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6811B" w14:textId="77777777" w:rsidR="00577620" w:rsidRDefault="00577620" w:rsidP="00577620">
      <w:r>
        <w:rPr>
          <w:noProof/>
          <w:lang w:val="en-GB" w:eastAsia="en-GB"/>
        </w:rPr>
        <w:drawing>
          <wp:anchor distT="0" distB="0" distL="114300" distR="114300" simplePos="0" relativeHeight="251658240" behindDoc="0" locked="0" layoutInCell="1" allowOverlap="1" wp14:anchorId="55046901" wp14:editId="253D1C4A">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44C39E62" w14:textId="77777777" w:rsidR="00577620" w:rsidRDefault="00577620" w:rsidP="00577620"/>
    <w:p w14:paraId="1F9FEA93" w14:textId="77777777" w:rsidR="00577620" w:rsidRPr="00577620" w:rsidRDefault="00577620" w:rsidP="00577620"/>
    <w:p w14:paraId="51F32DC5" w14:textId="77777777" w:rsidR="00905F47" w:rsidRDefault="00905F47" w:rsidP="00545C1A">
      <w:pPr>
        <w:pStyle w:val="berschrift1"/>
        <w:rPr>
          <w:highlight w:val="yellow"/>
        </w:rPr>
      </w:pPr>
    </w:p>
    <w:p w14:paraId="54F6BC21" w14:textId="7011CC27" w:rsidR="005A71FC" w:rsidRPr="00577620" w:rsidRDefault="004F1BDA" w:rsidP="00545C1A">
      <w:pPr>
        <w:pStyle w:val="berschrift1"/>
      </w:pPr>
      <w:r>
        <w:t>Poradenství na pracovišti a jeho využití</w:t>
      </w:r>
      <w:ins w:id="0" w:author="Microsoft Office-Benutzer" w:date="2021-01-06T09:51:00Z">
        <w:r w:rsidR="0090721D">
          <w:t xml:space="preserve"> </w:t>
        </w:r>
        <w:commentRangeStart w:id="1"/>
        <w:r w:rsidR="0090721D">
          <w:t>v</w:t>
        </w:r>
      </w:ins>
      <w:del w:id="2" w:author="Microsoft Office-Benutzer" w:date="2021-01-06T09:51:00Z">
        <w:r w:rsidDel="0090721D">
          <w:delText xml:space="preserve"> pro</w:delText>
        </w:r>
      </w:del>
      <w:r w:rsidR="0090721D">
        <w:t xml:space="preserve"> </w:t>
      </w:r>
      <w:ins w:id="3" w:author="Microsoft Office-Benutzer" w:date="2021-01-06T09:51:00Z">
        <w:r w:rsidR="0090721D">
          <w:t>rozvoj</w:t>
        </w:r>
      </w:ins>
      <w:ins w:id="4" w:author="Microsoft Office-Benutzer" w:date="2021-01-06T09:52:00Z">
        <w:r w:rsidR="0090721D">
          <w:t>i</w:t>
        </w:r>
      </w:ins>
      <w:ins w:id="5" w:author="Microsoft Office-Benutzer" w:date="2021-01-06T09:51:00Z">
        <w:r w:rsidR="0090721D">
          <w:t xml:space="preserve"> a vzdělávání</w:t>
        </w:r>
      </w:ins>
      <w:r>
        <w:t xml:space="preserve"> </w:t>
      </w:r>
      <w:commentRangeEnd w:id="1"/>
      <w:r w:rsidR="0090721D">
        <w:rPr>
          <w:rStyle w:val="Kommentarzeichen"/>
          <w:rFonts w:asciiTheme="minorHAnsi" w:eastAsiaTheme="minorHAnsi" w:hAnsiTheme="minorHAnsi" w:cstheme="minorBidi"/>
          <w:color w:val="auto"/>
        </w:rPr>
        <w:commentReference w:id="1"/>
      </w:r>
      <w:proofErr w:type="spellStart"/>
      <w:r>
        <w:t>vedoucí</w:t>
      </w:r>
      <w:ins w:id="6" w:author="Microsoft Office-Benutzer" w:date="2021-01-06T09:52:00Z">
        <w:r w:rsidR="0090721D">
          <w:t>ch</w:t>
        </w:r>
      </w:ins>
      <w:del w:id="7" w:author="Microsoft Office-Benutzer" w:date="2021-01-06T09:52:00Z">
        <w:r w:rsidDel="0090721D">
          <w:delText xml:space="preserve"> </w:delText>
        </w:r>
      </w:del>
      <w:r>
        <w:t>pracovní</w:t>
      </w:r>
      <w:ins w:id="8" w:author="Microsoft Office-Benutzer" w:date="2021-01-06T09:51:00Z">
        <w:r w:rsidR="0090721D">
          <w:t>ků</w:t>
        </w:r>
      </w:ins>
      <w:proofErr w:type="spellEnd"/>
      <w:del w:id="9" w:author="Microsoft Office-Benutzer" w:date="2021-01-06T09:51:00Z">
        <w:r w:rsidDel="0090721D">
          <w:delText>ky</w:delText>
        </w:r>
      </w:del>
    </w:p>
    <w:p w14:paraId="189C16B5" w14:textId="3282C92A" w:rsidR="00066C99" w:rsidRPr="006A7EAA" w:rsidRDefault="00874CF6" w:rsidP="006A7EAA">
      <w:pPr>
        <w:pStyle w:val="berschrift2"/>
      </w:pPr>
      <w:r>
        <w:t>Ostrý, Adam</w:t>
      </w:r>
    </w:p>
    <w:p w14:paraId="371FD3A1" w14:textId="77777777" w:rsidR="00577620" w:rsidRDefault="00577620" w:rsidP="00577620"/>
    <w:p w14:paraId="5B0691F7" w14:textId="4245A96A" w:rsidR="00577620" w:rsidRDefault="00577620" w:rsidP="00577620">
      <w:r w:rsidRPr="000E06CC">
        <w:t xml:space="preserve">Klíčová slova: </w:t>
      </w:r>
      <w:proofErr w:type="spellStart"/>
      <w:r w:rsidR="000E06CC">
        <w:t>workplace</w:t>
      </w:r>
      <w:proofErr w:type="spellEnd"/>
      <w:r w:rsidR="000E06CC">
        <w:t xml:space="preserve"> </w:t>
      </w:r>
      <w:proofErr w:type="spellStart"/>
      <w:r w:rsidR="000E06CC">
        <w:t>counselling</w:t>
      </w:r>
      <w:proofErr w:type="spellEnd"/>
      <w:r w:rsidR="000E06CC">
        <w:t xml:space="preserve">, stress </w:t>
      </w:r>
      <w:proofErr w:type="spellStart"/>
      <w:r w:rsidR="000E06CC">
        <w:t>counselling</w:t>
      </w:r>
      <w:proofErr w:type="spellEnd"/>
      <w:r w:rsidR="000E06CC">
        <w:t xml:space="preserve">, </w:t>
      </w:r>
      <w:proofErr w:type="spellStart"/>
      <w:r w:rsidR="000E06CC">
        <w:t>workplace</w:t>
      </w:r>
      <w:proofErr w:type="spellEnd"/>
      <w:r w:rsidR="000E06CC">
        <w:t xml:space="preserve"> stress, management, rozvoj</w:t>
      </w:r>
    </w:p>
    <w:p w14:paraId="261A9FB4"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3472FCF4" wp14:editId="3A5EEDB7">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F1787A"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5B36BB72" w14:textId="4540CEEA" w:rsidR="00923899" w:rsidRDefault="00923899" w:rsidP="00923899">
      <w:pPr>
        <w:pStyle w:val="berschrift3"/>
        <w:numPr>
          <w:ilvl w:val="0"/>
          <w:numId w:val="0"/>
        </w:numPr>
        <w:ind w:left="360" w:hanging="360"/>
      </w:pPr>
      <w:r>
        <w:t>Abstrakt</w:t>
      </w:r>
    </w:p>
    <w:p w14:paraId="36183F07" w14:textId="628700BC" w:rsidR="00923899" w:rsidRDefault="00F7023B" w:rsidP="00F7023B">
      <w:pPr>
        <w:jc w:val="both"/>
      </w:pPr>
      <w:r>
        <w:t xml:space="preserve">Práce </w:t>
      </w:r>
      <w:r w:rsidR="00280967">
        <w:t xml:space="preserve">se věnuje </w:t>
      </w:r>
      <w:r>
        <w:t>téma</w:t>
      </w:r>
      <w:r w:rsidR="00280967">
        <w:t>tu</w:t>
      </w:r>
      <w:r>
        <w:t xml:space="preserve"> poradenství na pracovišti. Cílem je představit dostupnou literaturu</w:t>
      </w:r>
      <w:r w:rsidR="00280967">
        <w:t xml:space="preserve"> a </w:t>
      </w:r>
      <w:commentRangeStart w:id="10"/>
      <w:r w:rsidR="00280967">
        <w:t>zhodnotit efektivnost využití poradenství v podnicích</w:t>
      </w:r>
      <w:commentRangeEnd w:id="10"/>
      <w:r w:rsidR="0090721D">
        <w:rPr>
          <w:rStyle w:val="Kommentarzeichen"/>
        </w:rPr>
        <w:commentReference w:id="10"/>
      </w:r>
      <w:r w:rsidR="00280967">
        <w:t>. Metodou zpracování práce je systematická rešerše. Jako zdroje pro vytvoření práce jsou použity články publikované v odborných časopisech, které se věnovaly poradenství na pracovišti (</w:t>
      </w:r>
      <w:proofErr w:type="spellStart"/>
      <w:r w:rsidR="00280967">
        <w:t>workplace</w:t>
      </w:r>
      <w:proofErr w:type="spellEnd"/>
      <w:r w:rsidR="00280967">
        <w:t xml:space="preserve"> </w:t>
      </w:r>
      <w:proofErr w:type="spellStart"/>
      <w:r w:rsidR="00280967">
        <w:t>counselling</w:t>
      </w:r>
      <w:proofErr w:type="spellEnd"/>
      <w:r w:rsidR="00280967">
        <w:t xml:space="preserve">), stresu na pracovišti a možnostem využití poradenství pro vedoucí pracovníky v organizacích. </w:t>
      </w:r>
      <w:r w:rsidR="00C37E44">
        <w:t xml:space="preserve">Na základě výsledků rešerše </w:t>
      </w:r>
      <w:commentRangeStart w:id="11"/>
      <w:r w:rsidR="00C37E44">
        <w:t xml:space="preserve">jsem dospěl </w:t>
      </w:r>
      <w:commentRangeEnd w:id="11"/>
      <w:r w:rsidR="0090721D">
        <w:rPr>
          <w:rStyle w:val="Kommentarzeichen"/>
        </w:rPr>
        <w:commentReference w:id="11"/>
      </w:r>
      <w:r w:rsidR="00C37E44">
        <w:t xml:space="preserve">k závěru, že poradenství má reálné výsledky při snižování stresu, zlepšení pracovního chování zaměstnanců a zvýšení vnímané smysluplnosti práce pracovníky. Výsledky studií také </w:t>
      </w:r>
      <w:r w:rsidR="005F443B">
        <w:t>ukazují</w:t>
      </w:r>
      <w:r w:rsidR="00C37E44">
        <w:t>, že</w:t>
      </w:r>
      <w:r w:rsidR="00CC3A46">
        <w:t xml:space="preserve"> tato metoda je vhodná pro vedoucí pracovníky, neboť oni obzvláště musejí efektivně zvládat stres.</w:t>
      </w:r>
    </w:p>
    <w:p w14:paraId="666D703D" w14:textId="23D4CF0F" w:rsidR="00577620" w:rsidRDefault="00577620" w:rsidP="00905F47">
      <w:pPr>
        <w:pStyle w:val="berschrift3"/>
        <w:pageBreakBefore/>
        <w:numPr>
          <w:ilvl w:val="0"/>
          <w:numId w:val="0"/>
        </w:numPr>
        <w:ind w:left="357" w:hanging="357"/>
      </w:pPr>
      <w:r w:rsidRPr="00577620">
        <w:lastRenderedPageBreak/>
        <w:t>Úvod</w:t>
      </w:r>
    </w:p>
    <w:p w14:paraId="3316173C" w14:textId="20CB6049" w:rsidR="00A92EF0" w:rsidRDefault="00477938" w:rsidP="00477938">
      <w:pPr>
        <w:jc w:val="both"/>
      </w:pPr>
      <w:r>
        <w:t xml:space="preserve">Téma stresu na pracovišti je v současné době stále dál více aktuální. Vysoké požadavky na výkon, dlouhé přesčasy a </w:t>
      </w:r>
      <w:r w:rsidR="00913E19">
        <w:t xml:space="preserve">tlak na správné a rychlé rozhodování za všech okolností vytváří ideální podmínky pro </w:t>
      </w:r>
      <w:r w:rsidR="00786BEB">
        <w:t>vzniku</w:t>
      </w:r>
      <w:r w:rsidR="00C86B5B">
        <w:t xml:space="preserve"> stresu u pracovníků. </w:t>
      </w:r>
      <w:r>
        <w:t xml:space="preserve"> </w:t>
      </w:r>
      <w:r w:rsidR="00C86B5B">
        <w:t>Stres se poté projevuje sníženým pracovním</w:t>
      </w:r>
      <w:r w:rsidR="00786BEB">
        <w:t xml:space="preserve"> výkonem,</w:t>
      </w:r>
      <w:r w:rsidR="00C86B5B">
        <w:t xml:space="preserve"> zvýšeným počtem absencí, vznikem úzkosti nebo deprese, a v krajní</w:t>
      </w:r>
      <w:r w:rsidR="00786BEB">
        <w:t>ch</w:t>
      </w:r>
      <w:r w:rsidR="00C86B5B">
        <w:t xml:space="preserve"> případ</w:t>
      </w:r>
      <w:r w:rsidR="00786BEB">
        <w:t>ech</w:t>
      </w:r>
      <w:r w:rsidR="00C86B5B">
        <w:t xml:space="preserve"> způsobuje syndrom vyhoření, případně </w:t>
      </w:r>
      <w:r w:rsidR="00786BEB">
        <w:t xml:space="preserve">je příčinou </w:t>
      </w:r>
      <w:r w:rsidR="00C86B5B">
        <w:t>sebevraždy (</w:t>
      </w:r>
      <w:proofErr w:type="spellStart"/>
      <w:r w:rsidR="00C86B5B">
        <w:t>Rook</w:t>
      </w:r>
      <w:proofErr w:type="spellEnd"/>
      <w:r w:rsidR="00C86B5B">
        <w:t xml:space="preserve"> et al, 2019, s. 7)</w:t>
      </w:r>
      <w:r w:rsidR="0090721D">
        <w:t>.</w:t>
      </w:r>
      <w:r w:rsidR="00455176">
        <w:t xml:space="preserve"> Podniky proto hledají možnosti, jak míru stresu na pracovišti snížit. Jednou z těchto možností může být právě poradenství na pracovišti.</w:t>
      </w:r>
    </w:p>
    <w:p w14:paraId="174CE956" w14:textId="08A4D7E3" w:rsidR="00DE022C" w:rsidRPr="00577620" w:rsidRDefault="00A92EF0" w:rsidP="00A92EF0">
      <w:pPr>
        <w:jc w:val="both"/>
      </w:pPr>
      <w:r>
        <w:t xml:space="preserve">Práce je rozdělena do </w:t>
      </w:r>
      <w:r w:rsidR="00786BEB">
        <w:t>čtyř</w:t>
      </w:r>
      <w:r>
        <w:t xml:space="preserve"> částí. Nejprve je přiblížen pojem poradenství na pracovišti (</w:t>
      </w:r>
      <w:proofErr w:type="spellStart"/>
      <w:r>
        <w:t>workplace</w:t>
      </w:r>
      <w:proofErr w:type="spellEnd"/>
      <w:r>
        <w:t xml:space="preserve"> </w:t>
      </w:r>
      <w:proofErr w:type="spellStart"/>
      <w:r>
        <w:t>counselling</w:t>
      </w:r>
      <w:proofErr w:type="spellEnd"/>
      <w:r>
        <w:t>) z hlediska historie, vývoje a způsobu po</w:t>
      </w:r>
      <w:r w:rsidR="00786BEB">
        <w:t>u</w:t>
      </w:r>
      <w:r>
        <w:t xml:space="preserve">žití metody. Poté je uveden postup výběru a zpracování článků a studií zvolených pro zpracování rešerše. </w:t>
      </w:r>
      <w:r w:rsidR="00DE022C">
        <w:t xml:space="preserve">Výsledky z těchto zdrojů jsou shrnuty v následující části, která se věnuje požití </w:t>
      </w:r>
      <w:r w:rsidR="00A203EA">
        <w:t xml:space="preserve">poradenství na pracovišti v praxi a zkoumá účinnost metody. Tyto výsledky jsou poté diskutovány </w:t>
      </w:r>
      <w:commentRangeStart w:id="12"/>
      <w:r w:rsidR="00A203EA">
        <w:t>z pohledu využití pro vedoucí pracovníky</w:t>
      </w:r>
      <w:commentRangeEnd w:id="12"/>
      <w:r w:rsidR="0090721D">
        <w:rPr>
          <w:rStyle w:val="Kommentarzeichen"/>
        </w:rPr>
        <w:commentReference w:id="12"/>
      </w:r>
      <w:r w:rsidR="00A203EA">
        <w:t>.</w:t>
      </w:r>
    </w:p>
    <w:p w14:paraId="022D6BF4" w14:textId="77777777" w:rsidR="00577620" w:rsidRDefault="00577620" w:rsidP="00905F47">
      <w:pPr>
        <w:pStyle w:val="berschrift3"/>
        <w:pageBreakBefore/>
        <w:ind w:left="357" w:hanging="357"/>
      </w:pPr>
      <w:r w:rsidRPr="00577620">
        <w:lastRenderedPageBreak/>
        <w:t>Teoretická východiska</w:t>
      </w:r>
    </w:p>
    <w:p w14:paraId="275DDA4A" w14:textId="0EE442D8" w:rsidR="000F4EAE" w:rsidRDefault="000F4EAE" w:rsidP="00A004C3">
      <w:pPr>
        <w:jc w:val="both"/>
      </w:pPr>
      <w:r>
        <w:t>Historie poradenství na pracovišti (</w:t>
      </w:r>
      <w:proofErr w:type="spellStart"/>
      <w:r>
        <w:t>workplace</w:t>
      </w:r>
      <w:proofErr w:type="spellEnd"/>
      <w:r>
        <w:t xml:space="preserve"> </w:t>
      </w:r>
      <w:proofErr w:type="spellStart"/>
      <w:r>
        <w:t>counselling</w:t>
      </w:r>
      <w:proofErr w:type="spellEnd"/>
      <w:r>
        <w:t xml:space="preserve">) se dle </w:t>
      </w:r>
      <w:proofErr w:type="spellStart"/>
      <w:r>
        <w:t>Carolla</w:t>
      </w:r>
      <w:proofErr w:type="spellEnd"/>
      <w:r>
        <w:t xml:space="preserve"> (1996, s.</w:t>
      </w:r>
      <w:r w:rsidR="00A004C3">
        <w:t> </w:t>
      </w:r>
      <w:r>
        <w:t xml:space="preserve">5-6) člení do tří fází.  První začala již na počátku 20. století, kdy jedním z prvních podniků, kde bylo poradenství pro zaměstnance zavedeno byl Ford Motor </w:t>
      </w:r>
      <w:proofErr w:type="spellStart"/>
      <w:r>
        <w:t>Company</w:t>
      </w:r>
      <w:proofErr w:type="spellEnd"/>
      <w:r>
        <w:t>, který určitý poradenský program zavedl v roce 1914. Poradci se v této fázi zaměřovali primárně na vztahy mezi zaměstnanci a případné problémy zaměstnanců, které vycházely z organizačního chování. (</w:t>
      </w:r>
      <w:proofErr w:type="spellStart"/>
      <w:r>
        <w:t>Swanson</w:t>
      </w:r>
      <w:proofErr w:type="spellEnd"/>
      <w:r>
        <w:t xml:space="preserve"> &amp; Murphy, 1991, s. 268) Druhá fáze poradenství pro zaměstnance, která trvala přibližně od 40. do 60. let 20. století, se zaměřovala na problémy s alkoholem, ze kterých plynuly problémy při plnění pracovní náplně. V této době také začaly vznikat asistenční programy pro </w:t>
      </w:r>
      <w:proofErr w:type="gramStart"/>
      <w:r>
        <w:t>zaměstnance,</w:t>
      </w:r>
      <w:proofErr w:type="gramEnd"/>
      <w:r>
        <w:t xml:space="preserve"> neboli EAP (</w:t>
      </w:r>
      <w:proofErr w:type="spellStart"/>
      <w:r>
        <w:t>employee</w:t>
      </w:r>
      <w:proofErr w:type="spellEnd"/>
      <w:r>
        <w:t xml:space="preserve"> </w:t>
      </w:r>
      <w:proofErr w:type="spellStart"/>
      <w:r>
        <w:t>assistance</w:t>
      </w:r>
      <w:proofErr w:type="spellEnd"/>
      <w:r>
        <w:t xml:space="preserve"> program). Dle </w:t>
      </w:r>
      <w:proofErr w:type="spellStart"/>
      <w:r>
        <w:t>Carolla</w:t>
      </w:r>
      <w:proofErr w:type="spellEnd"/>
      <w:r>
        <w:t xml:space="preserve"> (1996, s. 7) se měly zaměřit na komplexní pomoc pro zaměstnance, stále byl</w:t>
      </w:r>
      <w:r w:rsidR="00786BEB">
        <w:t>o</w:t>
      </w:r>
      <w:r>
        <w:t xml:space="preserve"> však hlavní téma alkohol. Ve třetí fázi, kde se poradenství na pracovišti nachází v současnosti, nastal rozvoj asistenčních programů, které začaly být nabízeny specializovanými společnostmi</w:t>
      </w:r>
      <w:r w:rsidR="0090721D">
        <w:t xml:space="preserve"> </w:t>
      </w:r>
      <w:r>
        <w:t>(</w:t>
      </w:r>
      <w:proofErr w:type="spellStart"/>
      <w:r>
        <w:t>Caroll</w:t>
      </w:r>
      <w:proofErr w:type="spellEnd"/>
      <w:r w:rsidR="0090721D">
        <w:t>,</w:t>
      </w:r>
      <w:r>
        <w:t xml:space="preserve"> 1996, s. 9)</w:t>
      </w:r>
      <w:r w:rsidR="0090721D">
        <w:t>.</w:t>
      </w:r>
    </w:p>
    <w:p w14:paraId="568C1E3A" w14:textId="0688C1FB" w:rsidR="000F4EAE" w:rsidRDefault="000F4EAE" w:rsidP="00A004C3">
      <w:pPr>
        <w:jc w:val="both"/>
      </w:pPr>
      <w:r>
        <w:t>V současnosti se poradenství na pracovišti</w:t>
      </w:r>
      <w:del w:id="13" w:author="Microsoft Office-Benutzer" w:date="2021-01-06T09:53:00Z">
        <w:r w:rsidDel="0090721D">
          <w:delText>,</w:delText>
        </w:r>
      </w:del>
      <w:r>
        <w:t xml:space="preserve"> dle </w:t>
      </w:r>
      <w:proofErr w:type="spellStart"/>
      <w:r>
        <w:t>McMahona</w:t>
      </w:r>
      <w:proofErr w:type="spellEnd"/>
      <w:r>
        <w:t xml:space="preserve"> a </w:t>
      </w:r>
      <w:proofErr w:type="spellStart"/>
      <w:r>
        <w:t>Palmera</w:t>
      </w:r>
      <w:proofErr w:type="spellEnd"/>
      <w:r>
        <w:t xml:space="preserve"> (1997, s.</w:t>
      </w:r>
      <w:r w:rsidR="00A004C3">
        <w:t> </w:t>
      </w:r>
      <w:r>
        <w:t>213)</w:t>
      </w:r>
      <w:del w:id="14" w:author="Microsoft Office-Benutzer" w:date="2021-01-06T09:53:00Z">
        <w:r w:rsidDel="0090721D">
          <w:delText>,</w:delText>
        </w:r>
      </w:del>
      <w:r>
        <w:t xml:space="preserve"> zabývá jak problémy zaměstnanců způsobenými prací, </w:t>
      </w:r>
      <w:r w:rsidR="005E004D">
        <w:t>tak</w:t>
      </w:r>
      <w:r>
        <w:t xml:space="preserve"> problémy, s</w:t>
      </w:r>
      <w:r w:rsidR="00A004C3">
        <w:t> </w:t>
      </w:r>
      <w:r>
        <w:t xml:space="preserve">jejichž vznikem pracovní náplň nijak nesouvisí, negativně však mohou ovlivňovat výkon zaměstnanců. Poradenství může být zaměstnancům poskytováno jak externím odborníkem, tak zaměstnancem firmy. Vždy by ale takový poradce měl být řádně proškolen. V najímání externího poradce vidí </w:t>
      </w:r>
      <w:proofErr w:type="spellStart"/>
      <w:r>
        <w:t>Caroll</w:t>
      </w:r>
      <w:proofErr w:type="spellEnd"/>
      <w:r>
        <w:t xml:space="preserve"> (1996, s. 33) výhody v tom, že není součástí té určité organizace, může tedy jednat absolutně objektivně, dokáže poskytnout pohled z vně organizace. Naopak ale tento externí poradce nemusí dostatečně rozumět organizaci a její kultuře a nemusí se této organizaci dostatečně adaptovat. Kdežto poradce, který působí jako zaměstnanec společnosti, sice zná organizaci důvěrně a dokáže s touto znalostí pracovat. Firemní poradce však může být zaměstnanci vnímán jako součást managementu organizace a může tedy dojít k narušení důvěry (</w:t>
      </w:r>
      <w:proofErr w:type="spellStart"/>
      <w:r>
        <w:t>Caroll</w:t>
      </w:r>
      <w:proofErr w:type="spellEnd"/>
      <w:r>
        <w:t>, 1996, s. 35)</w:t>
      </w:r>
      <w:r w:rsidR="0090721D">
        <w:t>.</w:t>
      </w:r>
    </w:p>
    <w:p w14:paraId="239329CA" w14:textId="58706CA3" w:rsidR="00577620" w:rsidRDefault="000F4EAE" w:rsidP="00A004C3">
      <w:pPr>
        <w:jc w:val="both"/>
      </w:pPr>
      <w:r>
        <w:t>Zvládání stresu v rámci práce se v současnosti stává stále důležitější dovedností, zejména pak pro pracovníky na vedoucích pozicích organizace. Právě vedoucí pracovníci bývají vystaveni velkému množství stresu při plnění pracovních povinností a jsou nuceni často rozhodovat pod časovým tlakem a ve stresových podmínkách. To ale může</w:t>
      </w:r>
      <w:del w:id="15" w:author="Microsoft Office-Benutzer" w:date="2021-01-06T09:53:00Z">
        <w:r w:rsidDel="0090721D">
          <w:delText>,</w:delText>
        </w:r>
      </w:del>
      <w:r>
        <w:t xml:space="preserve"> dle </w:t>
      </w:r>
      <w:proofErr w:type="spellStart"/>
      <w:r>
        <w:t>Ganstera</w:t>
      </w:r>
      <w:proofErr w:type="spellEnd"/>
      <w:r>
        <w:t xml:space="preserve"> (2005, s. 493) výrazně snížit jejich schopnost zůstat racionální a rozhodovat správně, což může být rizikem pro celou organizaci. Kromě zhoršené schopnosti rozhodovat může být stres dle Davise (2010, s. 50) také příčinou nepříjemné atmosféry na pracovišti, a to v případě, že manažer nedokáže pod náporem stresu korigovat své emoce.</w:t>
      </w:r>
    </w:p>
    <w:p w14:paraId="5FB6E78F" w14:textId="77777777" w:rsidR="006A7EAA" w:rsidRPr="00577620" w:rsidRDefault="006A7EAA" w:rsidP="00577620"/>
    <w:p w14:paraId="06DE3AD9" w14:textId="77777777" w:rsidR="00577620" w:rsidRDefault="00577620" w:rsidP="00577620">
      <w:pPr>
        <w:pStyle w:val="berschrift3"/>
      </w:pPr>
      <w:r w:rsidRPr="00577620">
        <w:t>Výzkumné metody a data</w:t>
      </w:r>
    </w:p>
    <w:p w14:paraId="16844331" w14:textId="5328307B" w:rsidR="006A7EAA" w:rsidRDefault="00A004C3" w:rsidP="00A004C3">
      <w:pPr>
        <w:jc w:val="both"/>
      </w:pPr>
      <w:r>
        <w:t xml:space="preserve">Seminární práce je napsána metodou systematické literární rešerše, která má za cíl zhodnocení informací dosud publikovaných o významu poradenství na pracovišti </w:t>
      </w:r>
      <w:r w:rsidR="00545C1A" w:rsidRPr="005E004D">
        <w:t>s</w:t>
      </w:r>
      <w:r w:rsidR="005E004D">
        <w:t> přihlédnutím k významu pro</w:t>
      </w:r>
      <w:r>
        <w:t xml:space="preserve"> vedoucí pracovníky v organizacích. </w:t>
      </w:r>
      <w:r>
        <w:lastRenderedPageBreak/>
        <w:t>Vzhledem k minimálnímu počtu odborných zdrojů věnujícím se přímo poradenství vedoucím pracovníkům (</w:t>
      </w:r>
      <w:proofErr w:type="spellStart"/>
      <w:r>
        <w:t>executive</w:t>
      </w:r>
      <w:proofErr w:type="spellEnd"/>
      <w:r>
        <w:t xml:space="preserve"> </w:t>
      </w:r>
      <w:proofErr w:type="spellStart"/>
      <w:r>
        <w:t>counselling</w:t>
      </w:r>
      <w:proofErr w:type="spellEnd"/>
      <w:r>
        <w:t xml:space="preserve">), </w:t>
      </w:r>
      <w:r w:rsidR="00A963D5">
        <w:t xml:space="preserve">jsou zahrnuty také zdroje, které se nevěnují přímo vedoucím pracovníkům, ale také obecně poradenství na pracovišti. V případě těchto zdrojů je ale kladen důraz na </w:t>
      </w:r>
      <w:r w:rsidR="005E004D">
        <w:t>implikace</w:t>
      </w:r>
      <w:r w:rsidR="00A963D5">
        <w:t xml:space="preserve">, které se vztahují k vedoucím pracovníkům. </w:t>
      </w:r>
    </w:p>
    <w:p w14:paraId="37C050A3" w14:textId="4B5F04EB" w:rsidR="008D7D2F" w:rsidRDefault="00A963D5" w:rsidP="00A004C3">
      <w:pPr>
        <w:jc w:val="both"/>
      </w:pPr>
      <w:commentRangeStart w:id="16"/>
      <w:r>
        <w:t xml:space="preserve">Pro vyhledávání zdrojů </w:t>
      </w:r>
      <w:r w:rsidR="006B2DF5">
        <w:t xml:space="preserve">byly využity databáze </w:t>
      </w:r>
      <w:proofErr w:type="spellStart"/>
      <w:r w:rsidR="006B2DF5">
        <w:t>Scopus</w:t>
      </w:r>
      <w:proofErr w:type="spellEnd"/>
      <w:r w:rsidR="006B2DF5">
        <w:t xml:space="preserve">, Web </w:t>
      </w:r>
      <w:proofErr w:type="spellStart"/>
      <w:r w:rsidR="006B2DF5">
        <w:t>of</w:t>
      </w:r>
      <w:proofErr w:type="spellEnd"/>
      <w:r w:rsidR="006B2DF5">
        <w:t xml:space="preserve"> Science, </w:t>
      </w:r>
      <w:proofErr w:type="spellStart"/>
      <w:r w:rsidR="006B2DF5">
        <w:t>Research</w:t>
      </w:r>
      <w:proofErr w:type="spellEnd"/>
      <w:r w:rsidR="006B2DF5">
        <w:t xml:space="preserve"> </w:t>
      </w:r>
      <w:proofErr w:type="spellStart"/>
      <w:r w:rsidR="006B2DF5">
        <w:t>gate</w:t>
      </w:r>
      <w:proofErr w:type="spellEnd"/>
      <w:r w:rsidR="006B2DF5">
        <w:t xml:space="preserve"> a Google </w:t>
      </w:r>
      <w:proofErr w:type="spellStart"/>
      <w:r w:rsidR="006B2DF5">
        <w:t>Scholar</w:t>
      </w:r>
      <w:proofErr w:type="spellEnd"/>
      <w:r w:rsidR="006B2DF5">
        <w:t xml:space="preserve">. </w:t>
      </w:r>
      <w:commentRangeEnd w:id="16"/>
      <w:r w:rsidR="0090721D">
        <w:rPr>
          <w:rStyle w:val="Kommentarzeichen"/>
        </w:rPr>
        <w:commentReference w:id="16"/>
      </w:r>
      <w:r w:rsidR="00CA01AA">
        <w:t xml:space="preserve">V databázích byla použita pro vyhledávání klíčová slova </w:t>
      </w:r>
      <w:commentRangeStart w:id="17"/>
      <w:r w:rsidR="00CA01AA">
        <w:t>„</w:t>
      </w:r>
      <w:proofErr w:type="spellStart"/>
      <w:r w:rsidR="00CA01AA">
        <w:t>Workplace</w:t>
      </w:r>
      <w:proofErr w:type="spellEnd"/>
      <w:r w:rsidR="00CA01AA">
        <w:t xml:space="preserve"> </w:t>
      </w:r>
      <w:proofErr w:type="spellStart"/>
      <w:r w:rsidR="00CA01AA">
        <w:t>counselling</w:t>
      </w:r>
      <w:proofErr w:type="spellEnd"/>
      <w:r w:rsidR="00CA01AA">
        <w:t>“, „</w:t>
      </w:r>
      <w:proofErr w:type="spellStart"/>
      <w:r w:rsidR="00CA01AA">
        <w:t>Employee</w:t>
      </w:r>
      <w:proofErr w:type="spellEnd"/>
      <w:r w:rsidR="00CA01AA">
        <w:t xml:space="preserve"> </w:t>
      </w:r>
      <w:proofErr w:type="spellStart"/>
      <w:r w:rsidR="00CA01AA">
        <w:t>counselling</w:t>
      </w:r>
      <w:proofErr w:type="spellEnd"/>
      <w:r w:rsidR="00CA01AA">
        <w:t>“, „</w:t>
      </w:r>
      <w:proofErr w:type="spellStart"/>
      <w:r w:rsidR="00CA01AA">
        <w:t>Executive</w:t>
      </w:r>
      <w:proofErr w:type="spellEnd"/>
      <w:r w:rsidR="00CA01AA">
        <w:t xml:space="preserve"> </w:t>
      </w:r>
      <w:proofErr w:type="spellStart"/>
      <w:r w:rsidR="00CA01AA">
        <w:t>counselling</w:t>
      </w:r>
      <w:proofErr w:type="spellEnd"/>
      <w:r w:rsidR="00CA01AA">
        <w:t>“,</w:t>
      </w:r>
      <w:r w:rsidR="00CA01AA" w:rsidRPr="00CA01AA">
        <w:t xml:space="preserve"> </w:t>
      </w:r>
      <w:r w:rsidR="00CA01AA">
        <w:t xml:space="preserve">„Stress </w:t>
      </w:r>
      <w:proofErr w:type="spellStart"/>
      <w:r w:rsidR="00CA01AA">
        <w:t>counselling</w:t>
      </w:r>
      <w:proofErr w:type="spellEnd"/>
      <w:r w:rsidR="00CA01AA">
        <w:t>“</w:t>
      </w:r>
      <w:r w:rsidR="00387FCE">
        <w:t>.</w:t>
      </w:r>
      <w:commentRangeEnd w:id="17"/>
      <w:r w:rsidR="0090721D">
        <w:rPr>
          <w:rStyle w:val="Kommentarzeichen"/>
        </w:rPr>
        <w:commentReference w:id="17"/>
      </w:r>
    </w:p>
    <w:p w14:paraId="174C8F54" w14:textId="55432C5B" w:rsidR="008D7D2F" w:rsidRDefault="00187C3E" w:rsidP="00A004C3">
      <w:pPr>
        <w:jc w:val="both"/>
      </w:pPr>
      <w:r>
        <w:t xml:space="preserve">U </w:t>
      </w:r>
      <w:r w:rsidR="0046032D">
        <w:t xml:space="preserve">vyhledaných článků, které názvem značily relevantnost k tématu, byl dále prozkoumán abstrakt. V případě, že také abstrakt článku odpovídal tématu poradenství na pracovišti, byl článek uložen a následně detailně prostudován. </w:t>
      </w:r>
      <w:r w:rsidR="00125F74">
        <w:t xml:space="preserve">Uložené články byly poté prostudovány z hlediska obsahu celého článku a byly vyřazeny ty, které tématu práce jen dotýkaly ale detailně se mu nevěnovaly, nebo ty, které nepřinášely nové informace nebo pohledy na </w:t>
      </w:r>
      <w:r w:rsidR="005E004D">
        <w:t>téma</w:t>
      </w:r>
      <w:r w:rsidR="00125F74">
        <w:t>. Pro rešerši bylo tedy vybráno 8 článků.</w:t>
      </w:r>
      <w:r w:rsidR="00472D0A">
        <w:t xml:space="preserve"> </w:t>
      </w:r>
    </w:p>
    <w:p w14:paraId="4CC715C5" w14:textId="77777777" w:rsidR="00465AB2" w:rsidRDefault="00465AB2" w:rsidP="00A004C3">
      <w:pPr>
        <w:jc w:val="both"/>
      </w:pPr>
    </w:p>
    <w:p w14:paraId="0E8549FF" w14:textId="0A6121EC" w:rsidR="008D7D2F" w:rsidRPr="008D7D2F" w:rsidRDefault="008D7D2F" w:rsidP="004F1BDA">
      <w:pPr>
        <w:keepNext/>
        <w:jc w:val="both"/>
        <w:rPr>
          <w:i/>
          <w:iCs/>
        </w:rPr>
      </w:pPr>
      <w:r w:rsidRPr="00887D4B">
        <w:rPr>
          <w:i/>
          <w:iCs/>
        </w:rPr>
        <w:lastRenderedPageBreak/>
        <w:t>Obrázek 1: Proces rešerše literárních zdrojů</w:t>
      </w:r>
      <w:r w:rsidRPr="008D7D2F">
        <w:rPr>
          <w:i/>
          <w:iCs/>
        </w:rPr>
        <w:t xml:space="preserve"> </w:t>
      </w:r>
    </w:p>
    <w:p w14:paraId="701E922C" w14:textId="0A121060" w:rsidR="008D7D2F" w:rsidRDefault="00887D4B" w:rsidP="004F1BDA">
      <w:pPr>
        <w:keepNext/>
        <w:jc w:val="center"/>
      </w:pPr>
      <w:r>
        <w:rPr>
          <w:noProof/>
        </w:rPr>
        <w:drawing>
          <wp:inline distT="0" distB="0" distL="0" distR="0" wp14:anchorId="720AEE11" wp14:editId="6B932984">
            <wp:extent cx="1949450" cy="531773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3">
                      <a:extLst>
                        <a:ext uri="{28A0092B-C50C-407E-A947-70E740481C1C}">
                          <a14:useLocalDpi xmlns:a14="http://schemas.microsoft.com/office/drawing/2010/main" val="0"/>
                        </a:ext>
                      </a:extLst>
                    </a:blip>
                    <a:stretch>
                      <a:fillRect/>
                    </a:stretch>
                  </pic:blipFill>
                  <pic:spPr>
                    <a:xfrm>
                      <a:off x="0" y="0"/>
                      <a:ext cx="1949450" cy="5317731"/>
                    </a:xfrm>
                    <a:prstGeom prst="rect">
                      <a:avLst/>
                    </a:prstGeom>
                  </pic:spPr>
                </pic:pic>
              </a:graphicData>
            </a:graphic>
          </wp:inline>
        </w:drawing>
      </w:r>
    </w:p>
    <w:p w14:paraId="0B412CED" w14:textId="77777777" w:rsidR="00905F47" w:rsidRDefault="00905F47" w:rsidP="00996E39">
      <w:pPr>
        <w:jc w:val="both"/>
        <w:rPr>
          <w:i/>
          <w:iCs/>
        </w:rPr>
      </w:pPr>
    </w:p>
    <w:p w14:paraId="20D4AA9D" w14:textId="25DF86C0" w:rsidR="002B2FB1" w:rsidRPr="00996E39" w:rsidRDefault="00996E39" w:rsidP="00FE1BCF">
      <w:pPr>
        <w:keepNext/>
        <w:keepLines/>
        <w:jc w:val="both"/>
        <w:rPr>
          <w:i/>
          <w:iCs/>
        </w:rPr>
      </w:pPr>
      <w:r w:rsidRPr="00996E39">
        <w:rPr>
          <w:i/>
          <w:iCs/>
        </w:rPr>
        <w:lastRenderedPageBreak/>
        <w:t>Tabulka 1: Kategorizace využitých zdrojů</w:t>
      </w:r>
    </w:p>
    <w:tbl>
      <w:tblPr>
        <w:tblStyle w:val="Tabellenraster"/>
        <w:tblW w:w="0" w:type="auto"/>
        <w:tblInd w:w="360" w:type="dxa"/>
        <w:tblLook w:val="04A0" w:firstRow="1" w:lastRow="0" w:firstColumn="1" w:lastColumn="0" w:noHBand="0" w:noVBand="1"/>
      </w:tblPr>
      <w:tblGrid>
        <w:gridCol w:w="4341"/>
        <w:gridCol w:w="4362"/>
      </w:tblGrid>
      <w:tr w:rsidR="00252D0E" w14:paraId="4C13B188" w14:textId="77777777" w:rsidTr="00E9249C">
        <w:tc>
          <w:tcPr>
            <w:tcW w:w="4341" w:type="dxa"/>
          </w:tcPr>
          <w:p w14:paraId="78A592CA" w14:textId="7F839CA3" w:rsidR="00252D0E" w:rsidRPr="00252D0E" w:rsidRDefault="00E9249C" w:rsidP="00FE1BCF">
            <w:pPr>
              <w:keepNext/>
              <w:keepLines/>
              <w:jc w:val="both"/>
              <w:rPr>
                <w:b/>
                <w:bCs/>
              </w:rPr>
            </w:pPr>
            <w:r>
              <w:rPr>
                <w:b/>
                <w:bCs/>
              </w:rPr>
              <w:t>Autor</w:t>
            </w:r>
          </w:p>
        </w:tc>
        <w:tc>
          <w:tcPr>
            <w:tcW w:w="4362" w:type="dxa"/>
          </w:tcPr>
          <w:p w14:paraId="02FD5788" w14:textId="4439F7B2" w:rsidR="00252D0E" w:rsidRPr="00E9249C" w:rsidRDefault="00E9249C" w:rsidP="00FE1BCF">
            <w:pPr>
              <w:keepNext/>
              <w:keepLines/>
              <w:jc w:val="both"/>
              <w:rPr>
                <w:b/>
                <w:bCs/>
              </w:rPr>
            </w:pPr>
            <w:r>
              <w:rPr>
                <w:b/>
                <w:bCs/>
              </w:rPr>
              <w:t>Název</w:t>
            </w:r>
          </w:p>
        </w:tc>
      </w:tr>
      <w:tr w:rsidR="00252D0E" w14:paraId="65FCFC1F" w14:textId="77777777" w:rsidTr="00E9249C">
        <w:tc>
          <w:tcPr>
            <w:tcW w:w="4341" w:type="dxa"/>
          </w:tcPr>
          <w:p w14:paraId="52AB2E99" w14:textId="458CE286" w:rsidR="00252D0E" w:rsidRPr="00A04093" w:rsidRDefault="00E06B5D" w:rsidP="00FE1BCF">
            <w:pPr>
              <w:keepNext/>
              <w:keepLines/>
              <w:jc w:val="both"/>
              <w:rPr>
                <w:lang w:val="en-GB"/>
              </w:rPr>
            </w:pPr>
            <w:bookmarkStart w:id="18" w:name="_Hlk60244404"/>
            <w:proofErr w:type="spellStart"/>
            <w:r w:rsidRPr="00A04093">
              <w:t>Kirk</w:t>
            </w:r>
            <w:proofErr w:type="spellEnd"/>
            <w:r w:rsidRPr="00A04093">
              <w:t xml:space="preserve">, A. K. </w:t>
            </w:r>
            <w:r w:rsidRPr="00A04093">
              <w:rPr>
                <w:lang w:val="en-GB"/>
              </w:rPr>
              <w:t>&amp; Brown, D. F. (2003)</w:t>
            </w:r>
          </w:p>
        </w:tc>
        <w:tc>
          <w:tcPr>
            <w:tcW w:w="4362" w:type="dxa"/>
          </w:tcPr>
          <w:p w14:paraId="0C2797F3" w14:textId="6819BC67" w:rsidR="00252D0E" w:rsidRPr="00252D0E" w:rsidRDefault="00E06B5D" w:rsidP="00FE1BCF">
            <w:pPr>
              <w:keepNext/>
              <w:keepLines/>
              <w:jc w:val="both"/>
            </w:pPr>
            <w:proofErr w:type="spellStart"/>
            <w:r>
              <w:t>Employee</w:t>
            </w:r>
            <w:proofErr w:type="spellEnd"/>
            <w:r>
              <w:t xml:space="preserve"> </w:t>
            </w:r>
            <w:proofErr w:type="spellStart"/>
            <w:r>
              <w:t>Assistance</w:t>
            </w:r>
            <w:proofErr w:type="spellEnd"/>
            <w:r>
              <w:t xml:space="preserve"> </w:t>
            </w:r>
            <w:proofErr w:type="spellStart"/>
            <w:r>
              <w:t>Programs</w:t>
            </w:r>
            <w:proofErr w:type="spellEnd"/>
            <w:r>
              <w:t xml:space="preserve">: A </w:t>
            </w:r>
            <w:proofErr w:type="spellStart"/>
            <w:r>
              <w:t>Review</w:t>
            </w:r>
            <w:proofErr w:type="spellEnd"/>
            <w:r>
              <w:t xml:space="preserve"> </w:t>
            </w:r>
            <w:proofErr w:type="spellStart"/>
            <w:r>
              <w:t>of</w:t>
            </w:r>
            <w:proofErr w:type="spellEnd"/>
            <w:r>
              <w:t xml:space="preserve"> </w:t>
            </w:r>
            <w:proofErr w:type="spellStart"/>
            <w:r>
              <w:t>the</w:t>
            </w:r>
            <w:proofErr w:type="spellEnd"/>
            <w:r>
              <w:t xml:space="preserve"> Management </w:t>
            </w:r>
            <w:proofErr w:type="spellStart"/>
            <w:r>
              <w:t>of</w:t>
            </w:r>
            <w:proofErr w:type="spellEnd"/>
            <w:r>
              <w:t xml:space="preserve"> Stress and </w:t>
            </w:r>
            <w:proofErr w:type="spellStart"/>
            <w:r>
              <w:t>Wellbeing</w:t>
            </w:r>
            <w:proofErr w:type="spellEnd"/>
            <w:r>
              <w:t xml:space="preserve"> </w:t>
            </w:r>
            <w:proofErr w:type="spellStart"/>
            <w:r>
              <w:t>Through</w:t>
            </w:r>
            <w:proofErr w:type="spellEnd"/>
            <w:r>
              <w:t xml:space="preserve"> </w:t>
            </w:r>
            <w:proofErr w:type="spellStart"/>
            <w:r>
              <w:t>Workplace</w:t>
            </w:r>
            <w:proofErr w:type="spellEnd"/>
            <w:r>
              <w:t xml:space="preserve"> </w:t>
            </w:r>
            <w:proofErr w:type="spellStart"/>
            <w:r>
              <w:t>Counselling</w:t>
            </w:r>
            <w:proofErr w:type="spellEnd"/>
            <w:r>
              <w:t xml:space="preserve"> and </w:t>
            </w:r>
            <w:proofErr w:type="spellStart"/>
            <w:r>
              <w:t>Consulting</w:t>
            </w:r>
            <w:proofErr w:type="spellEnd"/>
          </w:p>
        </w:tc>
      </w:tr>
      <w:tr w:rsidR="008D204D" w14:paraId="2E3ABA5C" w14:textId="77777777" w:rsidTr="00E9249C">
        <w:tc>
          <w:tcPr>
            <w:tcW w:w="4341" w:type="dxa"/>
          </w:tcPr>
          <w:p w14:paraId="65C317BD" w14:textId="513BD0D3" w:rsidR="008D204D" w:rsidRPr="00A04093" w:rsidRDefault="008D204D" w:rsidP="00FE1BCF">
            <w:pPr>
              <w:keepNext/>
              <w:keepLines/>
              <w:jc w:val="both"/>
            </w:pPr>
            <w:proofErr w:type="spellStart"/>
            <w:r w:rsidRPr="00A04093">
              <w:t>Elder</w:t>
            </w:r>
            <w:proofErr w:type="spellEnd"/>
            <w:r w:rsidRPr="00A04093">
              <w:t xml:space="preserve">, R. L. </w:t>
            </w:r>
            <w:r w:rsidRPr="00A04093">
              <w:rPr>
                <w:i/>
                <w:iCs/>
              </w:rPr>
              <w:t>et al</w:t>
            </w:r>
            <w:r w:rsidRPr="00A04093">
              <w:t xml:space="preserve"> (2018)</w:t>
            </w:r>
          </w:p>
        </w:tc>
        <w:tc>
          <w:tcPr>
            <w:tcW w:w="4362" w:type="dxa"/>
          </w:tcPr>
          <w:p w14:paraId="0872913E" w14:textId="30955065" w:rsidR="008D204D" w:rsidRDefault="008D204D" w:rsidP="00FE1BCF">
            <w:pPr>
              <w:keepNext/>
              <w:keepLines/>
              <w:jc w:val="both"/>
            </w:pPr>
            <w:proofErr w:type="spellStart"/>
            <w:r w:rsidRPr="008D204D">
              <w:t>Workplace</w:t>
            </w:r>
            <w:proofErr w:type="spellEnd"/>
            <w:r w:rsidRPr="008D204D">
              <w:t xml:space="preserve"> </w:t>
            </w:r>
            <w:proofErr w:type="spellStart"/>
            <w:r w:rsidRPr="008D204D">
              <w:t>counselling</w:t>
            </w:r>
            <w:proofErr w:type="spellEnd"/>
            <w:r w:rsidRPr="008D204D">
              <w:t xml:space="preserve"> and </w:t>
            </w:r>
            <w:proofErr w:type="spellStart"/>
            <w:r w:rsidRPr="008D204D">
              <w:t>the</w:t>
            </w:r>
            <w:proofErr w:type="spellEnd"/>
            <w:r w:rsidRPr="008D204D">
              <w:t xml:space="preserve"> </w:t>
            </w:r>
            <w:proofErr w:type="spellStart"/>
            <w:r w:rsidRPr="008D204D">
              <w:t>contemporary</w:t>
            </w:r>
            <w:proofErr w:type="spellEnd"/>
            <w:r w:rsidRPr="008D204D">
              <w:t xml:space="preserve"> </w:t>
            </w:r>
            <w:proofErr w:type="spellStart"/>
            <w:r w:rsidRPr="008D204D">
              <w:t>world</w:t>
            </w:r>
            <w:proofErr w:type="spellEnd"/>
            <w:r w:rsidRPr="008D204D">
              <w:t xml:space="preserve"> </w:t>
            </w:r>
            <w:proofErr w:type="spellStart"/>
            <w:r w:rsidRPr="008D204D">
              <w:t>of</w:t>
            </w:r>
            <w:proofErr w:type="spellEnd"/>
            <w:r w:rsidRPr="008D204D">
              <w:t xml:space="preserve"> </w:t>
            </w:r>
            <w:proofErr w:type="spellStart"/>
            <w:r w:rsidRPr="008D204D">
              <w:t>work</w:t>
            </w:r>
            <w:proofErr w:type="spellEnd"/>
          </w:p>
        </w:tc>
      </w:tr>
      <w:bookmarkEnd w:id="18"/>
      <w:tr w:rsidR="00D650D4" w14:paraId="0DEDF956" w14:textId="77777777" w:rsidTr="00E9249C">
        <w:tc>
          <w:tcPr>
            <w:tcW w:w="4341" w:type="dxa"/>
          </w:tcPr>
          <w:p w14:paraId="01C63C79" w14:textId="55F77A84" w:rsidR="00252D0E" w:rsidRPr="00A04093" w:rsidRDefault="00D650D4" w:rsidP="00FE1BCF">
            <w:pPr>
              <w:keepNext/>
              <w:keepLines/>
              <w:jc w:val="both"/>
            </w:pPr>
            <w:proofErr w:type="spellStart"/>
            <w:r w:rsidRPr="00A04093">
              <w:t>McLeod</w:t>
            </w:r>
            <w:proofErr w:type="spellEnd"/>
            <w:r w:rsidRPr="00A04093">
              <w:t>, J. (2008)</w:t>
            </w:r>
          </w:p>
        </w:tc>
        <w:tc>
          <w:tcPr>
            <w:tcW w:w="4362" w:type="dxa"/>
          </w:tcPr>
          <w:p w14:paraId="2D0AAF25" w14:textId="0B7FA77F" w:rsidR="00252D0E" w:rsidRPr="00252D0E" w:rsidRDefault="00D650D4" w:rsidP="00FE1BCF">
            <w:pPr>
              <w:keepNext/>
              <w:keepLines/>
              <w:jc w:val="both"/>
            </w:pPr>
            <w:proofErr w:type="spellStart"/>
            <w:r>
              <w:t>Counselling</w:t>
            </w:r>
            <w:proofErr w:type="spellEnd"/>
            <w:r>
              <w:t xml:space="preserve"> in </w:t>
            </w:r>
            <w:proofErr w:type="spellStart"/>
            <w:r>
              <w:t>the</w:t>
            </w:r>
            <w:proofErr w:type="spellEnd"/>
            <w:r>
              <w:t xml:space="preserve"> </w:t>
            </w:r>
            <w:proofErr w:type="spellStart"/>
            <w:r>
              <w:t>Workplace</w:t>
            </w:r>
            <w:proofErr w:type="spellEnd"/>
          </w:p>
        </w:tc>
      </w:tr>
      <w:tr w:rsidR="00D650D4" w14:paraId="75C0B46D" w14:textId="77777777" w:rsidTr="00E9249C">
        <w:tc>
          <w:tcPr>
            <w:tcW w:w="4341" w:type="dxa"/>
          </w:tcPr>
          <w:p w14:paraId="7D830904" w14:textId="446776A2" w:rsidR="00252D0E" w:rsidRPr="00A04093" w:rsidRDefault="00D650D4" w:rsidP="00FE1BCF">
            <w:pPr>
              <w:keepNext/>
              <w:keepLines/>
              <w:jc w:val="both"/>
            </w:pPr>
            <w:proofErr w:type="spellStart"/>
            <w:r w:rsidRPr="00A04093">
              <w:t>McLeod</w:t>
            </w:r>
            <w:proofErr w:type="spellEnd"/>
            <w:r w:rsidRPr="00A04093">
              <w:t xml:space="preserve">, J. &amp; </w:t>
            </w:r>
            <w:proofErr w:type="spellStart"/>
            <w:r w:rsidRPr="00A04093">
              <w:t>McLeod</w:t>
            </w:r>
            <w:proofErr w:type="spellEnd"/>
            <w:r w:rsidRPr="00A04093">
              <w:t>, J. (2001)</w:t>
            </w:r>
          </w:p>
        </w:tc>
        <w:tc>
          <w:tcPr>
            <w:tcW w:w="4362" w:type="dxa"/>
          </w:tcPr>
          <w:p w14:paraId="26FDE82C" w14:textId="70028C93" w:rsidR="00252D0E" w:rsidRPr="00252D0E" w:rsidRDefault="00D650D4" w:rsidP="00FE1BCF">
            <w:pPr>
              <w:keepNext/>
              <w:keepLines/>
              <w:jc w:val="both"/>
            </w:pPr>
            <w:proofErr w:type="spellStart"/>
            <w:r>
              <w:t>How</w:t>
            </w:r>
            <w:proofErr w:type="spellEnd"/>
            <w:r>
              <w:t xml:space="preserve"> </w:t>
            </w:r>
            <w:proofErr w:type="spellStart"/>
            <w:r>
              <w:t>Effective</w:t>
            </w:r>
            <w:proofErr w:type="spellEnd"/>
            <w:r>
              <w:t xml:space="preserve"> </w:t>
            </w:r>
            <w:proofErr w:type="spellStart"/>
            <w:r>
              <w:t>is</w:t>
            </w:r>
            <w:proofErr w:type="spellEnd"/>
            <w:r>
              <w:t xml:space="preserve"> </w:t>
            </w:r>
            <w:proofErr w:type="spellStart"/>
            <w:r>
              <w:t>Workplace</w:t>
            </w:r>
            <w:proofErr w:type="spellEnd"/>
            <w:r>
              <w:t xml:space="preserve"> </w:t>
            </w:r>
            <w:proofErr w:type="spellStart"/>
            <w:r>
              <w:t>Counselling</w:t>
            </w:r>
            <w:proofErr w:type="spellEnd"/>
            <w:r>
              <w:t>?</w:t>
            </w:r>
          </w:p>
        </w:tc>
      </w:tr>
      <w:tr w:rsidR="00D650D4" w14:paraId="5395E5F0" w14:textId="77777777" w:rsidTr="00E9249C">
        <w:tc>
          <w:tcPr>
            <w:tcW w:w="4341" w:type="dxa"/>
          </w:tcPr>
          <w:p w14:paraId="7CD6AEA2" w14:textId="11954D80" w:rsidR="00252D0E" w:rsidRPr="00A04093" w:rsidRDefault="00D650D4" w:rsidP="00FE1BCF">
            <w:pPr>
              <w:keepNext/>
              <w:keepLines/>
              <w:jc w:val="both"/>
            </w:pPr>
            <w:proofErr w:type="spellStart"/>
            <w:r w:rsidRPr="00A04093">
              <w:t>Tehrani</w:t>
            </w:r>
            <w:proofErr w:type="spellEnd"/>
            <w:r w:rsidRPr="00A04093">
              <w:t>, N. (1998)</w:t>
            </w:r>
          </w:p>
        </w:tc>
        <w:tc>
          <w:tcPr>
            <w:tcW w:w="4362" w:type="dxa"/>
          </w:tcPr>
          <w:p w14:paraId="52F67290" w14:textId="4775FA43" w:rsidR="00252D0E" w:rsidRPr="00252D0E" w:rsidRDefault="00D650D4" w:rsidP="00FE1BCF">
            <w:pPr>
              <w:keepNext/>
              <w:keepLines/>
              <w:jc w:val="both"/>
            </w:pPr>
            <w:proofErr w:type="spellStart"/>
            <w:r w:rsidRPr="00D650D4">
              <w:t>Counselling</w:t>
            </w:r>
            <w:proofErr w:type="spellEnd"/>
            <w:r w:rsidRPr="00D650D4">
              <w:t xml:space="preserve"> in </w:t>
            </w:r>
            <w:proofErr w:type="spellStart"/>
            <w:r w:rsidRPr="00D650D4">
              <w:t>the</w:t>
            </w:r>
            <w:proofErr w:type="spellEnd"/>
            <w:r w:rsidRPr="00D650D4">
              <w:t xml:space="preserve"> </w:t>
            </w:r>
            <w:proofErr w:type="spellStart"/>
            <w:r w:rsidRPr="00D650D4">
              <w:t>workplace</w:t>
            </w:r>
            <w:proofErr w:type="spellEnd"/>
            <w:r w:rsidRPr="00D650D4">
              <w:t xml:space="preserve">: </w:t>
            </w:r>
            <w:proofErr w:type="spellStart"/>
            <w:r w:rsidRPr="00D650D4">
              <w:t>The</w:t>
            </w:r>
            <w:proofErr w:type="spellEnd"/>
            <w:r w:rsidRPr="00D650D4">
              <w:t xml:space="preserve"> </w:t>
            </w:r>
            <w:proofErr w:type="spellStart"/>
            <w:r w:rsidRPr="00D650D4">
              <w:t>organizational</w:t>
            </w:r>
            <w:proofErr w:type="spellEnd"/>
            <w:r w:rsidRPr="00D650D4">
              <w:t xml:space="preserve"> </w:t>
            </w:r>
            <w:proofErr w:type="spellStart"/>
            <w:r w:rsidRPr="00D650D4">
              <w:t>counsellor</w:t>
            </w:r>
            <w:proofErr w:type="spellEnd"/>
            <w:r w:rsidRPr="00D650D4">
              <w:t>.</w:t>
            </w:r>
          </w:p>
        </w:tc>
      </w:tr>
      <w:tr w:rsidR="00D650D4" w14:paraId="63F791AB" w14:textId="77777777" w:rsidTr="00E9249C">
        <w:tc>
          <w:tcPr>
            <w:tcW w:w="4341" w:type="dxa"/>
          </w:tcPr>
          <w:p w14:paraId="38A30A0B" w14:textId="5D633E18" w:rsidR="00252D0E" w:rsidRPr="00A04093" w:rsidRDefault="00D650D4" w:rsidP="00FE1BCF">
            <w:pPr>
              <w:keepNext/>
              <w:keepLines/>
              <w:jc w:val="both"/>
            </w:pPr>
            <w:proofErr w:type="spellStart"/>
            <w:r w:rsidRPr="00A04093">
              <w:t>Hannabuss</w:t>
            </w:r>
            <w:proofErr w:type="spellEnd"/>
            <w:r w:rsidRPr="00A04093">
              <w:t>, S. (1997)</w:t>
            </w:r>
          </w:p>
        </w:tc>
        <w:tc>
          <w:tcPr>
            <w:tcW w:w="4362" w:type="dxa"/>
          </w:tcPr>
          <w:p w14:paraId="61C52A60" w14:textId="4B0DF9DE" w:rsidR="00252D0E" w:rsidRPr="00252D0E" w:rsidRDefault="00D650D4" w:rsidP="00FE1BCF">
            <w:pPr>
              <w:keepNext/>
              <w:keepLines/>
              <w:jc w:val="both"/>
            </w:pPr>
            <w:proofErr w:type="spellStart"/>
            <w:r>
              <w:t>Counselling</w:t>
            </w:r>
            <w:proofErr w:type="spellEnd"/>
            <w:r>
              <w:t xml:space="preserve"> </w:t>
            </w:r>
            <w:proofErr w:type="spellStart"/>
            <w:r>
              <w:t>approaches</w:t>
            </w:r>
            <w:proofErr w:type="spellEnd"/>
            <w:r>
              <w:t xml:space="preserve"> and </w:t>
            </w:r>
            <w:proofErr w:type="spellStart"/>
            <w:r>
              <w:t>the</w:t>
            </w:r>
            <w:proofErr w:type="spellEnd"/>
            <w:r>
              <w:t xml:space="preserve"> </w:t>
            </w:r>
            <w:proofErr w:type="spellStart"/>
            <w:r>
              <w:t>Workplace</w:t>
            </w:r>
            <w:proofErr w:type="spellEnd"/>
          </w:p>
        </w:tc>
      </w:tr>
      <w:tr w:rsidR="00D650D4" w14:paraId="6C41F079" w14:textId="77777777" w:rsidTr="00E9249C">
        <w:tc>
          <w:tcPr>
            <w:tcW w:w="4341" w:type="dxa"/>
          </w:tcPr>
          <w:p w14:paraId="2B9C436F" w14:textId="565597BF" w:rsidR="00252D0E" w:rsidRPr="00A04093" w:rsidRDefault="00053105" w:rsidP="00FE1BCF">
            <w:pPr>
              <w:keepNext/>
              <w:keepLines/>
              <w:jc w:val="both"/>
            </w:pPr>
            <w:proofErr w:type="spellStart"/>
            <w:r w:rsidRPr="00A04093">
              <w:t>Collins</w:t>
            </w:r>
            <w:proofErr w:type="spellEnd"/>
            <w:r w:rsidRPr="00A04093">
              <w:t xml:space="preserve">, J. </w:t>
            </w:r>
            <w:r w:rsidRPr="00A04093">
              <w:rPr>
                <w:i/>
                <w:iCs/>
              </w:rPr>
              <w:t xml:space="preserve">et al </w:t>
            </w:r>
            <w:r w:rsidRPr="00A04093">
              <w:t>(2012)</w:t>
            </w:r>
          </w:p>
        </w:tc>
        <w:tc>
          <w:tcPr>
            <w:tcW w:w="4362" w:type="dxa"/>
          </w:tcPr>
          <w:p w14:paraId="0679A333" w14:textId="77777777" w:rsidR="00053105" w:rsidRDefault="00053105" w:rsidP="00FE1BCF">
            <w:pPr>
              <w:keepNext/>
              <w:keepLines/>
              <w:jc w:val="both"/>
            </w:pPr>
            <w:proofErr w:type="spellStart"/>
            <w:r>
              <w:t>Counselling</w:t>
            </w:r>
            <w:proofErr w:type="spellEnd"/>
            <w:r>
              <w:t xml:space="preserve"> in </w:t>
            </w:r>
            <w:proofErr w:type="spellStart"/>
            <w:r>
              <w:t>the</w:t>
            </w:r>
            <w:proofErr w:type="spellEnd"/>
            <w:r>
              <w:t xml:space="preserve"> </w:t>
            </w:r>
            <w:proofErr w:type="spellStart"/>
            <w:r>
              <w:t>workplace</w:t>
            </w:r>
            <w:proofErr w:type="spellEnd"/>
            <w:r>
              <w:t xml:space="preserve">: </w:t>
            </w:r>
            <w:proofErr w:type="spellStart"/>
            <w:r>
              <w:t>How</w:t>
            </w:r>
            <w:proofErr w:type="spellEnd"/>
            <w:r>
              <w:t xml:space="preserve"> </w:t>
            </w:r>
            <w:proofErr w:type="spellStart"/>
            <w:r>
              <w:t>time</w:t>
            </w:r>
            <w:proofErr w:type="spellEnd"/>
            <w:r>
              <w:t xml:space="preserve">-limited </w:t>
            </w:r>
            <w:proofErr w:type="spellStart"/>
            <w:r>
              <w:t>counselling</w:t>
            </w:r>
            <w:proofErr w:type="spellEnd"/>
            <w:r>
              <w:t xml:space="preserve"> </w:t>
            </w:r>
            <w:proofErr w:type="spellStart"/>
            <w:r>
              <w:t>can</w:t>
            </w:r>
            <w:proofErr w:type="spellEnd"/>
            <w:r>
              <w:t xml:space="preserve"> </w:t>
            </w:r>
            <w:proofErr w:type="spellStart"/>
            <w:r>
              <w:t>effect</w:t>
            </w:r>
            <w:proofErr w:type="spellEnd"/>
          </w:p>
          <w:p w14:paraId="24D3CBE6" w14:textId="03768890" w:rsidR="00252D0E" w:rsidRPr="00252D0E" w:rsidRDefault="00053105" w:rsidP="00FE1BCF">
            <w:pPr>
              <w:keepNext/>
              <w:keepLines/>
              <w:jc w:val="both"/>
            </w:pPr>
            <w:proofErr w:type="spellStart"/>
            <w:r>
              <w:t>change</w:t>
            </w:r>
            <w:proofErr w:type="spellEnd"/>
            <w:r>
              <w:t xml:space="preserve"> in </w:t>
            </w:r>
            <w:proofErr w:type="spellStart"/>
            <w:r>
              <w:t>well-being</w:t>
            </w:r>
            <w:proofErr w:type="spellEnd"/>
          </w:p>
        </w:tc>
      </w:tr>
      <w:tr w:rsidR="0042252B" w14:paraId="13EF81DD" w14:textId="77777777" w:rsidTr="00E9249C">
        <w:tc>
          <w:tcPr>
            <w:tcW w:w="4341" w:type="dxa"/>
          </w:tcPr>
          <w:p w14:paraId="7974751A" w14:textId="38D039C0" w:rsidR="0042252B" w:rsidRPr="00A04093" w:rsidRDefault="00053105" w:rsidP="00FE1BCF">
            <w:pPr>
              <w:keepNext/>
              <w:keepLines/>
              <w:jc w:val="both"/>
            </w:pPr>
            <w:r w:rsidRPr="00A04093">
              <w:t xml:space="preserve">Van der </w:t>
            </w:r>
            <w:proofErr w:type="spellStart"/>
            <w:r w:rsidRPr="00A04093">
              <w:t>Klink</w:t>
            </w:r>
            <w:proofErr w:type="spellEnd"/>
            <w:r w:rsidRPr="00A04093">
              <w:t xml:space="preserve">, </w:t>
            </w:r>
            <w:r w:rsidRPr="00A04093">
              <w:rPr>
                <w:i/>
                <w:iCs/>
              </w:rPr>
              <w:t xml:space="preserve">et al </w:t>
            </w:r>
            <w:r w:rsidRPr="00A04093">
              <w:t>(</w:t>
            </w:r>
            <w:r w:rsidR="00F53F2C" w:rsidRPr="00A04093">
              <w:t>2001)</w:t>
            </w:r>
          </w:p>
        </w:tc>
        <w:tc>
          <w:tcPr>
            <w:tcW w:w="4362" w:type="dxa"/>
          </w:tcPr>
          <w:p w14:paraId="584794DD" w14:textId="77777777" w:rsidR="00F53F2C" w:rsidRDefault="00F53F2C" w:rsidP="00FE1BCF">
            <w:pPr>
              <w:keepNext/>
              <w:keepLines/>
              <w:jc w:val="both"/>
            </w:pPr>
            <w:proofErr w:type="spellStart"/>
            <w:r>
              <w:t>The</w:t>
            </w:r>
            <w:proofErr w:type="spellEnd"/>
            <w:r>
              <w:t xml:space="preserve"> </w:t>
            </w:r>
            <w:proofErr w:type="spellStart"/>
            <w:r>
              <w:t>Benefits</w:t>
            </w:r>
            <w:proofErr w:type="spellEnd"/>
            <w:r>
              <w:t xml:space="preserve"> </w:t>
            </w:r>
            <w:proofErr w:type="spellStart"/>
            <w:r>
              <w:t>of</w:t>
            </w:r>
            <w:proofErr w:type="spellEnd"/>
            <w:r>
              <w:t xml:space="preserve"> </w:t>
            </w:r>
            <w:proofErr w:type="spellStart"/>
            <w:r>
              <w:t>Interventions</w:t>
            </w:r>
            <w:proofErr w:type="spellEnd"/>
            <w:r>
              <w:t xml:space="preserve"> </w:t>
            </w:r>
            <w:proofErr w:type="spellStart"/>
            <w:r>
              <w:t>for</w:t>
            </w:r>
            <w:proofErr w:type="spellEnd"/>
          </w:p>
          <w:p w14:paraId="03BD659A" w14:textId="4D26D693" w:rsidR="0042252B" w:rsidRPr="00252D0E" w:rsidRDefault="00F53F2C" w:rsidP="00FE1BCF">
            <w:pPr>
              <w:keepNext/>
              <w:keepLines/>
              <w:jc w:val="both"/>
            </w:pPr>
            <w:proofErr w:type="spellStart"/>
            <w:r>
              <w:t>Work-Related</w:t>
            </w:r>
            <w:proofErr w:type="spellEnd"/>
            <w:r>
              <w:t xml:space="preserve"> Stress</w:t>
            </w:r>
          </w:p>
        </w:tc>
      </w:tr>
    </w:tbl>
    <w:p w14:paraId="6B1276A8" w14:textId="77777777" w:rsidR="006A7EAA" w:rsidRPr="00577620" w:rsidRDefault="006A7EAA" w:rsidP="00577620"/>
    <w:p w14:paraId="3E5EEC4A" w14:textId="77777777" w:rsidR="00577620" w:rsidRDefault="00577620" w:rsidP="00577620">
      <w:pPr>
        <w:pStyle w:val="berschrift3"/>
      </w:pPr>
      <w:r w:rsidRPr="00577620">
        <w:t>Výsledky</w:t>
      </w:r>
    </w:p>
    <w:p w14:paraId="4EA4E678" w14:textId="0949B3AB" w:rsidR="00281A73" w:rsidRDefault="00281A73" w:rsidP="00FC27A1">
      <w:pPr>
        <w:jc w:val="both"/>
      </w:pPr>
      <w:proofErr w:type="spellStart"/>
      <w:r>
        <w:t>Elder</w:t>
      </w:r>
      <w:proofErr w:type="spellEnd"/>
      <w:r>
        <w:t xml:space="preserve"> et al (2018, s. 52) popisuje současná pracoviště jako místa, </w:t>
      </w:r>
      <w:r w:rsidR="008C60C4">
        <w:t xml:space="preserve">která často napomáhají ke vzniku stresových situací. Tlak na výkon a rozhodování, častý v současných pracovištích vyvolává u zaměstnanců úzkost, která snižuje pracovní výkon a způsobuje izolaci. Dle </w:t>
      </w:r>
      <w:proofErr w:type="spellStart"/>
      <w:r w:rsidR="008C60C4">
        <w:t>Eldera</w:t>
      </w:r>
      <w:proofErr w:type="spellEnd"/>
      <w:r w:rsidR="008C60C4">
        <w:t xml:space="preserve"> et al (2018, s. 53) jsou lidé zažívající úzkost méně ochotni riskovat a jsou méně kreativní</w:t>
      </w:r>
      <w:r w:rsidR="001A2386">
        <w:t xml:space="preserve">. Tito lidé navíc přenášejí úzkostné stavy na celý kolektiv, čímž se pracovní prostředí stává nepříjemné. Protože ne všichni se </w:t>
      </w:r>
      <w:proofErr w:type="gramStart"/>
      <w:r w:rsidR="001A2386">
        <w:t>dokáží</w:t>
      </w:r>
      <w:proofErr w:type="gramEnd"/>
      <w:r w:rsidR="001A2386">
        <w:t xml:space="preserve"> se stresem vyrovnat sami, mnoho velkých organizací zavádí tzv. zaměstnanecké asistenční programy (</w:t>
      </w:r>
      <w:proofErr w:type="spellStart"/>
      <w:r w:rsidR="001A2386">
        <w:t>employee</w:t>
      </w:r>
      <w:proofErr w:type="spellEnd"/>
      <w:r w:rsidR="001A2386">
        <w:t xml:space="preserve"> </w:t>
      </w:r>
      <w:proofErr w:type="spellStart"/>
      <w:r w:rsidR="001A2386">
        <w:t>assistance</w:t>
      </w:r>
      <w:proofErr w:type="spellEnd"/>
      <w:r w:rsidR="001A2386">
        <w:t xml:space="preserve"> </w:t>
      </w:r>
      <w:proofErr w:type="spellStart"/>
      <w:r w:rsidR="001A2386">
        <w:t>prograrm</w:t>
      </w:r>
      <w:proofErr w:type="spellEnd"/>
      <w:r w:rsidR="001A2386">
        <w:t xml:space="preserve"> = EAP), které se zaměřují na udržování </w:t>
      </w:r>
      <w:r w:rsidR="00FE2DEF">
        <w:t xml:space="preserve">duševní </w:t>
      </w:r>
      <w:r w:rsidR="001A2386" w:rsidRPr="00FE2DEF">
        <w:t>pohody</w:t>
      </w:r>
      <w:r w:rsidR="001A2386">
        <w:t xml:space="preserve"> při práci (</w:t>
      </w:r>
      <w:proofErr w:type="spellStart"/>
      <w:r w:rsidR="001A2386">
        <w:t>Elder</w:t>
      </w:r>
      <w:proofErr w:type="spellEnd"/>
      <w:r w:rsidR="001A2386">
        <w:t>, 2018, s. 55)</w:t>
      </w:r>
      <w:r w:rsidR="0090721D">
        <w:t>.</w:t>
      </w:r>
    </w:p>
    <w:p w14:paraId="02CDE4EB" w14:textId="6B7E57D2" w:rsidR="00955E3F" w:rsidRPr="00955E3F" w:rsidRDefault="00955E3F" w:rsidP="00FC27A1">
      <w:pPr>
        <w:jc w:val="both"/>
      </w:pPr>
      <w:r>
        <w:t xml:space="preserve">Dle </w:t>
      </w:r>
      <w:proofErr w:type="spellStart"/>
      <w:r>
        <w:t>Hannabusse</w:t>
      </w:r>
      <w:proofErr w:type="spellEnd"/>
      <w:r>
        <w:t xml:space="preserve"> (1997, s. 374) lze k</w:t>
      </w:r>
      <w:r w:rsidR="00BD7254">
        <w:t> </w:t>
      </w:r>
      <w:r>
        <w:t xml:space="preserve">poradenství na pracovišti přistupovat dvěma způsoby. První, </w:t>
      </w:r>
      <w:r>
        <w:rPr>
          <w:i/>
          <w:iCs/>
        </w:rPr>
        <w:t xml:space="preserve">psychodynamická tradice, </w:t>
      </w:r>
      <w:r>
        <w:t xml:space="preserve">se zaměřuje spíše na hlubší psychické problémy s důrazem na podvědomí. Takové problémy vyžadují </w:t>
      </w:r>
      <w:r w:rsidRPr="00FE2DEF">
        <w:t>důkladnější</w:t>
      </w:r>
      <w:r>
        <w:t xml:space="preserve"> terapii a nemusí přímo souviset s prací. Ta spíše funguje jako jakýsi spouštěč. </w:t>
      </w:r>
      <w:proofErr w:type="spellStart"/>
      <w:r w:rsidR="00EE20A4">
        <w:t>Hannabuss</w:t>
      </w:r>
      <w:proofErr w:type="spellEnd"/>
      <w:r w:rsidR="00EE20A4">
        <w:t xml:space="preserve"> (1997, s. 376) doporučuje řešení těchto </w:t>
      </w:r>
      <w:r w:rsidR="00EE20A4" w:rsidRPr="00FE2DEF">
        <w:t>problémů</w:t>
      </w:r>
      <w:r w:rsidR="00EE20A4">
        <w:t xml:space="preserve"> psychoterapeuty, spíše než v rámci pracovního poradenství. Druhá tradice, </w:t>
      </w:r>
      <w:r w:rsidR="00EE20A4" w:rsidRPr="00EE20A4">
        <w:rPr>
          <w:i/>
          <w:iCs/>
        </w:rPr>
        <w:t>kognitivně-behaviorální</w:t>
      </w:r>
      <w:r w:rsidR="00EE20A4">
        <w:t>, se orientuje na konkrétní problém, který se snaží vyřešit s využitím racionality. Tato tradice je vhodná pro krátkodobé problémy, například související s prací a</w:t>
      </w:r>
      <w:r w:rsidR="00FE2DEF">
        <w:t> </w:t>
      </w:r>
      <w:r w:rsidR="00EE20A4">
        <w:t xml:space="preserve">pracovním prostředím. </w:t>
      </w:r>
      <w:r w:rsidR="00545C1A">
        <w:t xml:space="preserve">Jako velmi účinnou hodnotí kognitivně-behaviorální metodu také Van der </w:t>
      </w:r>
      <w:proofErr w:type="spellStart"/>
      <w:r w:rsidR="00545C1A">
        <w:t>Klink</w:t>
      </w:r>
      <w:proofErr w:type="spellEnd"/>
      <w:r w:rsidR="00545C1A">
        <w:t xml:space="preserve"> et al</w:t>
      </w:r>
      <w:r w:rsidR="0090721D">
        <w:t>.</w:t>
      </w:r>
      <w:r w:rsidR="00545C1A">
        <w:t xml:space="preserve"> (2001, s. 274), kdy prezentují snížení symptomů úzkosti a deprese, a zlepšení vnímané kvality života.</w:t>
      </w:r>
    </w:p>
    <w:p w14:paraId="4BD23725" w14:textId="123E3C4E" w:rsidR="00874CF6" w:rsidRDefault="00FC27A1" w:rsidP="00E818C5">
      <w:pPr>
        <w:jc w:val="both"/>
      </w:pPr>
      <w:r w:rsidRPr="00FC27A1">
        <w:lastRenderedPageBreak/>
        <w:t xml:space="preserve">Tématu zaměstnaneckých asistenčních programů se </w:t>
      </w:r>
      <w:r w:rsidR="00C71650">
        <w:t xml:space="preserve">podrobněji </w:t>
      </w:r>
      <w:r w:rsidRPr="00FC27A1">
        <w:t xml:space="preserve">věnovali </w:t>
      </w:r>
      <w:proofErr w:type="spellStart"/>
      <w:r w:rsidRPr="00FC27A1">
        <w:t>Kirk</w:t>
      </w:r>
      <w:proofErr w:type="spellEnd"/>
      <w:r w:rsidRPr="00FC27A1">
        <w:t xml:space="preserve"> a</w:t>
      </w:r>
      <w:r w:rsidR="00FE2DEF">
        <w:t> </w:t>
      </w:r>
      <w:r w:rsidRPr="00FC27A1">
        <w:t>Brown (2003). Ti je popisují jako programy hrazené zaměstnavatelem poskytované zaměstnancům a často také jejich rodinám</w:t>
      </w:r>
      <w:r>
        <w:t xml:space="preserve">. Hlavní náplní těchto programů je poradenství a konzultace ohledně osobních, rodinných nebo s prací souvisejících problémů, které by mohly ohrozit výkon zaměstnance při práci.  Management společnosti se nejčastěji rozhodne pro zavedení takových programů s vidinou zlepšení pracovních podmínek zaměstnancům a tím </w:t>
      </w:r>
      <w:r w:rsidR="00CC5BD7">
        <w:t xml:space="preserve">i zvýšení jejich výkonu. Asistenční programy nabízené zaměstnavatelem nejsou určeny jen pro vedoucí pracovníky, ale pro jakékoli zaměstnance podniku. </w:t>
      </w:r>
      <w:proofErr w:type="spellStart"/>
      <w:r w:rsidR="00CC5BD7">
        <w:t>Kirk</w:t>
      </w:r>
      <w:proofErr w:type="spellEnd"/>
      <w:r w:rsidR="00CC5BD7">
        <w:t xml:space="preserve"> a Brown (2003, s.</w:t>
      </w:r>
      <w:r w:rsidR="00FE2DEF">
        <w:t> </w:t>
      </w:r>
      <w:r w:rsidR="00CC5BD7">
        <w:t>139) zmiňují, že poradenství, které bývá součástí EAP, se pracovní problémy snaží řešit s ohledem na kontext organizace, nemá ale reálnou moc situaci v organizaci změnit. (</w:t>
      </w:r>
      <w:proofErr w:type="spellStart"/>
      <w:r w:rsidR="00CC5BD7">
        <w:t>Kirk</w:t>
      </w:r>
      <w:proofErr w:type="spellEnd"/>
      <w:r w:rsidR="00CC5BD7">
        <w:t xml:space="preserve"> </w:t>
      </w:r>
      <w:r w:rsidR="00CC5BD7" w:rsidRPr="0090721D">
        <w:t>&amp;</w:t>
      </w:r>
      <w:r w:rsidR="00CC5BD7">
        <w:t xml:space="preserve"> Brown, 2003, s. 140).</w:t>
      </w:r>
    </w:p>
    <w:p w14:paraId="726359AF" w14:textId="0167FF18" w:rsidR="00874CF6" w:rsidRDefault="009A6D5B" w:rsidP="00E818C5">
      <w:pPr>
        <w:jc w:val="both"/>
      </w:pPr>
      <w:r>
        <w:t xml:space="preserve">Poradenství v konkrétní společnosti, </w:t>
      </w:r>
      <w:proofErr w:type="spellStart"/>
      <w:r>
        <w:t>The</w:t>
      </w:r>
      <w:proofErr w:type="spellEnd"/>
      <w:r>
        <w:t xml:space="preserve"> Post Office</w:t>
      </w:r>
      <w:r w:rsidR="00E818C5">
        <w:t>, tedy britské poště</w:t>
      </w:r>
      <w:r>
        <w:t xml:space="preserve">, se věnuje </w:t>
      </w:r>
      <w:proofErr w:type="spellStart"/>
      <w:r>
        <w:t>Tehrani</w:t>
      </w:r>
      <w:proofErr w:type="spellEnd"/>
      <w:r>
        <w:t xml:space="preserve"> (1998). </w:t>
      </w:r>
      <w:proofErr w:type="spellStart"/>
      <w:r w:rsidR="00E818C5">
        <w:t>The</w:t>
      </w:r>
      <w:proofErr w:type="spellEnd"/>
      <w:r w:rsidR="00E818C5">
        <w:t xml:space="preserve"> Post Office zřídila samostatné oddělení, které se věnuje poradenství zaměstnancům společnosti, již v roce 1945. </w:t>
      </w:r>
      <w:proofErr w:type="spellStart"/>
      <w:r w:rsidR="00E818C5">
        <w:t>Employee</w:t>
      </w:r>
      <w:proofErr w:type="spellEnd"/>
      <w:r w:rsidR="00E818C5">
        <w:t xml:space="preserve"> Support (zaměstnanecká podpora), jak je toto oddělení poj</w:t>
      </w:r>
      <w:del w:id="19" w:author="Microsoft Office-Benutzer" w:date="2021-01-06T09:58:00Z">
        <w:r w:rsidR="00E818C5" w:rsidDel="002D6798">
          <w:delText>e</w:delText>
        </w:r>
      </w:del>
      <w:r w:rsidR="00E818C5">
        <w:t xml:space="preserve">menováno, zaměstnává přibližně 100 odborníků a poskytuje své služby pro přibližně 400 000 zaměstnanců </w:t>
      </w:r>
      <w:proofErr w:type="spellStart"/>
      <w:r w:rsidR="00E818C5">
        <w:t>The</w:t>
      </w:r>
      <w:proofErr w:type="spellEnd"/>
      <w:r w:rsidR="00E818C5">
        <w:t xml:space="preserve"> Post Office. Ročně řeší zhruba 40 000 případů. </w:t>
      </w:r>
      <w:proofErr w:type="spellStart"/>
      <w:r w:rsidR="00AD42ED">
        <w:t>Tehrani</w:t>
      </w:r>
      <w:proofErr w:type="spellEnd"/>
      <w:r w:rsidR="00AD42ED">
        <w:t xml:space="preserve"> (1998) zmiňuje výhody samostatného poradenského oddělení v rámci společnosti. Mezi takové výhody řadí </w:t>
      </w:r>
      <w:r w:rsidR="00AD42ED" w:rsidRPr="00905F47">
        <w:t>znalost</w:t>
      </w:r>
      <w:r w:rsidR="00AD42ED">
        <w:t xml:space="preserve"> společnosti nebo vztah poradce ke společnosti, ve které působí, který je motivuje k co nejvyšší kvalitě poskytovaného poradenství.</w:t>
      </w:r>
    </w:p>
    <w:p w14:paraId="00844DDE" w14:textId="77777777" w:rsidR="00433FFC" w:rsidRDefault="0030680F" w:rsidP="00E818C5">
      <w:pPr>
        <w:jc w:val="both"/>
      </w:pPr>
      <w:proofErr w:type="spellStart"/>
      <w:r>
        <w:t>McLeod</w:t>
      </w:r>
      <w:proofErr w:type="spellEnd"/>
      <w:r>
        <w:t xml:space="preserve"> (2008</w:t>
      </w:r>
      <w:r w:rsidR="008B0D6C">
        <w:t>, s. 13</w:t>
      </w:r>
      <w:r>
        <w:t>) popisuje reálné výsledky poradenství pro zaměstnance,</w:t>
      </w:r>
      <w:r w:rsidR="00E844A7">
        <w:t xml:space="preserve"> kdy je zkoumal z pohledu tří kategorií: </w:t>
      </w:r>
      <w:r w:rsidR="00E844A7" w:rsidRPr="00D44CAD">
        <w:rPr>
          <w:i/>
          <w:iCs/>
        </w:rPr>
        <w:t>psychologické fungování</w:t>
      </w:r>
      <w:r w:rsidR="00E844A7">
        <w:t xml:space="preserve">, tedy zda zaměstnanec vykazuje symptomy stresu, deprese nebo úzkosti; </w:t>
      </w:r>
      <w:r w:rsidR="00E844A7" w:rsidRPr="00D44CAD">
        <w:rPr>
          <w:i/>
          <w:iCs/>
        </w:rPr>
        <w:t>smysluplnost práce</w:t>
      </w:r>
      <w:r w:rsidR="00E844A7">
        <w:t xml:space="preserve"> pro zaměstnance – zda je zaměstnanec spokojený v práci, zda je odhodlaný; a </w:t>
      </w:r>
      <w:r w:rsidR="00E844A7" w:rsidRPr="00D44CAD">
        <w:rPr>
          <w:i/>
          <w:iCs/>
        </w:rPr>
        <w:t>pracovní chování</w:t>
      </w:r>
      <w:r w:rsidR="00E844A7">
        <w:t xml:space="preserve"> z hlediska výkonu, počtu dnů na nemocenské nebo počtu nehod.</w:t>
      </w:r>
      <w:r w:rsidR="008B0D6C">
        <w:t xml:space="preserve"> </w:t>
      </w:r>
    </w:p>
    <w:p w14:paraId="57ACAF02" w14:textId="7089F370" w:rsidR="00433FFC" w:rsidRDefault="008B0D6C" w:rsidP="00E818C5">
      <w:pPr>
        <w:jc w:val="both"/>
      </w:pPr>
      <w:proofErr w:type="spellStart"/>
      <w:r>
        <w:t>McLeod</w:t>
      </w:r>
      <w:proofErr w:type="spellEnd"/>
      <w:r>
        <w:t xml:space="preserve"> (2008, s. 15) došel k závěru, že poradenství na pracovišti má prokazatelně pozitivní vliv na krátkodobé </w:t>
      </w:r>
      <w:r w:rsidRPr="008B0D6C">
        <w:rPr>
          <w:i/>
          <w:iCs/>
        </w:rPr>
        <w:t>psychologické fungování</w:t>
      </w:r>
      <w:r>
        <w:t xml:space="preserve"> jedince. </w:t>
      </w:r>
      <w:r w:rsidR="001E16BE">
        <w:t>Pracovníci, kteří využili možnosti poradenství vykazovali méně často symptomy stresu nebo úzkosti.</w:t>
      </w:r>
      <w:r w:rsidR="00D44CAD">
        <w:t xml:space="preserve"> K podobnému závěru také došla </w:t>
      </w:r>
      <w:proofErr w:type="spellStart"/>
      <w:r w:rsidR="00D44CAD" w:rsidRPr="00D44CAD">
        <w:t>Collins</w:t>
      </w:r>
      <w:proofErr w:type="spellEnd"/>
      <w:r w:rsidR="00587E8C">
        <w:t xml:space="preserve"> </w:t>
      </w:r>
      <w:r w:rsidR="00D44CAD" w:rsidRPr="00587E8C">
        <w:t>et al</w:t>
      </w:r>
      <w:ins w:id="20" w:author="Microsoft Office-Benutzer" w:date="2021-01-06T09:58:00Z">
        <w:r w:rsidR="002D6798">
          <w:t>.</w:t>
        </w:r>
      </w:ins>
      <w:r w:rsidR="00D44CAD" w:rsidRPr="00D44CAD">
        <w:rPr>
          <w:i/>
          <w:iCs/>
        </w:rPr>
        <w:t xml:space="preserve"> </w:t>
      </w:r>
      <w:r w:rsidR="00D44CAD" w:rsidRPr="00D44CAD">
        <w:t>(2012</w:t>
      </w:r>
      <w:r w:rsidR="00D44CAD">
        <w:t>, s. 88</w:t>
      </w:r>
      <w:r w:rsidR="00D44CAD" w:rsidRPr="00D44CAD">
        <w:t>)</w:t>
      </w:r>
      <w:r w:rsidR="00D44CAD">
        <w:t xml:space="preserve">, kdy dokazují, že </w:t>
      </w:r>
      <w:r w:rsidR="00587E8C">
        <w:t>na zaměstnancích lze po několika schůzkách s poradci pozorovat méně stresu</w:t>
      </w:r>
      <w:r w:rsidR="00D44CAD">
        <w:t>.</w:t>
      </w:r>
      <w:r w:rsidR="001E16BE">
        <w:t xml:space="preserve"> Jak však </w:t>
      </w:r>
      <w:proofErr w:type="spellStart"/>
      <w:r w:rsidR="001E16BE">
        <w:t>McLeod</w:t>
      </w:r>
      <w:proofErr w:type="spellEnd"/>
      <w:r w:rsidR="001E16BE">
        <w:t xml:space="preserve"> (2008, s. 15) podotýká, dlouhodobé účinky nejsou prokázány. </w:t>
      </w:r>
      <w:proofErr w:type="spellStart"/>
      <w:r w:rsidR="00587E8C">
        <w:t>Collins</w:t>
      </w:r>
      <w:proofErr w:type="spellEnd"/>
      <w:r w:rsidR="00587E8C">
        <w:t xml:space="preserve"> et al (2012, 89) odhaduje, zlepšený psychický stav zaměstnanců trvá od půl roku do jednoho roku.</w:t>
      </w:r>
    </w:p>
    <w:p w14:paraId="4AED97F7" w14:textId="774CFA4F" w:rsidR="00433FFC" w:rsidRDefault="001E16BE" w:rsidP="00E818C5">
      <w:pPr>
        <w:jc w:val="both"/>
      </w:pPr>
      <w:r>
        <w:t xml:space="preserve">Z hlediska </w:t>
      </w:r>
      <w:r w:rsidRPr="001E16BE">
        <w:rPr>
          <w:i/>
          <w:iCs/>
        </w:rPr>
        <w:t>smysluplnosti práce</w:t>
      </w:r>
      <w:r>
        <w:t xml:space="preserve"> lze prokázat, že poradenství má pozitivní dopady pro ty zaměstnance, kteří poradenství vyhledali kvůli problému souvisejícím s prací. V případě osobních a jiných problémů nelze prokázat pozitivní změnu ve vnímání smysluplnosti práce</w:t>
      </w:r>
      <w:del w:id="21" w:author="Microsoft Office-Benutzer" w:date="2021-01-06T09:57:00Z">
        <w:r w:rsidDel="002D6798">
          <w:delText>.</w:delText>
        </w:r>
      </w:del>
      <w:r>
        <w:t xml:space="preserve"> (</w:t>
      </w:r>
      <w:proofErr w:type="spellStart"/>
      <w:r>
        <w:t>McLeod</w:t>
      </w:r>
      <w:proofErr w:type="spellEnd"/>
      <w:r>
        <w:t>, 2008, s. 18)</w:t>
      </w:r>
      <w:ins w:id="22" w:author="Microsoft Office-Benutzer" w:date="2021-01-06T09:57:00Z">
        <w:r w:rsidR="002D6798">
          <w:t>.</w:t>
        </w:r>
      </w:ins>
      <w:r w:rsidR="00433FFC">
        <w:t xml:space="preserve"> </w:t>
      </w:r>
      <w:r w:rsidR="0096476C">
        <w:t xml:space="preserve">Van der </w:t>
      </w:r>
      <w:proofErr w:type="spellStart"/>
      <w:r w:rsidR="0096476C">
        <w:t>Klink</w:t>
      </w:r>
      <w:proofErr w:type="spellEnd"/>
      <w:r w:rsidR="0096476C">
        <w:t xml:space="preserve"> et al (2001, s.</w:t>
      </w:r>
      <w:r w:rsidR="00FE2DEF">
        <w:t> </w:t>
      </w:r>
      <w:r w:rsidR="0096476C">
        <w:t>274) tvrdí, že zvýšení pracovního odhodlání</w:t>
      </w:r>
      <w:r w:rsidR="003746A1">
        <w:t xml:space="preserve"> lze pozorovat spíše u pracovníků na hierarchicky vyšších pozicích v organizaci. Nejčastěji se jedná o vedoucí pracovníky, </w:t>
      </w:r>
      <w:r w:rsidR="00F561DC">
        <w:t>kteří se díky poradenství naučí lépe zvládat stres.</w:t>
      </w:r>
      <w:r w:rsidR="000916EC">
        <w:t xml:space="preserve"> (Van der </w:t>
      </w:r>
      <w:proofErr w:type="spellStart"/>
      <w:r w:rsidR="000916EC">
        <w:t>Klink</w:t>
      </w:r>
      <w:proofErr w:type="spellEnd"/>
      <w:r w:rsidR="000916EC">
        <w:t xml:space="preserve"> et al</w:t>
      </w:r>
      <w:ins w:id="23" w:author="Microsoft Office-Benutzer" w:date="2021-01-06T09:58:00Z">
        <w:r w:rsidR="002D6798">
          <w:t>.</w:t>
        </w:r>
      </w:ins>
      <w:r w:rsidR="000916EC">
        <w:t>, 2001, s. 275)</w:t>
      </w:r>
    </w:p>
    <w:p w14:paraId="0967999C" w14:textId="7AA5BCD2" w:rsidR="00AD42ED" w:rsidRDefault="00433FFC" w:rsidP="00E818C5">
      <w:pPr>
        <w:jc w:val="both"/>
      </w:pPr>
      <w:r>
        <w:lastRenderedPageBreak/>
        <w:t>Pro zaměstnavatele pravděpodobně nejdůležitější kategorie</w:t>
      </w:r>
      <w:r w:rsidR="00D44CAD">
        <w:t xml:space="preserve">, tedy </w:t>
      </w:r>
      <w:r w:rsidR="00D44CAD" w:rsidRPr="00D44CAD">
        <w:rPr>
          <w:i/>
          <w:iCs/>
        </w:rPr>
        <w:t>pracovní chování</w:t>
      </w:r>
      <w:r w:rsidR="00D44CAD">
        <w:t xml:space="preserve">, zaznamenává nejvýraznější změnu v pracovní absenci. Zde </w:t>
      </w:r>
      <w:proofErr w:type="spellStart"/>
      <w:r w:rsidR="00D44CAD">
        <w:t>McLeod</w:t>
      </w:r>
      <w:proofErr w:type="spellEnd"/>
      <w:r w:rsidR="00D44CAD">
        <w:t xml:space="preserve"> (2008, s. 19) shledává pozitivní vliv poradenství, neboť u pracovníků, kteří vyhledali pracovního poradce, se počet absencí snížil.</w:t>
      </w:r>
      <w:r w:rsidR="0096476C">
        <w:t xml:space="preserve"> Dle </w:t>
      </w:r>
      <w:proofErr w:type="spellStart"/>
      <w:r w:rsidR="0096476C">
        <w:t>McLeod</w:t>
      </w:r>
      <w:proofErr w:type="spellEnd"/>
      <w:r w:rsidR="0096476C">
        <w:t xml:space="preserve"> </w:t>
      </w:r>
      <w:ins w:id="24" w:author="Microsoft Office-Benutzer" w:date="2021-01-06T09:57:00Z">
        <w:r w:rsidR="002D6798">
          <w:t>a</w:t>
        </w:r>
      </w:ins>
      <w:del w:id="25" w:author="Microsoft Office-Benutzer" w:date="2021-01-06T09:57:00Z">
        <w:r w:rsidR="0096476C" w:rsidRPr="0090721D" w:rsidDel="002D6798">
          <w:delText>&amp;</w:delText>
        </w:r>
      </w:del>
      <w:r w:rsidR="0096476C" w:rsidRPr="0090721D">
        <w:t xml:space="preserve"> </w:t>
      </w:r>
      <w:proofErr w:type="spellStart"/>
      <w:r w:rsidR="0096476C">
        <w:t>McLeod</w:t>
      </w:r>
      <w:proofErr w:type="spellEnd"/>
      <w:r w:rsidR="0096476C">
        <w:t xml:space="preserve"> (2001) se počet absencí může snížit o 25 až 50 % po absolvování poradenských schůzek.</w:t>
      </w:r>
      <w:r w:rsidR="00D44CAD">
        <w:t xml:space="preserve"> Toto snížení lze pozorovat po dobu přibližně jednoho roku.  </w:t>
      </w:r>
      <w:r w:rsidR="0096476C">
        <w:t>(</w:t>
      </w:r>
      <w:proofErr w:type="spellStart"/>
      <w:r w:rsidR="0096476C">
        <w:t>McLeod</w:t>
      </w:r>
      <w:proofErr w:type="spellEnd"/>
      <w:r w:rsidR="0096476C">
        <w:t>, 2008, s. 19)</w:t>
      </w:r>
    </w:p>
    <w:p w14:paraId="3C4B1FCB" w14:textId="77777777" w:rsidR="00CC5BD7" w:rsidRPr="006A7EAA" w:rsidRDefault="00CC5BD7" w:rsidP="006A7EAA"/>
    <w:p w14:paraId="6BB2C3CF" w14:textId="77777777" w:rsidR="00577620" w:rsidRDefault="00577620" w:rsidP="00577620">
      <w:pPr>
        <w:pStyle w:val="berschrift3"/>
      </w:pPr>
      <w:proofErr w:type="gramStart"/>
      <w:r w:rsidRPr="00577620">
        <w:t>Diskuze</w:t>
      </w:r>
      <w:proofErr w:type="gramEnd"/>
    </w:p>
    <w:p w14:paraId="71DF6771" w14:textId="512DD8CB" w:rsidR="00C70C2C" w:rsidRDefault="00C70C2C" w:rsidP="00711EE7">
      <w:pPr>
        <w:jc w:val="both"/>
      </w:pPr>
      <w:r>
        <w:t xml:space="preserve">Cílem této systematické literární rešerše bylo představit metodu poradenství na pracovišti a její výsledky s přihlédnutím na vedoucí pracovníky. </w:t>
      </w:r>
      <w:r w:rsidR="00711EE7">
        <w:t xml:space="preserve">Přestože poradenstvím přímo pro vedoucí pracovníky se nezabýval žádný </w:t>
      </w:r>
      <w:r w:rsidR="00711EE7" w:rsidRPr="00FE2DEF">
        <w:t>zdroj</w:t>
      </w:r>
      <w:r w:rsidR="00711EE7">
        <w:t xml:space="preserve">, z definice poradenství a jeho praktického využití lze dovodit, že je minimálně stejně vhodné pro vedoucí </w:t>
      </w:r>
      <w:commentRangeStart w:id="26"/>
      <w:r w:rsidR="00711EE7">
        <w:t>pracovníky</w:t>
      </w:r>
      <w:del w:id="27" w:author="Microsoft Office-Benutzer" w:date="2021-01-06T09:56:00Z">
        <w:r w:rsidR="00711EE7" w:rsidDel="0090721D">
          <w:delText>,</w:delText>
        </w:r>
      </w:del>
      <w:r w:rsidR="00711EE7">
        <w:t xml:space="preserve"> jako pro řadové zaměstnance, ne-li více.</w:t>
      </w:r>
      <w:r w:rsidR="0034586C">
        <w:t xml:space="preserve"> Na základě uvedeného lze tedy zaměstnanecké poradenství označit spíše jako metodu pro rozvoj pracovníků (řadových nebo vedoucích)</w:t>
      </w:r>
      <w:del w:id="28" w:author="Microsoft Office-Benutzer" w:date="2021-01-06T09:56:00Z">
        <w:r w:rsidR="0034586C" w:rsidDel="0090721D">
          <w:delText>,</w:delText>
        </w:r>
      </w:del>
      <w:r w:rsidR="0034586C">
        <w:t xml:space="preserve"> spíše než metodu vzdělávání.</w:t>
      </w:r>
      <w:commentRangeEnd w:id="26"/>
      <w:r w:rsidR="0090721D">
        <w:rPr>
          <w:rStyle w:val="Kommentarzeichen"/>
        </w:rPr>
        <w:commentReference w:id="26"/>
      </w:r>
    </w:p>
    <w:p w14:paraId="46990E05" w14:textId="408B969D" w:rsidR="00111294" w:rsidRDefault="00111294" w:rsidP="00711EE7">
      <w:pPr>
        <w:jc w:val="both"/>
      </w:pPr>
      <w:r>
        <w:t xml:space="preserve">Poradenství pomáhá pracovníkům lépe zvládat stres, ať už způsobený prací, nebo například osobními nebo finančními problémy. Může jim také pomáhat vypořádat se s nečekanými událostmi. Z tohoto hlediska se zdá poradenství jako vhodný prostředek také pro pracovníky na vedoucích pozicích v organizaci, neboť ti právě musejí zvládat pracovat a rozhodovat pod časovým tlakem a ve stresových podmínkách. U pracovníků, tím spíše u těch na vedoucích pozicích, není žádoucí, aby se cítili ve stresu a aby nebyli v duševní pohodě, neboť stres a úzkost může být příčinou horšího pracovní výkon, snižuje u osob kreativitu a tyto osoby jsou méně ochotní podstupovat riziko a přijímat inovace. </w:t>
      </w:r>
    </w:p>
    <w:p w14:paraId="7C6A116E" w14:textId="27C2CE3F" w:rsidR="001365AA" w:rsidRDefault="001365AA" w:rsidP="00711EE7">
      <w:pPr>
        <w:jc w:val="both"/>
      </w:pPr>
      <w:proofErr w:type="spellStart"/>
      <w:r>
        <w:t>McLeod</w:t>
      </w:r>
      <w:proofErr w:type="spellEnd"/>
      <w:r>
        <w:t xml:space="preserve"> (2008) shrnuje výsledky poradenství do tří kategorií: psychologické fungování, smysluplnost práce a pracovní chování. Nejvýraznější zlepšení shledává v kategorii psychologické fungování, kdy po absolvování poradenských schůzek lidé méně pociťují symptomy stresu nebo úzkosti. Pozitivní změny z hlediska snížení míry stresu u zaměstnanců pozoruje také </w:t>
      </w:r>
      <w:proofErr w:type="spellStart"/>
      <w:r>
        <w:t>Collins</w:t>
      </w:r>
      <w:proofErr w:type="spellEnd"/>
      <w:r>
        <w:t xml:space="preserve"> et al (2012). Zlepšení smysluplnosti práce prezentuje Van der </w:t>
      </w:r>
      <w:proofErr w:type="spellStart"/>
      <w:r>
        <w:t>Klink</w:t>
      </w:r>
      <w:proofErr w:type="spellEnd"/>
      <w:r>
        <w:t xml:space="preserve"> et al (2001), kteří ale upozorňují, že zde lze pozorovat změnu spíše u pracovníků na vyšších pozicích, texy u vedoucích pracovníků organizace. Ti se díky poradenství naučili lépe zvládat stres.  </w:t>
      </w:r>
      <w:r w:rsidR="00AE61D1">
        <w:t xml:space="preserve">Zaměstnanecké poradenství se také pozitivně projevilo na pracovním chování. Dle </w:t>
      </w:r>
      <w:proofErr w:type="spellStart"/>
      <w:r w:rsidR="00AE61D1">
        <w:t>McLeod</w:t>
      </w:r>
      <w:proofErr w:type="spellEnd"/>
      <w:r w:rsidR="00AE61D1">
        <w:t xml:space="preserve"> </w:t>
      </w:r>
      <w:ins w:id="29" w:author="Microsoft Office-Benutzer" w:date="2021-01-06T09:56:00Z">
        <w:r w:rsidR="0090721D">
          <w:t>a</w:t>
        </w:r>
      </w:ins>
      <w:del w:id="30" w:author="Microsoft Office-Benutzer" w:date="2021-01-06T09:56:00Z">
        <w:r w:rsidR="00AE61D1" w:rsidRPr="0090721D" w:rsidDel="0090721D">
          <w:delText>&amp;</w:delText>
        </w:r>
      </w:del>
      <w:r w:rsidR="00AE61D1">
        <w:t xml:space="preserve"> </w:t>
      </w:r>
      <w:proofErr w:type="spellStart"/>
      <w:r w:rsidR="00AE61D1">
        <w:t>McLeod</w:t>
      </w:r>
      <w:proofErr w:type="spellEnd"/>
      <w:r w:rsidR="00AE61D1">
        <w:t xml:space="preserve"> (2001) lze poradenstvím snížit absence pracovníků o 25 až 50 %, což je pro zaměstnavatele jistě zajímavý poznatek. </w:t>
      </w:r>
    </w:p>
    <w:p w14:paraId="06A929EF" w14:textId="07ACB09B" w:rsidR="006A7EAA" w:rsidRPr="00577620" w:rsidRDefault="0034586C" w:rsidP="00FE1BCF">
      <w:pPr>
        <w:jc w:val="both"/>
      </w:pPr>
      <w:r>
        <w:t>Představené studie tedy celkem jasně prezentují pozitivní účinky poradenství na pracovišti. Přesto ale nejde s jistotou potvrdit, že takové účinky by poradenství přineslo také pro vedoucí pracovníky, neboť pro toto tvrzení zatím neexistují podklady. Proto by bylo jistě velmi zajímavé a přínosné vytvoření studie nebo jiného výzkumu, který by řešil účinek poradenství přímo na pracovníky na nejvyšších pozicích v organizacích.</w:t>
      </w:r>
    </w:p>
    <w:p w14:paraId="22BA6721" w14:textId="77777777" w:rsidR="006A7EAA" w:rsidRDefault="00577620" w:rsidP="00905F47">
      <w:pPr>
        <w:pStyle w:val="berschrift3"/>
        <w:pageBreakBefore/>
        <w:numPr>
          <w:ilvl w:val="0"/>
          <w:numId w:val="0"/>
        </w:numPr>
      </w:pPr>
      <w:r w:rsidRPr="00577620">
        <w:lastRenderedPageBreak/>
        <w:t>Závěr</w:t>
      </w:r>
    </w:p>
    <w:p w14:paraId="64132465" w14:textId="08C4CB8A" w:rsidR="006A7EAA" w:rsidRDefault="0091141E" w:rsidP="000A1287">
      <w:pPr>
        <w:jc w:val="both"/>
      </w:pPr>
      <w:r>
        <w:t>Tato práce byla vypracována se smyslem zjištění efektivnosti poradenství na pracovišti (</w:t>
      </w:r>
      <w:proofErr w:type="spellStart"/>
      <w:r>
        <w:t>Workplace</w:t>
      </w:r>
      <w:proofErr w:type="spellEnd"/>
      <w:r>
        <w:t xml:space="preserve"> </w:t>
      </w:r>
      <w:proofErr w:type="spellStart"/>
      <w:r>
        <w:t>counselling</w:t>
      </w:r>
      <w:proofErr w:type="spellEnd"/>
      <w:r>
        <w:t>), s přihlédnutím na využití metody pro vedoucí pracovníky (</w:t>
      </w:r>
      <w:proofErr w:type="spellStart"/>
      <w:r>
        <w:t>Executive</w:t>
      </w:r>
      <w:proofErr w:type="spellEnd"/>
      <w:r>
        <w:t xml:space="preserve"> </w:t>
      </w:r>
      <w:proofErr w:type="spellStart"/>
      <w:r>
        <w:t>counselling</w:t>
      </w:r>
      <w:proofErr w:type="spellEnd"/>
      <w:r>
        <w:t xml:space="preserve">). Jako metoda zpracování byla použita systematická literární rešerše. </w:t>
      </w:r>
    </w:p>
    <w:p w14:paraId="00C128A1" w14:textId="508A3C32" w:rsidR="00091B86" w:rsidRDefault="00091B86" w:rsidP="000A1287">
      <w:pPr>
        <w:jc w:val="both"/>
      </w:pPr>
      <w:r>
        <w:t>Nejprve byla uvedena teoretická východiska, která přibližují poradenství a uvádějí charakteristiky potřebné pro vedoucí pracovníky. Poté je přiblížen postup vyhledávání, výběru a zpracování literárních zdrojů využitých pro rešerši. Následně jsou představeny výsledky studií týkajících se účinnosti metody poradenství na pracovišti.</w:t>
      </w:r>
    </w:p>
    <w:p w14:paraId="4D681480" w14:textId="581CB28A" w:rsidR="006A7EAA" w:rsidRDefault="0034586C" w:rsidP="000A1287">
      <w:pPr>
        <w:jc w:val="both"/>
      </w:pPr>
      <w:r>
        <w:t xml:space="preserve">Na základě prostudování článků a studií, které se poradenství na pracovišti věnovaly, jsem přesvědčen, že tato metoda je efektivní ve snižování míry stresu na pracovišti a tím pádem ve zlepšení pracovního prostředí. </w:t>
      </w:r>
      <w:r w:rsidR="000A1287">
        <w:t>Pozitivně se také projevila ve snižování absencí zaměstnanců nebo z hlediska vnímání smysluplnosti práce zaměstnancem.</w:t>
      </w:r>
    </w:p>
    <w:p w14:paraId="5FFA2E00" w14:textId="51D86512" w:rsidR="000A1287" w:rsidRPr="006A7EAA" w:rsidRDefault="000A1287" w:rsidP="000A1287">
      <w:pPr>
        <w:jc w:val="both"/>
      </w:pPr>
      <w:r>
        <w:t xml:space="preserve">Poradenství na pracovišti se jeví jako vhodný nástroj také pro rozvoj vedoucích pracovníků. Těm by mohl pomoci </w:t>
      </w:r>
      <w:proofErr w:type="gramStart"/>
      <w:r>
        <w:t>s</w:t>
      </w:r>
      <w:proofErr w:type="gramEnd"/>
      <w:r>
        <w:t> vyrovnávání se se stresem a s pracováním a</w:t>
      </w:r>
      <w:r w:rsidR="00FE1BCF">
        <w:t> </w:t>
      </w:r>
      <w:r>
        <w:t>rozhodováním pod časovým presem.</w:t>
      </w:r>
    </w:p>
    <w:p w14:paraId="2CE75C3A" w14:textId="77777777" w:rsidR="00577620" w:rsidRPr="00577620" w:rsidRDefault="00577620" w:rsidP="00FE2DEF">
      <w:pPr>
        <w:pStyle w:val="berschrift3"/>
        <w:pageBreakBefore/>
        <w:numPr>
          <w:ilvl w:val="0"/>
          <w:numId w:val="0"/>
        </w:numPr>
        <w:ind w:left="357" w:hanging="357"/>
      </w:pPr>
      <w:commentRangeStart w:id="31"/>
      <w:r w:rsidRPr="00577620">
        <w:lastRenderedPageBreak/>
        <w:t>Literatura</w:t>
      </w:r>
      <w:commentRangeEnd w:id="31"/>
      <w:r w:rsidR="0090721D">
        <w:rPr>
          <w:rStyle w:val="Kommentarzeichen"/>
          <w:rFonts w:asciiTheme="minorHAnsi" w:eastAsiaTheme="minorHAnsi" w:hAnsiTheme="minorHAnsi" w:cstheme="minorBidi"/>
          <w:b w:val="0"/>
          <w:bCs w:val="0"/>
          <w:color w:val="auto"/>
        </w:rPr>
        <w:commentReference w:id="31"/>
      </w:r>
    </w:p>
    <w:p w14:paraId="04B7ABE7" w14:textId="77777777" w:rsidR="00413797" w:rsidRDefault="00413797" w:rsidP="00413797">
      <w:proofErr w:type="spellStart"/>
      <w:r>
        <w:t>Caroll</w:t>
      </w:r>
      <w:proofErr w:type="spellEnd"/>
      <w:r>
        <w:t xml:space="preserve">, M. (1996). </w:t>
      </w:r>
      <w:proofErr w:type="spellStart"/>
      <w:r>
        <w:t>Workplace</w:t>
      </w:r>
      <w:proofErr w:type="spellEnd"/>
      <w:r>
        <w:t xml:space="preserve"> </w:t>
      </w:r>
      <w:proofErr w:type="spellStart"/>
      <w:r>
        <w:t>Counselling</w:t>
      </w:r>
      <w:proofErr w:type="spellEnd"/>
      <w:r>
        <w:t xml:space="preserve">: A </w:t>
      </w:r>
      <w:proofErr w:type="spellStart"/>
      <w:r>
        <w:t>Systematic</w:t>
      </w:r>
      <w:proofErr w:type="spellEnd"/>
      <w:r>
        <w:t xml:space="preserve"> </w:t>
      </w:r>
      <w:proofErr w:type="spellStart"/>
      <w:r>
        <w:t>Approach</w:t>
      </w:r>
      <w:proofErr w:type="spellEnd"/>
      <w:r>
        <w:t xml:space="preserve"> to </w:t>
      </w:r>
      <w:proofErr w:type="spellStart"/>
      <w:r>
        <w:t>Employee</w:t>
      </w:r>
      <w:proofErr w:type="spellEnd"/>
      <w:r>
        <w:t xml:space="preserve"> Care. SAGE </w:t>
      </w:r>
      <w:proofErr w:type="spellStart"/>
      <w:r>
        <w:t>Publications</w:t>
      </w:r>
      <w:proofErr w:type="spellEnd"/>
      <w:r>
        <w:t>. ISBN: 9781446264287</w:t>
      </w:r>
    </w:p>
    <w:p w14:paraId="7A1ED85D" w14:textId="77777777" w:rsidR="00413797" w:rsidRDefault="00413797" w:rsidP="00413797">
      <w:proofErr w:type="spellStart"/>
      <w:r>
        <w:t>Carroll</w:t>
      </w:r>
      <w:proofErr w:type="spellEnd"/>
      <w:r>
        <w:t xml:space="preserve">, M. </w:t>
      </w:r>
      <w:r>
        <w:rPr>
          <w:lang w:val="en-GB"/>
        </w:rPr>
        <w:t>&amp;</w:t>
      </w:r>
      <w:r>
        <w:t xml:space="preserve"> </w:t>
      </w:r>
      <w:proofErr w:type="spellStart"/>
      <w:r>
        <w:t>Walton</w:t>
      </w:r>
      <w:proofErr w:type="spellEnd"/>
      <w:r>
        <w:t xml:space="preserve">, M. (1997). Handbook </w:t>
      </w:r>
      <w:proofErr w:type="spellStart"/>
      <w:r>
        <w:t>of</w:t>
      </w:r>
      <w:proofErr w:type="spellEnd"/>
      <w:r>
        <w:t xml:space="preserve"> </w:t>
      </w:r>
      <w:proofErr w:type="spellStart"/>
      <w:r>
        <w:t>Counselling</w:t>
      </w:r>
      <w:proofErr w:type="spellEnd"/>
      <w:r>
        <w:t xml:space="preserve"> in </w:t>
      </w:r>
      <w:proofErr w:type="spellStart"/>
      <w:r>
        <w:t>Organizations</w:t>
      </w:r>
      <w:proofErr w:type="spellEnd"/>
      <w:r>
        <w:t xml:space="preserve">. SAGE </w:t>
      </w:r>
      <w:proofErr w:type="spellStart"/>
      <w:r>
        <w:t>Publications</w:t>
      </w:r>
      <w:proofErr w:type="spellEnd"/>
      <w:r>
        <w:t>. ISBN: 0761950869</w:t>
      </w:r>
    </w:p>
    <w:p w14:paraId="288803F2" w14:textId="77777777" w:rsidR="00413797" w:rsidRDefault="00413797" w:rsidP="00413797">
      <w:proofErr w:type="spellStart"/>
      <w:r>
        <w:t>Collins</w:t>
      </w:r>
      <w:proofErr w:type="spellEnd"/>
      <w:r>
        <w:t xml:space="preserve">, J., </w:t>
      </w:r>
      <w:proofErr w:type="spellStart"/>
      <w:r>
        <w:t>Gibson</w:t>
      </w:r>
      <w:proofErr w:type="spellEnd"/>
      <w:r>
        <w:t xml:space="preserve">, A., </w:t>
      </w:r>
      <w:proofErr w:type="spellStart"/>
      <w:r>
        <w:t>Parkin</w:t>
      </w:r>
      <w:proofErr w:type="spellEnd"/>
      <w:r>
        <w:t xml:space="preserve">, S., Parkinson, R., </w:t>
      </w:r>
      <w:proofErr w:type="spellStart"/>
      <w:r>
        <w:t>Shave</w:t>
      </w:r>
      <w:proofErr w:type="spellEnd"/>
      <w:r>
        <w:t xml:space="preserve">, D. &amp; </w:t>
      </w:r>
      <w:proofErr w:type="spellStart"/>
      <w:r>
        <w:t>Dyer</w:t>
      </w:r>
      <w:proofErr w:type="spellEnd"/>
      <w:r>
        <w:t xml:space="preserve">, C. (2012) </w:t>
      </w:r>
      <w:proofErr w:type="spellStart"/>
      <w:r>
        <w:t>Counselling</w:t>
      </w:r>
      <w:proofErr w:type="spellEnd"/>
      <w:r>
        <w:t xml:space="preserve"> in </w:t>
      </w:r>
      <w:proofErr w:type="spellStart"/>
      <w:r>
        <w:t>the</w:t>
      </w:r>
      <w:proofErr w:type="spellEnd"/>
      <w:r>
        <w:t xml:space="preserve"> </w:t>
      </w:r>
      <w:proofErr w:type="spellStart"/>
      <w:r>
        <w:t>workplace</w:t>
      </w:r>
      <w:proofErr w:type="spellEnd"/>
      <w:r>
        <w:t xml:space="preserve">: </w:t>
      </w:r>
      <w:proofErr w:type="spellStart"/>
      <w:r>
        <w:t>How</w:t>
      </w:r>
      <w:proofErr w:type="spellEnd"/>
      <w:r>
        <w:t xml:space="preserve"> </w:t>
      </w:r>
      <w:proofErr w:type="spellStart"/>
      <w:r>
        <w:t>time</w:t>
      </w:r>
      <w:proofErr w:type="spellEnd"/>
      <w:r>
        <w:t xml:space="preserve">-limited </w:t>
      </w:r>
      <w:proofErr w:type="spellStart"/>
      <w:r>
        <w:t>counselling</w:t>
      </w:r>
      <w:proofErr w:type="spellEnd"/>
      <w:r>
        <w:t xml:space="preserve"> </w:t>
      </w:r>
      <w:proofErr w:type="spellStart"/>
      <w:r>
        <w:t>can</w:t>
      </w:r>
      <w:proofErr w:type="spellEnd"/>
      <w:r>
        <w:t xml:space="preserve"> </w:t>
      </w:r>
      <w:proofErr w:type="spellStart"/>
      <w:r>
        <w:t>effect</w:t>
      </w:r>
      <w:proofErr w:type="spellEnd"/>
      <w:r>
        <w:t xml:space="preserve"> </w:t>
      </w:r>
      <w:proofErr w:type="spellStart"/>
      <w:r>
        <w:t>change</w:t>
      </w:r>
      <w:proofErr w:type="spellEnd"/>
      <w:r>
        <w:t xml:space="preserve"> in </w:t>
      </w:r>
      <w:proofErr w:type="spellStart"/>
      <w:r>
        <w:t>well-being</w:t>
      </w:r>
      <w:proofErr w:type="spellEnd"/>
      <w:r>
        <w:t xml:space="preserve">. DOI: </w:t>
      </w:r>
      <w:hyperlink r:id="rId14" w:history="1">
        <w:r w:rsidRPr="007A563C">
          <w:rPr>
            <w:rStyle w:val="Hyperlink"/>
          </w:rPr>
          <w:t>http://dx.doi.org/10.1080/14733145.2011.638080</w:t>
        </w:r>
      </w:hyperlink>
    </w:p>
    <w:p w14:paraId="7326D233" w14:textId="77777777" w:rsidR="00413797" w:rsidRDefault="00413797" w:rsidP="00413797">
      <w:r>
        <w:t xml:space="preserve">Davis, A. R. (2010). </w:t>
      </w:r>
      <w:proofErr w:type="spellStart"/>
      <w:r>
        <w:t>The</w:t>
      </w:r>
      <w:proofErr w:type="spellEnd"/>
      <w:r>
        <w:t xml:space="preserve"> </w:t>
      </w:r>
      <w:proofErr w:type="spellStart"/>
      <w:r>
        <w:t>Intangibles</w:t>
      </w:r>
      <w:proofErr w:type="spellEnd"/>
      <w:r>
        <w:t xml:space="preserve"> </w:t>
      </w:r>
      <w:proofErr w:type="spellStart"/>
      <w:r>
        <w:t>of</w:t>
      </w:r>
      <w:proofErr w:type="spellEnd"/>
      <w:r>
        <w:t xml:space="preserve"> </w:t>
      </w:r>
      <w:proofErr w:type="spellStart"/>
      <w:r>
        <w:t>Leadership</w:t>
      </w:r>
      <w:proofErr w:type="spellEnd"/>
      <w:r>
        <w:t xml:space="preserve">. John </w:t>
      </w:r>
      <w:proofErr w:type="spellStart"/>
      <w:r>
        <w:t>Wiley</w:t>
      </w:r>
      <w:proofErr w:type="spellEnd"/>
      <w:r>
        <w:t xml:space="preserve"> &amp; </w:t>
      </w:r>
      <w:proofErr w:type="spellStart"/>
      <w:r>
        <w:t>Sons</w:t>
      </w:r>
      <w:proofErr w:type="spellEnd"/>
      <w:r>
        <w:t>. ISBN: 9780470679159</w:t>
      </w:r>
    </w:p>
    <w:p w14:paraId="74830E9B" w14:textId="77777777" w:rsidR="00413797" w:rsidRDefault="00413797" w:rsidP="00413797">
      <w:proofErr w:type="spellStart"/>
      <w:r>
        <w:t>Elder</w:t>
      </w:r>
      <w:proofErr w:type="spellEnd"/>
      <w:r>
        <w:t xml:space="preserve">, R. L., </w:t>
      </w:r>
      <w:proofErr w:type="spellStart"/>
      <w:r>
        <w:t>Agee</w:t>
      </w:r>
      <w:proofErr w:type="spellEnd"/>
      <w:r>
        <w:t xml:space="preserve">, M. &amp; </w:t>
      </w:r>
      <w:proofErr w:type="spellStart"/>
      <w:r>
        <w:t>Adamson</w:t>
      </w:r>
      <w:proofErr w:type="spellEnd"/>
      <w:r>
        <w:t xml:space="preserve">, C. (2018). </w:t>
      </w:r>
      <w:proofErr w:type="spellStart"/>
      <w:r w:rsidRPr="008D204D">
        <w:t>Workplace</w:t>
      </w:r>
      <w:proofErr w:type="spellEnd"/>
      <w:r w:rsidRPr="008D204D">
        <w:t xml:space="preserve"> </w:t>
      </w:r>
      <w:proofErr w:type="spellStart"/>
      <w:r w:rsidRPr="008D204D">
        <w:t>counselling</w:t>
      </w:r>
      <w:proofErr w:type="spellEnd"/>
      <w:r w:rsidRPr="008D204D">
        <w:t xml:space="preserve"> and </w:t>
      </w:r>
      <w:proofErr w:type="spellStart"/>
      <w:r w:rsidRPr="008D204D">
        <w:t>the</w:t>
      </w:r>
      <w:proofErr w:type="spellEnd"/>
      <w:r w:rsidRPr="008D204D">
        <w:t xml:space="preserve"> </w:t>
      </w:r>
      <w:proofErr w:type="spellStart"/>
      <w:r w:rsidRPr="008D204D">
        <w:t>contemporary</w:t>
      </w:r>
      <w:proofErr w:type="spellEnd"/>
      <w:r w:rsidRPr="008D204D">
        <w:t xml:space="preserve"> </w:t>
      </w:r>
      <w:proofErr w:type="spellStart"/>
      <w:r w:rsidRPr="008D204D">
        <w:t>world</w:t>
      </w:r>
      <w:proofErr w:type="spellEnd"/>
      <w:r w:rsidRPr="008D204D">
        <w:t xml:space="preserve"> </w:t>
      </w:r>
      <w:proofErr w:type="spellStart"/>
      <w:r w:rsidRPr="008D204D">
        <w:t>of</w:t>
      </w:r>
      <w:proofErr w:type="spellEnd"/>
      <w:r w:rsidRPr="008D204D">
        <w:t xml:space="preserve"> </w:t>
      </w:r>
      <w:proofErr w:type="spellStart"/>
      <w:r w:rsidRPr="008D204D">
        <w:t>work</w:t>
      </w:r>
      <w:proofErr w:type="spellEnd"/>
      <w:r>
        <w:t xml:space="preserve">. </w:t>
      </w:r>
      <w:r w:rsidRPr="008D204D">
        <w:t xml:space="preserve">New </w:t>
      </w:r>
      <w:proofErr w:type="spellStart"/>
      <w:r w:rsidRPr="008D204D">
        <w:t>Zealand</w:t>
      </w:r>
      <w:proofErr w:type="spellEnd"/>
      <w:r w:rsidRPr="008D204D">
        <w:t xml:space="preserve"> </w:t>
      </w:r>
      <w:proofErr w:type="spellStart"/>
      <w:r w:rsidRPr="008D204D">
        <w:t>Journal</w:t>
      </w:r>
      <w:proofErr w:type="spellEnd"/>
      <w:r w:rsidRPr="008D204D">
        <w:t xml:space="preserve"> </w:t>
      </w:r>
      <w:proofErr w:type="spellStart"/>
      <w:r w:rsidRPr="008D204D">
        <w:t>of</w:t>
      </w:r>
      <w:proofErr w:type="spellEnd"/>
      <w:r w:rsidRPr="008D204D">
        <w:t xml:space="preserve"> </w:t>
      </w:r>
      <w:proofErr w:type="spellStart"/>
      <w:r w:rsidRPr="008D204D">
        <w:t>Counselling</w:t>
      </w:r>
      <w:proofErr w:type="spellEnd"/>
      <w:r>
        <w:t xml:space="preserve">. ISSN: </w:t>
      </w:r>
      <w:r w:rsidRPr="008D204D">
        <w:t>11710365</w:t>
      </w:r>
    </w:p>
    <w:p w14:paraId="26C786AD" w14:textId="77777777" w:rsidR="00413797" w:rsidRDefault="00413797" w:rsidP="00413797">
      <w:proofErr w:type="spellStart"/>
      <w:r>
        <w:t>Ganster</w:t>
      </w:r>
      <w:proofErr w:type="spellEnd"/>
      <w:r>
        <w:t xml:space="preserve">, D. C. (2005). </w:t>
      </w:r>
      <w:proofErr w:type="spellStart"/>
      <w:r>
        <w:t>Executive</w:t>
      </w:r>
      <w:proofErr w:type="spellEnd"/>
      <w:r>
        <w:t xml:space="preserve"> Job </w:t>
      </w:r>
      <w:proofErr w:type="spellStart"/>
      <w:r>
        <w:t>Demands</w:t>
      </w:r>
      <w:proofErr w:type="spellEnd"/>
      <w:r>
        <w:t xml:space="preserve">: </w:t>
      </w:r>
      <w:proofErr w:type="spellStart"/>
      <w:r>
        <w:t>Suggestions</w:t>
      </w:r>
      <w:proofErr w:type="spellEnd"/>
      <w:r>
        <w:t xml:space="preserve"> </w:t>
      </w:r>
      <w:proofErr w:type="spellStart"/>
      <w:r>
        <w:t>from</w:t>
      </w:r>
      <w:proofErr w:type="spellEnd"/>
      <w:r>
        <w:t xml:space="preserve"> a Stress and </w:t>
      </w:r>
      <w:proofErr w:type="spellStart"/>
      <w:r>
        <w:t>Decision-Making</w:t>
      </w:r>
      <w:proofErr w:type="spellEnd"/>
      <w:r>
        <w:t xml:space="preserve"> </w:t>
      </w:r>
      <w:proofErr w:type="spellStart"/>
      <w:r>
        <w:t>Perspective</w:t>
      </w:r>
      <w:proofErr w:type="spellEnd"/>
      <w:r>
        <w:t xml:space="preserve">. </w:t>
      </w:r>
      <w:proofErr w:type="spellStart"/>
      <w:r>
        <w:t>The</w:t>
      </w:r>
      <w:proofErr w:type="spellEnd"/>
      <w:r>
        <w:t xml:space="preserve"> </w:t>
      </w:r>
      <w:proofErr w:type="spellStart"/>
      <w:r>
        <w:t>Academy</w:t>
      </w:r>
      <w:proofErr w:type="spellEnd"/>
      <w:r>
        <w:t xml:space="preserve"> </w:t>
      </w:r>
      <w:proofErr w:type="spellStart"/>
      <w:r>
        <w:t>of</w:t>
      </w:r>
      <w:proofErr w:type="spellEnd"/>
      <w:r>
        <w:t xml:space="preserve"> Management </w:t>
      </w:r>
      <w:proofErr w:type="spellStart"/>
      <w:r>
        <w:t>Review</w:t>
      </w:r>
      <w:proofErr w:type="spellEnd"/>
      <w:r>
        <w:t>. DOI: https://doi.org/10.2307/20159140</w:t>
      </w:r>
    </w:p>
    <w:p w14:paraId="68EF574A" w14:textId="77777777" w:rsidR="00413797" w:rsidRDefault="00413797" w:rsidP="00413797">
      <w:proofErr w:type="spellStart"/>
      <w:r>
        <w:t>Hannabuss</w:t>
      </w:r>
      <w:proofErr w:type="spellEnd"/>
      <w:r>
        <w:t xml:space="preserve">, S. (1997). </w:t>
      </w:r>
      <w:proofErr w:type="spellStart"/>
      <w:r>
        <w:t>Counselling</w:t>
      </w:r>
      <w:proofErr w:type="spellEnd"/>
      <w:r>
        <w:t xml:space="preserve"> </w:t>
      </w:r>
      <w:proofErr w:type="spellStart"/>
      <w:r>
        <w:t>approaches</w:t>
      </w:r>
      <w:proofErr w:type="spellEnd"/>
      <w:r>
        <w:t xml:space="preserve"> and </w:t>
      </w:r>
      <w:proofErr w:type="spellStart"/>
      <w:r>
        <w:t>the</w:t>
      </w:r>
      <w:proofErr w:type="spellEnd"/>
      <w:r>
        <w:t xml:space="preserve"> </w:t>
      </w:r>
      <w:proofErr w:type="spellStart"/>
      <w:r>
        <w:t>Workplace</w:t>
      </w:r>
      <w:proofErr w:type="spellEnd"/>
      <w:r>
        <w:t xml:space="preserve">. </w:t>
      </w:r>
      <w:proofErr w:type="spellStart"/>
      <w:r>
        <w:t>Library</w:t>
      </w:r>
      <w:proofErr w:type="spellEnd"/>
      <w:r>
        <w:t xml:space="preserve"> Management. DOI: </w:t>
      </w:r>
      <w:r w:rsidRPr="00053105">
        <w:t>10.1108/01435129710183726</w:t>
      </w:r>
    </w:p>
    <w:p w14:paraId="10333EBC" w14:textId="77777777" w:rsidR="00413797" w:rsidRDefault="00413797" w:rsidP="00413797">
      <w:proofErr w:type="spellStart"/>
      <w:r>
        <w:t>Kirk</w:t>
      </w:r>
      <w:proofErr w:type="spellEnd"/>
      <w:r>
        <w:t xml:space="preserve">, A. K. &amp; Brown, D. F. (2003). </w:t>
      </w:r>
      <w:proofErr w:type="spellStart"/>
      <w:r w:rsidRPr="00E06B5D">
        <w:t>Employee</w:t>
      </w:r>
      <w:proofErr w:type="spellEnd"/>
      <w:r w:rsidRPr="00E06B5D">
        <w:t xml:space="preserve"> </w:t>
      </w:r>
      <w:proofErr w:type="spellStart"/>
      <w:r w:rsidRPr="00E06B5D">
        <w:t>Assistance</w:t>
      </w:r>
      <w:proofErr w:type="spellEnd"/>
      <w:r w:rsidRPr="00E06B5D">
        <w:t xml:space="preserve"> </w:t>
      </w:r>
      <w:proofErr w:type="spellStart"/>
      <w:r w:rsidRPr="00E06B5D">
        <w:t>Programs</w:t>
      </w:r>
      <w:proofErr w:type="spellEnd"/>
      <w:r w:rsidRPr="00E06B5D">
        <w:t xml:space="preserve">: A </w:t>
      </w:r>
      <w:proofErr w:type="spellStart"/>
      <w:r w:rsidRPr="00E06B5D">
        <w:t>Review</w:t>
      </w:r>
      <w:proofErr w:type="spellEnd"/>
      <w:r w:rsidRPr="00E06B5D">
        <w:t xml:space="preserve"> </w:t>
      </w:r>
      <w:proofErr w:type="spellStart"/>
      <w:r w:rsidRPr="00E06B5D">
        <w:t>of</w:t>
      </w:r>
      <w:proofErr w:type="spellEnd"/>
      <w:r w:rsidRPr="00E06B5D">
        <w:t xml:space="preserve"> </w:t>
      </w:r>
      <w:proofErr w:type="spellStart"/>
      <w:r w:rsidRPr="00E06B5D">
        <w:t>the</w:t>
      </w:r>
      <w:proofErr w:type="spellEnd"/>
      <w:r w:rsidRPr="00E06B5D">
        <w:t xml:space="preserve"> Management </w:t>
      </w:r>
      <w:proofErr w:type="spellStart"/>
      <w:r w:rsidRPr="00E06B5D">
        <w:t>of</w:t>
      </w:r>
      <w:proofErr w:type="spellEnd"/>
      <w:r w:rsidRPr="00E06B5D">
        <w:t xml:space="preserve"> Stress and </w:t>
      </w:r>
      <w:proofErr w:type="spellStart"/>
      <w:r w:rsidRPr="00E06B5D">
        <w:t>Wellbeing</w:t>
      </w:r>
      <w:proofErr w:type="spellEnd"/>
      <w:r w:rsidRPr="00E06B5D">
        <w:t xml:space="preserve"> </w:t>
      </w:r>
      <w:proofErr w:type="spellStart"/>
      <w:r w:rsidRPr="00E06B5D">
        <w:t>Through</w:t>
      </w:r>
      <w:proofErr w:type="spellEnd"/>
      <w:r w:rsidRPr="00E06B5D">
        <w:t xml:space="preserve"> </w:t>
      </w:r>
      <w:proofErr w:type="spellStart"/>
      <w:r w:rsidRPr="00E06B5D">
        <w:t>Workplace</w:t>
      </w:r>
      <w:proofErr w:type="spellEnd"/>
      <w:r w:rsidRPr="00E06B5D">
        <w:t xml:space="preserve"> </w:t>
      </w:r>
      <w:proofErr w:type="spellStart"/>
      <w:r w:rsidRPr="00E06B5D">
        <w:t>Counselling</w:t>
      </w:r>
      <w:proofErr w:type="spellEnd"/>
      <w:r w:rsidRPr="00E06B5D">
        <w:t xml:space="preserve"> and </w:t>
      </w:r>
      <w:proofErr w:type="spellStart"/>
      <w:r w:rsidRPr="00E06B5D">
        <w:t>Consulting</w:t>
      </w:r>
      <w:proofErr w:type="spellEnd"/>
      <w:r>
        <w:t xml:space="preserve">. </w:t>
      </w:r>
      <w:proofErr w:type="spellStart"/>
      <w:r>
        <w:t>Australian</w:t>
      </w:r>
      <w:proofErr w:type="spellEnd"/>
      <w:r>
        <w:t xml:space="preserve"> </w:t>
      </w:r>
      <w:proofErr w:type="spellStart"/>
      <w:r>
        <w:t>Psychologist</w:t>
      </w:r>
      <w:proofErr w:type="spellEnd"/>
      <w:r>
        <w:t xml:space="preserve">. DOI: </w:t>
      </w:r>
      <w:r w:rsidRPr="00E06B5D">
        <w:t>10.1080/00050060310001707137</w:t>
      </w:r>
    </w:p>
    <w:p w14:paraId="5DB56271" w14:textId="77777777" w:rsidR="00413797" w:rsidRDefault="00413797" w:rsidP="00413797">
      <w:proofErr w:type="spellStart"/>
      <w:r>
        <w:t>McLeod</w:t>
      </w:r>
      <w:proofErr w:type="spellEnd"/>
      <w:r>
        <w:t xml:space="preserve">, J. (2008). </w:t>
      </w:r>
      <w:proofErr w:type="spellStart"/>
      <w:r>
        <w:t>Counselling</w:t>
      </w:r>
      <w:proofErr w:type="spellEnd"/>
      <w:r>
        <w:t xml:space="preserve"> in </w:t>
      </w:r>
      <w:proofErr w:type="spellStart"/>
      <w:r>
        <w:t>the</w:t>
      </w:r>
      <w:proofErr w:type="spellEnd"/>
      <w:r>
        <w:t xml:space="preserve"> </w:t>
      </w:r>
      <w:proofErr w:type="spellStart"/>
      <w:r>
        <w:t>Workplace</w:t>
      </w:r>
      <w:proofErr w:type="spellEnd"/>
      <w:r>
        <w:t xml:space="preserve">: A </w:t>
      </w:r>
      <w:proofErr w:type="spellStart"/>
      <w:r>
        <w:t>Comprehensive</w:t>
      </w:r>
      <w:proofErr w:type="spellEnd"/>
      <w:r>
        <w:t xml:space="preserve"> </w:t>
      </w:r>
      <w:proofErr w:type="spellStart"/>
      <w:r>
        <w:t>Review</w:t>
      </w:r>
      <w:proofErr w:type="spellEnd"/>
      <w:r>
        <w:t xml:space="preserve"> </w:t>
      </w:r>
      <w:proofErr w:type="spellStart"/>
      <w:r>
        <w:t>of</w:t>
      </w:r>
      <w:proofErr w:type="spellEnd"/>
      <w:r>
        <w:t xml:space="preserve"> </w:t>
      </w:r>
      <w:proofErr w:type="spellStart"/>
      <w:r>
        <w:t>the</w:t>
      </w:r>
      <w:proofErr w:type="spellEnd"/>
      <w:r>
        <w:t xml:space="preserve"> </w:t>
      </w:r>
      <w:proofErr w:type="spellStart"/>
      <w:r>
        <w:t>research</w:t>
      </w:r>
      <w:proofErr w:type="spellEnd"/>
      <w:r>
        <w:t xml:space="preserve"> evidence. </w:t>
      </w:r>
      <w:proofErr w:type="spellStart"/>
      <w:r>
        <w:t>British</w:t>
      </w:r>
      <w:proofErr w:type="spellEnd"/>
      <w:r>
        <w:t xml:space="preserve"> </w:t>
      </w:r>
      <w:proofErr w:type="spellStart"/>
      <w:r>
        <w:t>Association</w:t>
      </w:r>
      <w:proofErr w:type="spellEnd"/>
      <w:r>
        <w:t xml:space="preserve"> </w:t>
      </w:r>
      <w:proofErr w:type="spellStart"/>
      <w:r>
        <w:t>for</w:t>
      </w:r>
      <w:proofErr w:type="spellEnd"/>
      <w:r>
        <w:t xml:space="preserve"> </w:t>
      </w:r>
      <w:proofErr w:type="spellStart"/>
      <w:r>
        <w:t>Counselling</w:t>
      </w:r>
      <w:proofErr w:type="spellEnd"/>
      <w:r>
        <w:t xml:space="preserve"> &amp; </w:t>
      </w:r>
      <w:proofErr w:type="spellStart"/>
      <w:r>
        <w:t>Psychotherapy</w:t>
      </w:r>
      <w:proofErr w:type="spellEnd"/>
      <w:r>
        <w:t xml:space="preserve">. </w:t>
      </w:r>
    </w:p>
    <w:p w14:paraId="128E83A3" w14:textId="77777777" w:rsidR="00413797" w:rsidRDefault="00413797" w:rsidP="00413797">
      <w:proofErr w:type="spellStart"/>
      <w:r>
        <w:t>McLeod</w:t>
      </w:r>
      <w:proofErr w:type="spellEnd"/>
      <w:r>
        <w:t xml:space="preserve">, J. &amp; </w:t>
      </w:r>
      <w:proofErr w:type="spellStart"/>
      <w:r>
        <w:t>McLeod</w:t>
      </w:r>
      <w:proofErr w:type="spellEnd"/>
      <w:r>
        <w:t xml:space="preserve">, J. (2001). </w:t>
      </w:r>
      <w:proofErr w:type="spellStart"/>
      <w:r>
        <w:t>How</w:t>
      </w:r>
      <w:proofErr w:type="spellEnd"/>
      <w:r>
        <w:t xml:space="preserve"> </w:t>
      </w:r>
      <w:proofErr w:type="spellStart"/>
      <w:r>
        <w:t>Effective</w:t>
      </w:r>
      <w:proofErr w:type="spellEnd"/>
      <w:r>
        <w:t xml:space="preserve"> </w:t>
      </w:r>
      <w:proofErr w:type="spellStart"/>
      <w:r>
        <w:t>is</w:t>
      </w:r>
      <w:proofErr w:type="spellEnd"/>
      <w:r>
        <w:t xml:space="preserve"> </w:t>
      </w:r>
      <w:proofErr w:type="spellStart"/>
      <w:r>
        <w:t>Workplace</w:t>
      </w:r>
      <w:proofErr w:type="spellEnd"/>
      <w:r>
        <w:t xml:space="preserve"> </w:t>
      </w:r>
      <w:proofErr w:type="spellStart"/>
      <w:proofErr w:type="gramStart"/>
      <w:r>
        <w:t>Counselling</w:t>
      </w:r>
      <w:proofErr w:type="spellEnd"/>
      <w:r>
        <w:t>?.</w:t>
      </w:r>
      <w:proofErr w:type="gramEnd"/>
      <w:r>
        <w:t xml:space="preserve"> </w:t>
      </w:r>
      <w:proofErr w:type="spellStart"/>
      <w:r>
        <w:t>Counselling</w:t>
      </w:r>
      <w:proofErr w:type="spellEnd"/>
      <w:r>
        <w:t xml:space="preserve"> and </w:t>
      </w:r>
      <w:proofErr w:type="spellStart"/>
      <w:r>
        <w:t>Psychotherapy</w:t>
      </w:r>
      <w:proofErr w:type="spellEnd"/>
      <w:r>
        <w:t xml:space="preserve"> </w:t>
      </w:r>
      <w:proofErr w:type="spellStart"/>
      <w:r>
        <w:t>Research</w:t>
      </w:r>
      <w:proofErr w:type="spellEnd"/>
      <w:r>
        <w:t>. ISSN: 14733145</w:t>
      </w:r>
    </w:p>
    <w:p w14:paraId="5CC153B3" w14:textId="77777777" w:rsidR="000F4EAE" w:rsidRDefault="000F4EAE" w:rsidP="000F4EAE">
      <w:proofErr w:type="spellStart"/>
      <w:r>
        <w:t>McMahon</w:t>
      </w:r>
      <w:proofErr w:type="spellEnd"/>
      <w:r>
        <w:t xml:space="preserve">, G. &amp; </w:t>
      </w:r>
      <w:proofErr w:type="spellStart"/>
      <w:r>
        <w:t>Palmer</w:t>
      </w:r>
      <w:proofErr w:type="spellEnd"/>
      <w:r>
        <w:t xml:space="preserve">, S. (1997). Handbook </w:t>
      </w:r>
      <w:proofErr w:type="spellStart"/>
      <w:r>
        <w:t>of</w:t>
      </w:r>
      <w:proofErr w:type="spellEnd"/>
      <w:r>
        <w:t xml:space="preserve"> </w:t>
      </w:r>
      <w:proofErr w:type="spellStart"/>
      <w:r>
        <w:t>Counselling</w:t>
      </w:r>
      <w:proofErr w:type="spellEnd"/>
      <w:r>
        <w:t xml:space="preserve">. </w:t>
      </w:r>
      <w:proofErr w:type="spellStart"/>
      <w:r>
        <w:t>Routledge</w:t>
      </w:r>
      <w:proofErr w:type="spellEnd"/>
      <w:r>
        <w:t>. ISBN: 9780415139519</w:t>
      </w:r>
    </w:p>
    <w:p w14:paraId="3833D6AA" w14:textId="77777777" w:rsidR="00413797" w:rsidRDefault="00413797" w:rsidP="00413797">
      <w:proofErr w:type="spellStart"/>
      <w:r>
        <w:t>Rook</w:t>
      </w:r>
      <w:proofErr w:type="spellEnd"/>
      <w:r>
        <w:t>, C.</w:t>
      </w:r>
      <w:proofErr w:type="gramStart"/>
      <w:r>
        <w:t xml:space="preserve">,  </w:t>
      </w:r>
      <w:proofErr w:type="spellStart"/>
      <w:r>
        <w:t>Hellwig</w:t>
      </w:r>
      <w:proofErr w:type="spellEnd"/>
      <w:proofErr w:type="gramEnd"/>
      <w:r>
        <w:t xml:space="preserve">, T., </w:t>
      </w:r>
      <w:proofErr w:type="spellStart"/>
      <w:r>
        <w:t>Florent-Treacy</w:t>
      </w:r>
      <w:proofErr w:type="spellEnd"/>
      <w:r>
        <w:t xml:space="preserve">, E. &amp; </w:t>
      </w:r>
      <w:proofErr w:type="spellStart"/>
      <w:r>
        <w:t>Kets</w:t>
      </w:r>
      <w:proofErr w:type="spellEnd"/>
      <w:r>
        <w:t xml:space="preserve"> de </w:t>
      </w:r>
      <w:proofErr w:type="spellStart"/>
      <w:r>
        <w:t>Vries</w:t>
      </w:r>
      <w:proofErr w:type="spellEnd"/>
      <w:r>
        <w:t xml:space="preserve">, M. (2019). </w:t>
      </w:r>
      <w:proofErr w:type="spellStart"/>
      <w:r w:rsidRPr="00F760CE">
        <w:t>Workplace</w:t>
      </w:r>
      <w:proofErr w:type="spellEnd"/>
      <w:r w:rsidRPr="00F760CE">
        <w:t xml:space="preserve"> stress in senior </w:t>
      </w:r>
      <w:proofErr w:type="spellStart"/>
      <w:r w:rsidRPr="00F760CE">
        <w:t>executives</w:t>
      </w:r>
      <w:proofErr w:type="spellEnd"/>
      <w:r w:rsidRPr="00F760CE">
        <w:t xml:space="preserve">: </w:t>
      </w:r>
      <w:proofErr w:type="spellStart"/>
      <w:r w:rsidRPr="00F760CE">
        <w:t>Coaching</w:t>
      </w:r>
      <w:proofErr w:type="spellEnd"/>
      <w:r w:rsidRPr="00F760CE">
        <w:t xml:space="preserve"> </w:t>
      </w:r>
      <w:proofErr w:type="spellStart"/>
      <w:r w:rsidRPr="00F760CE">
        <w:t>the</w:t>
      </w:r>
      <w:proofErr w:type="spellEnd"/>
      <w:r w:rsidRPr="00F760CE">
        <w:t xml:space="preserve"> '</w:t>
      </w:r>
      <w:proofErr w:type="spellStart"/>
      <w:r w:rsidRPr="00F760CE">
        <w:t>uncoachable</w:t>
      </w:r>
      <w:proofErr w:type="spellEnd"/>
      <w:r w:rsidRPr="00F760CE">
        <w:t>'.</w:t>
      </w:r>
      <w:r>
        <w:t xml:space="preserve"> </w:t>
      </w:r>
      <w:r w:rsidRPr="00F760CE">
        <w:t xml:space="preserve">International </w:t>
      </w:r>
      <w:proofErr w:type="spellStart"/>
      <w:r w:rsidRPr="00F760CE">
        <w:t>Coaching</w:t>
      </w:r>
      <w:proofErr w:type="spellEnd"/>
      <w:r w:rsidRPr="00F760CE">
        <w:t xml:space="preserve"> Psychology </w:t>
      </w:r>
      <w:proofErr w:type="spellStart"/>
      <w:r w:rsidRPr="00F760CE">
        <w:t>Review</w:t>
      </w:r>
      <w:proofErr w:type="spellEnd"/>
      <w:r>
        <w:t xml:space="preserve">. ISSN: </w:t>
      </w:r>
      <w:r>
        <w:rPr>
          <w:rFonts w:ascii="Helvetica" w:hAnsi="Helvetica"/>
          <w:color w:val="595959"/>
          <w:sz w:val="20"/>
          <w:szCs w:val="20"/>
        </w:rPr>
        <w:t>1750-2764</w:t>
      </w:r>
    </w:p>
    <w:p w14:paraId="7FB4F38F" w14:textId="77777777" w:rsidR="000F4EAE" w:rsidRDefault="000F4EAE" w:rsidP="000F4EAE">
      <w:proofErr w:type="spellStart"/>
      <w:r>
        <w:t>Swanson</w:t>
      </w:r>
      <w:proofErr w:type="spellEnd"/>
      <w:r>
        <w:t xml:space="preserve">, N. G. &amp; Murphy, L. R. (1991). </w:t>
      </w:r>
      <w:proofErr w:type="spellStart"/>
      <w:r>
        <w:t>Mental</w:t>
      </w:r>
      <w:proofErr w:type="spellEnd"/>
      <w:r>
        <w:t xml:space="preserve"> </w:t>
      </w:r>
      <w:proofErr w:type="spellStart"/>
      <w:r>
        <w:t>health</w:t>
      </w:r>
      <w:proofErr w:type="spellEnd"/>
      <w:r>
        <w:t xml:space="preserve"> </w:t>
      </w:r>
      <w:proofErr w:type="spellStart"/>
      <w:r>
        <w:t>counselling</w:t>
      </w:r>
      <w:proofErr w:type="spellEnd"/>
      <w:r>
        <w:t xml:space="preserve"> in </w:t>
      </w:r>
      <w:proofErr w:type="spellStart"/>
      <w:r>
        <w:t>industry</w:t>
      </w:r>
      <w:proofErr w:type="spellEnd"/>
      <w:r>
        <w:t xml:space="preserve">. International </w:t>
      </w:r>
      <w:proofErr w:type="spellStart"/>
      <w:r>
        <w:t>review</w:t>
      </w:r>
      <w:proofErr w:type="spellEnd"/>
      <w:r>
        <w:t xml:space="preserve"> </w:t>
      </w:r>
      <w:proofErr w:type="spellStart"/>
      <w:r>
        <w:t>of</w:t>
      </w:r>
      <w:proofErr w:type="spellEnd"/>
      <w:r>
        <w:t xml:space="preserve"> </w:t>
      </w:r>
      <w:proofErr w:type="spellStart"/>
      <w:r>
        <w:t>industrial</w:t>
      </w:r>
      <w:proofErr w:type="spellEnd"/>
      <w:r>
        <w:t xml:space="preserve"> and </w:t>
      </w:r>
      <w:proofErr w:type="spellStart"/>
      <w:r>
        <w:t>organizational</w:t>
      </w:r>
      <w:proofErr w:type="spellEnd"/>
      <w:r>
        <w:t xml:space="preserve"> psychology.</w:t>
      </w:r>
    </w:p>
    <w:p w14:paraId="124D8173" w14:textId="723797D5" w:rsidR="00D650D4" w:rsidRDefault="00D650D4" w:rsidP="000F4EAE">
      <w:proofErr w:type="spellStart"/>
      <w:r>
        <w:t>Tehrani</w:t>
      </w:r>
      <w:proofErr w:type="spellEnd"/>
      <w:r>
        <w:t xml:space="preserve">, N. (1998). </w:t>
      </w:r>
      <w:proofErr w:type="spellStart"/>
      <w:r w:rsidRPr="00D650D4">
        <w:t>Counselling</w:t>
      </w:r>
      <w:proofErr w:type="spellEnd"/>
      <w:r w:rsidRPr="00D650D4">
        <w:t xml:space="preserve"> in </w:t>
      </w:r>
      <w:proofErr w:type="spellStart"/>
      <w:r w:rsidRPr="00D650D4">
        <w:t>the</w:t>
      </w:r>
      <w:proofErr w:type="spellEnd"/>
      <w:r w:rsidRPr="00D650D4">
        <w:t xml:space="preserve"> </w:t>
      </w:r>
      <w:proofErr w:type="spellStart"/>
      <w:r w:rsidRPr="00D650D4">
        <w:t>workplace</w:t>
      </w:r>
      <w:proofErr w:type="spellEnd"/>
      <w:r w:rsidRPr="00D650D4">
        <w:t xml:space="preserve">: </w:t>
      </w:r>
      <w:proofErr w:type="spellStart"/>
      <w:r w:rsidRPr="00D650D4">
        <w:t>The</w:t>
      </w:r>
      <w:proofErr w:type="spellEnd"/>
      <w:r w:rsidRPr="00D650D4">
        <w:t xml:space="preserve"> </w:t>
      </w:r>
      <w:proofErr w:type="spellStart"/>
      <w:r w:rsidRPr="00D650D4">
        <w:t>organizational</w:t>
      </w:r>
      <w:proofErr w:type="spellEnd"/>
      <w:r w:rsidRPr="00D650D4">
        <w:t xml:space="preserve"> </w:t>
      </w:r>
      <w:proofErr w:type="spellStart"/>
      <w:r w:rsidRPr="00D650D4">
        <w:t>counsellor</w:t>
      </w:r>
      <w:proofErr w:type="spellEnd"/>
      <w:r w:rsidRPr="00D650D4">
        <w:t>.</w:t>
      </w:r>
      <w:r>
        <w:t xml:space="preserve"> </w:t>
      </w:r>
      <w:proofErr w:type="spellStart"/>
      <w:r w:rsidRPr="00D650D4">
        <w:t>Counselling</w:t>
      </w:r>
      <w:proofErr w:type="spellEnd"/>
      <w:r w:rsidRPr="00D650D4">
        <w:t xml:space="preserve"> Psychology </w:t>
      </w:r>
      <w:proofErr w:type="spellStart"/>
      <w:r w:rsidRPr="00D650D4">
        <w:t>Quarterly</w:t>
      </w:r>
      <w:proofErr w:type="spellEnd"/>
      <w:r w:rsidRPr="00D650D4">
        <w:t>.</w:t>
      </w:r>
      <w:r>
        <w:t xml:space="preserve"> DOI: </w:t>
      </w:r>
      <w:r w:rsidRPr="00D650D4">
        <w:t>10.1080/09515079808254040</w:t>
      </w:r>
    </w:p>
    <w:p w14:paraId="0D19E568" w14:textId="02373478" w:rsidR="00F53F2C" w:rsidRDefault="00F53F2C" w:rsidP="000F4EAE">
      <w:r>
        <w:t xml:space="preserve">Von der </w:t>
      </w:r>
      <w:proofErr w:type="spellStart"/>
      <w:r>
        <w:t>Klink</w:t>
      </w:r>
      <w:proofErr w:type="spellEnd"/>
      <w:r>
        <w:t>, J. J. L.</w:t>
      </w:r>
      <w:r w:rsidR="00F760CE">
        <w:t>,</w:t>
      </w:r>
      <w:r>
        <w:t xml:space="preserve"> </w:t>
      </w:r>
      <w:proofErr w:type="spellStart"/>
      <w:r>
        <w:t>Blonk</w:t>
      </w:r>
      <w:proofErr w:type="spellEnd"/>
      <w:r>
        <w:t>, R. W. B.</w:t>
      </w:r>
      <w:r w:rsidR="00F760CE">
        <w:t>,</w:t>
      </w:r>
      <w:r>
        <w:t xml:space="preserve"> </w:t>
      </w:r>
      <w:proofErr w:type="spellStart"/>
      <w:r>
        <w:t>Schene</w:t>
      </w:r>
      <w:proofErr w:type="spellEnd"/>
      <w:r>
        <w:t xml:space="preserve">, A. H. &amp; van </w:t>
      </w:r>
      <w:proofErr w:type="spellStart"/>
      <w:r>
        <w:t>Dijk</w:t>
      </w:r>
      <w:proofErr w:type="spellEnd"/>
      <w:r>
        <w:t xml:space="preserve">, F. J. H. (2001). </w:t>
      </w:r>
      <w:proofErr w:type="spellStart"/>
      <w:r>
        <w:t>American</w:t>
      </w:r>
      <w:proofErr w:type="spellEnd"/>
      <w:r>
        <w:t xml:space="preserve"> </w:t>
      </w:r>
      <w:proofErr w:type="spellStart"/>
      <w:r>
        <w:t>Journal</w:t>
      </w:r>
      <w:proofErr w:type="spellEnd"/>
      <w:r>
        <w:t xml:space="preserve"> </w:t>
      </w:r>
      <w:proofErr w:type="spellStart"/>
      <w:r>
        <w:t>of</w:t>
      </w:r>
      <w:proofErr w:type="spellEnd"/>
      <w:r>
        <w:t xml:space="preserve"> Public </w:t>
      </w:r>
      <w:proofErr w:type="spellStart"/>
      <w:r>
        <w:t>Health</w:t>
      </w:r>
      <w:proofErr w:type="spellEnd"/>
      <w:r>
        <w:t xml:space="preserve">. </w:t>
      </w:r>
    </w:p>
    <w:p w14:paraId="5759221B" w14:textId="77777777" w:rsidR="00D650D4" w:rsidRPr="00E06B5D" w:rsidRDefault="00D650D4" w:rsidP="000F4EAE"/>
    <w:sectPr w:rsidR="00D650D4" w:rsidRPr="00E06B5D" w:rsidSect="006A7EAA">
      <w:headerReference w:type="default" r:id="rId15"/>
      <w:footerReference w:type="default" r:id="rId16"/>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6T09:52:00Z" w:initials="MO">
    <w:p w14:paraId="75933A21" w14:textId="4331A63D" w:rsidR="0090721D" w:rsidRDefault="0090721D">
      <w:pPr>
        <w:pStyle w:val="Kommentartext"/>
      </w:pPr>
      <w:r>
        <w:rPr>
          <w:rStyle w:val="Kommentarzeichen"/>
        </w:rPr>
        <w:annotationRef/>
      </w:r>
      <w:r>
        <w:t>Obávám se nesplnění zadání</w:t>
      </w:r>
      <w:r w:rsidR="002D6798">
        <w:t xml:space="preserve">, pokud by nedošlo k doladění v souladu se zadáním (viz interaktivní osnova). Je možné, že práci bude třeba doplnit pouze o správná slova, resp. že nebude nutné přepracování podstaty. </w:t>
      </w:r>
    </w:p>
    <w:p w14:paraId="60B0B769" w14:textId="77777777" w:rsidR="0090721D" w:rsidRDefault="0090721D">
      <w:pPr>
        <w:pStyle w:val="Kommentartext"/>
      </w:pPr>
    </w:p>
    <w:p w14:paraId="75D1E023" w14:textId="3CF02FF8" w:rsidR="0090721D" w:rsidRDefault="0090721D">
      <w:pPr>
        <w:pStyle w:val="Kommentartext"/>
      </w:pPr>
      <w:r>
        <w:t>V úvodu práce schází výzkumná otázka</w:t>
      </w:r>
    </w:p>
  </w:comment>
  <w:comment w:id="10" w:author="Microsoft Office-Benutzer" w:date="2021-01-06T09:52:00Z" w:initials="MO">
    <w:p w14:paraId="656D149C" w14:textId="44722978" w:rsidR="0090721D" w:rsidRDefault="0090721D">
      <w:pPr>
        <w:pStyle w:val="Kommentartext"/>
      </w:pPr>
      <w:r>
        <w:rPr>
          <w:rStyle w:val="Kommentarzeichen"/>
        </w:rPr>
        <w:annotationRef/>
      </w:r>
      <w:r>
        <w:t>Pozor na nesplnění zadání, viz upravený titul práce</w:t>
      </w:r>
    </w:p>
  </w:comment>
  <w:comment w:id="11" w:author="Microsoft Office-Benutzer" w:date="2021-01-06T09:47:00Z" w:initials="MO">
    <w:p w14:paraId="64F95B03" w14:textId="77777777" w:rsidR="0090721D" w:rsidRDefault="0090721D">
      <w:pPr>
        <w:pStyle w:val="Kommentartext"/>
      </w:pPr>
      <w:r>
        <w:rPr>
          <w:rStyle w:val="Kommentarzeichen"/>
        </w:rPr>
        <w:annotationRef/>
      </w:r>
      <w:r>
        <w:t>Ideálně, když budete psát v </w:t>
      </w:r>
      <w:proofErr w:type="gramStart"/>
      <w:r>
        <w:t>pasivu</w:t>
      </w:r>
      <w:proofErr w:type="gramEnd"/>
      <w:r>
        <w:t xml:space="preserve"> resp. když formulace tohoto typu v tomto typu práce (akademický článek) nahradíte výrazem, který podtrhne jediný možný přístup - kromě citací kvalitních literárních zdrojů -, a to logické odvozování. </w:t>
      </w:r>
    </w:p>
    <w:p w14:paraId="32C7EBA3" w14:textId="77777777" w:rsidR="0090721D" w:rsidRDefault="0090721D">
      <w:pPr>
        <w:pStyle w:val="Kommentartext"/>
      </w:pPr>
    </w:p>
    <w:p w14:paraId="5C9389D3" w14:textId="77777777" w:rsidR="0090721D" w:rsidRDefault="0090721D">
      <w:pPr>
        <w:pStyle w:val="Kommentartext"/>
      </w:pPr>
      <w:r>
        <w:t>Příklad.</w:t>
      </w:r>
    </w:p>
    <w:p w14:paraId="69F59B35" w14:textId="77777777" w:rsidR="0090721D" w:rsidRDefault="0090721D">
      <w:pPr>
        <w:pStyle w:val="Kommentartext"/>
      </w:pPr>
    </w:p>
    <w:p w14:paraId="1173BEAF" w14:textId="1C1A6FC0" w:rsidR="0090721D" w:rsidRDefault="0090721D">
      <w:pPr>
        <w:pStyle w:val="Kommentartext"/>
      </w:pPr>
      <w:r>
        <w:t>Výsledkem SLR je, že poradenství…</w:t>
      </w:r>
    </w:p>
  </w:comment>
  <w:comment w:id="12" w:author="Microsoft Office-Benutzer" w:date="2021-01-06T09:52:00Z" w:initials="MO">
    <w:p w14:paraId="6AADBB54" w14:textId="7AD72AA2" w:rsidR="0090721D" w:rsidRDefault="0090721D">
      <w:pPr>
        <w:pStyle w:val="Kommentartext"/>
      </w:pPr>
      <w:r>
        <w:rPr>
          <w:rStyle w:val="Kommentarzeichen"/>
        </w:rPr>
        <w:annotationRef/>
      </w:r>
      <w:r>
        <w:t>Viz první komentář</w:t>
      </w:r>
    </w:p>
  </w:comment>
  <w:comment w:id="16" w:author="Microsoft Office-Benutzer" w:date="2021-01-06T09:53:00Z" w:initials="MO">
    <w:p w14:paraId="2B8B77AC" w14:textId="6C94D7F3" w:rsidR="0090721D" w:rsidRDefault="0090721D">
      <w:pPr>
        <w:pStyle w:val="Kommentartext"/>
      </w:pPr>
      <w:r>
        <w:rPr>
          <w:rStyle w:val="Kommentarzeichen"/>
        </w:rPr>
        <w:annotationRef/>
      </w:r>
      <w:r>
        <w:t>Jak jste zajistil kvalitu zdrojů?</w:t>
      </w:r>
    </w:p>
  </w:comment>
  <w:comment w:id="17" w:author="Microsoft Office-Benutzer" w:date="2021-01-06T09:54:00Z" w:initials="MO">
    <w:p w14:paraId="252D8242" w14:textId="408D3B32" w:rsidR="0090721D" w:rsidRDefault="0090721D">
      <w:pPr>
        <w:pStyle w:val="Kommentartext"/>
      </w:pPr>
      <w:r>
        <w:rPr>
          <w:rStyle w:val="Kommentarzeichen"/>
        </w:rPr>
        <w:annotationRef/>
      </w:r>
      <w:r>
        <w:t>Viz první komentář</w:t>
      </w:r>
    </w:p>
  </w:comment>
  <w:comment w:id="26" w:author="Microsoft Office-Benutzer" w:date="2021-01-06T09:56:00Z" w:initials="MO">
    <w:p w14:paraId="58FD945F" w14:textId="27D9FB49" w:rsidR="0090721D" w:rsidRDefault="0090721D">
      <w:pPr>
        <w:pStyle w:val="Kommentartext"/>
      </w:pPr>
      <w:r>
        <w:rPr>
          <w:rStyle w:val="Kommentarzeichen"/>
        </w:rPr>
        <w:annotationRef/>
      </w:r>
      <w:r>
        <w:t>Práce obsahuje gramatické chyby</w:t>
      </w:r>
      <w:r w:rsidR="002D6798">
        <w:t xml:space="preserve"> a překlepy, zde příklad</w:t>
      </w:r>
    </w:p>
  </w:comment>
  <w:comment w:id="31" w:author="Microsoft Office-Benutzer" w:date="2021-01-06T09:54:00Z" w:initials="MO">
    <w:p w14:paraId="0524D22C" w14:textId="67FFBCDF" w:rsidR="0090721D" w:rsidRDefault="0090721D">
      <w:pPr>
        <w:pStyle w:val="Kommentartext"/>
      </w:pPr>
      <w:r>
        <w:rPr>
          <w:rStyle w:val="Kommentarzeichen"/>
        </w:rPr>
        <w:annotationRef/>
      </w:r>
      <w:r>
        <w:t xml:space="preserve">Není </w:t>
      </w:r>
      <w:proofErr w:type="gramStart"/>
      <w:r>
        <w:t>APA</w:t>
      </w:r>
      <w:proofErr w:type="gramEnd"/>
      <w:r>
        <w:t xml:space="preserve"> resp. jde vesměs o neidentifikovatelný citační formát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D1E023" w15:done="0"/>
  <w15:commentEx w15:paraId="656D149C" w15:done="0"/>
  <w15:commentEx w15:paraId="1173BEAF" w15:done="0"/>
  <w15:commentEx w15:paraId="6AADBB54" w15:done="0"/>
  <w15:commentEx w15:paraId="2B8B77AC" w15:done="0"/>
  <w15:commentEx w15:paraId="252D8242" w15:done="0"/>
  <w15:commentEx w15:paraId="58FD945F" w15:done="0"/>
  <w15:commentEx w15:paraId="0524D2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006C6" w16cex:dateUtc="2021-01-06T08:52:00Z"/>
  <w16cex:commentExtensible w16cex:durableId="23A006DB" w16cex:dateUtc="2021-01-06T08:52:00Z"/>
  <w16cex:commentExtensible w16cex:durableId="23A005A5" w16cex:dateUtc="2021-01-06T08:47:00Z"/>
  <w16cex:commentExtensible w16cex:durableId="23A006F2" w16cex:dateUtc="2021-01-06T08:52:00Z"/>
  <w16cex:commentExtensible w16cex:durableId="23A00737" w16cex:dateUtc="2021-01-06T08:53:00Z"/>
  <w16cex:commentExtensible w16cex:durableId="23A00744" w16cex:dateUtc="2021-01-06T08:54:00Z"/>
  <w16cex:commentExtensible w16cex:durableId="23A007D1" w16cex:dateUtc="2021-01-06T08:56:00Z"/>
  <w16cex:commentExtensible w16cex:durableId="23A0075B" w16cex:dateUtc="2021-01-06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D1E023" w16cid:durableId="23A006C6"/>
  <w16cid:commentId w16cid:paraId="656D149C" w16cid:durableId="23A006DB"/>
  <w16cid:commentId w16cid:paraId="1173BEAF" w16cid:durableId="23A005A5"/>
  <w16cid:commentId w16cid:paraId="6AADBB54" w16cid:durableId="23A006F2"/>
  <w16cid:commentId w16cid:paraId="2B8B77AC" w16cid:durableId="23A00737"/>
  <w16cid:commentId w16cid:paraId="252D8242" w16cid:durableId="23A00744"/>
  <w16cid:commentId w16cid:paraId="58FD945F" w16cid:durableId="23A007D1"/>
  <w16cid:commentId w16cid:paraId="0524D22C" w16cid:durableId="23A007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0E320" w14:textId="77777777" w:rsidR="009A0E6F" w:rsidRDefault="009A0E6F" w:rsidP="00577620">
      <w:pPr>
        <w:spacing w:after="0" w:line="240" w:lineRule="auto"/>
      </w:pPr>
      <w:r>
        <w:separator/>
      </w:r>
    </w:p>
  </w:endnote>
  <w:endnote w:type="continuationSeparator" w:id="0">
    <w:p w14:paraId="546C9084" w14:textId="77777777" w:rsidR="009A0E6F" w:rsidRDefault="009A0E6F"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7E5A7A01" w14:textId="77777777" w:rsidR="0034586C" w:rsidRDefault="0034586C" w:rsidP="00577620">
        <w:pPr>
          <w:pStyle w:val="Fuzeile"/>
          <w:jc w:val="center"/>
        </w:pPr>
        <w:r>
          <w:rPr>
            <w:noProof/>
          </w:rPr>
          <mc:AlternateContent>
            <mc:Choice Requires="wps">
              <w:drawing>
                <wp:anchor distT="0" distB="0" distL="114300" distR="114300" simplePos="0" relativeHeight="251659264" behindDoc="0" locked="0" layoutInCell="1" allowOverlap="1" wp14:anchorId="5409AC45" wp14:editId="1222BD05">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9BA1626" w14:textId="77777777" w:rsidR="0034586C" w:rsidRPr="00577620" w:rsidRDefault="0034586C">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409AC45"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59BA1626" w14:textId="77777777" w:rsidR="0034586C" w:rsidRPr="00577620" w:rsidRDefault="0034586C">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35B1D" w14:textId="77777777" w:rsidR="009A0E6F" w:rsidRDefault="009A0E6F" w:rsidP="00577620">
      <w:pPr>
        <w:spacing w:after="0" w:line="240" w:lineRule="auto"/>
      </w:pPr>
      <w:r>
        <w:separator/>
      </w:r>
    </w:p>
  </w:footnote>
  <w:footnote w:type="continuationSeparator" w:id="0">
    <w:p w14:paraId="718CFE34" w14:textId="77777777" w:rsidR="009A0E6F" w:rsidRDefault="009A0E6F"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A431E" w14:textId="6C9D4D4B" w:rsidR="0034586C" w:rsidRDefault="004F1BDA" w:rsidP="006A7EAA">
    <w:pPr>
      <w:pStyle w:val="Kopfzeile"/>
      <w:jc w:val="center"/>
    </w:pPr>
    <w:r>
      <w:t>Ostrý, Adam</w:t>
    </w:r>
    <w:r w:rsidR="0034586C">
      <w:t xml:space="preserve"> / </w:t>
    </w:r>
    <w:r>
      <w:t>Poradenství na pracovišti a jeho využití pro vedoucí pracovníky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14AB1"/>
    <w:multiLevelType w:val="hybridMultilevel"/>
    <w:tmpl w:val="1D2C9D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051E1"/>
    <w:rsid w:val="00053105"/>
    <w:rsid w:val="00066C99"/>
    <w:rsid w:val="000916EC"/>
    <w:rsid w:val="00091B86"/>
    <w:rsid w:val="000A1287"/>
    <w:rsid w:val="000A759E"/>
    <w:rsid w:val="000E06CC"/>
    <w:rsid w:val="000F4EAE"/>
    <w:rsid w:val="00107250"/>
    <w:rsid w:val="00111294"/>
    <w:rsid w:val="00125F74"/>
    <w:rsid w:val="001365AA"/>
    <w:rsid w:val="00187C3E"/>
    <w:rsid w:val="001A2386"/>
    <w:rsid w:val="001E16BE"/>
    <w:rsid w:val="00223368"/>
    <w:rsid w:val="00252D0E"/>
    <w:rsid w:val="00280967"/>
    <w:rsid w:val="00281A73"/>
    <w:rsid w:val="002A18C8"/>
    <w:rsid w:val="002B2FB1"/>
    <w:rsid w:val="002B5A09"/>
    <w:rsid w:val="002D1A24"/>
    <w:rsid w:val="002D6798"/>
    <w:rsid w:val="0030680F"/>
    <w:rsid w:val="0034586C"/>
    <w:rsid w:val="00371604"/>
    <w:rsid w:val="003746A1"/>
    <w:rsid w:val="00387FCE"/>
    <w:rsid w:val="003C0A5B"/>
    <w:rsid w:val="003C1BFE"/>
    <w:rsid w:val="00406712"/>
    <w:rsid w:val="00413797"/>
    <w:rsid w:val="0042252B"/>
    <w:rsid w:val="00433FFC"/>
    <w:rsid w:val="00444F61"/>
    <w:rsid w:val="00452171"/>
    <w:rsid w:val="00455176"/>
    <w:rsid w:val="0046032D"/>
    <w:rsid w:val="00465AB2"/>
    <w:rsid w:val="00472D0A"/>
    <w:rsid w:val="00477938"/>
    <w:rsid w:val="00487FEF"/>
    <w:rsid w:val="004F1BDA"/>
    <w:rsid w:val="00527FC3"/>
    <w:rsid w:val="00545C1A"/>
    <w:rsid w:val="00577620"/>
    <w:rsid w:val="00587E8C"/>
    <w:rsid w:val="005A71FC"/>
    <w:rsid w:val="005E004D"/>
    <w:rsid w:val="005F443B"/>
    <w:rsid w:val="005F5244"/>
    <w:rsid w:val="00685864"/>
    <w:rsid w:val="00692087"/>
    <w:rsid w:val="006A7EAA"/>
    <w:rsid w:val="006B2DF5"/>
    <w:rsid w:val="00711EE7"/>
    <w:rsid w:val="00786BEB"/>
    <w:rsid w:val="007936D1"/>
    <w:rsid w:val="00874CF6"/>
    <w:rsid w:val="00887D4B"/>
    <w:rsid w:val="008A48B8"/>
    <w:rsid w:val="008B0D6C"/>
    <w:rsid w:val="008C60C4"/>
    <w:rsid w:val="008D204D"/>
    <w:rsid w:val="008D7D2F"/>
    <w:rsid w:val="00905F47"/>
    <w:rsid w:val="0090721D"/>
    <w:rsid w:val="009102DE"/>
    <w:rsid w:val="0091141E"/>
    <w:rsid w:val="00913E19"/>
    <w:rsid w:val="00923899"/>
    <w:rsid w:val="009241AD"/>
    <w:rsid w:val="00927448"/>
    <w:rsid w:val="00945844"/>
    <w:rsid w:val="00955E3F"/>
    <w:rsid w:val="009644E6"/>
    <w:rsid w:val="0096476C"/>
    <w:rsid w:val="00983ACA"/>
    <w:rsid w:val="00996E39"/>
    <w:rsid w:val="009A0E6F"/>
    <w:rsid w:val="009A6D5B"/>
    <w:rsid w:val="00A004C3"/>
    <w:rsid w:val="00A04093"/>
    <w:rsid w:val="00A203EA"/>
    <w:rsid w:val="00A42C63"/>
    <w:rsid w:val="00A85993"/>
    <w:rsid w:val="00A864CB"/>
    <w:rsid w:val="00A92EF0"/>
    <w:rsid w:val="00A94E30"/>
    <w:rsid w:val="00A963D5"/>
    <w:rsid w:val="00AD42ED"/>
    <w:rsid w:val="00AE61D1"/>
    <w:rsid w:val="00B544D4"/>
    <w:rsid w:val="00BA5172"/>
    <w:rsid w:val="00BD7254"/>
    <w:rsid w:val="00C37E44"/>
    <w:rsid w:val="00C70C2C"/>
    <w:rsid w:val="00C71650"/>
    <w:rsid w:val="00C86B5B"/>
    <w:rsid w:val="00C94575"/>
    <w:rsid w:val="00CA01AA"/>
    <w:rsid w:val="00CC3A46"/>
    <w:rsid w:val="00CC5BD7"/>
    <w:rsid w:val="00D44CAD"/>
    <w:rsid w:val="00D650D4"/>
    <w:rsid w:val="00DD37BF"/>
    <w:rsid w:val="00DE022C"/>
    <w:rsid w:val="00E06B5D"/>
    <w:rsid w:val="00E425C2"/>
    <w:rsid w:val="00E818C5"/>
    <w:rsid w:val="00E844A7"/>
    <w:rsid w:val="00E9249C"/>
    <w:rsid w:val="00EE20A4"/>
    <w:rsid w:val="00F25FD6"/>
    <w:rsid w:val="00F53F2C"/>
    <w:rsid w:val="00F561DC"/>
    <w:rsid w:val="00F7023B"/>
    <w:rsid w:val="00F72A70"/>
    <w:rsid w:val="00F760CE"/>
    <w:rsid w:val="00FC27A1"/>
    <w:rsid w:val="00FE1BCF"/>
    <w:rsid w:val="00FE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98D2"/>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table" w:styleId="Tabellenraster">
    <w:name w:val="Table Grid"/>
    <w:basedOn w:val="NormaleTabelle"/>
    <w:uiPriority w:val="39"/>
    <w:rsid w:val="00252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53105"/>
    <w:rPr>
      <w:color w:val="5F5F5F" w:themeColor="hyperlink"/>
      <w:u w:val="single"/>
    </w:rPr>
  </w:style>
  <w:style w:type="character" w:styleId="NichtaufgelsteErwhnung">
    <w:name w:val="Unresolved Mention"/>
    <w:basedOn w:val="Absatz-Standardschriftart"/>
    <w:uiPriority w:val="99"/>
    <w:semiHidden/>
    <w:unhideWhenUsed/>
    <w:rsid w:val="00053105"/>
    <w:rPr>
      <w:color w:val="605E5C"/>
      <w:shd w:val="clear" w:color="auto" w:fill="E1DFDD"/>
    </w:rPr>
  </w:style>
  <w:style w:type="character" w:styleId="Kommentarzeichen">
    <w:name w:val="annotation reference"/>
    <w:basedOn w:val="Absatz-Standardschriftart"/>
    <w:uiPriority w:val="99"/>
    <w:semiHidden/>
    <w:unhideWhenUsed/>
    <w:rsid w:val="003746A1"/>
    <w:rPr>
      <w:sz w:val="16"/>
      <w:szCs w:val="16"/>
    </w:rPr>
  </w:style>
  <w:style w:type="paragraph" w:styleId="Kommentartext">
    <w:name w:val="annotation text"/>
    <w:basedOn w:val="Standard"/>
    <w:link w:val="KommentartextZchn"/>
    <w:uiPriority w:val="99"/>
    <w:semiHidden/>
    <w:unhideWhenUsed/>
    <w:rsid w:val="003746A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746A1"/>
    <w:rPr>
      <w:sz w:val="20"/>
      <w:szCs w:val="20"/>
    </w:rPr>
  </w:style>
  <w:style w:type="paragraph" w:styleId="Kommentarthema">
    <w:name w:val="annotation subject"/>
    <w:basedOn w:val="Kommentartext"/>
    <w:next w:val="Kommentartext"/>
    <w:link w:val="KommentarthemaZchn"/>
    <w:uiPriority w:val="99"/>
    <w:semiHidden/>
    <w:unhideWhenUsed/>
    <w:rsid w:val="003746A1"/>
    <w:rPr>
      <w:b/>
      <w:bCs/>
    </w:rPr>
  </w:style>
  <w:style w:type="character" w:customStyle="1" w:styleId="KommentarthemaZchn">
    <w:name w:val="Kommentarthema Zchn"/>
    <w:basedOn w:val="KommentartextZchn"/>
    <w:link w:val="Kommentarthema"/>
    <w:uiPriority w:val="99"/>
    <w:semiHidden/>
    <w:rsid w:val="003746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dx.doi.org/10.1080/14733145.2011.638080" TargetMode="Externa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2463</Words>
  <Characters>15517</Characters>
  <Application>Microsoft Office Word</Application>
  <DocSecurity>0</DocSecurity>
  <Lines>129</Lines>
  <Paragraphs>35</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65</cp:revision>
  <dcterms:created xsi:type="dcterms:W3CDTF">2020-12-28T16:07:00Z</dcterms:created>
  <dcterms:modified xsi:type="dcterms:W3CDTF">2021-01-06T09:01:00Z</dcterms:modified>
</cp:coreProperties>
</file>