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47A74" w14:textId="77777777" w:rsidR="008D1481" w:rsidRPr="00F66168" w:rsidRDefault="003B4AE9">
      <w:r w:rsidRPr="00F66168">
        <w:rPr>
          <w:noProof/>
        </w:rPr>
        <w:drawing>
          <wp:anchor distT="0" distB="0" distL="114300" distR="114300" simplePos="0" relativeHeight="251658240" behindDoc="0" locked="0" layoutInCell="1" hidden="0" allowOverlap="1" wp14:anchorId="047519A2" wp14:editId="1B651B8B">
            <wp:simplePos x="0" y="0"/>
            <wp:positionH relativeFrom="column">
              <wp:posOffset>10797</wp:posOffset>
            </wp:positionH>
            <wp:positionV relativeFrom="paragraph">
              <wp:posOffset>-332739</wp:posOffset>
            </wp:positionV>
            <wp:extent cx="2880360" cy="1151890"/>
            <wp:effectExtent l="0" t="0" r="0" b="0"/>
            <wp:wrapSquare wrapText="bothSides" distT="0" distB="0" distL="114300" distR="11430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880360" cy="1151890"/>
                    </a:xfrm>
                    <a:prstGeom prst="rect">
                      <a:avLst/>
                    </a:prstGeom>
                    <a:ln/>
                  </pic:spPr>
                </pic:pic>
              </a:graphicData>
            </a:graphic>
          </wp:anchor>
        </w:drawing>
      </w:r>
    </w:p>
    <w:p w14:paraId="0E2AA3F0" w14:textId="77777777" w:rsidR="008D1481" w:rsidRPr="00F66168" w:rsidRDefault="008D1481"/>
    <w:p w14:paraId="14DFE1F7" w14:textId="77777777" w:rsidR="008D1481" w:rsidRPr="00F66168" w:rsidRDefault="008D1481"/>
    <w:p w14:paraId="7013AEA4" w14:textId="77777777" w:rsidR="005B19D6" w:rsidRPr="00F66168" w:rsidRDefault="005B19D6">
      <w:pPr>
        <w:pStyle w:val="Heading1"/>
        <w:jc w:val="both"/>
      </w:pPr>
      <w:bookmarkStart w:id="0" w:name="_gjdgxs" w:colFirst="0" w:colLast="0"/>
      <w:bookmarkEnd w:id="0"/>
    </w:p>
    <w:p w14:paraId="6BEC87E9" w14:textId="7D7441F7" w:rsidR="008D1481" w:rsidRPr="00F66168" w:rsidRDefault="003B4AE9" w:rsidP="005B19D6">
      <w:pPr>
        <w:pStyle w:val="Heading1"/>
      </w:pPr>
      <w:r w:rsidRPr="00F66168">
        <w:t>Využití virtuální reality ve vzdělávání a rozvoji vedoucích pracovníků: systematická rešerše literatury</w:t>
      </w:r>
    </w:p>
    <w:p w14:paraId="6C26E4E9" w14:textId="77777777" w:rsidR="008D1481" w:rsidRPr="00F66168" w:rsidRDefault="003B4AE9">
      <w:pPr>
        <w:pStyle w:val="Heading2"/>
      </w:pPr>
      <w:bookmarkStart w:id="1" w:name="_30j0zll" w:colFirst="0" w:colLast="0"/>
      <w:bookmarkEnd w:id="1"/>
      <w:r w:rsidRPr="00F66168">
        <w:t>Dobešová, Lenka; Janáková, Renáta</w:t>
      </w:r>
    </w:p>
    <w:p w14:paraId="2B28B4CF" w14:textId="77777777" w:rsidR="008D1481" w:rsidRPr="00F66168" w:rsidRDefault="008D1481"/>
    <w:p w14:paraId="53AD2DE8" w14:textId="77777777" w:rsidR="008D1481" w:rsidRPr="00F66168" w:rsidRDefault="003B4AE9">
      <w:pPr>
        <w:pStyle w:val="Heading3"/>
      </w:pPr>
      <w:bookmarkStart w:id="2" w:name="_a2ebzzwxklw4" w:colFirst="0" w:colLast="0"/>
      <w:bookmarkEnd w:id="2"/>
      <w:r w:rsidRPr="00F66168">
        <w:t>Abstrakt</w:t>
      </w:r>
    </w:p>
    <w:p w14:paraId="35C70CC7" w14:textId="77777777" w:rsidR="008D1481" w:rsidRPr="00F66168" w:rsidRDefault="003B4AE9">
      <w:pPr>
        <w:jc w:val="both"/>
      </w:pPr>
      <w:r w:rsidRPr="00F66168">
        <w:t>Dosavadní fyzické metody vzdělávání vedoucích pracovníků podléhají nedostatkům, zvláště s ohledem na přípravu vedoucích pracovníků na nepředvídané situace. Virtuální realita proto nabízí způsob přípravy na zvládání takovýchto situací, který je bezpečný, op</w:t>
      </w:r>
      <w:r w:rsidRPr="00F66168">
        <w:t>akovatelný a velmi pohlcující. Tento článek zkoumá způsoby užití nástroje virtuální reality v rozvoji a vzdělávání vedoucích pracovníků pro zvládání nepředvídaných situací. Pomocí systematické rešerše literatury jsme zjistily, že nástroj je převážně doporu</w:t>
      </w:r>
      <w:r w:rsidRPr="00F66168">
        <w:t>čován pro rozvoj vedoucích pracovníků záchranných složek a při nácviku krizového řízení v organizacích, ale také ve zdravotnictví, stavebnictví i rozvoji manažerských dovedností obecně. Výhody VR spočívají v možnosti simulovat nebezpečné, velmi komplikovan</w:t>
      </w:r>
      <w:r w:rsidRPr="00F66168">
        <w:t>é situace nezávisle na místě, čase a s nižší náročností na lidské i materiální zdroje, včetně bohatých možností rozvoje scénářů situací i analýzy výkonu účastníka vzdělávání. Ke zvládání nepředvídaných situací pak VR přispívá tréninkem zvládání stresu, upe</w:t>
      </w:r>
      <w:r w:rsidRPr="00F66168">
        <w:t>vňováním si vhodných postupů, rozvojem bdělosti nad situací či tréninkem rozhodovacích schopností.</w:t>
      </w:r>
    </w:p>
    <w:p w14:paraId="3041EC8F" w14:textId="77777777" w:rsidR="008D1481" w:rsidRPr="00F66168" w:rsidRDefault="003B4AE9">
      <w:r w:rsidRPr="00F66168">
        <w:t>Klíčová slova: virtuální realita, simulace, role-play, krizové řízení, záchranné složky, nouzové situace, stres</w:t>
      </w:r>
    </w:p>
    <w:p w14:paraId="6C1D019D" w14:textId="77777777" w:rsidR="008D1481" w:rsidRPr="00F66168" w:rsidRDefault="003B4AE9">
      <w:r w:rsidRPr="00F66168">
        <w:rPr>
          <w:noProof/>
        </w:rPr>
        <mc:AlternateContent>
          <mc:Choice Requires="wpg">
            <w:drawing>
              <wp:anchor distT="0" distB="0" distL="114300" distR="114300" simplePos="0" relativeHeight="251659264" behindDoc="0" locked="0" layoutInCell="1" hidden="0" allowOverlap="1" wp14:anchorId="10DE661C" wp14:editId="3F000601">
                <wp:simplePos x="0" y="0"/>
                <wp:positionH relativeFrom="column">
                  <wp:posOffset>25401</wp:posOffset>
                </wp:positionH>
                <wp:positionV relativeFrom="paragraph">
                  <wp:posOffset>101600</wp:posOffset>
                </wp:positionV>
                <wp:extent cx="5700156"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2495922" y="3780000"/>
                          <a:ext cx="5700156"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25401</wp:posOffset>
                </wp:positionH>
                <wp:positionV relativeFrom="paragraph">
                  <wp:posOffset>101600</wp:posOffset>
                </wp:positionV>
                <wp:extent cx="5700156" cy="12700"/>
                <wp:effectExtent b="0" l="0" r="0" t="0"/>
                <wp:wrapNone/>
                <wp:docPr id="2"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5700156" cy="12700"/>
                        </a:xfrm>
                        <a:prstGeom prst="rect"/>
                        <a:ln/>
                      </pic:spPr>
                    </pic:pic>
                  </a:graphicData>
                </a:graphic>
              </wp:anchor>
            </w:drawing>
          </mc:Fallback>
        </mc:AlternateContent>
      </w:r>
    </w:p>
    <w:p w14:paraId="2FD3D1CE" w14:textId="77777777" w:rsidR="008D1481" w:rsidRPr="00F66168" w:rsidRDefault="003B4AE9">
      <w:pPr>
        <w:pStyle w:val="Heading3"/>
      </w:pPr>
      <w:r w:rsidRPr="00F66168">
        <w:t>Úvod</w:t>
      </w:r>
    </w:p>
    <w:p w14:paraId="6C24A9B8" w14:textId="18E6441F" w:rsidR="008D1481" w:rsidRPr="00F66168" w:rsidRDefault="003B4AE9">
      <w:pPr>
        <w:jc w:val="both"/>
      </w:pPr>
      <w:r w:rsidRPr="00F66168">
        <w:t>V dnešní době je technologie virtuální</w:t>
      </w:r>
      <w:r w:rsidRPr="00F66168">
        <w:t xml:space="preserve"> reality (VR) nejznámější ve spojitosti se zábavou a počítačovými hrami. Virtuální realita nicméně nalézá široké a přínosné uplatnění například v léčbě psychických poruch (např.</w:t>
      </w:r>
      <w:r w:rsidR="005B19D6" w:rsidRPr="00F66168">
        <w:t xml:space="preserve"> </w:t>
      </w:r>
      <w:r w:rsidR="005B19D6" w:rsidRPr="00F66168">
        <w:fldChar w:fldCharType="begin"/>
      </w:r>
      <w:r w:rsidR="005B19D6" w:rsidRPr="00F66168">
        <w:instrText xml:space="preserve"> ADDIN ZOTERO_ITEM CSL_CITATION {"citationID":"OcUgNrOM","properties":{"formattedCitation":"(Meyerbr\\uc0\\u246{}ker &amp; Emmelkamp, 2010)","plainCitation":"(Meyerbröker &amp; Emmelkamp, 2010)","noteIndex":0},"citationItems":[{"id":2841,"uris":["http://zotero.org/users/6387095/items/4FH24M9Z"],"uri":["http://zotero.org/users/6387095/items/4FH24M9Z"],"itemData":{"id":2841,"type":"article-journal","abstract":"In recent years, virtual reality exposure therapy (VRET) has become an interesting alternative for the treatment of anxiety disorders. Research has focused on the efficacy of VRET in treating anxiety disorders: phobias, panic disorder, and posttraumatic stress disorder. In this systematic review, strict methodological criteria are used to give an overview of the controlled trials regarding the efficacy of VRET in patients with anxiety disorders. Furthermore, research into process variables such as the therapeutic alliance and cognitions and enhancement of therapy effects through cognitive enhancers is discussed. The implications for implementation into clinical practice are considered. © 2010 Wiley-Liss, Inc.","archive":"Scopus","container-title":"Depression and Anxiety","DOI":"10.1002/da.20734","issue":"10","page":"933-944","source":"Scopus","title":"Virtual reality exposure therapy in anxiety disorders: A systematic review of process-and-outcome studies","title-short":"Virtual reality exposure therapy in anxiety disorders","volume":"27","author":[{"family":"Meyerbröker","given":"K."},{"family":"Emmelkamp","given":"P.M.G."}],"issued":{"date-parts":[["2010"]]}}}],"schema":"https://github.com/citation-style-language/schema/raw/master/csl-citation.json"} </w:instrText>
      </w:r>
      <w:r w:rsidR="005B19D6" w:rsidRPr="00F66168">
        <w:fldChar w:fldCharType="separate"/>
      </w:r>
      <w:proofErr w:type="spellStart"/>
      <w:r w:rsidR="005B19D6" w:rsidRPr="00F66168">
        <w:rPr>
          <w:rFonts w:cs="Times New Roman"/>
        </w:rPr>
        <w:t>Meyerbröker</w:t>
      </w:r>
      <w:proofErr w:type="spellEnd"/>
      <w:r w:rsidR="005B19D6" w:rsidRPr="00F66168">
        <w:rPr>
          <w:rFonts w:cs="Times New Roman"/>
        </w:rPr>
        <w:t xml:space="preserve"> &amp; </w:t>
      </w:r>
      <w:proofErr w:type="spellStart"/>
      <w:r w:rsidR="005B19D6" w:rsidRPr="00F66168">
        <w:rPr>
          <w:rFonts w:cs="Times New Roman"/>
        </w:rPr>
        <w:t>Emmelkamp</w:t>
      </w:r>
      <w:proofErr w:type="spellEnd"/>
      <w:r w:rsidR="005B19D6" w:rsidRPr="00F66168">
        <w:rPr>
          <w:rFonts w:cs="Times New Roman"/>
        </w:rPr>
        <w:t>, 2010)</w:t>
      </w:r>
      <w:r w:rsidR="005B19D6" w:rsidRPr="00F66168">
        <w:fldChar w:fldCharType="end"/>
      </w:r>
      <w:r w:rsidRPr="00F66168">
        <w:t xml:space="preserve"> </w:t>
      </w:r>
      <w:r w:rsidRPr="00F66168">
        <w:t xml:space="preserve">nebo ve vzdělávání pracovníků (např. </w:t>
      </w:r>
      <w:r w:rsidR="005B19D6" w:rsidRPr="00F66168">
        <w:fldChar w:fldCharType="begin"/>
      </w:r>
      <w:r w:rsidR="005B19D6" w:rsidRPr="00F66168">
        <w:instrText xml:space="preserve"> ADDIN ZOTERO_ITEM CSL_CITATION {"citationID":"zGp1Agxo","properties":{"formattedCitation":"(Vaughan et al., 2016)","plainCitation":"(Vaughan et al., 2016)","noteIndex":0},"citationItems":[{"id":2837,"uris":["http://zotero.org/users/6387095/items/SGVHREXN"],"uri":["http://zotero.org/users/6387095/items/SGVHREXN"],"itemData":{"id":2837,"type":"article-journal","abstract":"This review presents current virtual reality based training simulators for hip, knee and other orthopaedic surgery, including elective and trauma surgical procedures. There have not been any reviews focussing on hip and knee orthopaedic simulators. A comparison of existing simulator features is provided to identify what is missing and what is required to improve upon current simulators. In total 11 hip replacements pre-operative planning tools were analysed, plus 9 hip trauma fracture training simulators. Additionally 9 knee arthroscopy simulators and 8 other orthopaedic simulators were included for comparison. The findings are that for orthopaedic surgery simulators in general, there is increasing use of patient-specific virtual models which reduce the learning curve. Modelling is also being used for patient-specific implant design and manufacture. Simulators are being increasingly validated for assessment as well as training. There are very few training simulators available for hip replacement, yet more advanced virtual reality is being used for other procedures such as hip trauma and drilling. Training simulators for hip replacement and orthopaedic surgery in general lag behind other surgical procedures for which virtual reality has become more common. Further developments are required to bring hip replacement training simulation up to date with other procedures. This suggests there is a gap in the market for a new high fidelity hip replacement and resurfacing training simulator. © 2015 IPEM.","archive":"Scopus","container-title":"Medical Engineering and Physics","DOI":"10.1016/j.medengphy.2015.11.021","issue":"2","page":"59-71","source":"Scopus","title":"A review of virtual reality based training simulators for orthopaedic surgery","volume":"38","author":[{"family":"Vaughan","given":"N."},{"family":"Dubey","given":"V.N."},{"family":"Wainwright","given":"T.W."},{"family":"Middleton","given":"R.G."}],"issued":{"date-parts":[["2016"]]}}}],"schema":"https://github.com/citation-style-language/schema/raw/master/csl-citation.json"} </w:instrText>
      </w:r>
      <w:r w:rsidR="005B19D6" w:rsidRPr="00F66168">
        <w:fldChar w:fldCharType="separate"/>
      </w:r>
      <w:proofErr w:type="spellStart"/>
      <w:r w:rsidR="005B19D6" w:rsidRPr="00F66168">
        <w:t>Vaughan</w:t>
      </w:r>
      <w:proofErr w:type="spellEnd"/>
      <w:r w:rsidR="005B19D6" w:rsidRPr="00F66168">
        <w:t xml:space="preserve"> et al., 2016)</w:t>
      </w:r>
      <w:proofErr w:type="spellStart"/>
      <w:r w:rsidR="005B19D6" w:rsidRPr="00F66168">
        <w:fldChar w:fldCharType="end"/>
      </w:r>
      <w:proofErr w:type="spellEnd"/>
      <w:r w:rsidRPr="00F66168">
        <w:t>. Díky možnosti simulovat reálné situace lze obejít omezení dosavadních fyzických metod vzdělávání a rozvoje vedoucích pr</w:t>
      </w:r>
      <w:r w:rsidRPr="00F66168">
        <w:t>acovníků.</w:t>
      </w:r>
    </w:p>
    <w:p w14:paraId="558FE889" w14:textId="7C2A75D2" w:rsidR="008D1481" w:rsidRPr="00F66168" w:rsidRDefault="003B4AE9">
      <w:pPr>
        <w:jc w:val="both"/>
        <w:rPr>
          <w:color w:val="666666"/>
        </w:rPr>
      </w:pPr>
      <w:r w:rsidRPr="00F66168">
        <w:lastRenderedPageBreak/>
        <w:t>Výzkumná otázka zvolená pro tento článek zní: jaké jsou způsoby využití virtuální reality ve vzdělávání a rozvoji vedoucích pracovníků pro zvládání nepředvídaných situací? Cílem práce je proto pomocí systematické rešerše literatury prozkoumat způ</w:t>
      </w:r>
      <w:r w:rsidRPr="00F66168">
        <w:t xml:space="preserve">soby využití virtuální reality </w:t>
      </w:r>
      <w:r w:rsidRPr="00F66168">
        <w:t>ve vzdělávání a rozvoji vedoucích pracovníků a vyhodnotit, jakým způsobem mohou přispívat ke zvládání nepředvídaných situací. Jako způsoby užití VR jsou rozebrány metody vzdělávání pracovníků a náplně vzdělávacích progra</w:t>
      </w:r>
      <w:r w:rsidRPr="00F66168">
        <w:t>mů realizovaných pomocí VR v různých odvětvích.</w:t>
      </w:r>
    </w:p>
    <w:p w14:paraId="0CD8B0CE" w14:textId="4D9973EB" w:rsidR="008D1481" w:rsidRPr="00F66168" w:rsidRDefault="003B4AE9">
      <w:pPr>
        <w:jc w:val="both"/>
      </w:pPr>
      <w:r w:rsidRPr="00F66168">
        <w:t>Článek postupuje následovně. Nejprve jsou představena teoretická východiska z</w:t>
      </w:r>
      <w:r w:rsidR="005B19D6" w:rsidRPr="00F66168">
        <w:t> </w:t>
      </w:r>
      <w:r w:rsidRPr="00F66168">
        <w:t>metod vzdělávání pracovníků a z konceptu virtuální reality. Následně je rozebrána metoda systematické literární rešerše a její výs</w:t>
      </w:r>
      <w:r w:rsidRPr="00F66168">
        <w:t>ledky, které zahrnují jak metody vzdělávání, tak případy užití VR při rozvoji vedoucích pracovníků a způsoby, kterým přispívají k přípravě na nečekané situace. Nakonec jsou zjištění diskutována s ohledem na limitace technologie VR i výzkumné metody a zjišt</w:t>
      </w:r>
      <w:r w:rsidRPr="00F66168">
        <w:t>ění jsou shrnuta.</w:t>
      </w:r>
    </w:p>
    <w:p w14:paraId="70038AED" w14:textId="77777777" w:rsidR="008D1481" w:rsidRPr="00F66168" w:rsidRDefault="003B4AE9">
      <w:pPr>
        <w:pStyle w:val="Heading3"/>
        <w:numPr>
          <w:ilvl w:val="0"/>
          <w:numId w:val="2"/>
        </w:numPr>
      </w:pPr>
      <w:r w:rsidRPr="00F66168">
        <w:t>Teoretická východiska</w:t>
      </w:r>
    </w:p>
    <w:p w14:paraId="52F599DC" w14:textId="77777777" w:rsidR="008D1481" w:rsidRPr="00F66168" w:rsidRDefault="003B4AE9">
      <w:pPr>
        <w:rPr>
          <w:b/>
        </w:rPr>
      </w:pPr>
      <w:r w:rsidRPr="00F66168">
        <w:rPr>
          <w:b/>
        </w:rPr>
        <w:t>1.1 Metody vzdělávání a rozvoje pracovníků</w:t>
      </w:r>
    </w:p>
    <w:p w14:paraId="331C7F30" w14:textId="77777777" w:rsidR="008D1481" w:rsidRPr="00F66168" w:rsidRDefault="003B4AE9">
      <w:pPr>
        <w:jc w:val="both"/>
      </w:pPr>
      <w:r w:rsidRPr="00F66168">
        <w:t>Vzdělávání vedoucích pracovníků bylo doposud z velké části prováděno pomocí nejrůznějších role-play her, případně jiných simulací. Jelikož simulace a role-play nejsou to sam</w:t>
      </w:r>
      <w:r w:rsidRPr="00F66168">
        <w:t xml:space="preserve">é, respektive role-play je sice poddruhem simulace, nicméně určité rozdíly mezi sebou tyto dvě techniky mají, a proto je dobré si je uvést. </w:t>
      </w:r>
    </w:p>
    <w:p w14:paraId="67482E59" w14:textId="5C1B54D9" w:rsidR="008D1481" w:rsidRPr="00F66168" w:rsidRDefault="003B4AE9">
      <w:pPr>
        <w:jc w:val="both"/>
      </w:pPr>
      <w:r w:rsidRPr="00F66168">
        <w:t>Jak uvádí</w:t>
      </w:r>
      <w:r w:rsidR="005B19D6" w:rsidRPr="00F66168">
        <w:t xml:space="preserve"> </w:t>
      </w:r>
      <w:r w:rsidR="005B19D6" w:rsidRPr="00F66168">
        <w:fldChar w:fldCharType="begin"/>
      </w:r>
      <w:r w:rsidR="005B19D6" w:rsidRPr="00F66168">
        <w:instrText xml:space="preserve"> ADDIN ZOTERO_ITEM CSL_CITATION {"citationID":"ac4XOS5B","properties":{"formattedCitation":"(Clapper, 2010, s. 40)","plainCitation":"(Clapper, 2010, s. 40)","noteIndex":0},"citationItems":[{"id":2845,"uris":["http://zotero.org/users/6387095/items/WFQX6HP7"],"uri":["http://zotero.org/users/6387095/items/WFQX6HP7"],"itemData":{"id":2845,"type":"article-journal","abstract":"This article describes how simulation and role play can be important learning strategies that will create long-lasting understanding. Simulation involves participating in a very real learning experience that closely resembles an actual setting. These actual settings may be replicated by either employing models or mannequins or in the case of role play, the use of actors to bring the experience to life. The advantages of using simulation are numerous and include the ability to help learners make meaning of complex tasks, while also developing critical thinking and cultural skills required for the 21st century workplace. One major form of simulation that allows the learner to become immersed in learning involves the use of role play. Role play has the ability to develop and enhance content skills as well as skills needed for future success by incorporating realistic, or real-world, problems. The author suggests that educational leaders would be well advised to include this important strategy in their professional development plans as a school-wide initiative across disciplines.","container-title":"Education Digest: Essential Readings Condensed for Quick Review","ISSN":"0013-127X","issue":"8","language":"en","note":"publisher: Prakken Publications","page":"39-43","source":"ERIC","title":"Role Play and Simulation: Returning to Teaching for Understanding","title-short":"Role Play and Simulation","volume":"75","author":[{"family":"Clapper","given":"Timothy C."}],"accessed":{"date-parts":[["2020",12,29]]},"issued":{"date-parts":[["2010",4]]}},"locator":"40"}],"schema":"https://github.com/citation-style-language/schema/raw/master/csl-citation.json"} </w:instrText>
      </w:r>
      <w:r w:rsidR="005B19D6" w:rsidRPr="00F66168">
        <w:fldChar w:fldCharType="separate"/>
      </w:r>
      <w:r w:rsidR="005B19D6" w:rsidRPr="00F66168">
        <w:t>(</w:t>
      </w:r>
      <w:proofErr w:type="spellStart"/>
      <w:r w:rsidR="005B19D6" w:rsidRPr="00F66168">
        <w:t>Clapper</w:t>
      </w:r>
      <w:proofErr w:type="spellEnd"/>
      <w:r w:rsidR="005B19D6" w:rsidRPr="00F66168">
        <w:t>, 2010, s. 40)</w:t>
      </w:r>
      <w:r w:rsidR="005B19D6" w:rsidRPr="00F66168">
        <w:fldChar w:fldCharType="end"/>
      </w:r>
      <w:r w:rsidR="005B19D6" w:rsidRPr="00F66168">
        <w:t>,</w:t>
      </w:r>
      <w:r w:rsidRPr="00F66168">
        <w:t xml:space="preserve"> </w:t>
      </w:r>
      <w:r w:rsidRPr="00F66168">
        <w:t>role-play má schopn</w:t>
      </w:r>
      <w:r w:rsidRPr="00F66168">
        <w:t>ost rozvíjet a zlepšovat dovednosti potřebné pro budoucí úspěch začleněním realistických problémů: tedy účastníkovi je přidělena role, kterou má sehrát, tréninku se neúčastní sám za sebe. Simulace, oproti tomu, je nástin určité situace, při níž ale figuran</w:t>
      </w:r>
      <w:r w:rsidRPr="00F66168">
        <w:t xml:space="preserve">t “hraje” sám sebe, tedy jak by danou okolnost řešil přímo on. Zážitek ze simulace, respektive míra (na)učení, má být velmi blízko prožitku skutečné situace, a navíc by zkušenost ní získaná měla být do reálné situace přenositelná </w:t>
      </w:r>
      <w:r w:rsidR="005B19D6" w:rsidRPr="00F66168">
        <w:fldChar w:fldCharType="begin"/>
      </w:r>
      <w:r w:rsidR="005B19D6" w:rsidRPr="00F66168">
        <w:instrText xml:space="preserve"> ADDIN ZOTERO_ITEM CSL_CITATION {"citationID":"O7MK6Ug0","properties":{"formattedCitation":"(Bhoir &amp; Esmaeili, 2015, s. 462; Mikropoulos, 2001)","plainCitation":"(Bhoir &amp; Esmaeili, 2015, s. 462; Mikropoulos, 2001)","noteIndex":0},"citationItems":[{"id":1002,"uris":["http://zotero.org/users/6387095/items/CA8EHR22"],"uri":["http://zotero.org/users/6387095/items/CA8EHR22"],"itemData":{"id":1002,"type":"paper-conference","abstract":"Although the numbers of injuries in the construction industry have decreased significantly since legislation of the Occupational Safety and Health Act in the 1970s, more than 700 workers face fatalities every year. As a result, in any construction project, addressing safety challenges remains one of the top priorities; safety managers constantly attempt to enhance the effectiveness of training materials provided to workers. With the emergence of the Net Generation—those who have grown up with information technology—project managers will be obliged to relinquish passive means of training and place more emphasis on creating active learning experiences that embrace state-of-the-art technologies. One of the technologies that is gaining wide acceptance for educational purposes is virtual reality environments (VRE). It has been found that VRE has a great potential to engage students in classrooms and to help construction works retain safety knowledge. Thus, the objectives of this study are to synthesize the potential applications of virtual reality environments, explore the current adoption rate of VRE to train workers regarding safety issues, and identify limitations in the current body of knowledge. The objectives are fulfilled by conducting an in-depth literature review and interviewing safety training providers across the United States. The results of the study indicated that the current adoption rate of VRE to provide safety training is minimal and safety professionals prefer hands on training. The findings of the paper summarize the current strength and weaknesses of virtual reality applications in construction safety and provide suggestions for further improvements.","DOI":"10.1061/9780784479070.040","language":"EN","note":"ISBN: 9780784479070\npublisher: American Society of Civil Engineers","page":"457-468","source":"ASCE","title":"State-of-the-Art Review of Virtual Reality Environment Applications in Construction Safety","URL":"https://ascelibrary.org/doi/abs/10.1061/9780784479070.040","author":[{"family":"Bhoir","given":"Sneha"},{"family":"Esmaeili","given":"Behzad"}],"accessed":{"date-parts":[["2020",11,17]]},"issued":{"date-parts":[["2015",3,17]]}},"locator":"462"},{"id":2843,"uris":["http://zotero.org/users/6387095/items/E3TXQYF7"],"uri":["http://zotero.org/users/6387095/items/E3TXQYF7"],"itemData":{"id":2843,"type":"article-journal","abstract":"This article reports a first attempt to assess the cognitive processing that takes place in virtual environments, by measuring subjects' electrical brain activity using Fast Fourier Transform analysis. The aim of the study was the evaluation of virtual learning environments using the above methodology in addition to the standard methodology of social sciences and educational research, namely quantitative and qualitative empirical research. Twelve university students, undergraduates and postgraduates, were asked to perform the same task in a real and a virtual environment. During the two processes, their brain signals were recorded and analyzed. Eye-movement measurements showed that all the subjects were more attentive when navigating in the virtual world. The difference between alpha and beta rhythms for the virtual task indicated that students placed more attention in the virtual environment and were more responsive to the cognitive stimulation. Lower theta activity in the virtual task demonstrated that all the subjects placed less mental effort in the virtual task signifying that virtual reality provides environments suitable for knowledge transfer. These results show that virtual reality may provide educational environments for students to concentrate, perceive, and judge, and give us indications that there is a need of training of the users of virtual worlds.","DOI":"10.2190/D1W3-Y15D-4UDW-L6C9","source":"Semantic Scholar","title":"Brain Activity on Navigation in Virtual Environments","author":[{"family":"Mikropoulos","given":"T."}],"issued":{"date-parts":[["2001"]]}}}],"schema":"https://github.com/citation-style-language/schema/raw/master/csl-citation.json"} </w:instrText>
      </w:r>
      <w:r w:rsidR="005B19D6" w:rsidRPr="00F66168">
        <w:fldChar w:fldCharType="separate"/>
      </w:r>
      <w:r w:rsidR="005B19D6" w:rsidRPr="00F66168">
        <w:t>(</w:t>
      </w:r>
      <w:proofErr w:type="spellStart"/>
      <w:r w:rsidR="005B19D6" w:rsidRPr="00F66168">
        <w:t>Mikropoulos</w:t>
      </w:r>
      <w:proofErr w:type="spellEnd"/>
      <w:r w:rsidR="005B19D6" w:rsidRPr="00F66168">
        <w:t>,</w:t>
      </w:r>
      <w:r w:rsidR="005B19D6" w:rsidRPr="00F66168">
        <w:t xml:space="preserve"> 2001</w:t>
      </w:r>
      <w:r w:rsidR="005B19D6" w:rsidRPr="00F66168">
        <w:t xml:space="preserve">; citováno v </w:t>
      </w:r>
      <w:proofErr w:type="spellStart"/>
      <w:r w:rsidR="005B19D6" w:rsidRPr="00F66168">
        <w:t>Bhoir</w:t>
      </w:r>
      <w:proofErr w:type="spellEnd"/>
      <w:r w:rsidR="005B19D6" w:rsidRPr="00F66168">
        <w:t xml:space="preserve"> &amp; </w:t>
      </w:r>
      <w:proofErr w:type="spellStart"/>
      <w:r w:rsidR="005B19D6" w:rsidRPr="00F66168">
        <w:t>Esmaeili</w:t>
      </w:r>
      <w:proofErr w:type="spellEnd"/>
      <w:r w:rsidR="005B19D6" w:rsidRPr="00F66168">
        <w:t>, 2015, s. 462)</w:t>
      </w:r>
      <w:r w:rsidR="005B19D6" w:rsidRPr="00F66168">
        <w:fldChar w:fldCharType="end"/>
      </w:r>
      <w:r w:rsidRPr="00F66168">
        <w:t>.</w:t>
      </w:r>
    </w:p>
    <w:p w14:paraId="57270B56" w14:textId="6EF0458A" w:rsidR="008D1481" w:rsidRPr="00F66168" w:rsidRDefault="003B4AE9">
      <w:pPr>
        <w:jc w:val="both"/>
      </w:pPr>
      <w:r w:rsidRPr="00F66168">
        <w:t>Z pohledu vzdělávání pracovníků se běžn</w:t>
      </w:r>
      <w:r w:rsidRPr="00F66168">
        <w:t>ě využívají fyzické metody role-play s</w:t>
      </w:r>
      <w:r w:rsidR="00257B9B" w:rsidRPr="00F66168">
        <w:t> </w:t>
      </w:r>
      <w:r w:rsidRPr="00F66168">
        <w:t>instruktorem, které však mají své nedostatky</w:t>
      </w:r>
      <w:r w:rsidR="00257B9B" w:rsidRPr="00F66168">
        <w:t xml:space="preserve"> </w:t>
      </w:r>
      <w:r w:rsidR="00257B9B" w:rsidRPr="00F66168">
        <w:fldChar w:fldCharType="begin"/>
      </w:r>
      <w:r w:rsidR="00257B9B" w:rsidRPr="00F66168">
        <w:instrText xml:space="preserve"> ADDIN ZOTERO_ITEM CSL_CITATION {"citationID":"PE6TEJDl","properties":{"formattedCitation":"(Taupiac et al., 2019)","plainCitation":"(Taupiac et al., 2019)","noteIndex":0},"citationItems":[{"id":976,"uris":["http://zotero.org/users/6387095/items/DHFV6ATX"],"uri":["http://zotero.org/users/6387095/items/DHFV6ATX"],"itemData":{"id":976,"type":"paper-conference","abstract":"Social skills training courses for managers and sales representatives are mainly realized today through role-playing sessions, which show several limits: realism, contextualization, evaluation objectivity. This paper describes a prototype of a Virtual Reality tool intended to answer these issues. This tool allows living role-playing sessions with virtual characters. We present the results of the first user tests we carried out. Users felt spatially present, involved, and socially present. Results also underline areas of improvement, such as nonverbal behaviors, scenario content and environment realism.","container-title":"2019 IEEE Conference on Virtual Reality and 3D User Interfaces (VR)","DOI":"10.1109/VR.2019.8798317","event":"2019 IEEE Conference on Virtual Reality and 3D User Interfaces (VR)","note":"ISSN: 2642-5254","page":"1183-1184","source":"IEEE Xplore","title":"Social Skills Training Tool in Virtual Reality, Intended for Managers and Sales Representatives","author":[{"family":"Taupiac","given":"J."},{"family":"Rodriguez","given":"N."},{"family":"Strauss","given":"O."},{"family":"Beney","given":"P."}],"issued":{"date-parts":[["2019",3]]}}}],"schema":"https://github.com/citation-style-language/schema/raw/master/csl-citation.json"} </w:instrText>
      </w:r>
      <w:r w:rsidR="00257B9B" w:rsidRPr="00F66168">
        <w:fldChar w:fldCharType="separate"/>
      </w:r>
      <w:r w:rsidR="00257B9B" w:rsidRPr="00F66168">
        <w:t>(</w:t>
      </w:r>
      <w:proofErr w:type="spellStart"/>
      <w:r w:rsidR="00257B9B" w:rsidRPr="00F66168">
        <w:t>Taupiac</w:t>
      </w:r>
      <w:proofErr w:type="spellEnd"/>
      <w:r w:rsidR="00257B9B" w:rsidRPr="00F66168">
        <w:t xml:space="preserve"> et al., 2019)</w:t>
      </w:r>
      <w:r w:rsidR="00257B9B" w:rsidRPr="00F66168">
        <w:fldChar w:fldCharType="end"/>
      </w:r>
      <w:r w:rsidR="00257B9B" w:rsidRPr="00F66168">
        <w:t>.</w:t>
      </w:r>
      <w:r w:rsidRPr="00F66168">
        <w:t xml:space="preserve"> </w:t>
      </w:r>
      <w:r w:rsidRPr="00F66168">
        <w:t>Tyto role-play se většinou uskutečňují přímo v kancelářích, případně učebních třídách, což způsobuje, že účastníci se často nedokáží vžít do role dostatečně hluboko. Hluk z</w:t>
      </w:r>
      <w:r w:rsidR="00257B9B" w:rsidRPr="00F66168">
        <w:t> </w:t>
      </w:r>
      <w:r w:rsidRPr="00F66168">
        <w:t xml:space="preserve">okolních kanceláří, ostatní studenti jako diváci, očividně neautentické prostředí </w:t>
      </w:r>
      <w:r w:rsidRPr="00F66168">
        <w:t>a jsou jen některé možné rušivé elementy. Další nevýhodou fyzických role-play jsou úskalí a omezení ze strany instruktora. Jelikož úspěch a hloubka edukační hodnoty pro participanty mnohdy záleží na hereckých schopnostech instruktora a účastníků, stejně ta</w:t>
      </w:r>
      <w:r w:rsidRPr="00F66168">
        <w:t>k jako na jeho “zásobě” rolí a situací, které dokáže trénovat</w:t>
      </w:r>
      <w:r w:rsidR="00257B9B" w:rsidRPr="00F66168">
        <w:t xml:space="preserve"> </w:t>
      </w:r>
      <w:r w:rsidR="00257B9B" w:rsidRPr="00F66168">
        <w:fldChar w:fldCharType="begin"/>
      </w:r>
      <w:r w:rsidR="00257B9B" w:rsidRPr="00F66168">
        <w:instrText xml:space="preserve"> ADDIN ZOTERO_ITEM CSL_CITATION {"citationID":"rNQiZiYa","properties":{"formattedCitation":"(Taupiac et al., 2019)","plainCitation":"(Taupiac et al., 2019)","noteIndex":0},"citationItems":[{"id":976,"uris":["http://zotero.org/users/6387095/items/DHFV6ATX"],"uri":["http://zotero.org/users/6387095/items/DHFV6ATX"],"itemData":{"id":976,"type":"paper-conference","abstract":"Social skills training courses for managers and sales representatives are mainly realized today through role-playing sessions, which show several limits: realism, contextualization, evaluation objectivity. This paper describes a prototype of a Virtual Reality tool intended to answer these issues. This tool allows living role-playing sessions with virtual characters. We present the results of the first user tests we carried out. Users felt spatially present, involved, and socially present. Results also underline areas of improvement, such as nonverbal behaviors, scenario content and environment realism.","container-title":"2019 IEEE Conference on Virtual Reality and 3D User Interfaces (VR)","DOI":"10.1109/VR.2019.8798317","event":"2019 IEEE Conference on Virtual Reality and 3D User Interfaces (VR)","note":"ISSN: 2642-5254","page":"1183-1184","source":"IEEE Xplore","title":"Social Skills Training Tool in Virtual Reality, Intended for Managers and Sales Representatives","author":[{"family":"Taupiac","given":"J."},{"family":"Rodriguez","given":"N."},{"family":"Strauss","given":"O."},{"family":"Beney","given":"P."}],"issued":{"date-parts":[["2019",3]]}}}],"schema":"https://github.com/citation-style-language/schema/raw/master/csl-citation.json"} </w:instrText>
      </w:r>
      <w:r w:rsidR="00257B9B" w:rsidRPr="00F66168">
        <w:fldChar w:fldCharType="separate"/>
      </w:r>
      <w:r w:rsidR="00257B9B" w:rsidRPr="00F66168">
        <w:t>(</w:t>
      </w:r>
      <w:proofErr w:type="spellStart"/>
      <w:r w:rsidR="00257B9B" w:rsidRPr="00F66168">
        <w:t>Taupiac</w:t>
      </w:r>
      <w:proofErr w:type="spellEnd"/>
      <w:r w:rsidR="00257B9B" w:rsidRPr="00F66168">
        <w:t xml:space="preserve"> et al., 2019)</w:t>
      </w:r>
      <w:r w:rsidR="00257B9B" w:rsidRPr="00F66168">
        <w:fldChar w:fldCharType="end"/>
      </w:r>
      <w:r w:rsidRPr="00F66168">
        <w:t xml:space="preserve">. </w:t>
      </w:r>
    </w:p>
    <w:p w14:paraId="0FEAB784" w14:textId="118654A2" w:rsidR="008D1481" w:rsidRPr="00F66168" w:rsidRDefault="003B4AE9">
      <w:pPr>
        <w:jc w:val="both"/>
      </w:pPr>
      <w:r w:rsidRPr="00F66168">
        <w:t>U simulací bývá na druhou stranu problémem nákladnost</w:t>
      </w:r>
      <w:r w:rsidR="00257B9B" w:rsidRPr="00F66168">
        <w:t>,</w:t>
      </w:r>
      <w:r w:rsidRPr="00F66168">
        <w:t xml:space="preserve"> a někdy dokonce také nemožnost věrohodného provedení </w:t>
      </w:r>
      <w:r w:rsidR="00257B9B" w:rsidRPr="00F66168">
        <w:fldChar w:fldCharType="begin"/>
      </w:r>
      <w:r w:rsidR="00257B9B" w:rsidRPr="00F66168">
        <w:instrText xml:space="preserve"> ADDIN ZOTERO_ITEM CSL_CITATION {"citationID":"9OXYVoju","properties":{"formattedCitation":"(Eller et al., 2018, s. 164)","plainCitation":"(Eller et al., 2018, s. 164)","noteIndex":0},"citationItems":[{"id":1104,"uris":["http://zotero.org/users/6387095/items/5IWGZP7N"],"uri":["http://zotero.org/users/6387095/items/5IWGZP7N"],"itemData":{"id":1104,"type":"paper-conference","abstract":"Virtual reality is a promising technology to create fully immersive exercises in various fields such as civil safety engineering, security, teaching or facility management, designed as serious games for engineering purposes. Based on previous research and cooperation with industry partners and public institutions a concept for a collaborative virtual environment for multiple organizations with different hardware systems was devised. The approach focused on the integration of 1st person virtual reality together with the corresponding interactions as well as a roles and rights management for all participants involved. Additionally, the setup allows for traditional desktop solutions to be included and enables users to build a dynamic and ever-changing training scenario based on an interactive planning phase. The concept was implemented and tested within a specific civil safety scenario using modern head-mounted displays as well as controllers and object tracking capabilities. This paper outlines the necessary steps in order to achieve such a collaborative virtual environment including various responsibilities for different roles and hierarchy levels and examines its potential. Together with the use of different hardware systems the described approach results in a flexible concept for planning and training applications in order to create dynamic, individual scenarios that facilitate the effectiveness of learning.","collection-title":"Lecture Notes in Computer Science","container-title":"Advanced Computing Strategies for Engineering","DOI":"10.1007/978-3-319-91635-4_9","event-place":"Cham","ISBN":"978-3-319-91635-4","language":"en","page":"164-185","publisher":"Springer International Publishing","publisher-place":"Cham","source":"Springer Link","title":"Collaborative Immersive Planning and Training Scenarios in VR","author":[{"family":"Eller","given":"Christian"},{"family":"Bittner","given":"Timo"},{"family":"Dombois","given":"Marcus"},{"family":"Rüppel","given":"Uwe"}],"editor":[{"family":"Smith","given":"Ian F. C."},{"family":"Domer","given":"Bernd"}],"issued":{"date-parts":[["2018"]]}},"locator":"164"}],"schema":"https://github.com/citation-style-language/schema/raw/master/csl-citation.json"} </w:instrText>
      </w:r>
      <w:r w:rsidR="00257B9B" w:rsidRPr="00F66168">
        <w:fldChar w:fldCharType="separate"/>
      </w:r>
      <w:r w:rsidR="00257B9B" w:rsidRPr="00F66168">
        <w:t>(</w:t>
      </w:r>
      <w:proofErr w:type="spellStart"/>
      <w:r w:rsidR="00257B9B" w:rsidRPr="00F66168">
        <w:t>Eller</w:t>
      </w:r>
      <w:proofErr w:type="spellEnd"/>
      <w:r w:rsidR="00257B9B" w:rsidRPr="00F66168">
        <w:t xml:space="preserve"> et al., 2018, s. 164)</w:t>
      </w:r>
      <w:r w:rsidR="00257B9B" w:rsidRPr="00F66168">
        <w:fldChar w:fldCharType="end"/>
      </w:r>
      <w:r w:rsidRPr="00F66168">
        <w:t xml:space="preserve">. Například pro simulaci havárie a následné evakuace letadla by muselo být zajištěno letadlo nebo </w:t>
      </w:r>
      <w:r w:rsidRPr="00F66168">
        <w:lastRenderedPageBreak/>
        <w:t>jeho m</w:t>
      </w:r>
      <w:r w:rsidRPr="00F66168">
        <w:t>aketa, prostor, který je dostatečně velký a zároveň pravděpodobný na evakuaci, transport účastníků a podobně</w:t>
      </w:r>
      <w:r w:rsidR="00257B9B" w:rsidRPr="00F66168">
        <w:t xml:space="preserve"> </w:t>
      </w:r>
      <w:r w:rsidR="00257B9B" w:rsidRPr="00F66168">
        <w:fldChar w:fldCharType="begin"/>
      </w:r>
      <w:r w:rsidR="00257B9B" w:rsidRPr="00F66168">
        <w:instrText xml:space="preserve"> ADDIN ZOTERO_ITEM CSL_CITATION {"citationID":"xAUQeHXf","properties":{"formattedCitation":"(Sharma et al., 2017, s. 70)","plainCitation":"(Sharma et al., 2017, s. 70)","noteIndex":0},"citationItems":[{"id":1044,"uris":["http://zotero.org/users/6387095/items/XYNICWBS"],"uri":["http://zotero.org/users/6387095/items/XYNICWBS"],"itemData":{"id":1044,"type":"article-journal","abstract":"The simulation of human behavior with avatars and agents in virtual reality (VR) has led to an explosion of training and educational research. The use of avatars (user-controlled characters) or agents (computer-controlled characters) may influence the engagements of the user experience\nfor emergency response, and training in emergency scenarios. Our proposed collaborative VR megacity environment offers flexibility to run multiple scenarios and evacuation drills for disaster preparedness and response. Modeling such an environment is very important because in the real-time\nemergencies we experience in day-to-day life, there is a need for preparation to extreme events. These emergencies could be the result of fire, smoke, gunman threat, or a bomb blast in a city block. The collaborative virtual environment (CVE) can act as a platform for training and decision\nmaking for SWAT teams, fire responders, and traffic clearance personnel. The novelty of our work lies in modeling behaviors (hostile, non-hostile, selfish, leader-following) for computer-controlled agents so that they can interact with user-controlled agents in a CVE. We have used game creation\nas a metaphor for creating an experimental setup to study human behavior in a megacity for emergency response, decision-making strategies, and what-if scenarios. Our proposed collaborative VR environment includes both immersive and non-immersive environments. The participant can enter the\nCVE setup on the cloud and participate in the emergency evacuation drill, which leads to considerable cost advantages over large-scale, real-life exercises. We present two ways for controlling crowd behavior. The first defines rules for agents, and the second provides controls to the users\nas avatars to navigate in the VR environment as autonomous agents. Our contribution lies in our approach to combine these two approaches of behavior to perform virtual drills for emergency response and decision making.","container-title":"Electronic Imaging","DOI":"10.2352/ISSN.2470-1173.2017.1.VDA-390","issue":"1","journalAbbreviation":"Electronic Imaging","page":"70-77","source":"IngentaConnect","title":"Megacity: A Collaborative Virtual Reality Environment for Emergency Response, Training, and Decision Making","title-short":"Megacity","volume":"2017","author":[{"family":"Sharma","given":"Sharad"},{"family":"Devreaux","given":"Phillip"},{"family":"Scribner","given":"David"},{"family":"Grynovicki","given":"Jock"},{"family":"Grazaitis","given":"Peter"}],"issued":{"date-parts":[["2017",1,29]]}},"locator":"70"}],"schema":"https://github.com/citation-style-language/schema/raw/master/csl-citation.json"} </w:instrText>
      </w:r>
      <w:r w:rsidR="00257B9B" w:rsidRPr="00F66168">
        <w:fldChar w:fldCharType="separate"/>
      </w:r>
      <w:r w:rsidR="00257B9B" w:rsidRPr="00F66168">
        <w:t>(</w:t>
      </w:r>
      <w:proofErr w:type="spellStart"/>
      <w:r w:rsidR="00257B9B" w:rsidRPr="00F66168">
        <w:t>Sharma</w:t>
      </w:r>
      <w:proofErr w:type="spellEnd"/>
      <w:r w:rsidR="00257B9B" w:rsidRPr="00F66168">
        <w:t xml:space="preserve"> et al., 2017, s. 70)</w:t>
      </w:r>
      <w:r w:rsidR="00257B9B" w:rsidRPr="00F66168">
        <w:fldChar w:fldCharType="end"/>
      </w:r>
      <w:r w:rsidR="00257B9B" w:rsidRPr="00F66168">
        <w:t>.</w:t>
      </w:r>
      <w:r w:rsidRPr="00F66168">
        <w:t xml:space="preserve"> </w:t>
      </w:r>
      <w:r w:rsidRPr="00F66168">
        <w:t>Všechny tyto body jsou velice složité a drahé na splněn</w:t>
      </w:r>
      <w:r w:rsidRPr="00F66168">
        <w:t xml:space="preserve">í jednorázově, nemluvě o nutnosti pravidelnosti a opakovatelnosti školení. </w:t>
      </w:r>
    </w:p>
    <w:p w14:paraId="3A8EEB31" w14:textId="20157EC5" w:rsidR="008D1481" w:rsidRPr="00F66168" w:rsidRDefault="003B4AE9">
      <w:pPr>
        <w:jc w:val="both"/>
      </w:pPr>
      <w:r w:rsidRPr="00F66168">
        <w:t xml:space="preserve">Pro překonání těchto nedostatků se již dříve používala školení s počítačovými hrami a simulacemi, například interaktivní animace v MS </w:t>
      </w:r>
      <w:proofErr w:type="spellStart"/>
      <w:r w:rsidRPr="00F66168">
        <w:t>Power</w:t>
      </w:r>
      <w:proofErr w:type="spellEnd"/>
      <w:r w:rsidRPr="00F66168">
        <w:t xml:space="preserve"> Point </w:t>
      </w:r>
      <w:r w:rsidR="00257B9B" w:rsidRPr="00F66168">
        <w:fldChar w:fldCharType="begin"/>
      </w:r>
      <w:r w:rsidR="00257B9B" w:rsidRPr="00F66168">
        <w:instrText xml:space="preserve"> ADDIN ZOTERO_ITEM CSL_CITATION {"citationID":"rm2OBtx8","properties":{"formattedCitation":"(Abidin &amp; Fathi, 2019)","plainCitation":"(Abidin &amp; Fathi, 2019)","noteIndex":0},"citationItems":[{"id":946,"uris":["http://zotero.org/users/6387095/items/ZWKQ4R5U"],"uri":["http://zotero.org/users/6387095/items/ZWKQ4R5U"],"itemData":{"id":946,"type":"article-journal","abstract":"In today’s challenging construction world, successful project delivery requires project managers to have the right competencies. Training in both the theory and practice of project management is essential to ensure the enhancement of knowledge and skills. Training in the digital area is challenging and requires creativity and innovative strategies. Based on the Cone of Learning, the training retention rate differs from one approach to another. Hence, this paper presents results from an empirical study that probes the training concept of using game and virtual reality (VR) technology as a learning approach for construction project managers. A survey is conducted with project management professionals attached to the government sector. The objective of the study is to assess whether the Game-based Virtual Reality (VR) training concept is acceptable and effective for project management training. This training concept is reviewed by selected experienced Project Managers who are in agreement that the training concept has the potential to increase the knowledge and skills of project managers. To be recommended as a complement to existing project manager classroom training, some aspects of the game need to be improved. The virtual reality input will enhance the visualization of a real project site. © 2019, Construction Research Institute of Malaysia. All rights reserved.","archive":"Scopus","container-title":"Malaysian Construction Research Journal","issue":"Special issue 1","page":"76-85","source":"Scopus","title":"The potential use of game-based virtual reality training for construction project managers","volume":"6","author":[{"family":"Abidin","given":"N.Z."},{"family":"Fathi","given":"M.S."}],"issued":{"date-parts":[["2019"]]}}}],"schema":"https://github.com/citation-style-language/schema/raw/master/csl-citation.json"} </w:instrText>
      </w:r>
      <w:r w:rsidR="00257B9B" w:rsidRPr="00F66168">
        <w:fldChar w:fldCharType="separate"/>
      </w:r>
      <w:r w:rsidR="00257B9B" w:rsidRPr="00F66168">
        <w:t>(</w:t>
      </w:r>
      <w:proofErr w:type="spellStart"/>
      <w:r w:rsidR="00257B9B" w:rsidRPr="00F66168">
        <w:t>Abidin</w:t>
      </w:r>
      <w:proofErr w:type="spellEnd"/>
      <w:r w:rsidR="00257B9B" w:rsidRPr="00F66168">
        <w:t xml:space="preserve"> &amp; </w:t>
      </w:r>
      <w:proofErr w:type="spellStart"/>
      <w:r w:rsidR="00257B9B" w:rsidRPr="00F66168">
        <w:t>Fathi</w:t>
      </w:r>
      <w:proofErr w:type="spellEnd"/>
      <w:r w:rsidR="00257B9B" w:rsidRPr="00F66168">
        <w:t>, 2019)</w:t>
      </w:r>
      <w:r w:rsidR="00257B9B" w:rsidRPr="00F66168">
        <w:fldChar w:fldCharType="end"/>
      </w:r>
      <w:r w:rsidRPr="00F66168">
        <w:t xml:space="preserve"> nebo virtuální světy (angl. </w:t>
      </w:r>
      <w:proofErr w:type="spellStart"/>
      <w:r w:rsidRPr="00F66168">
        <w:t>virtual</w:t>
      </w:r>
      <w:proofErr w:type="spellEnd"/>
      <w:r w:rsidRPr="00F66168">
        <w:t xml:space="preserve"> </w:t>
      </w:r>
      <w:proofErr w:type="spellStart"/>
      <w:r w:rsidRPr="00F66168">
        <w:t>worlds</w:t>
      </w:r>
      <w:proofErr w:type="spellEnd"/>
      <w:r w:rsidRPr="00F66168">
        <w:t xml:space="preserve">) </w:t>
      </w:r>
      <w:r w:rsidR="00257B9B" w:rsidRPr="00F66168">
        <w:fldChar w:fldCharType="begin"/>
      </w:r>
      <w:r w:rsidR="00257B9B" w:rsidRPr="00F66168">
        <w:instrText xml:space="preserve"> ADDIN ZOTERO_ITEM CSL_CITATION {"citationID":"2WuRG9Uz","properties":{"formattedCitation":"(Bacon et al., 2013)","plainCitation":"(Bacon et al., 2013)","noteIndex":0},"citationItems":[{"id":1070,"uris":["http://zotero.org/users/6387095/items/RA49KYHH"],"uri":["http://zotero.org/users/6387095/items/RA49KYHH"],"itemData":{"id":1070,"type":"article-journal","abstract":"Despite the growth of advanced communication technologies, smart devices etc. the main approach to training strategic planners for crisis management (Gold Commanders) continues to be a paper-based, collective group dynamic exercise. The Pandora project has developed an advanced smart environment for the training of Gold Commanders which uses AI planning techniques to provide a crisis scenario modelled as an event network. This includes points of decision for trainees managed by automated rules from a knowledge base, behavioural modelling of the trainees, and ambient management of the environment to provide affective inputs to control and manage trainee stress. In this context, the system controls and reacts to trainee performance in relation to the events and decision points and can dynamically remodel and reconfigure the event network to respond appropriately to trainee decisions. Trainees can also be pressurised through compression of the timelines or ambient management of the multimedia information presented within the environment, causing them to make decisions under stress or with inadequate information. The environment can also represent any missing trainees within the scenario, which provides the potential to offer a completely autonomous facility for scenario design and test, and potentially a decision support facility, based on a build-up of empirical evidence from real world and training situations. In summary, the Pandora system integrates its computational intelligence, with the intelligence of the trainer and the trainees, to provide an emotionally engaging, augmented reality/virtual reality training environment for crisis managers.","container-title":"Journal of Ambient Intelligence and Humanized Computing","DOI":"10.1007/s12652-012-0124-0","ISSN":"1868-5145","issue":"5","journalAbbreviation":"J Ambient Intell Human Comput","language":"en","page":"581-590","source":"Springer Link","title":"Developing a smart environment for crisis management training","URL":"https://doi.org/10.1007/s12652-012-0124-0","volume":"4","author":[{"family":"Bacon","given":"L."},{"family":"MacKinnon","given":"L."},{"family":"Cesta","given":"A."},{"family":"Cortellessa","given":"G."}],"accessed":{"date-parts":[["2020",11,17]]},"issued":{"date-parts":[["2013",10,1]]}}}],"schema":"https://github.com/citation-style-language/schema/raw/master/csl-citation.json"} </w:instrText>
      </w:r>
      <w:r w:rsidR="00257B9B" w:rsidRPr="00F66168">
        <w:fldChar w:fldCharType="separate"/>
      </w:r>
      <w:r w:rsidR="00257B9B" w:rsidRPr="00F66168">
        <w:t>(Bacon et al., 2013)</w:t>
      </w:r>
      <w:r w:rsidR="00257B9B" w:rsidRPr="00F66168">
        <w:fldChar w:fldCharType="end"/>
      </w:r>
      <w:r w:rsidRPr="00F66168">
        <w:t xml:space="preserve"> jako je </w:t>
      </w:r>
      <w:proofErr w:type="spellStart"/>
      <w:r w:rsidRPr="00F66168">
        <w:t>SecondLife</w:t>
      </w:r>
      <w:proofErr w:type="spellEnd"/>
      <w:r w:rsidRPr="00F66168">
        <w:t xml:space="preserve">. </w:t>
      </w:r>
      <w:proofErr w:type="spellStart"/>
      <w:r w:rsidRPr="00F66168">
        <w:t>Imerzivní</w:t>
      </w:r>
      <w:proofErr w:type="spellEnd"/>
      <w:r w:rsidRPr="00F66168">
        <w:t xml:space="preserve"> (pohlcující) virtuální realita však dokáže tato </w:t>
      </w:r>
      <w:r w:rsidRPr="00F66168">
        <w:t>školení, probíhající často pouze před obrazovkou počítače, posunout na další úroveň efektivního učení.</w:t>
      </w:r>
    </w:p>
    <w:p w14:paraId="17E17F09" w14:textId="77777777" w:rsidR="008D1481" w:rsidRPr="00F66168" w:rsidRDefault="003B4AE9">
      <w:pPr>
        <w:rPr>
          <w:b/>
        </w:rPr>
      </w:pPr>
      <w:r w:rsidRPr="00F66168">
        <w:rPr>
          <w:b/>
        </w:rPr>
        <w:t>1.2 Virtuální realita</w:t>
      </w:r>
    </w:p>
    <w:p w14:paraId="40D333A4" w14:textId="581EE1E0" w:rsidR="008D1481" w:rsidRPr="00F66168" w:rsidRDefault="003B4AE9">
      <w:pPr>
        <w:jc w:val="both"/>
      </w:pPr>
      <w:r w:rsidRPr="00F66168">
        <w:t>Virtuální realita dokáže mít mnoho podob, od již zmiňovaných 3D animací na počítači, po schopnost pohybovat s předměty na dálku v r</w:t>
      </w:r>
      <w:r w:rsidRPr="00F66168">
        <w:t xml:space="preserve">ámci </w:t>
      </w:r>
      <w:proofErr w:type="spellStart"/>
      <w:r w:rsidRPr="00F66168">
        <w:t>teleprezence</w:t>
      </w:r>
      <w:proofErr w:type="spellEnd"/>
      <w:r w:rsidRPr="00F66168">
        <w:t xml:space="preserve"> </w:t>
      </w:r>
      <w:r w:rsidR="002B3D44" w:rsidRPr="00F66168">
        <w:fldChar w:fldCharType="begin"/>
      </w:r>
      <w:r w:rsidR="002B3D44" w:rsidRPr="00F66168">
        <w:instrText xml:space="preserve"> ADDIN ZOTERO_ITEM CSL_CITATION {"citationID":"ySgXhe8v","properties":{"formattedCitation":"(Burdea &amp; Coiffet, 2003, s. 3)","plainCitation":"(Burdea &amp; Coiffet, 2003, s. 3)","noteIndex":0},"citationItems":[{"id":2868,"uris":["http://zotero.org/users/6387095/items/N6XDCGY8"],"uri":["http://zotero.org/users/6387095/items/N6XDCGY8"],"itemData":{"id":2868,"type":"book","abstract":"A groundbreaking Virtual Reality textbook is now even better  Virtual reality is a very powerful and compelling computer application by which humans can interface and interact with computer-generated environments in a way that mimics real life and engages all the senses. Although its most widely known application is in the entertainment industry, the real promise of virtual reality lies in such fields as medicine, engineering, oil exploration and the military, to name just a few. Through virtual reality scientists can triple the rate of oil discovery, pilots can dogfight numerically-superior \"bandits,\" and surgeons can improve their skills on virtual (rather than real) patients.  This Second Edition of the first comprehensive technical book on the subject of virtual reality provides updated and expanded coverage of the technology--where it originated, how it has evolved, and where it is going. The authors cover all of the latest innovations and applications that are making virtual reality more important than ever before, including: * Coverage on input and output interfaces including touch and force feedback * Computing architecture (with emphasis on the rendering pipeline and task distribution) * Object modeling (including physical and behavioral aspects) * Programming for virtual reality * An in-depth look at human factors issues, user performance, and * sensorial conflict aspects of VR * Traditional and emerging VR applications The new edition of Virtual Reality Technology is specifically designed for use as a textbook. Thus it includes definitions, review questions, and a Laboratory Manual with homework and programming assignments. The accompanying CD-ROM also contains video clips that reinforce the topics covered in the textbook. The Second Edition will serve as a state-of-the-art resource for both graduate and undergraduate students in engineering, computer science, and other disciplines.  GRIGORE C. BURDEA is a professor at Rutgers-the State University of New Jersey, and author of the book Force and Touch Feedback for Virtual Reality, also published by Wiley.  PHILIPPE COIFFET is a Director of Research at CNRS (French National Scientific Research Center) and Member of the National Academy of Technologies of France. He authored 20 books on Robotics and VR translated into several languages.","ISBN":"978-0-471-36089-6","language":"en","note":"Google-Books-ID: 0xWgPZbcz4AC","number-of-pages":"472","publisher":"John Wiley &amp; Sons","source":"Google Books","title":"Virtual Reality Technology","author":[{"family":"Burdea","given":"Grigore C."},{"family":"Coiffet","given":"Philippe"}],"issued":{"date-parts":[["2003",6,30]]}},"locator":"3"}],"schema":"https://github.com/citation-style-language/schema/raw/master/csl-citation.json"} </w:instrText>
      </w:r>
      <w:r w:rsidR="002B3D44" w:rsidRPr="00F66168">
        <w:fldChar w:fldCharType="separate"/>
      </w:r>
      <w:r w:rsidR="002B3D44" w:rsidRPr="00F66168">
        <w:t>(</w:t>
      </w:r>
      <w:proofErr w:type="spellStart"/>
      <w:r w:rsidR="002B3D44" w:rsidRPr="00F66168">
        <w:t>Burdea</w:t>
      </w:r>
      <w:proofErr w:type="spellEnd"/>
      <w:r w:rsidR="002B3D44" w:rsidRPr="00F66168">
        <w:t xml:space="preserve"> &amp; </w:t>
      </w:r>
      <w:proofErr w:type="spellStart"/>
      <w:r w:rsidR="002B3D44" w:rsidRPr="00F66168">
        <w:t>Coiffet</w:t>
      </w:r>
      <w:proofErr w:type="spellEnd"/>
      <w:r w:rsidR="002B3D44" w:rsidRPr="00F66168">
        <w:t>, 2003, s. 3)</w:t>
      </w:r>
      <w:r w:rsidR="002B3D44" w:rsidRPr="00F66168">
        <w:fldChar w:fldCharType="end"/>
      </w:r>
      <w:r w:rsidRPr="00F66168">
        <w:t xml:space="preserve">. </w:t>
      </w:r>
      <w:proofErr w:type="spellStart"/>
      <w:r w:rsidRPr="00F66168">
        <w:t>Bryson</w:t>
      </w:r>
      <w:proofErr w:type="spellEnd"/>
      <w:r w:rsidR="002B3D44" w:rsidRPr="00F66168">
        <w:t xml:space="preserve"> </w:t>
      </w:r>
      <w:r w:rsidRPr="00F66168">
        <w:t xml:space="preserve"> </w:t>
      </w:r>
      <w:r w:rsidR="004E6F74" w:rsidRPr="00F66168">
        <w:fldChar w:fldCharType="begin"/>
      </w:r>
      <w:r w:rsidR="004E6F74" w:rsidRPr="00F66168">
        <w:instrText xml:space="preserve"> ADDIN ZOTERO_ITEM CSL_CITATION {"citationID":"160pKMDv","properties":{"formattedCitation":"(2013, s. 4)","plainCitation":"(2013, s. 4)","noteIndex":0},"citationItems":[{"id":2870,"uris":["http://zotero.org/users/6387095/items/PPWY54CP"],"uri":["http://zotero.org/users/6387095/items/PPWY54CP"],"itemData":{"id":2870,"type":"article-journal","abstract":"This essay, written in 1998 by an active participant in both virtual reality development and the virtual reality definition debate, discusses the definition of the phrase \"Virtual Reality\" (VR). I start with history from a personal perspective, concentrating on the debate between the \"Virtual Reality\" and \"Virtual Environment\" labels in the late 1980's and early 1990's. Definitions of VR based on specific technologies are shown to be unsatisfactory. I propose the following definition of VR, based on the striking effects of a good VR system: \"Virtual Reality is the use of computer technology to create the effect of an interactive three-dimensional world in which the objects have a sense of spatial presence.\" The justification for this definition is discussed in detail, and is favorably compared with the dictionary definitions of \"virtual\" and \"reality\". The implications of this definition for virtual reality technology are briefly examined.","container-title":"arXiv:1312.4322 [cs]","note":"arXiv: 1312.4322","source":"arXiv.org","title":"Virtual Reality: A Definition History - A Personal Essay","title-short":"Virtual Reality","URL":"http://arxiv.org/abs/1312.4322","author":[{"family":"Bryson","given":"Steve"}],"accessed":{"date-parts":[["2021",1,2]]},"issued":{"date-parts":[["2013",12,16]]}},"locator":"4","suppress-author":true}],"schema":"https://github.com/citation-style-language/schema/raw/master/csl-citation.json"} </w:instrText>
      </w:r>
      <w:r w:rsidR="004E6F74" w:rsidRPr="00F66168">
        <w:fldChar w:fldCharType="separate"/>
      </w:r>
      <w:r w:rsidR="004E6F74" w:rsidRPr="00F66168">
        <w:t>(2013, s. 4)</w:t>
      </w:r>
      <w:r w:rsidR="004E6F74" w:rsidRPr="00F66168">
        <w:fldChar w:fldCharType="end"/>
      </w:r>
      <w:r w:rsidRPr="00F66168">
        <w:t xml:space="preserve"> definuje VR jako využití počítačové technologie k vytvoření efektu interaktivního třídimenzionálního světa, ve kterém mají předměty smysl prostorové přítomnosti. Jinde se o VR můžeme doč</w:t>
      </w:r>
      <w:r w:rsidRPr="00F66168">
        <w:t>íst, že je to „zážitek, v němž je osoba obklopena 3D počítačově generovanou reprezentací a tato osoba je schopna se pohybovat ve virtuálním světě, vidět jej z</w:t>
      </w:r>
      <w:r w:rsidR="00CB7F97">
        <w:t> </w:t>
      </w:r>
      <w:r w:rsidRPr="00F66168">
        <w:t>různých úhlů, sáhnout do něj, uchopit jej a přetvářet tento svět“ (</w:t>
      </w:r>
      <w:proofErr w:type="spellStart"/>
      <w:r w:rsidR="002938F3" w:rsidRPr="00F66168">
        <w:fldChar w:fldCharType="begin"/>
      </w:r>
      <w:r w:rsidR="002938F3" w:rsidRPr="00F66168">
        <w:instrText xml:space="preserve"> ADDIN ZOTERO_ITEM CSL_CITATION {"citationID":"X5Wkg4Ws","properties":{"formattedCitation":"(Rheingold, 1991)","plainCitation":"(Rheingold, 1991)","noteIndex":0},"citationItems":[{"id":2874,"uris":["http://zotero.org/users/6387095/items/BAYBMZYG"],"uri":["http://zotero.org/users/6387095/items/BAYBMZYG"],"itemData":{"id":2874,"type":"book","event-place":"New York","ISBN":"978-0-671-69363-3","language":"eng","note":"Open Library ID: OL1533251M","number-of-pages":"415","publisher":"Summit Books","publisher-place":"New York","source":"The Open Library","title":"Virtual reality","author":[{"family":"Rheingold","given":"Howard"}],"issued":{"date-parts":[["1991"]]}}}],"schema":"https://github.com/citation-style-language/schema/raw/master/csl-citation.json"} </w:instrText>
      </w:r>
      <w:r w:rsidR="002938F3" w:rsidRPr="00F66168">
        <w:fldChar w:fldCharType="separate"/>
      </w:r>
      <w:r w:rsidR="002938F3" w:rsidRPr="00F66168">
        <w:t>Rheingold</w:t>
      </w:r>
      <w:proofErr w:type="spellEnd"/>
      <w:r w:rsidR="002938F3" w:rsidRPr="00F66168">
        <w:t>, 1991</w:t>
      </w:r>
      <w:r w:rsidR="002938F3" w:rsidRPr="00F66168">
        <w:fldChar w:fldCharType="end"/>
      </w:r>
      <w:r w:rsidRPr="00F66168">
        <w:t xml:space="preserve">, citováno v </w:t>
      </w:r>
      <w:hyperlink r:id="rId9">
        <w:proofErr w:type="spellStart"/>
        <w:r w:rsidRPr="00F66168">
          <w:rPr>
            <w:color w:val="000000" w:themeColor="text1"/>
          </w:rPr>
          <w:t>Bhoir</w:t>
        </w:r>
        <w:proofErr w:type="spellEnd"/>
        <w:r w:rsidRPr="00F66168">
          <w:rPr>
            <w:color w:val="000000" w:themeColor="text1"/>
          </w:rPr>
          <w:t xml:space="preserve"> &amp; </w:t>
        </w:r>
        <w:proofErr w:type="spellStart"/>
        <w:r w:rsidRPr="00F66168">
          <w:rPr>
            <w:color w:val="000000" w:themeColor="text1"/>
          </w:rPr>
          <w:t>Esmaeili</w:t>
        </w:r>
        <w:proofErr w:type="spellEnd"/>
        <w:r w:rsidRPr="00F66168">
          <w:rPr>
            <w:color w:val="000000" w:themeColor="text1"/>
          </w:rPr>
          <w:t>, 2015, s. 458, vlastní překlad)</w:t>
        </w:r>
      </w:hyperlink>
      <w:r w:rsidRPr="00F66168">
        <w:t>.</w:t>
      </w:r>
    </w:p>
    <w:p w14:paraId="0170FD56" w14:textId="77777777" w:rsidR="008D1481" w:rsidRPr="00F66168" w:rsidRDefault="003B4AE9">
      <w:pPr>
        <w:spacing w:before="240" w:after="240"/>
        <w:jc w:val="both"/>
      </w:pPr>
      <w:proofErr w:type="spellStart"/>
      <w:r w:rsidRPr="00F66168">
        <w:t>Ste</w:t>
      </w:r>
      <w:r w:rsidRPr="00F66168">
        <w:rPr>
          <w:rFonts w:ascii="Times New Roman" w:hAnsi="Times New Roman" w:cs="Times New Roman"/>
        </w:rPr>
        <w:t>̌</w:t>
      </w:r>
      <w:r w:rsidRPr="00F66168">
        <w:t>z</w:t>
      </w:r>
      <w:r w:rsidRPr="00F66168">
        <w:rPr>
          <w:rFonts w:ascii="Times New Roman" w:hAnsi="Times New Roman" w:cs="Times New Roman"/>
        </w:rPr>
        <w:t>̌</w:t>
      </w:r>
      <w:r w:rsidRPr="00F66168">
        <w:t>ejních</w:t>
      </w:r>
      <w:proofErr w:type="spellEnd"/>
      <w:r w:rsidRPr="00F66168">
        <w:t xml:space="preserve"> prvku</w:t>
      </w:r>
      <w:r w:rsidRPr="00F66168">
        <w:rPr>
          <w:rFonts w:ascii="Times New Roman" w:hAnsi="Times New Roman" w:cs="Times New Roman"/>
        </w:rPr>
        <w:t>̊</w:t>
      </w:r>
      <w:r w:rsidRPr="00F66168">
        <w:t xml:space="preserve">, </w:t>
      </w:r>
      <w:proofErr w:type="spellStart"/>
      <w:r w:rsidRPr="00F66168">
        <w:t>ktere</w:t>
      </w:r>
      <w:proofErr w:type="spellEnd"/>
      <w:r w:rsidRPr="00F66168">
        <w:t xml:space="preserve">́ by </w:t>
      </w:r>
      <w:proofErr w:type="spellStart"/>
      <w:r w:rsidRPr="00F66168">
        <w:t>me</w:t>
      </w:r>
      <w:r w:rsidRPr="00F66168">
        <w:rPr>
          <w:rFonts w:ascii="Times New Roman" w:hAnsi="Times New Roman" w:cs="Times New Roman"/>
        </w:rPr>
        <w:t>̌</w:t>
      </w:r>
      <w:r w:rsidRPr="00F66168">
        <w:t>la</w:t>
      </w:r>
      <w:proofErr w:type="spellEnd"/>
      <w:r w:rsidRPr="00F66168">
        <w:t xml:space="preserve"> </w:t>
      </w:r>
      <w:proofErr w:type="spellStart"/>
      <w:r w:rsidRPr="00F66168">
        <w:t>kaz</w:t>
      </w:r>
      <w:r w:rsidRPr="00F66168">
        <w:rPr>
          <w:rFonts w:ascii="Times New Roman" w:hAnsi="Times New Roman" w:cs="Times New Roman"/>
        </w:rPr>
        <w:t>̌</w:t>
      </w:r>
      <w:r w:rsidRPr="00F66168">
        <w:t>da</w:t>
      </w:r>
      <w:proofErr w:type="spellEnd"/>
      <w:r w:rsidRPr="00F66168">
        <w:t xml:space="preserve">́ </w:t>
      </w:r>
      <w:proofErr w:type="spellStart"/>
      <w:r w:rsidRPr="00F66168">
        <w:t>virtuálni</w:t>
      </w:r>
      <w:proofErr w:type="spellEnd"/>
      <w:r w:rsidRPr="00F66168">
        <w:t xml:space="preserve">́ realita </w:t>
      </w:r>
      <w:proofErr w:type="spellStart"/>
      <w:r w:rsidRPr="00F66168">
        <w:t>spln</w:t>
      </w:r>
      <w:r w:rsidRPr="00F66168">
        <w:rPr>
          <w:rFonts w:ascii="Times New Roman" w:hAnsi="Times New Roman" w:cs="Times New Roman"/>
        </w:rPr>
        <w:t>̌</w:t>
      </w:r>
      <w:r w:rsidRPr="00F66168">
        <w:t>ovat</w:t>
      </w:r>
      <w:proofErr w:type="spellEnd"/>
      <w:r w:rsidRPr="00F66168">
        <w:t xml:space="preserve">, aby mohla </w:t>
      </w:r>
      <w:proofErr w:type="spellStart"/>
      <w:r w:rsidRPr="00F66168">
        <w:t>být</w:t>
      </w:r>
      <w:proofErr w:type="spellEnd"/>
      <w:r w:rsidRPr="00F66168">
        <w:t xml:space="preserve"> </w:t>
      </w:r>
      <w:proofErr w:type="spellStart"/>
      <w:r w:rsidRPr="00F66168">
        <w:t>oznac</w:t>
      </w:r>
      <w:r w:rsidRPr="00F66168">
        <w:rPr>
          <w:rFonts w:ascii="Times New Roman" w:hAnsi="Times New Roman" w:cs="Times New Roman"/>
        </w:rPr>
        <w:t>̌</w:t>
      </w:r>
      <w:r w:rsidRPr="00F66168">
        <w:t>ena</w:t>
      </w:r>
      <w:proofErr w:type="spellEnd"/>
      <w:r w:rsidRPr="00F66168">
        <w:t xml:space="preserve"> jako </w:t>
      </w:r>
      <w:proofErr w:type="spellStart"/>
      <w:r w:rsidRPr="00F66168">
        <w:t>skutec</w:t>
      </w:r>
      <w:r w:rsidRPr="00F66168">
        <w:rPr>
          <w:rFonts w:ascii="Times New Roman" w:hAnsi="Times New Roman" w:cs="Times New Roman"/>
        </w:rPr>
        <w:t>̌</w:t>
      </w:r>
      <w:r w:rsidRPr="00F66168">
        <w:t>na</w:t>
      </w:r>
      <w:proofErr w:type="spellEnd"/>
      <w:r w:rsidRPr="00F66168">
        <w:t xml:space="preserve">́ </w:t>
      </w:r>
      <w:proofErr w:type="spellStart"/>
      <w:r w:rsidRPr="00F66168">
        <w:t>virtuálni</w:t>
      </w:r>
      <w:proofErr w:type="spellEnd"/>
      <w:r w:rsidRPr="00F66168">
        <w:t xml:space="preserve">́ realita, </w:t>
      </w:r>
      <w:r w:rsidRPr="00F66168">
        <w:t xml:space="preserve">a </w:t>
      </w:r>
      <w:proofErr w:type="spellStart"/>
      <w:r w:rsidRPr="00F66168">
        <w:t>ktere</w:t>
      </w:r>
      <w:proofErr w:type="spellEnd"/>
      <w:r w:rsidRPr="00F66168">
        <w:t xml:space="preserve">́ </w:t>
      </w:r>
      <w:proofErr w:type="spellStart"/>
      <w:r w:rsidRPr="00F66168">
        <w:t>virtuálni</w:t>
      </w:r>
      <w:proofErr w:type="spellEnd"/>
      <w:r w:rsidRPr="00F66168">
        <w:t xml:space="preserve">́ realitu jako takovou definují, je </w:t>
      </w:r>
      <w:proofErr w:type="spellStart"/>
      <w:r w:rsidRPr="00F66168">
        <w:t>ne</w:t>
      </w:r>
      <w:r w:rsidRPr="00F66168">
        <w:rPr>
          <w:rFonts w:ascii="Times New Roman" w:hAnsi="Times New Roman" w:cs="Times New Roman"/>
        </w:rPr>
        <w:t>̌</w:t>
      </w:r>
      <w:r w:rsidRPr="00F66168">
        <w:t>kolik</w:t>
      </w:r>
      <w:proofErr w:type="spellEnd"/>
      <w:r w:rsidRPr="00F66168">
        <w:t xml:space="preserve">. </w:t>
      </w:r>
      <w:proofErr w:type="spellStart"/>
      <w:r w:rsidRPr="00F66168">
        <w:t>Burdea</w:t>
      </w:r>
      <w:proofErr w:type="spellEnd"/>
      <w:r w:rsidRPr="00F66168">
        <w:t xml:space="preserve"> &amp; </w:t>
      </w:r>
      <w:proofErr w:type="spellStart"/>
      <w:r w:rsidRPr="00F66168">
        <w:t>Coiffet</w:t>
      </w:r>
      <w:proofErr w:type="spellEnd"/>
      <w:r w:rsidRPr="00F66168">
        <w:t xml:space="preserve"> (2003, s. 4) uv</w:t>
      </w:r>
      <w:r w:rsidRPr="00F66168">
        <w:t>á</w:t>
      </w:r>
      <w:r w:rsidRPr="00F66168">
        <w:t>d</w:t>
      </w:r>
      <w:r w:rsidRPr="00F66168">
        <w:t>í</w:t>
      </w:r>
      <w:r w:rsidRPr="00F66168">
        <w:t xml:space="preserve"> tzv. I</w:t>
      </w:r>
      <w:r w:rsidRPr="00F66168">
        <w:rPr>
          <w:sz w:val="16"/>
          <w:szCs w:val="16"/>
          <w:vertAlign w:val="superscript"/>
        </w:rPr>
        <w:t>3</w:t>
      </w:r>
      <w:r w:rsidRPr="00F66168">
        <w:rPr>
          <w:sz w:val="16"/>
          <w:szCs w:val="16"/>
        </w:rPr>
        <w:t xml:space="preserve"> </w:t>
      </w:r>
      <w:r w:rsidRPr="00F66168">
        <w:t>– interakce, imerze a imaginace. Interakce zajišťuje to, že uživatel se v prostředí pohybuje, může hýbat s předměty a podobně. Imerzí je myšlena s</w:t>
      </w:r>
      <w:r w:rsidRPr="00F66168">
        <w:t>chopnost headsetu vytvořit uvěřitelný obraz virtuální reality, který uživatele vtáhne a ten se tím pádem smyslově odpoutá od vnějšího světa. Poslední imaginace zajišťuje dostatečně věrohodné prostředí, díky kterému uživatel prožívá emoce podobné těm, které</w:t>
      </w:r>
      <w:r w:rsidRPr="00F66168">
        <w:t xml:space="preserve"> by prožíval při skutečné události.</w:t>
      </w:r>
    </w:p>
    <w:p w14:paraId="66B38F27" w14:textId="6402BFDA" w:rsidR="008D1481" w:rsidRPr="00F66168" w:rsidRDefault="003B4AE9">
      <w:pPr>
        <w:jc w:val="both"/>
      </w:pPr>
      <w:r w:rsidRPr="00F66168">
        <w:t xml:space="preserve">Pro účely této studie konceptualizujeme virtuální realitu jako nástroj, který se skládá z neprůhledných brýlí (nebo také anglicky </w:t>
      </w:r>
      <w:proofErr w:type="spellStart"/>
      <w:r w:rsidRPr="00F66168">
        <w:t>head-mounted</w:t>
      </w:r>
      <w:proofErr w:type="spellEnd"/>
      <w:r w:rsidRPr="00F66168">
        <w:t xml:space="preserve"> display, zkráceně HMD), haptických přístrojů a případně i reproduktorů, mikro</w:t>
      </w:r>
      <w:r w:rsidRPr="00F66168">
        <w:t xml:space="preserve">fonu a senzorů snímajících pohyb účastníka; samozřejmě se softwarovou aplikací pro vzdělávací program. Zvolily jsme provedení VR zahrnující neprůhledné VR brýle, protože je tato varianta více pohlcující (angl. </w:t>
      </w:r>
      <w:proofErr w:type="spellStart"/>
      <w:r w:rsidRPr="00F66168">
        <w:t>immersive</w:t>
      </w:r>
      <w:proofErr w:type="spellEnd"/>
      <w:r w:rsidRPr="00F66168">
        <w:t>) oproti virtuálním světům simulovaný</w:t>
      </w:r>
      <w:r w:rsidRPr="00F66168">
        <w:t xml:space="preserve">m na obrazovce počítače. Pohlcení je totiž velmi důležité při simulacích, protože dokáže zvýšit zájem účastníka o hraní simulační hry a navozuje emoce, které jsou vzbuzovány i v reálných situacích </w:t>
      </w:r>
      <w:hyperlink r:id="rId10">
        <w:r w:rsidRPr="00F66168">
          <w:t>(</w:t>
        </w:r>
        <w:proofErr w:type="spellStart"/>
      </w:hyperlink>
      <w:r w:rsidR="003F5FA3" w:rsidRPr="00F66168">
        <w:fldChar w:fldCharType="begin"/>
      </w:r>
      <w:r w:rsidR="003F5FA3" w:rsidRPr="00F66168">
        <w:instrText xml:space="preserve"> ADDIN ZOTERO_ITEM CSL_CITATION {"citationID":"bT5Kirqx","properties":{"formattedCitation":"(Salas et al., 2009)","plainCitation":"(Salas et al., 2009)","noteIndex":0},"citationItems":[{"id":2822,"uris":["http://zotero.org/users/6387095/items/6C8GLM4P"],"uri":["http://zotero.org/users/6387095/items/6C8GLM4P"],"itemData":{"id":2822,"type":"article-journal","abstract":"We suggest that simulation-based training (SBT) offers many advantages as an approach for management education, and in an effort to guide and encourage its appropriate use, we provide several practical guidelines regarding how best to implement simulation-based training in the classroom. Our hope is that these guidelines will increase the use of high-quality SBT interventions in management education, and consequently, improve the performance of management and organizations alike. © Academy of Management Learning &amp; Education.","archive":"Scopus","container-title":"Academy of Management Learning and Education","DOI":"10.5465/AMLE.2009.47785474","issue":"4","page":"559-573","source":"Scopus","title":"Using simulation-based training to enhance management education","volume":"8","author":[{"family":"Salas","given":"E."},{"family":"Wildman","given":"J."},{"family":"Piccolo","given":"R."}],"issued":{"date-parts":[["2009"]]}}}],"schema":"https://github.com/citation-style-language/schema/raw/master/csl-citation.json"} </w:instrText>
      </w:r>
      <w:r w:rsidR="003F5FA3" w:rsidRPr="00F66168">
        <w:fldChar w:fldCharType="separate"/>
      </w:r>
      <w:r w:rsidR="003F5FA3" w:rsidRPr="00F66168">
        <w:t>Salas</w:t>
      </w:r>
      <w:proofErr w:type="spellEnd"/>
      <w:r w:rsidR="003F5FA3" w:rsidRPr="00F66168">
        <w:t xml:space="preserve"> et al., 2009</w:t>
      </w:r>
      <w:r w:rsidR="003F5FA3" w:rsidRPr="00F66168">
        <w:fldChar w:fldCharType="end"/>
      </w:r>
      <w:r w:rsidR="003F5FA3" w:rsidRPr="00F66168">
        <w:t xml:space="preserve"> </w:t>
      </w:r>
      <w:r w:rsidRPr="00F66168">
        <w:t xml:space="preserve">, citováno v </w:t>
      </w:r>
      <w:r w:rsidR="003F5FA3" w:rsidRPr="00F66168">
        <w:fldChar w:fldCharType="begin"/>
      </w:r>
      <w:r w:rsidR="003F5FA3" w:rsidRPr="00F66168">
        <w:instrText xml:space="preserve"> ADDIN ZOTERO_ITEM CSL_CITATION {"citationID":"2E0a0Ff1","properties":{"formattedCitation":"(Kwok et al., 2019, s. 712)","plainCitation":"(Kwok et al., 2019, s. 712)","noteIndex":0},"citationItems":[{"id":1047,"uris":["http://zotero.org/users/6387095/items/ZIVXPJSJ"],"uri":["http://zotero.org/users/6387095/items/ZIVXPJSJ"],"itemData":{"id":1047,"type":"article-journal","abstract":"Conducting emergency drills in an actual environment is workforce and resources intensive. Hence, organisations often hesitate to conduct emergency exercises frequently. Because of the limited number of opportunities to conduct drills in a year, the content of the emergency drills can only focus on common cases and exclude rare cases. This constraint also restricts the members of crisis response teams from exploring and verifying new methods for tackling a crisis. Therefore, this research uses information and communication technology (ICT), virtual reality (VR) and discrete-event simulation (DES) technologies to develop a hazard simulation system with the capability to recreate large scale and multi-agency emergency incidents that would be otherwise too costly, complex and dangerous to reproduce in the actual system. With this system, organisations can conduct emergency drills inside a virtual world having a close correspondence with their real physical apparition. This training method is called virtual collaborative simulation-based training (VCST). Two laboratory-based studies were conducted to examine user perceptions about the VCST method. A total of 60 university students majored in managerial-related subjects were enrolled, and the results showed that the proposed method appears to be a feasible approach for practising crisis management training. Further research is needed to verify the findings in larger samples and different populations.","container-title":"Computers &amp; Industrial Engineering","DOI":"10.1016/j.cie.2019.06.035","ISSN":"0360-8352","journalAbbreviation":"Computers &amp; Industrial Engineering","language":"en","page":"711-722","source":"ScienceDirect","title":"Crisis management training using discrete-event simulation and virtual reality techniques","URL":"http://www.sciencedirect.com/science/article/pii/S0360835219303651","volume":"135","author":[{"family":"Kwok","given":"Pak Ki"},{"family":"Yan","given":"Mian"},{"family":"Chan","given":"Bill K. P."},{"family":"Lau","given":"Henry Y. K."}],"accessed":{"date-parts":[["2020",11,17]]},"issued":{"date-parts":[["2019",9,1]]}},"locator":"712"}],"schema":"https://github.com/citation-style-language/schema/raw/master/csl-citation.json"} </w:instrText>
      </w:r>
      <w:r w:rsidR="003F5FA3" w:rsidRPr="00F66168">
        <w:fldChar w:fldCharType="separate"/>
      </w:r>
      <w:proofErr w:type="spellStart"/>
      <w:r w:rsidR="003F5FA3" w:rsidRPr="00F66168">
        <w:t>Kwok</w:t>
      </w:r>
      <w:proofErr w:type="spellEnd"/>
      <w:r w:rsidR="003F5FA3" w:rsidRPr="00F66168">
        <w:t xml:space="preserve"> et al., 2019, s. 712)</w:t>
      </w:r>
      <w:proofErr w:type="spellStart"/>
      <w:r w:rsidR="003F5FA3" w:rsidRPr="00F66168">
        <w:fldChar w:fldCharType="end"/>
      </w:r>
      <w:proofErr w:type="spellEnd"/>
      <w:r w:rsidRPr="00F66168">
        <w:t xml:space="preserve">. </w:t>
      </w:r>
    </w:p>
    <w:p w14:paraId="5B79B073" w14:textId="77777777" w:rsidR="007D3898" w:rsidRPr="00F66168" w:rsidRDefault="007D3898">
      <w:pPr>
        <w:rPr>
          <w:b/>
        </w:rPr>
      </w:pPr>
    </w:p>
    <w:p w14:paraId="1187ACE1" w14:textId="4229DFC0" w:rsidR="008D1481" w:rsidRPr="00F66168" w:rsidRDefault="003B4AE9">
      <w:pPr>
        <w:rPr>
          <w:b/>
        </w:rPr>
      </w:pPr>
      <w:r w:rsidRPr="00F66168">
        <w:rPr>
          <w:b/>
        </w:rPr>
        <w:lastRenderedPageBreak/>
        <w:t>1.3 Nepředvídané situace</w:t>
      </w:r>
    </w:p>
    <w:p w14:paraId="1CFFED49" w14:textId="77777777" w:rsidR="008D1481" w:rsidRPr="00F66168" w:rsidRDefault="003B4AE9">
      <w:pPr>
        <w:jc w:val="both"/>
      </w:pPr>
      <w:r w:rsidRPr="00F66168">
        <w:t>Jedním z cílů vzdělávání a rozvoje vedoucích pracovníků je připravenost na zvládání nepředvídaných situací. Za nepředvídané situace lze označit situace takové, jejichž podoba ani rozsah nebyly dopředu očekávány, nebo také situace, jejichž podoba byla přede</w:t>
      </w:r>
      <w:r w:rsidRPr="00F66168">
        <w:t>m očekávána, ale nastaly v jiný čas nebo v jiném rozsahu. Při těchto situacích se pracovník ocitá pod vlivem časového a emočního tlaku, jejichž dopad potřebuje stabilizovat, aby se mohl soustředit na úspěšné řešení problému.</w:t>
      </w:r>
    </w:p>
    <w:p w14:paraId="213ED02E" w14:textId="35842EAE" w:rsidR="008D1481" w:rsidRPr="00F66168" w:rsidRDefault="003B4AE9">
      <w:pPr>
        <w:jc w:val="both"/>
      </w:pPr>
      <w:r w:rsidRPr="00F66168">
        <w:t xml:space="preserve">Pro vysvětlení </w:t>
      </w:r>
      <w:r w:rsidRPr="00F66168">
        <w:t>možného postupu</w:t>
      </w:r>
      <w:r w:rsidRPr="00F66168">
        <w:t xml:space="preserve"> zvládnutí nepředvídaných situací lze použít model </w:t>
      </w:r>
      <w:proofErr w:type="spellStart"/>
      <w:r w:rsidRPr="00F66168">
        <w:t>Language</w:t>
      </w:r>
      <w:proofErr w:type="spellEnd"/>
      <w:r w:rsidRPr="00F66168">
        <w:t>-</w:t>
      </w:r>
      <w:proofErr w:type="spellStart"/>
      <w:r w:rsidRPr="00F66168">
        <w:t>Information</w:t>
      </w:r>
      <w:proofErr w:type="spellEnd"/>
      <w:r w:rsidRPr="00F66168">
        <w:t xml:space="preserve">-Reality </w:t>
      </w:r>
      <w:r w:rsidR="00135BFE" w:rsidRPr="00F66168">
        <w:fldChar w:fldCharType="begin"/>
      </w:r>
      <w:r w:rsidR="00135BFE" w:rsidRPr="00F66168">
        <w:instrText xml:space="preserve"> ADDIN ZOTERO_ITEM CSL_CITATION {"citationID":"ekvzbB9C","properties":{"formattedCitation":"(Kreitler, 2013, s. 343)","plainCitation":"(Kreitler, 2013, s. 343)","noteIndex":0},"citationItems":[{"id":2830,"uris":["http://zotero.org/users/6387095/items/WWGMHSVH"],"uri":["http://zotero.org/users/6387095/items/WWGMHSVH"],"itemData":{"id":2830,"type":"book","event-place":"Cambridge","ISBN":"978-0-521-88867-7","language":"English","note":"OCLC: 1050728670","publisher":"Cambridge University Press","publisher-place":"Cambridge","source":"Open WorldCat","title":"Cognition and motivation: forging an Interdisciplinary Perspective","title-short":"Cognition and motivation","author":[{"family":"Kreitler","given":"Shulamith"}],"issued":{"date-parts":[["2013"]]}},"locator":"343"}],"schema":"https://github.com/citation-style-language/schema/raw/master/csl-citation.json"} </w:instrText>
      </w:r>
      <w:r w:rsidR="00135BFE" w:rsidRPr="00F66168">
        <w:fldChar w:fldCharType="separate"/>
      </w:r>
      <w:r w:rsidR="00135BFE" w:rsidRPr="00F66168">
        <w:t>(</w:t>
      </w:r>
      <w:proofErr w:type="spellStart"/>
      <w:r w:rsidR="00135BFE" w:rsidRPr="00F66168">
        <w:t>Kreitler</w:t>
      </w:r>
      <w:proofErr w:type="spellEnd"/>
      <w:r w:rsidR="00135BFE" w:rsidRPr="00F66168">
        <w:t>, 2013, s. 343)</w:t>
      </w:r>
      <w:r w:rsidR="00135BFE" w:rsidRPr="00F66168">
        <w:fldChar w:fldCharType="end"/>
      </w:r>
      <w:r w:rsidRPr="00F66168">
        <w:t>. V rámci něj je k řešení situace zapotřebí abstrahovat problém, k čemuž lze vyjít ze zaži</w:t>
      </w:r>
      <w:r w:rsidRPr="00F66168">
        <w:t xml:space="preserve">tých postupů vyplývající z odbornosti pracovníka, použít teoretické meta-znalosti, intuici a uživatelskou znalost </w:t>
      </w:r>
      <w:r w:rsidR="00C63362" w:rsidRPr="00F66168">
        <w:fldChar w:fldCharType="begin"/>
      </w:r>
      <w:r w:rsidR="00C63362" w:rsidRPr="00F66168">
        <w:instrText xml:space="preserve"> ADDIN ZOTERO_ITEM CSL_CITATION {"citationID":"xQrYymfp","properties":{"formattedCitation":"(Gatarik &amp; Born, 2018, s. 12)","plainCitation":"(Gatarik &amp; Born, 2018, s. 12)","noteIndex":0},"citationItems":[{"id":2831,"uris":["http://zotero.org/users/6387095/items/V7QPMGX8"],"uri":["http://zotero.org/users/6387095/items/V7QPMGX8"],"itemData":{"id":2831,"type":"article-journal","abstract":"&lt;section class=\"abstract\"&gt;&lt;h2 class=\"abstractTitle text-title my-1\" id=\"d725e2\"&gt;Abstract&lt;/h2&gt;&lt;p&gt;When defending his doctoral dissertation, Umberto Eco was accused of narrative fallacy because he presented his research as if it were a detective novel. He should have presented only his conclusions. However, this criticism inspired Eco to claim that “[e]very scientific book should be ... the report of a quest for some Holy Grail” (, p. 7). A &lt;em&gt;quest&lt;/em&gt; presupposes engagement on both sides of the knowledge exchange. Building upon our own research, we have produced a model-theoretic scheme for management studies in support of the practicability of Eco’s claim. The idea is to re-create the engagement when establishing problem-solving competence in managerial learning: We start with an analysis of real-life cases of successful managerial problem solving (“best practices”). Next, we attempt to find the common denominator of those successful solutions. Lastly, we instantiate the principles found in the previous step in new problem situations, and thus provide new uses for them.&lt;/p&gt;&lt;/section&gt;","container-title":"Human Affairs","DOI":"10.1515/humaff-2018-0001","ISSN":"1337-401X, 1210-3055","issue":"1","language":"en","note":"publisher: De Gruyter\nsection: Human Affairs","page":"3-16","source":"www.degruyter.com","title":"Re-creating the engagement in managerial learning","URL":"https://www.degruyter.com/view/journals/humaff/28/1/article-p3.xml","volume":"28","author":[{"family":"Gatarik","given":"Eva"},{"family":"Born","given":"Rainer"}],"accessed":{"date-parts":[["2020",12,28]]},"issued":{"date-parts":[["2018",1,26]]}},"locator":"12"}],"schema":"https://github.com/citation-style-language/schema/raw/master/csl-citation.json"} </w:instrText>
      </w:r>
      <w:r w:rsidR="00C63362" w:rsidRPr="00F66168">
        <w:fldChar w:fldCharType="separate"/>
      </w:r>
      <w:r w:rsidR="00C63362" w:rsidRPr="00F66168">
        <w:t>(</w:t>
      </w:r>
      <w:proofErr w:type="spellStart"/>
      <w:r w:rsidR="00C63362" w:rsidRPr="00F66168">
        <w:t>Gatarik</w:t>
      </w:r>
      <w:proofErr w:type="spellEnd"/>
      <w:r w:rsidR="00C63362" w:rsidRPr="00F66168">
        <w:t xml:space="preserve"> &amp; Born, 2018, s. 12)</w:t>
      </w:r>
      <w:r w:rsidR="00C63362" w:rsidRPr="00F66168">
        <w:fldChar w:fldCharType="end"/>
      </w:r>
      <w:r w:rsidRPr="00F66168">
        <w:t xml:space="preserve"> a vytvořit tak nový postup pro zvládnutí nepředvíd</w:t>
      </w:r>
      <w:r w:rsidRPr="00F66168">
        <w:t>ané situace. V průběhu řešení dochází díky zažitým postupům ke stabilizaci akčního systému, tedy ke zvládání časového a emočního tlaku. Díky dalším znalostem pak dochází k rozšíření prostoru možností, abstrakci problému a nalezení nového řešení.</w:t>
      </w:r>
    </w:p>
    <w:p w14:paraId="01C53335" w14:textId="77777777" w:rsidR="008D1481" w:rsidRPr="00F66168" w:rsidRDefault="003B4AE9">
      <w:pPr>
        <w:pStyle w:val="Heading3"/>
        <w:numPr>
          <w:ilvl w:val="0"/>
          <w:numId w:val="2"/>
        </w:numPr>
      </w:pPr>
      <w:r w:rsidRPr="00F66168">
        <w:t>Výzkumné m</w:t>
      </w:r>
      <w:r w:rsidRPr="00F66168">
        <w:t>etody a data</w:t>
      </w:r>
    </w:p>
    <w:p w14:paraId="054A181A" w14:textId="77777777" w:rsidR="008D1481" w:rsidRPr="00F66168" w:rsidRDefault="003B4AE9">
      <w:pPr>
        <w:jc w:val="both"/>
      </w:pPr>
      <w:r w:rsidRPr="00F66168">
        <w:t xml:space="preserve">Pro dosažení cíle práce jsme zvolily metodu systematické rešerše literatury. Pro výběr zdrojů jsme nejprve sestavily dotazy a vyhledávaly v citačních rejstřících </w:t>
      </w:r>
      <w:proofErr w:type="spellStart"/>
      <w:r w:rsidRPr="00F66168">
        <w:t>Scopus</w:t>
      </w:r>
      <w:proofErr w:type="spellEnd"/>
      <w:r w:rsidRPr="00F66168">
        <w:t xml:space="preserve">, Web </w:t>
      </w:r>
      <w:proofErr w:type="spellStart"/>
      <w:r w:rsidRPr="00F66168">
        <w:t>of</w:t>
      </w:r>
      <w:proofErr w:type="spellEnd"/>
      <w:r w:rsidRPr="00F66168">
        <w:t xml:space="preserve"> Science a Google </w:t>
      </w:r>
      <w:proofErr w:type="spellStart"/>
      <w:r w:rsidRPr="00F66168">
        <w:t>Scholar</w:t>
      </w:r>
      <w:proofErr w:type="spellEnd"/>
      <w:r w:rsidRPr="00F66168">
        <w:t>. Výsledky jsme nejprve třídily na základě</w:t>
      </w:r>
      <w:r w:rsidRPr="00F66168">
        <w:t xml:space="preserve"> názvu a abstraktů, poté jsme analyzovaly celé texty studií. Celý proces výběru literatury zachycuje obrázek 1.</w:t>
      </w:r>
    </w:p>
    <w:p w14:paraId="068B587F" w14:textId="77777777" w:rsidR="008D1481" w:rsidRPr="00F66168" w:rsidRDefault="003B4AE9">
      <w:pPr>
        <w:jc w:val="both"/>
      </w:pPr>
      <w:r w:rsidRPr="00F66168">
        <w:t>Obrázek 1: Proces výběru zdrojů</w:t>
      </w:r>
    </w:p>
    <w:p w14:paraId="2ACEA957" w14:textId="77777777" w:rsidR="008D1481" w:rsidRPr="00F66168" w:rsidRDefault="003B4AE9">
      <w:pPr>
        <w:jc w:val="center"/>
      </w:pPr>
      <w:r w:rsidRPr="00F66168">
        <w:rPr>
          <w:noProof/>
        </w:rPr>
        <w:drawing>
          <wp:inline distT="114300" distB="114300" distL="114300" distR="114300" wp14:anchorId="7EF3394A" wp14:editId="362FB808">
            <wp:extent cx="3298874" cy="3242603"/>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304391" cy="3248025"/>
                    </a:xfrm>
                    <a:prstGeom prst="rect">
                      <a:avLst/>
                    </a:prstGeom>
                    <a:ln/>
                  </pic:spPr>
                </pic:pic>
              </a:graphicData>
            </a:graphic>
          </wp:inline>
        </w:drawing>
      </w:r>
    </w:p>
    <w:p w14:paraId="55433571" w14:textId="77777777" w:rsidR="008D1481" w:rsidRPr="00F66168" w:rsidRDefault="003B4AE9">
      <w:pPr>
        <w:jc w:val="both"/>
        <w:rPr>
          <w:i/>
        </w:rPr>
      </w:pPr>
      <w:r w:rsidRPr="00F66168">
        <w:rPr>
          <w:i/>
        </w:rPr>
        <w:t>Zdroj: autorky</w:t>
      </w:r>
    </w:p>
    <w:p w14:paraId="0E6603E6" w14:textId="77777777" w:rsidR="008D1481" w:rsidRPr="00F66168" w:rsidRDefault="003B4AE9">
      <w:pPr>
        <w:jc w:val="both"/>
      </w:pPr>
      <w:r w:rsidRPr="00F66168">
        <w:lastRenderedPageBreak/>
        <w:t xml:space="preserve">K výběru relevantních zdrojů jsme sestavily následující vyhledávací dotazy: </w:t>
      </w:r>
    </w:p>
    <w:p w14:paraId="7AB04BD8" w14:textId="77777777" w:rsidR="008D1481" w:rsidRPr="00F66168" w:rsidRDefault="003B4AE9">
      <w:pPr>
        <w:numPr>
          <w:ilvl w:val="0"/>
          <w:numId w:val="1"/>
        </w:numPr>
        <w:spacing w:after="0"/>
        <w:jc w:val="both"/>
      </w:pPr>
      <w:r w:rsidRPr="00F66168">
        <w:t>“</w:t>
      </w:r>
      <w:proofErr w:type="spellStart"/>
      <w:r w:rsidRPr="00F66168">
        <w:t>virtual</w:t>
      </w:r>
      <w:proofErr w:type="spellEnd"/>
      <w:r w:rsidRPr="00F66168">
        <w:t xml:space="preserve"> reality” AND (“management </w:t>
      </w:r>
      <w:proofErr w:type="spellStart"/>
      <w:r w:rsidRPr="00F66168">
        <w:t>training</w:t>
      </w:r>
      <w:proofErr w:type="spellEnd"/>
      <w:r w:rsidRPr="00F66168">
        <w:t xml:space="preserve">” OR “management learning”) </w:t>
      </w:r>
    </w:p>
    <w:p w14:paraId="585A8DA3" w14:textId="5B5B8706" w:rsidR="008D1481" w:rsidRPr="00F66168" w:rsidRDefault="003B4AE9">
      <w:pPr>
        <w:numPr>
          <w:ilvl w:val="0"/>
          <w:numId w:val="1"/>
        </w:numPr>
        <w:spacing w:after="0" w:line="276" w:lineRule="auto"/>
      </w:pPr>
      <w:r w:rsidRPr="00F66168">
        <w:t>(</w:t>
      </w:r>
      <w:r w:rsidRPr="00F66168">
        <w:t>"</w:t>
      </w:r>
      <w:proofErr w:type="spellStart"/>
      <w:r w:rsidRPr="00F66168">
        <w:t>virtual</w:t>
      </w:r>
      <w:proofErr w:type="spellEnd"/>
      <w:r w:rsidRPr="00F66168">
        <w:t xml:space="preserve"> reality"</w:t>
      </w:r>
      <w:r w:rsidRPr="00F66168">
        <w:t xml:space="preserve">) </w:t>
      </w:r>
      <w:r w:rsidRPr="00F66168">
        <w:t>AND (</w:t>
      </w:r>
      <w:r w:rsidRPr="00F66168">
        <w:t xml:space="preserve">"manager*" </w:t>
      </w:r>
      <w:r w:rsidRPr="00F66168">
        <w:t xml:space="preserve">OR </w:t>
      </w:r>
      <w:r w:rsidRPr="00F66168">
        <w:t>"leader*"</w:t>
      </w:r>
      <w:r w:rsidRPr="00F66168">
        <w:t>)</w:t>
      </w:r>
      <w:r w:rsidRPr="00F66168">
        <w:t xml:space="preserve"> AND </w:t>
      </w:r>
      <w:r w:rsidRPr="00F66168">
        <w:t>(</w:t>
      </w:r>
      <w:r w:rsidRPr="00F66168">
        <w:t>"</w:t>
      </w:r>
      <w:proofErr w:type="spellStart"/>
      <w:r w:rsidRPr="00F66168">
        <w:t>training</w:t>
      </w:r>
      <w:proofErr w:type="spellEnd"/>
      <w:r w:rsidRPr="00F66168">
        <w:t>"</w:t>
      </w:r>
      <w:r w:rsidRPr="00F66168">
        <w:t xml:space="preserve"> OR </w:t>
      </w:r>
      <w:r w:rsidRPr="00F66168">
        <w:t xml:space="preserve">"learning") </w:t>
      </w:r>
    </w:p>
    <w:p w14:paraId="24F87CE9" w14:textId="5826233B" w:rsidR="008D1481" w:rsidRPr="00F66168" w:rsidRDefault="003B4AE9">
      <w:pPr>
        <w:numPr>
          <w:ilvl w:val="0"/>
          <w:numId w:val="1"/>
        </w:numPr>
      </w:pPr>
      <w:r w:rsidRPr="00F66168">
        <w:t>(</w:t>
      </w:r>
      <w:r w:rsidRPr="00F66168">
        <w:t>"</w:t>
      </w:r>
      <w:proofErr w:type="spellStart"/>
      <w:r w:rsidRPr="00F66168">
        <w:t>head-moun</w:t>
      </w:r>
      <w:r w:rsidRPr="00F66168">
        <w:t>ted</w:t>
      </w:r>
      <w:proofErr w:type="spellEnd"/>
      <w:r w:rsidRPr="00F66168">
        <w:t>"</w:t>
      </w:r>
      <w:r w:rsidRPr="00F66168">
        <w:t>)</w:t>
      </w:r>
      <w:r w:rsidRPr="00F66168">
        <w:t xml:space="preserve"> AND </w:t>
      </w:r>
      <w:r w:rsidRPr="00F66168">
        <w:t>(</w:t>
      </w:r>
      <w:r w:rsidRPr="00F66168">
        <w:t>"</w:t>
      </w:r>
      <w:proofErr w:type="spellStart"/>
      <w:r w:rsidRPr="00F66168">
        <w:t>manage</w:t>
      </w:r>
      <w:proofErr w:type="spellEnd"/>
      <w:r w:rsidRPr="00F66168">
        <w:t>*"</w:t>
      </w:r>
      <w:r w:rsidRPr="00F66168">
        <w:t xml:space="preserve"> OR</w:t>
      </w:r>
      <w:r w:rsidRPr="00F66168">
        <w:t xml:space="preserve"> "leader*"</w:t>
      </w:r>
      <w:r w:rsidRPr="00F66168">
        <w:t>)</w:t>
      </w:r>
      <w:r w:rsidR="003F1F8B" w:rsidRPr="00F66168">
        <w:t xml:space="preserve"> </w:t>
      </w:r>
      <w:r w:rsidRPr="00F66168">
        <w:t>AND</w:t>
      </w:r>
      <w:r w:rsidRPr="00F66168">
        <w:t xml:space="preserve"> (</w:t>
      </w:r>
      <w:r w:rsidRPr="00F66168">
        <w:t>"</w:t>
      </w:r>
      <w:proofErr w:type="spellStart"/>
      <w:r w:rsidRPr="00F66168">
        <w:t>training</w:t>
      </w:r>
      <w:proofErr w:type="spellEnd"/>
      <w:r w:rsidRPr="00F66168">
        <w:t>"</w:t>
      </w:r>
      <w:r w:rsidRPr="00F66168">
        <w:t xml:space="preserve"> OR </w:t>
      </w:r>
      <w:r w:rsidRPr="00F66168">
        <w:t>"learning"</w:t>
      </w:r>
      <w:r w:rsidRPr="00F66168">
        <w:t>)</w:t>
      </w:r>
    </w:p>
    <w:p w14:paraId="6BDCB030" w14:textId="77777777" w:rsidR="008D1481" w:rsidRPr="00F66168" w:rsidRDefault="003B4AE9">
      <w:pPr>
        <w:jc w:val="both"/>
      </w:pPr>
      <w:r w:rsidRPr="00F66168">
        <w:t>Tabulka 1: počet výsledků vyhledávání pro jednotlivé dotazy</w:t>
      </w:r>
    </w:p>
    <w:tbl>
      <w:tblPr>
        <w:tblStyle w:val="a"/>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9"/>
        <w:gridCol w:w="2268"/>
        <w:gridCol w:w="2268"/>
        <w:gridCol w:w="2268"/>
      </w:tblGrid>
      <w:tr w:rsidR="008D1481" w:rsidRPr="00F66168" w14:paraId="314DB354" w14:textId="77777777">
        <w:tc>
          <w:tcPr>
            <w:tcW w:w="2268" w:type="dxa"/>
            <w:tcMar>
              <w:top w:w="100" w:type="dxa"/>
              <w:left w:w="100" w:type="dxa"/>
              <w:bottom w:w="100" w:type="dxa"/>
              <w:right w:w="100" w:type="dxa"/>
            </w:tcMar>
          </w:tcPr>
          <w:p w14:paraId="0C600E76" w14:textId="77777777" w:rsidR="008D1481" w:rsidRPr="00F66168" w:rsidRDefault="008D1481">
            <w:pPr>
              <w:widowControl w:val="0"/>
              <w:spacing w:after="0" w:line="240" w:lineRule="auto"/>
            </w:pPr>
          </w:p>
        </w:tc>
        <w:tc>
          <w:tcPr>
            <w:tcW w:w="2268" w:type="dxa"/>
            <w:tcMar>
              <w:top w:w="100" w:type="dxa"/>
              <w:left w:w="100" w:type="dxa"/>
              <w:bottom w:w="100" w:type="dxa"/>
              <w:right w:w="100" w:type="dxa"/>
            </w:tcMar>
          </w:tcPr>
          <w:p w14:paraId="5C17836E" w14:textId="77777777" w:rsidR="008D1481" w:rsidRPr="00F66168" w:rsidRDefault="003B4AE9">
            <w:pPr>
              <w:widowControl w:val="0"/>
              <w:spacing w:after="0" w:line="240" w:lineRule="auto"/>
              <w:rPr>
                <w:b/>
              </w:rPr>
            </w:pPr>
            <w:r w:rsidRPr="00F66168">
              <w:rPr>
                <w:b/>
              </w:rPr>
              <w:t>Dotaz 1</w:t>
            </w:r>
          </w:p>
        </w:tc>
        <w:tc>
          <w:tcPr>
            <w:tcW w:w="2268" w:type="dxa"/>
            <w:tcMar>
              <w:top w:w="100" w:type="dxa"/>
              <w:left w:w="100" w:type="dxa"/>
              <w:bottom w:w="100" w:type="dxa"/>
              <w:right w:w="100" w:type="dxa"/>
            </w:tcMar>
          </w:tcPr>
          <w:p w14:paraId="0D1A0681" w14:textId="77777777" w:rsidR="008D1481" w:rsidRPr="00F66168" w:rsidRDefault="003B4AE9">
            <w:pPr>
              <w:widowControl w:val="0"/>
              <w:spacing w:after="0" w:line="240" w:lineRule="auto"/>
              <w:rPr>
                <w:b/>
              </w:rPr>
            </w:pPr>
            <w:r w:rsidRPr="00F66168">
              <w:rPr>
                <w:b/>
              </w:rPr>
              <w:t>Dotaz 2</w:t>
            </w:r>
          </w:p>
        </w:tc>
        <w:tc>
          <w:tcPr>
            <w:tcW w:w="2268" w:type="dxa"/>
            <w:tcMar>
              <w:top w:w="100" w:type="dxa"/>
              <w:left w:w="100" w:type="dxa"/>
              <w:bottom w:w="100" w:type="dxa"/>
              <w:right w:w="100" w:type="dxa"/>
            </w:tcMar>
          </w:tcPr>
          <w:p w14:paraId="3A7839C9" w14:textId="77777777" w:rsidR="008D1481" w:rsidRPr="00F66168" w:rsidRDefault="003B4AE9">
            <w:pPr>
              <w:widowControl w:val="0"/>
              <w:spacing w:after="0" w:line="240" w:lineRule="auto"/>
              <w:rPr>
                <w:b/>
              </w:rPr>
            </w:pPr>
            <w:r w:rsidRPr="00F66168">
              <w:rPr>
                <w:b/>
              </w:rPr>
              <w:t>Dotaz 3</w:t>
            </w:r>
          </w:p>
        </w:tc>
      </w:tr>
      <w:tr w:rsidR="008D1481" w:rsidRPr="00F66168" w14:paraId="3AA48DD9" w14:textId="77777777">
        <w:tc>
          <w:tcPr>
            <w:tcW w:w="2268" w:type="dxa"/>
            <w:tcMar>
              <w:top w:w="100" w:type="dxa"/>
              <w:left w:w="100" w:type="dxa"/>
              <w:bottom w:w="100" w:type="dxa"/>
              <w:right w:w="100" w:type="dxa"/>
            </w:tcMar>
          </w:tcPr>
          <w:p w14:paraId="0CE57928" w14:textId="77777777" w:rsidR="008D1481" w:rsidRPr="00F66168" w:rsidRDefault="003B4AE9">
            <w:pPr>
              <w:widowControl w:val="0"/>
              <w:spacing w:after="0" w:line="240" w:lineRule="auto"/>
              <w:rPr>
                <w:b/>
              </w:rPr>
            </w:pPr>
            <w:proofErr w:type="spellStart"/>
            <w:r w:rsidRPr="00F66168">
              <w:rPr>
                <w:b/>
              </w:rPr>
              <w:t>Scopus</w:t>
            </w:r>
            <w:proofErr w:type="spellEnd"/>
          </w:p>
        </w:tc>
        <w:tc>
          <w:tcPr>
            <w:tcW w:w="2268" w:type="dxa"/>
            <w:tcMar>
              <w:top w:w="100" w:type="dxa"/>
              <w:left w:w="100" w:type="dxa"/>
              <w:bottom w:w="100" w:type="dxa"/>
              <w:right w:w="100" w:type="dxa"/>
            </w:tcMar>
          </w:tcPr>
          <w:p w14:paraId="5A65ACA0" w14:textId="77777777" w:rsidR="008D1481" w:rsidRPr="00F66168" w:rsidRDefault="003B4AE9">
            <w:pPr>
              <w:widowControl w:val="0"/>
              <w:spacing w:after="0" w:line="240" w:lineRule="auto"/>
            </w:pPr>
            <w:r w:rsidRPr="00F66168">
              <w:t>82</w:t>
            </w:r>
          </w:p>
        </w:tc>
        <w:tc>
          <w:tcPr>
            <w:tcW w:w="2268" w:type="dxa"/>
            <w:tcMar>
              <w:top w:w="100" w:type="dxa"/>
              <w:left w:w="100" w:type="dxa"/>
              <w:bottom w:w="100" w:type="dxa"/>
              <w:right w:w="100" w:type="dxa"/>
            </w:tcMar>
          </w:tcPr>
          <w:p w14:paraId="099C5FB4" w14:textId="77777777" w:rsidR="008D1481" w:rsidRPr="00F66168" w:rsidRDefault="003B4AE9">
            <w:pPr>
              <w:widowControl w:val="0"/>
              <w:spacing w:after="0" w:line="240" w:lineRule="auto"/>
            </w:pPr>
            <w:r w:rsidRPr="00F66168">
              <w:t>527</w:t>
            </w:r>
          </w:p>
        </w:tc>
        <w:tc>
          <w:tcPr>
            <w:tcW w:w="2268" w:type="dxa"/>
            <w:tcMar>
              <w:top w:w="100" w:type="dxa"/>
              <w:left w:w="100" w:type="dxa"/>
              <w:bottom w:w="100" w:type="dxa"/>
              <w:right w:w="100" w:type="dxa"/>
            </w:tcMar>
          </w:tcPr>
          <w:p w14:paraId="4F102D3E" w14:textId="77777777" w:rsidR="008D1481" w:rsidRPr="00F66168" w:rsidRDefault="003B4AE9">
            <w:pPr>
              <w:widowControl w:val="0"/>
              <w:spacing w:after="0" w:line="240" w:lineRule="auto"/>
            </w:pPr>
            <w:r w:rsidRPr="00F66168">
              <w:t>69</w:t>
            </w:r>
          </w:p>
        </w:tc>
      </w:tr>
      <w:tr w:rsidR="008D1481" w:rsidRPr="00F66168" w14:paraId="7DCBCF85" w14:textId="77777777">
        <w:tc>
          <w:tcPr>
            <w:tcW w:w="2268" w:type="dxa"/>
            <w:tcMar>
              <w:top w:w="100" w:type="dxa"/>
              <w:left w:w="100" w:type="dxa"/>
              <w:bottom w:w="100" w:type="dxa"/>
              <w:right w:w="100" w:type="dxa"/>
            </w:tcMar>
          </w:tcPr>
          <w:p w14:paraId="55E28E01" w14:textId="77777777" w:rsidR="008D1481" w:rsidRPr="00F66168" w:rsidRDefault="003B4AE9">
            <w:pPr>
              <w:widowControl w:val="0"/>
              <w:spacing w:after="0" w:line="240" w:lineRule="auto"/>
              <w:rPr>
                <w:b/>
              </w:rPr>
            </w:pPr>
            <w:proofErr w:type="spellStart"/>
            <w:r w:rsidRPr="00F66168">
              <w:rPr>
                <w:b/>
              </w:rPr>
              <w:t>Wos</w:t>
            </w:r>
            <w:proofErr w:type="spellEnd"/>
          </w:p>
        </w:tc>
        <w:tc>
          <w:tcPr>
            <w:tcW w:w="2268" w:type="dxa"/>
            <w:tcMar>
              <w:top w:w="100" w:type="dxa"/>
              <w:left w:w="100" w:type="dxa"/>
              <w:bottom w:w="100" w:type="dxa"/>
              <w:right w:w="100" w:type="dxa"/>
            </w:tcMar>
          </w:tcPr>
          <w:p w14:paraId="6F6EA3D6" w14:textId="77777777" w:rsidR="008D1481" w:rsidRPr="00F66168" w:rsidRDefault="003B4AE9">
            <w:pPr>
              <w:widowControl w:val="0"/>
              <w:spacing w:after="0" w:line="240" w:lineRule="auto"/>
            </w:pPr>
            <w:r w:rsidRPr="00F66168">
              <w:t>27</w:t>
            </w:r>
          </w:p>
        </w:tc>
        <w:tc>
          <w:tcPr>
            <w:tcW w:w="2268" w:type="dxa"/>
            <w:tcMar>
              <w:top w:w="100" w:type="dxa"/>
              <w:left w:w="100" w:type="dxa"/>
              <w:bottom w:w="100" w:type="dxa"/>
              <w:right w:w="100" w:type="dxa"/>
            </w:tcMar>
          </w:tcPr>
          <w:p w14:paraId="02904307" w14:textId="77777777" w:rsidR="008D1481" w:rsidRPr="00F66168" w:rsidRDefault="003B4AE9">
            <w:pPr>
              <w:widowControl w:val="0"/>
              <w:spacing w:after="0" w:line="240" w:lineRule="auto"/>
            </w:pPr>
            <w:r w:rsidRPr="00F66168">
              <w:t>114</w:t>
            </w:r>
          </w:p>
        </w:tc>
        <w:tc>
          <w:tcPr>
            <w:tcW w:w="2268" w:type="dxa"/>
            <w:tcMar>
              <w:top w:w="100" w:type="dxa"/>
              <w:left w:w="100" w:type="dxa"/>
              <w:bottom w:w="100" w:type="dxa"/>
              <w:right w:w="100" w:type="dxa"/>
            </w:tcMar>
          </w:tcPr>
          <w:p w14:paraId="736827CD" w14:textId="77777777" w:rsidR="008D1481" w:rsidRPr="00F66168" w:rsidRDefault="003B4AE9">
            <w:pPr>
              <w:widowControl w:val="0"/>
              <w:spacing w:after="0" w:line="240" w:lineRule="auto"/>
            </w:pPr>
            <w:r w:rsidRPr="00F66168">
              <w:t>27</w:t>
            </w:r>
          </w:p>
        </w:tc>
      </w:tr>
      <w:tr w:rsidR="008D1481" w:rsidRPr="00F66168" w14:paraId="2441E830" w14:textId="77777777">
        <w:tc>
          <w:tcPr>
            <w:tcW w:w="2268" w:type="dxa"/>
            <w:tcMar>
              <w:top w:w="100" w:type="dxa"/>
              <w:left w:w="100" w:type="dxa"/>
              <w:bottom w:w="100" w:type="dxa"/>
              <w:right w:w="100" w:type="dxa"/>
            </w:tcMar>
          </w:tcPr>
          <w:p w14:paraId="0EE50F64" w14:textId="77777777" w:rsidR="008D1481" w:rsidRPr="00F66168" w:rsidRDefault="003B4AE9">
            <w:pPr>
              <w:widowControl w:val="0"/>
              <w:spacing w:after="0" w:line="240" w:lineRule="auto"/>
              <w:rPr>
                <w:b/>
              </w:rPr>
            </w:pPr>
            <w:r w:rsidRPr="00F66168">
              <w:rPr>
                <w:b/>
              </w:rPr>
              <w:t xml:space="preserve">Google </w:t>
            </w:r>
            <w:proofErr w:type="spellStart"/>
            <w:r w:rsidRPr="00F66168">
              <w:rPr>
                <w:b/>
              </w:rPr>
              <w:t>Scholar</w:t>
            </w:r>
            <w:proofErr w:type="spellEnd"/>
          </w:p>
        </w:tc>
        <w:tc>
          <w:tcPr>
            <w:tcW w:w="2268" w:type="dxa"/>
            <w:tcMar>
              <w:top w:w="100" w:type="dxa"/>
              <w:left w:w="100" w:type="dxa"/>
              <w:bottom w:w="100" w:type="dxa"/>
              <w:right w:w="100" w:type="dxa"/>
            </w:tcMar>
          </w:tcPr>
          <w:p w14:paraId="048C1C5D" w14:textId="77777777" w:rsidR="008D1481" w:rsidRPr="00F66168" w:rsidRDefault="003B4AE9">
            <w:pPr>
              <w:widowControl w:val="0"/>
              <w:spacing w:after="0" w:line="240" w:lineRule="auto"/>
            </w:pPr>
            <w:r w:rsidRPr="00F66168">
              <w:t>7220</w:t>
            </w:r>
          </w:p>
        </w:tc>
        <w:tc>
          <w:tcPr>
            <w:tcW w:w="2268" w:type="dxa"/>
            <w:tcMar>
              <w:top w:w="100" w:type="dxa"/>
              <w:left w:w="100" w:type="dxa"/>
              <w:bottom w:w="100" w:type="dxa"/>
              <w:right w:w="100" w:type="dxa"/>
            </w:tcMar>
          </w:tcPr>
          <w:p w14:paraId="0E28D5A2" w14:textId="77777777" w:rsidR="008D1481" w:rsidRPr="00F66168" w:rsidRDefault="003B4AE9">
            <w:pPr>
              <w:widowControl w:val="0"/>
              <w:spacing w:after="0" w:line="240" w:lineRule="auto"/>
            </w:pPr>
            <w:r w:rsidRPr="00F66168">
              <w:t>123 000</w:t>
            </w:r>
          </w:p>
        </w:tc>
        <w:tc>
          <w:tcPr>
            <w:tcW w:w="2268" w:type="dxa"/>
            <w:tcMar>
              <w:top w:w="100" w:type="dxa"/>
              <w:left w:w="100" w:type="dxa"/>
              <w:bottom w:w="100" w:type="dxa"/>
              <w:right w:w="100" w:type="dxa"/>
            </w:tcMar>
          </w:tcPr>
          <w:p w14:paraId="4F986405" w14:textId="77777777" w:rsidR="008D1481" w:rsidRPr="00F66168" w:rsidRDefault="003B4AE9">
            <w:pPr>
              <w:widowControl w:val="0"/>
              <w:spacing w:after="0" w:line="240" w:lineRule="auto"/>
            </w:pPr>
            <w:r w:rsidRPr="00F66168">
              <w:t>24 100</w:t>
            </w:r>
          </w:p>
        </w:tc>
      </w:tr>
    </w:tbl>
    <w:p w14:paraId="0F754126" w14:textId="77777777" w:rsidR="008D1481" w:rsidRPr="00F66168" w:rsidRDefault="003B4AE9">
      <w:pPr>
        <w:jc w:val="both"/>
        <w:rPr>
          <w:i/>
        </w:rPr>
      </w:pPr>
      <w:r w:rsidRPr="00F66168">
        <w:rPr>
          <w:i/>
        </w:rPr>
        <w:t>Zdroj: autorky</w:t>
      </w:r>
    </w:p>
    <w:p w14:paraId="2050FBC4" w14:textId="77777777" w:rsidR="008D1481" w:rsidRPr="00F66168" w:rsidRDefault="003B4AE9">
      <w:pPr>
        <w:jc w:val="both"/>
      </w:pPr>
      <w:r w:rsidRPr="00F66168">
        <w:t xml:space="preserve">Následně jsme vyhledané zdroje posuzovaly na základě abstraktů a vyřadily například ty, které pojednávaly o použití virtuální reality ve výuce managementu na školách, nebo ty, které se nezaměřovaly na vzdělávání vedoucích pracovníků, ale na </w:t>
      </w:r>
      <w:r w:rsidRPr="00F66168">
        <w:t>management ve smyslu zvládání různorodých situací, jako například stresu. Při dotazech s velkým počtem výsledků byly výsledky za účelem optimalizace seřazeny podle relevance k vyhledávacímu dotazu a později uvedené málo relevantní zdroje nebyly posuzovány.</w:t>
      </w:r>
      <w:r w:rsidRPr="00F66168">
        <w:t xml:space="preserve"> K dalšímu posouzení a analýze jsme vybraly 38 zdrojů, z nichž 21 bylo konferenčních příspěvků.</w:t>
      </w:r>
    </w:p>
    <w:p w14:paraId="5DD74114" w14:textId="77777777" w:rsidR="008D1481" w:rsidRPr="00F66168" w:rsidRDefault="003B4AE9">
      <w:pPr>
        <w:jc w:val="both"/>
      </w:pPr>
      <w:r w:rsidRPr="00F66168">
        <w:t>Vzhledem k relativně nové povaze nástroje VR v kontextu vzdělávání jsme konferenční příspěvky nechtěly z rešerše vynechat. U těchto příspěvků jsme proto posuzov</w:t>
      </w:r>
      <w:r w:rsidRPr="00F66168">
        <w:t xml:space="preserve">aly důvěryhodnost zdroje ověřením, zda má někdo z autorů již alespoň jeden publikovaný článek v časopise zveřejněný na </w:t>
      </w:r>
      <w:proofErr w:type="spellStart"/>
      <w:r w:rsidRPr="00F66168">
        <w:t>Wos</w:t>
      </w:r>
      <w:proofErr w:type="spellEnd"/>
      <w:r w:rsidRPr="00F66168">
        <w:t xml:space="preserve"> nebo </w:t>
      </w:r>
      <w:proofErr w:type="spellStart"/>
      <w:r w:rsidRPr="00F66168">
        <w:t>Scopus</w:t>
      </w:r>
      <w:proofErr w:type="spellEnd"/>
      <w:r w:rsidRPr="00F66168">
        <w:t>. V opačném případě byl konferenční příspěvek vyřazen. Takto byly vyřazeny dva příspěvky.</w:t>
      </w:r>
    </w:p>
    <w:p w14:paraId="25E882EB" w14:textId="77777777" w:rsidR="008D1481" w:rsidRPr="00F66168" w:rsidRDefault="003B4AE9">
      <w:pPr>
        <w:jc w:val="both"/>
      </w:pPr>
      <w:r w:rsidRPr="00F66168">
        <w:t>Následně jsme analyzovaly celé texty článků a příspěvků pro ověření, zda se týkají námi vymezeného konceptu virtuální reality (včetně VR brýlí) a zda zahrnují vzdělávání a rozvoj vedoucích pracovníků. Vyřadily jsme tak zejména zdroje, které pojednávaly o v</w:t>
      </w:r>
      <w:r w:rsidRPr="00F66168">
        <w:t>irtuálních světech, tedy 3D modelované realitě předváděné účastníkovi vzdělávání na obrazovce počítače, nikoli pomocí VR brýlí. Ve výsledku jsme do systematické rešerše zahrnuly 12 zdrojů, z nichž 7 je konferenčních příspěvků.</w:t>
      </w:r>
    </w:p>
    <w:p w14:paraId="63F3455D" w14:textId="77777777" w:rsidR="008D1481" w:rsidRPr="00F66168" w:rsidRDefault="003B4AE9">
      <w:pPr>
        <w:pStyle w:val="Heading3"/>
        <w:numPr>
          <w:ilvl w:val="0"/>
          <w:numId w:val="2"/>
        </w:numPr>
      </w:pPr>
      <w:r w:rsidRPr="00F66168">
        <w:t>Výsledky</w:t>
      </w:r>
    </w:p>
    <w:p w14:paraId="06B8F261" w14:textId="77777777" w:rsidR="008D1481" w:rsidRPr="00F66168" w:rsidRDefault="003B4AE9">
      <w:pPr>
        <w:jc w:val="both"/>
      </w:pPr>
      <w:r w:rsidRPr="00F66168">
        <w:t>V rámci výsledků sys</w:t>
      </w:r>
      <w:r w:rsidRPr="00F66168">
        <w:t>tematické literární rešerše nejprve představíme, jaké metody a podoby vzdělávání mohou být realizovány pomocí VR. Dále prezentujeme, pro jaká odvětví již byla VR řešení ve vzdělávání navržena nebo použita a jaký byl obsah těchto programů, a tyto případy sh</w:t>
      </w:r>
      <w:r w:rsidRPr="00F66168">
        <w:t xml:space="preserve">rnujeme v tabulce 2. V návaznosti představené případy použití uvedeme přínosy i nedostatky použití VR pro </w:t>
      </w:r>
      <w:r w:rsidRPr="00F66168">
        <w:lastRenderedPageBreak/>
        <w:t>vzdělávání vedoucích pracovníků a v neposlední řadě rozebereme způsoby, kterými nástroj VR může přispívat ke zvládání nepředvídaných situací.</w:t>
      </w:r>
    </w:p>
    <w:p w14:paraId="003734CE" w14:textId="77777777" w:rsidR="008D1481" w:rsidRPr="00F66168" w:rsidRDefault="003B4AE9">
      <w:pPr>
        <w:jc w:val="both"/>
        <w:rPr>
          <w:b/>
        </w:rPr>
      </w:pPr>
      <w:r w:rsidRPr="00F66168">
        <w:rPr>
          <w:b/>
        </w:rPr>
        <w:t>3.1 Meto</w:t>
      </w:r>
      <w:r w:rsidRPr="00F66168">
        <w:rPr>
          <w:b/>
        </w:rPr>
        <w:t>dy vzdělávání podporované VR</w:t>
      </w:r>
    </w:p>
    <w:p w14:paraId="60F173D6" w14:textId="77777777" w:rsidR="008D1481" w:rsidRPr="00F66168" w:rsidRDefault="003B4AE9">
      <w:pPr>
        <w:jc w:val="both"/>
      </w:pPr>
      <w:r w:rsidRPr="00F66168">
        <w:t xml:space="preserve">Ve takovém VR, jak bylo definováno výše, je vzdělávacích metod několik. Některé jsou obdobami těch, které se hrají i ve fyzické podobě, některé jsou zase vyvinuty pouze pro VR možnosti a specifika. Vždy se ovšem jedná o metody </w:t>
      </w:r>
      <w:r w:rsidRPr="00F66168">
        <w:t xml:space="preserve">vzdělávání </w:t>
      </w:r>
      <w:proofErr w:type="spellStart"/>
      <w:r w:rsidRPr="00F66168">
        <w:t>off-the</w:t>
      </w:r>
      <w:proofErr w:type="spellEnd"/>
      <w:r w:rsidRPr="00F66168">
        <w:t xml:space="preserve"> </w:t>
      </w:r>
      <w:proofErr w:type="spellStart"/>
      <w:r w:rsidRPr="00F66168">
        <w:t>job</w:t>
      </w:r>
      <w:proofErr w:type="spellEnd"/>
      <w:r w:rsidRPr="00F66168">
        <w:t>, protože školení v nich absolvovaná nevedou přímo ke splnění úkolů náplně práce.</w:t>
      </w:r>
    </w:p>
    <w:p w14:paraId="29F5D101" w14:textId="77777777" w:rsidR="008D1481" w:rsidRPr="00F66168" w:rsidRDefault="003B4AE9">
      <w:pPr>
        <w:jc w:val="both"/>
      </w:pPr>
      <w:r w:rsidRPr="00F66168">
        <w:t>Prvním nástrojem je role-play ve VR prostředí. Participant se často účastní školení sám, kde zbylí lidé jsou uměle naprogramovaní a nasimulovaní přímo v</w:t>
      </w:r>
      <w:r w:rsidRPr="00F66168">
        <w:t xml:space="preserve"> aplikaci, například jako tzv. avataři, ty může buďto ovládat instruktor, nebo se jejich chování automaticky odvíjí od rozhodnutí participanta (</w:t>
      </w:r>
      <w:proofErr w:type="spellStart"/>
      <w:r w:rsidRPr="00F66168">
        <w:t>Eller</w:t>
      </w:r>
      <w:proofErr w:type="spellEnd"/>
      <w:r w:rsidRPr="00F66168">
        <w:t xml:space="preserve"> et al., 2018, s. 167, </w:t>
      </w:r>
      <w:proofErr w:type="spellStart"/>
      <w:r w:rsidRPr="00F66168">
        <w:t>Taupiac</w:t>
      </w:r>
      <w:proofErr w:type="spellEnd"/>
      <w:r w:rsidRPr="00F66168">
        <w:t xml:space="preserve"> et al., 2019, s. 1183). </w:t>
      </w:r>
    </w:p>
    <w:p w14:paraId="565FE9AE" w14:textId="7DCD552E" w:rsidR="008D1481" w:rsidRPr="00F66168" w:rsidRDefault="003B4AE9">
      <w:pPr>
        <w:jc w:val="both"/>
      </w:pPr>
      <w:r w:rsidRPr="00F66168">
        <w:t>Dalším nástrojem jsou simulace. Simulace se používa</w:t>
      </w:r>
      <w:r w:rsidRPr="00F66168">
        <w:t xml:space="preserve">jí hlavně při imitování velkých prostor, záchranných akcí, ve kterých hrají roli dav a davová psychóza, či napodobení nebezpečných míst a výkonů povolání. V rámci simulací se těmto aplikacím VR říká také </w:t>
      </w:r>
      <w:proofErr w:type="spellStart"/>
      <w:r w:rsidRPr="00F66168">
        <w:rPr>
          <w:i/>
        </w:rPr>
        <w:t>serious</w:t>
      </w:r>
      <w:proofErr w:type="spellEnd"/>
      <w:r w:rsidRPr="00F66168">
        <w:rPr>
          <w:i/>
        </w:rPr>
        <w:t xml:space="preserve"> </w:t>
      </w:r>
      <w:proofErr w:type="spellStart"/>
      <w:r w:rsidRPr="00F66168">
        <w:rPr>
          <w:i/>
        </w:rPr>
        <w:t>games</w:t>
      </w:r>
      <w:proofErr w:type="spellEnd"/>
      <w:r w:rsidRPr="00F66168">
        <w:t>, které využívají v rámci vzdělávání tz</w:t>
      </w:r>
      <w:r w:rsidRPr="00F66168">
        <w:t xml:space="preserve">v. </w:t>
      </w:r>
      <w:r w:rsidRPr="00F66168">
        <w:rPr>
          <w:i/>
        </w:rPr>
        <w:t>gamifikaci</w:t>
      </w:r>
      <w:r w:rsidRPr="00F66168">
        <w:t xml:space="preserve">, neboli mechaniku videoher, použitou k ovlivňování chování lidí při úkolech, které nejsou spojené se zábavou nebo hraním </w:t>
      </w:r>
      <w:r w:rsidR="007B0BA4" w:rsidRPr="00F66168">
        <w:fldChar w:fldCharType="begin"/>
      </w:r>
      <w:r w:rsidR="007B0BA4" w:rsidRPr="00F66168">
        <w:instrText xml:space="preserve"> ADDIN ZOTERO_ITEM CSL_CITATION {"citationID":"4DrC6VhG","properties":{"formattedCitation":"(Grabowski, 2019, s. 394)","plainCitation":"(Grabowski, 2019, s. 394)","noteIndex":0},"citationItems":[{"id":1088,"uris":["http://zotero.org/users/6387095/items/HHRHQFG7"],"uri":["http://zotero.org/users/6387095/items/HHRHQFG7"],"itemData":{"id":1088,"type":"paper-conference","abstract":"The visuals used in the virtual environment keep the trainees interested and facilitates the memorization of information as well as consolidates their skills. Wireless HMD (Head Mounted Display) and the motion capture technology are used in order to involve muscle memory and improve the effectiveness of trainings. All training scenarios are fully integrated with ICT training assessment system. The possibility of practical application of the VR-based training into the educational process of workers can have a significant impact on improving collective and individual work safety. VR-based training is a particularly valuable for people working in dangerous conditions, where the accident rate is clearly higher than in other branches of the economy. Moreover VR-based training allows to support the rehabilitation and physiotherapy process in order to accelerate the return to work after injuries. © 2019, Springer Nature Switzerland AG.","archive":"Scopus","container-title":"Lecture Notes in Computer Science (including subseries Lecture Notes in Artificial Intelligence and Lecture Notes in Bioinformatics)","DOI":"10.1007/978-3-030-22216-1_29","page":"394-405","source":"Scopus","title":"Innovative and comprehensive support system for training people working in dangerous conditions","volume":"11581 LNCS","author":[{"family":"Grabowski","given":"A."}],"issued":{"date-parts":[["2019"]]}},"locator":"394"}],"schema":"https://github.com/citation-style-language/schema/raw/master/csl-citation.json"} </w:instrText>
      </w:r>
      <w:r w:rsidR="007B0BA4" w:rsidRPr="00F66168">
        <w:fldChar w:fldCharType="separate"/>
      </w:r>
      <w:r w:rsidR="007B0BA4" w:rsidRPr="00F66168">
        <w:t>(</w:t>
      </w:r>
      <w:proofErr w:type="spellStart"/>
      <w:r w:rsidR="007B0BA4" w:rsidRPr="00F66168">
        <w:t>Grabowski</w:t>
      </w:r>
      <w:proofErr w:type="spellEnd"/>
      <w:r w:rsidR="007B0BA4" w:rsidRPr="00F66168">
        <w:t>, 2019, s. 394)</w:t>
      </w:r>
      <w:r w:rsidR="007B0BA4" w:rsidRPr="00F66168">
        <w:fldChar w:fldCharType="end"/>
      </w:r>
      <w:r w:rsidRPr="00F66168">
        <w:t>. Takto může například armáda pro své vojáky nasimulovat situaci váleč</w:t>
      </w:r>
      <w:r w:rsidRPr="00F66168">
        <w:t>ného konfliktu nebo jednotky SWAT trénovat zásah při střelbě uprostřed velkého města (</w:t>
      </w:r>
      <w:proofErr w:type="spellStart"/>
      <w:r w:rsidRPr="00F66168">
        <w:t>Sharma</w:t>
      </w:r>
      <w:proofErr w:type="spellEnd"/>
      <w:r w:rsidRPr="00F66168">
        <w:t xml:space="preserve"> et al., 2017, s. 71), jak o tom podrobněji píšeme níže.</w:t>
      </w:r>
    </w:p>
    <w:p w14:paraId="38949BA4" w14:textId="77777777" w:rsidR="008D1481" w:rsidRPr="00F66168" w:rsidRDefault="003B4AE9">
      <w:pPr>
        <w:rPr>
          <w:b/>
        </w:rPr>
      </w:pPr>
      <w:r w:rsidRPr="00F66168">
        <w:rPr>
          <w:b/>
        </w:rPr>
        <w:t>3.2 Případy užití VR</w:t>
      </w:r>
    </w:p>
    <w:p w14:paraId="3823BDD7" w14:textId="77777777" w:rsidR="008D1481" w:rsidRPr="00F66168" w:rsidRDefault="003B4AE9">
      <w:pPr>
        <w:jc w:val="both"/>
        <w:rPr>
          <w:b/>
        </w:rPr>
      </w:pPr>
      <w:r w:rsidRPr="00F66168">
        <w:rPr>
          <w:b/>
        </w:rPr>
        <w:t>Záchranné složky a nouzové situace</w:t>
      </w:r>
    </w:p>
    <w:p w14:paraId="4E36C416" w14:textId="4D8A1E25" w:rsidR="008D1481" w:rsidRPr="00F66168" w:rsidRDefault="003B4AE9">
      <w:pPr>
        <w:jc w:val="both"/>
      </w:pPr>
      <w:r w:rsidRPr="00F66168">
        <w:t>Mezi odvětví, pro která se nejčastěji navrhují řeše</w:t>
      </w:r>
      <w:r w:rsidRPr="00F66168">
        <w:t xml:space="preserve">ní VR ve vzdělávání a rozvoji vedoucích pracovníků, patří záchranné složky a povolání, která se specializují na řešení nouzových situací, jako jsou záchranáři </w:t>
      </w:r>
      <w:r w:rsidR="008B38FA" w:rsidRPr="00F66168">
        <w:fldChar w:fldCharType="begin"/>
      </w:r>
      <w:r w:rsidR="008B38FA" w:rsidRPr="00F66168">
        <w:instrText xml:space="preserve"> ADDIN ZOTERO_ITEM CSL_CITATION {"citationID":"JEs9nDDW","properties":{"formattedCitation":"(Li et al., 2005)","plainCitation":"(Li et al., 2005)","noteIndex":0},"citationItems":[{"id":1074,"uris":["http://zotero.org/users/6387095/items/HNSS3IJF"],"uri":["http://zotero.org/users/6387095/items/HNSS3IJF"],"itemData":{"id":1074,"type":"article-journal","abstract":"Virtual reality technology offers a cost effective means to train emergency rescuers, which is an urgent task on account of the increasing terrorist activities. An immersive virtual reality system called ERT-VR is introduced. In ERT-VR, the display system based on stereoscopic projectors is used to train the emergency rescue commanders. The members of the operational teams use head-mounted display as the display system. The 3D scenario creator is the most important unit in ERT-VR. Instructors assign a specific training scenario to the trainees by using the scenario creator. Trainees take on the role of the characters in the training scenario and control their actions and ultimately the scenario outcomes. All the actions are recorded into the database system and can be replayed anytime. The potential of each trainee is evaluated by an expert system. © Springer-Verlag London Limited 2005.","archive":"Scopus","container-title":"Virtual Reality","DOI":"10.1007/s10055-004-0149-6","issue":"3","page":"194-197","source":"Scopus","title":"ERT-VR: An immersive virtual reality system for emergency rescue training","title-short":"ERT-VR","volume":"8","author":[{"family":"Li","given":"L."},{"family":"Zhang","given":"M."},{"family":"Xu","given":"F."},{"family":"Liu","given":"S."}],"issued":{"date-parts":[["2005"]]}}}],"schema":"https://github.com/citation-style-language/schema/raw/master/csl-citation.json"} </w:instrText>
      </w:r>
      <w:r w:rsidR="008B38FA" w:rsidRPr="00F66168">
        <w:fldChar w:fldCharType="separate"/>
      </w:r>
      <w:r w:rsidR="008B38FA" w:rsidRPr="00F66168">
        <w:t>(</w:t>
      </w:r>
      <w:proofErr w:type="spellStart"/>
      <w:r w:rsidR="008B38FA" w:rsidRPr="00F66168">
        <w:t>Li</w:t>
      </w:r>
      <w:proofErr w:type="spellEnd"/>
      <w:r w:rsidR="008B38FA" w:rsidRPr="00F66168">
        <w:t xml:space="preserve"> et al., 2005)</w:t>
      </w:r>
      <w:r w:rsidR="008B38FA" w:rsidRPr="00F66168">
        <w:fldChar w:fldCharType="end"/>
      </w:r>
      <w:r w:rsidRPr="00F66168">
        <w:t xml:space="preserve">, hasiči </w:t>
      </w:r>
      <w:hyperlink r:id="rId12">
        <w:r w:rsidRPr="00F66168">
          <w:t>(</w:t>
        </w:r>
        <w:proofErr w:type="spellStart"/>
        <w:r w:rsidRPr="00F66168">
          <w:t>Eller</w:t>
        </w:r>
        <w:proofErr w:type="spellEnd"/>
        <w:r w:rsidRPr="00F66168">
          <w:t xml:space="preserve"> et al., 2018; </w:t>
        </w:r>
        <w:r w:rsidR="008B38FA" w:rsidRPr="00F66168">
          <w:fldChar w:fldCharType="begin"/>
        </w:r>
        <w:r w:rsidR="008B38FA" w:rsidRPr="00F66168">
          <w:instrText xml:space="preserve"> ADDIN ZOTERO_ITEM CSL_CITATION {"citationID":"E3kVJIXA","properties":{"formattedCitation":"(Fanfarov\\uc0\\u225{} &amp; Maris, 2017)","plainCitation":"(Fanfarová &amp; Maris, 2017)","noteIndex":0},"citationItems":[{"id":1063,"uris":["http://zotero.org/users/6387095/items/UTI4ZTUZ"],"uri":["http://zotero.org/users/6387095/items/UTI4ZTUZ"],"itemData":{"id":1063,"type":"article-journal","abstract":"The authors of the contribution present the possibility of using modern simulation tools based on computer software - applications for the needs of emergency responders, especially for fire fighters. They point out different features of simulation technologies and recommend their implementation in the process of lifelong preparation, training and education of the members of Fire and Rescue Services as the new trend for the comprehensive improvement of preparedness and safety of fire fighters and rescuers. The contribution also presents basic research supported by institutional grant project of the University of Žilina. In agreement with research results, the authors propose a new simulation model design. This model can be used for designing and programming serious games and software for education of fire fighters. It is the first time the simulation model has been designed with active cooperation and support of the Fire and Rescue Services in Slovakia.","container-title":"Procedia Engineering","DOI":"10.1016/j.proeng.2017.06.028","journalAbbreviation":"Procedia Engineering","page":"160-165","source":"ResearchGate","title":"Simulation tool for fire and rescue services","volume":"192","author":[{"family":"Fanfarová","given":"Adelaida"},{"family":"Maris","given":"Ladislav"}],"issued":{"date-parts":[["2017",12,31]]}}}],"schema":"https://github.com/citation-style-language/schema/raw/master/csl-citation.json"} </w:instrText>
        </w:r>
        <w:r w:rsidR="008B38FA" w:rsidRPr="00F66168">
          <w:fldChar w:fldCharType="separate"/>
        </w:r>
        <w:r w:rsidR="008B38FA" w:rsidRPr="00F66168">
          <w:rPr>
            <w:rFonts w:cs="Times New Roman"/>
          </w:rPr>
          <w:t>Fanfarová &amp; Maris, 2017</w:t>
        </w:r>
        <w:r w:rsidR="008B38FA" w:rsidRPr="00F66168">
          <w:fldChar w:fldCharType="end"/>
        </w:r>
      </w:hyperlink>
      <w:r w:rsidR="008B38FA" w:rsidRPr="00F66168">
        <w:t>)</w:t>
      </w:r>
      <w:r w:rsidRPr="00F66168">
        <w:t xml:space="preserve"> nebo vojáci </w:t>
      </w:r>
      <w:r w:rsidR="008B38FA" w:rsidRPr="00F66168">
        <w:fldChar w:fldCharType="begin"/>
      </w:r>
      <w:r w:rsidR="008B38FA" w:rsidRPr="00F66168">
        <w:instrText xml:space="preserve"> ADDIN ZOTERO_ITEM CSL_CITATION {"citationID":"vvAhHaUE","properties":{"formattedCitation":"(Nemire, 1998)","plainCitation":"(Nemire, 1998)","noteIndex":0},"citationItems":[{"id":1077,"uris":["http://zotero.org/users/6387095/items/3CLDV2U3"],"uri":["http://zotero.org/users/6387095/items/3CLDV2U3"],"itemData":{"id":1077,"type":"paper-conference","abstract":"This individual combatant simulator (ICS) provides ground force leaders opportunities to practice tactical skills on the simulated battlefield by directing dismounted computer-generated forces in combatant and non-combatant exercises. Integrated hardware and software systems allow leaders to operate on the simulated battlefield as they would on the physical battlefield using combinations of voice commands, arm signals, virtual tools, and virtual weapons. Hardware components include image generator, head-mounted display, 3-D sound, spatial tracking, instrumented glove, synthesized speech, and voice recognition systems. The training simulator can be operated on a network. Four types of evaluations, including performance of authentic tasks and subjective evaluations, were conducted using dismounted infantry soldiers and university students as participants. The results indicated that the ICS was easy to learn and use, could be used to conduct training exercises, supported skillful performance in training exercises, and was engaging and compelling for the users. These initial evaluations indicated ease of learning and use of the simulator, as well as the potential for training effectiveness.","archive":"Scopus","DOI":"10.1117/12.307192","event":"Proceedings of SPIE - The International Society for Optical Engineering","page":"435-441","source":"Scopus","title":"Individual combatant simulator for tactics training and mission rehearsal","volume":"3295","author":[{"family":"Nemire","given":"K."}],"issued":{"date-parts":[["1998"]]}}}],"schema":"https://github.com/citation-style-language/schema/raw/master/csl-citation.json"} </w:instrText>
      </w:r>
      <w:r w:rsidR="008B38FA" w:rsidRPr="00F66168">
        <w:fldChar w:fldCharType="separate"/>
      </w:r>
      <w:r w:rsidR="008B38FA" w:rsidRPr="00F66168">
        <w:t>(</w:t>
      </w:r>
      <w:proofErr w:type="spellStart"/>
      <w:r w:rsidR="008B38FA" w:rsidRPr="00F66168">
        <w:t>Nemire</w:t>
      </w:r>
      <w:proofErr w:type="spellEnd"/>
      <w:r w:rsidR="008B38FA" w:rsidRPr="00F66168">
        <w:t>, 1998)</w:t>
      </w:r>
      <w:r w:rsidR="008B38FA" w:rsidRPr="00F66168">
        <w:fldChar w:fldCharType="end"/>
      </w:r>
      <w:hyperlink r:id="rId13"/>
      <w:r w:rsidRPr="00F66168">
        <w:t>. Náplní tréninku ve VR v těchto případech může být simulace m</w:t>
      </w:r>
      <w:r w:rsidRPr="00F66168">
        <w:t xml:space="preserve">ise pro velitele pozemních jednotek </w:t>
      </w:r>
      <w:hyperlink r:id="rId14">
        <w:r w:rsidRPr="00F66168">
          <w:t>(</w:t>
        </w:r>
        <w:proofErr w:type="spellStart"/>
        <w:r w:rsidRPr="00F66168">
          <w:t>Nemire</w:t>
        </w:r>
        <w:proofErr w:type="spellEnd"/>
        <w:r w:rsidRPr="00F66168">
          <w:t>, 1998)</w:t>
        </w:r>
      </w:hyperlink>
      <w:r w:rsidRPr="00F66168">
        <w:t xml:space="preserve">, nácvik záchranné akce při zemětřesení </w:t>
      </w:r>
      <w:hyperlink r:id="rId15">
        <w:r w:rsidRPr="00F66168">
          <w:t>(</w:t>
        </w:r>
        <w:proofErr w:type="spellStart"/>
        <w:r w:rsidRPr="00F66168">
          <w:t>Li</w:t>
        </w:r>
        <w:proofErr w:type="spellEnd"/>
        <w:r w:rsidRPr="00F66168">
          <w:t xml:space="preserve"> et al., 2005)</w:t>
        </w:r>
      </w:hyperlink>
      <w:r w:rsidRPr="00F66168">
        <w:t xml:space="preserve"> či požáru </w:t>
      </w:r>
      <w:hyperlink r:id="rId16">
        <w:r w:rsidRPr="00F66168">
          <w:t>(</w:t>
        </w:r>
        <w:proofErr w:type="spellStart"/>
        <w:r w:rsidRPr="00F66168">
          <w:t>Eller</w:t>
        </w:r>
        <w:proofErr w:type="spellEnd"/>
        <w:r w:rsidRPr="00F66168">
          <w:t xml:space="preserve"> et al., 2018; </w:t>
        </w:r>
        <w:proofErr w:type="spellStart"/>
        <w:r w:rsidRPr="00F66168">
          <w:t>Fanfarová</w:t>
        </w:r>
        <w:proofErr w:type="spellEnd"/>
        <w:r w:rsidRPr="00F66168">
          <w:t xml:space="preserve"> &amp; Maris, 2017)</w:t>
        </w:r>
      </w:hyperlink>
      <w:r w:rsidRPr="00F66168">
        <w:t xml:space="preserve">. V tomto kontextu lze tedy nástroj VR použít přímo pro nácvik nouzových situací jako mohou být i teroristické útoky, biologické hrozby či infekční onemocnění </w:t>
      </w:r>
      <w:hyperlink r:id="rId17">
        <w:r w:rsidRPr="00F66168">
          <w:t>(</w:t>
        </w:r>
        <w:proofErr w:type="spellStart"/>
        <w:r w:rsidRPr="00F66168">
          <w:t>Li</w:t>
        </w:r>
        <w:proofErr w:type="spellEnd"/>
        <w:r w:rsidRPr="00F66168">
          <w:t xml:space="preserve"> et al., 2005, s. 194)</w:t>
        </w:r>
      </w:hyperlink>
      <w:r w:rsidRPr="00F66168">
        <w:t xml:space="preserve">, dále také exploze, šíření nebezpečných látek, dopravní nehody, záplavy a jiné přírodní katastrofy </w:t>
      </w:r>
      <w:hyperlink r:id="rId18">
        <w:r w:rsidRPr="00F66168">
          <w:t>(</w:t>
        </w:r>
        <w:proofErr w:type="spellStart"/>
        <w:r w:rsidRPr="00F66168">
          <w:t>Fanfarová</w:t>
        </w:r>
        <w:proofErr w:type="spellEnd"/>
        <w:r w:rsidRPr="00F66168">
          <w:t xml:space="preserve"> </w:t>
        </w:r>
        <w:r w:rsidRPr="00F66168">
          <w:t>&amp; Maris, 2017, s. 164)</w:t>
        </w:r>
      </w:hyperlink>
      <w:r w:rsidRPr="00F66168">
        <w:t>.</w:t>
      </w:r>
    </w:p>
    <w:p w14:paraId="260D57CF" w14:textId="6BB83C8B" w:rsidR="008D1481" w:rsidRPr="00F66168" w:rsidRDefault="003B4AE9">
      <w:pPr>
        <w:jc w:val="both"/>
      </w:pPr>
      <w:r w:rsidRPr="00F66168">
        <w:t xml:space="preserve">V rámci simulací vojenských a záchranných operací velitelé řídili počítačem generované jednotky na bojišti </w:t>
      </w:r>
      <w:hyperlink r:id="rId19">
        <w:r w:rsidRPr="00F66168">
          <w:t>(</w:t>
        </w:r>
        <w:proofErr w:type="spellStart"/>
        <w:r w:rsidRPr="00F66168">
          <w:t>Nemire</w:t>
        </w:r>
        <w:proofErr w:type="spellEnd"/>
        <w:r w:rsidRPr="00F66168">
          <w:t>, 1998)</w:t>
        </w:r>
      </w:hyperlink>
      <w:r w:rsidRPr="00F66168">
        <w:t xml:space="preserve"> nebo záchranný tým složený z</w:t>
      </w:r>
      <w:r w:rsidR="00CB7F97">
        <w:t> </w:t>
      </w:r>
      <w:r w:rsidRPr="00F66168">
        <w:t>fyzických účastníků</w:t>
      </w:r>
      <w:r w:rsidRPr="00F66168">
        <w:t xml:space="preserve"> tréninku v jiné místnosti </w:t>
      </w:r>
      <w:hyperlink r:id="rId20">
        <w:r w:rsidRPr="00F66168">
          <w:t>(</w:t>
        </w:r>
        <w:proofErr w:type="spellStart"/>
        <w:r w:rsidRPr="00F66168">
          <w:t>Li</w:t>
        </w:r>
        <w:proofErr w:type="spellEnd"/>
        <w:r w:rsidRPr="00F66168">
          <w:t xml:space="preserve"> et al., 2005, s. 196)</w:t>
        </w:r>
      </w:hyperlink>
      <w:r w:rsidRPr="00F66168">
        <w:t xml:space="preserve">. V průběhu tréninku mohli velitelé dávat hlasové rozkazy týmu či jednotce, případně využívat </w:t>
      </w:r>
      <w:r w:rsidRPr="00F66168">
        <w:lastRenderedPageBreak/>
        <w:t>signály paží či virtuální zbraně a nástroje. Nav</w:t>
      </w:r>
      <w:r w:rsidRPr="00F66168">
        <w:t xml:space="preserve">íc mohli interagovat s ostatními veliteli a snažit se tak dosáhnout společných cílů </w:t>
      </w:r>
      <w:hyperlink r:id="rId21">
        <w:r w:rsidRPr="00F66168">
          <w:t>(</w:t>
        </w:r>
        <w:proofErr w:type="spellStart"/>
        <w:r w:rsidRPr="00F66168">
          <w:t>Nemire</w:t>
        </w:r>
        <w:proofErr w:type="spellEnd"/>
        <w:r w:rsidRPr="00F66168">
          <w:t>, 1998, s. 436)</w:t>
        </w:r>
      </w:hyperlink>
      <w:r w:rsidRPr="00F66168">
        <w:t>.</w:t>
      </w:r>
    </w:p>
    <w:p w14:paraId="68EE758A" w14:textId="3F40F482" w:rsidR="008D1481" w:rsidRPr="00F66168" w:rsidRDefault="003B4AE9">
      <w:pPr>
        <w:jc w:val="both"/>
      </w:pPr>
      <w:r w:rsidRPr="00F66168">
        <w:t>Tento trénink cílil u velitelů na rozvoj jejich taktických rozhodovacích schopností př</w:t>
      </w:r>
      <w:r w:rsidRPr="00F66168">
        <w:t xml:space="preserve">i plánování a nácviku operací </w:t>
      </w:r>
      <w:hyperlink r:id="rId22">
        <w:r w:rsidRPr="00F66168">
          <w:t>(</w:t>
        </w:r>
        <w:proofErr w:type="spellStart"/>
        <w:r w:rsidRPr="00F66168">
          <w:t>Fanfarová</w:t>
        </w:r>
        <w:proofErr w:type="spellEnd"/>
        <w:r w:rsidRPr="00F66168">
          <w:t xml:space="preserve"> &amp; Maris, 2017, s. 162; </w:t>
        </w:r>
        <w:proofErr w:type="spellStart"/>
        <w:r w:rsidRPr="00F66168">
          <w:t>Nemire</w:t>
        </w:r>
        <w:proofErr w:type="spellEnd"/>
        <w:r w:rsidRPr="00F66168">
          <w:t>, 1998, s.</w:t>
        </w:r>
        <w:r w:rsidR="00CB7F97">
          <w:t> </w:t>
        </w:r>
        <w:r w:rsidRPr="00F66168">
          <w:t>435)</w:t>
        </w:r>
      </w:hyperlink>
      <w:r w:rsidRPr="00F66168">
        <w:t>. Simulace nouzových situací ve VR má dále sloužit k procvičování již zažitých dovedností a tím předcházení c</w:t>
      </w:r>
      <w:r w:rsidRPr="00F66168">
        <w:t xml:space="preserve">hybám, ke kterým jsou vedoucí pracovníci ve stresu náchylní </w:t>
      </w:r>
      <w:hyperlink r:id="rId23">
        <w:r w:rsidRPr="00F66168">
          <w:t>(</w:t>
        </w:r>
        <w:proofErr w:type="spellStart"/>
        <w:r w:rsidRPr="00F66168">
          <w:t>Fanfarová</w:t>
        </w:r>
        <w:proofErr w:type="spellEnd"/>
        <w:r w:rsidRPr="00F66168">
          <w:t xml:space="preserve"> &amp; Maris, 2017, s. 162</w:t>
        </w:r>
      </w:hyperlink>
      <w:r w:rsidRPr="00F66168">
        <w:t>,</w:t>
      </w:r>
      <w:r w:rsidR="00E831DF" w:rsidRPr="00F66168">
        <w:fldChar w:fldCharType="begin"/>
      </w:r>
      <w:r w:rsidR="00E831DF" w:rsidRPr="00F66168">
        <w:instrText xml:space="preserve"> ADDIN ZOTERO_ITEM CSL_CITATION {"citationID":"nl1oDeR7","properties":{"formattedCitation":"(Mossel et al., 2017)","plainCitation":"(Mossel et al., 2017)","noteIndex":0},"citationItems":[{"id":988,"uris":["http://zotero.org/users/6387095/items/HMIRD2BC"],"uri":["http://zotero.org/users/6387095/items/HMIRD2BC"],"itemData":{"id":988,"type":"paper-conference","abstract":"We present the VROnSite platform that enables immersive training of first responder on-site squad leaders. Our training platform is fully immersive, entirely untethered to ease use and provides two means of navigation - abstract and natural walking - to simulate stress and exhaustion, two important factors for decision making. With the platform's capabilities, we close a gap in prior art for first responder training. Our research is closely interlocked with stakeholders from fire brigades and paramedics to gather early feedback in an iterative design process. In this paper, we present our first research results, which are the system's design rationale, the single user training prototype and results from a preliminary user study.","container-title":"2017 IEEE Virtual Reality (VR)","DOI":"10.1109/VR.2017.7892324","event":"2017 IEEE Virtual Reality (VR)","note":"ISSN: 2375-5334","page":"357-358","source":"IEEE Xplore","title":"VROnSite: Towards immersive training of first responder squad leaders in untethered virtual reality","title-short":"VROnSite","author":[{"family":"Mossel","given":"A."},{"family":"Froeschl","given":"M."},{"family":"Schoenauer","given":"C."},{"family":"Peer","given":"A."},{"family":"Goellner","given":"J."},{"family":"Kaufmann","given":"H."}],"issued":{"date-parts":[["2017",3]]}}}],"schema":"https://github.com/citation-style-language/schema/raw/master/csl-citation.json"} </w:instrText>
      </w:r>
      <w:r w:rsidR="00E831DF" w:rsidRPr="00F66168">
        <w:fldChar w:fldCharType="separate"/>
      </w:r>
      <w:r w:rsidR="00E831DF" w:rsidRPr="00F66168">
        <w:t xml:space="preserve"> </w:t>
      </w:r>
      <w:proofErr w:type="spellStart"/>
      <w:r w:rsidR="00E831DF" w:rsidRPr="00F66168">
        <w:t>Mossel</w:t>
      </w:r>
      <w:proofErr w:type="spellEnd"/>
      <w:r w:rsidR="00E831DF" w:rsidRPr="00F66168">
        <w:t xml:space="preserve"> et al., 2017)</w:t>
      </w:r>
      <w:r w:rsidR="00E831DF" w:rsidRPr="00F66168">
        <w:fldChar w:fldCharType="end"/>
      </w:r>
      <w:r w:rsidRPr="00F66168">
        <w:t>. Rozvoj vedoucích pracovníků se v tomto ohledu zaměřuje rovněž na jejich schopn</w:t>
      </w:r>
      <w:r w:rsidRPr="00F66168">
        <w:t xml:space="preserve">osti koordinace a řízení </w:t>
      </w:r>
      <w:hyperlink r:id="rId24">
        <w:r w:rsidRPr="00F66168">
          <w:t>(</w:t>
        </w:r>
        <w:proofErr w:type="spellStart"/>
        <w:r w:rsidRPr="00F66168">
          <w:t>Fanfarová</w:t>
        </w:r>
        <w:proofErr w:type="spellEnd"/>
        <w:r w:rsidRPr="00F66168">
          <w:t xml:space="preserve"> &amp; Maris, 2017, s. 161)</w:t>
        </w:r>
      </w:hyperlink>
      <w:r w:rsidRPr="00F66168">
        <w:t>. Vzhledem k povaze povolání záchranných složek se ovšem při nácviku krizových situací jedná spíše o jejich běžnou náplň práce a vertiká</w:t>
      </w:r>
      <w:r w:rsidRPr="00F66168">
        <w:t>lní prohlubování dovedností než o zvládání nepředvídané situace.</w:t>
      </w:r>
    </w:p>
    <w:p w14:paraId="1F202B11" w14:textId="57568884" w:rsidR="008D1481" w:rsidRPr="00F66168" w:rsidRDefault="003B4AE9">
      <w:pPr>
        <w:jc w:val="both"/>
      </w:pPr>
      <w:r w:rsidRPr="00F66168">
        <w:t xml:space="preserve">Zatímco v ostatních odvětvích je VR pro vzdělávací programy nákladnou volbou, pro záchranné složky představuje nákladově efektivní řešení </w:t>
      </w:r>
      <w:hyperlink r:id="rId25">
        <w:r w:rsidRPr="00F66168">
          <w:t>(</w:t>
        </w:r>
        <w:proofErr w:type="spellStart"/>
        <w:r w:rsidRPr="00F66168">
          <w:t>Li</w:t>
        </w:r>
        <w:proofErr w:type="spellEnd"/>
        <w:r w:rsidRPr="00F66168">
          <w:t xml:space="preserve"> et al., 2005, s.</w:t>
        </w:r>
        <w:r w:rsidR="00CB7F97">
          <w:t> </w:t>
        </w:r>
        <w:r w:rsidRPr="00F66168">
          <w:t>194)</w:t>
        </w:r>
      </w:hyperlink>
      <w:r w:rsidRPr="00F66168">
        <w:t xml:space="preserve">. Vhodnost a přijetí nástroje ovšem závisí na jednoduchosti použití, naučení se technologii ovládat a na realističnosti provedení, tedy přesvědčivosti simulace </w:t>
      </w:r>
      <w:hyperlink r:id="rId26">
        <w:r w:rsidRPr="00F66168">
          <w:t>(</w:t>
        </w:r>
        <w:proofErr w:type="spellStart"/>
        <w:r w:rsidRPr="00F66168">
          <w:t>Nemire</w:t>
        </w:r>
        <w:proofErr w:type="spellEnd"/>
        <w:r w:rsidRPr="00F66168">
          <w:t>, 1998, s. 440)</w:t>
        </w:r>
      </w:hyperlink>
      <w:r w:rsidRPr="00F66168">
        <w:t xml:space="preserve">, zatímco </w:t>
      </w:r>
      <w:proofErr w:type="spellStart"/>
      <w:r w:rsidRPr="00F66168">
        <w:t>Li</w:t>
      </w:r>
      <w:proofErr w:type="spellEnd"/>
      <w:r w:rsidRPr="00F66168">
        <w:t xml:space="preserve"> et al. </w:t>
      </w:r>
      <w:hyperlink r:id="rId27">
        <w:r w:rsidRPr="00F66168">
          <w:t>(2005, s. 197)</w:t>
        </w:r>
      </w:hyperlink>
      <w:r w:rsidRPr="00F66168">
        <w:t xml:space="preserve"> uvádí, že pro ovládání VR nejsou potřeba expertní dovednosti.</w:t>
      </w:r>
    </w:p>
    <w:p w14:paraId="3020EF49" w14:textId="77777777" w:rsidR="008D1481" w:rsidRPr="00F66168" w:rsidRDefault="003B4AE9">
      <w:pPr>
        <w:rPr>
          <w:b/>
        </w:rPr>
      </w:pPr>
      <w:r w:rsidRPr="00F66168">
        <w:rPr>
          <w:b/>
        </w:rPr>
        <w:t>Krizové řízení</w:t>
      </w:r>
    </w:p>
    <w:p w14:paraId="7A88A1A0" w14:textId="2B66F211" w:rsidR="008D1481" w:rsidRPr="00F66168" w:rsidRDefault="003B4AE9">
      <w:pPr>
        <w:jc w:val="both"/>
      </w:pPr>
      <w:r w:rsidRPr="00F66168">
        <w:t>V druhé řadě se navrhované možnosti použití zaměřují na kriz</w:t>
      </w:r>
      <w:r w:rsidRPr="00F66168">
        <w:t>ové řízení v</w:t>
      </w:r>
      <w:r w:rsidR="00CB7F97">
        <w:t> </w:t>
      </w:r>
      <w:r w:rsidRPr="00F66168">
        <w:t>průmyslových objektech či v organizacích obecně. Nejtypičtější ze scénářů zmiňovaných v literatuře je evakuace při požáru (např.</w:t>
      </w:r>
      <w:r w:rsidR="00423019" w:rsidRPr="00F66168">
        <w:t xml:space="preserve"> </w:t>
      </w:r>
      <w:r w:rsidR="00423019" w:rsidRPr="00F66168">
        <w:fldChar w:fldCharType="begin"/>
      </w:r>
      <w:r w:rsidR="00423019" w:rsidRPr="00F66168">
        <w:instrText xml:space="preserve"> ADDIN ZOTERO_ITEM CSL_CITATION {"citationID":"cFezvbRU","properties":{"formattedCitation":"(Ilmi &amp; Hendradjaya, 2018)","plainCitation":"(Ilmi &amp; Hendradjaya, 2018)","noteIndex":0},"citationItems":[{"id":997,"uris":["http://zotero.org/users/6387095/items/EYDUI82F"],"uri":["http://zotero.org/users/6387095/items/EYDUI82F"],"itemData":{"id":997,"type":"paper-conference","abstract":"Everyone who works inside the building has to join the training on how to evacuate from the building. To evacuate from the building, a leader should help them leading to the safe place. There are some systems that assist people in learning emergency evacuation training, but at the time of this writing, we were not able to find a learning system that may help people to be a leader in this emergency situation. In our paper, we propose a design game simulation of emergency evacuation using Virtual Reality for the leader. We use serious game concept with Virtual Reality to make design game and for simulate crowd movement. To simulate the crowd, we have modified the ViCrowd model. The people in the crowd are presented as agents. These agents have different behavior. We assign different behavior for each person in the crowd. Several algorithms have been proposed to generate different behavior for each person. To validate this proposal, we have implemented a game software application. Functional testing and scenario testing has been performed to validate the implementation of the design. The overall results have demonstrated that the design works well, therefore we believe that the design can be used to help developers to make serious game for crowd simulation in evacuation training simulation for a leader.","container-title":"2018 5th International Conference on Data and Software Engineering (ICoDSE)","DOI":"10.1109/ICODSE.2018.8705860","event":"2018 5th International Conference on Data and Software Engineering (ICoDSE)","note":"ISSN: 2640-0227","page":"1-6","source":"IEEE Xplore","title":"Serious Game Design for Simulation of Emergency Evacuation by Using Virtual Reality","author":[{"family":"Ilmi","given":"N."},{"family":"Hendradjaya","given":"B."}],"issued":{"date-parts":[["2018",11]]}}}],"schema":"https://github.com/citation-style-language/schema/raw/master/csl-citation.json"} </w:instrText>
      </w:r>
      <w:r w:rsidR="00423019" w:rsidRPr="00F66168">
        <w:fldChar w:fldCharType="separate"/>
      </w:r>
      <w:proofErr w:type="spellStart"/>
      <w:r w:rsidR="00423019" w:rsidRPr="00F66168">
        <w:t>Ilmi</w:t>
      </w:r>
      <w:proofErr w:type="spellEnd"/>
      <w:r w:rsidR="00423019" w:rsidRPr="00F66168">
        <w:t xml:space="preserve"> &amp; </w:t>
      </w:r>
      <w:proofErr w:type="spellStart"/>
      <w:r w:rsidR="00423019" w:rsidRPr="00F66168">
        <w:t>Hendradjaya</w:t>
      </w:r>
      <w:proofErr w:type="spellEnd"/>
      <w:r w:rsidR="00423019" w:rsidRPr="00F66168">
        <w:t>, 2018</w:t>
      </w:r>
      <w:r w:rsidR="00423019" w:rsidRPr="00F66168">
        <w:fldChar w:fldCharType="end"/>
      </w:r>
      <w:hyperlink r:id="rId28">
        <w:r w:rsidRPr="00F66168">
          <w:t xml:space="preserve">; </w:t>
        </w:r>
        <w:proofErr w:type="spellStart"/>
        <w:r w:rsidRPr="00F66168">
          <w:t>Kwok</w:t>
        </w:r>
        <w:proofErr w:type="spellEnd"/>
        <w:r w:rsidRPr="00F66168">
          <w:t xml:space="preserve"> et al., 2019;</w:t>
        </w:r>
        <w:r w:rsidR="00423019" w:rsidRPr="00F66168">
          <w:t xml:space="preserve"> </w:t>
        </w:r>
        <w:r w:rsidR="00423019" w:rsidRPr="00F66168">
          <w:fldChar w:fldCharType="begin"/>
        </w:r>
        <w:r w:rsidR="00423019" w:rsidRPr="00F66168">
          <w:instrText xml:space="preserve"> ADDIN ZOTERO_ITEM CSL_CITATION {"citationID":"7ACu3WWL","properties":{"formattedCitation":"(Longo et al., 2019)","plainCitation":"(Longo et al., 2019)","noteIndex":0},"citationItems":[{"id":1054,"uris":["http://zotero.org/users/6387095/items/B626B9C9"],"uri":["http://zotero.org/users/6387095/items/B626B9C9"],"itemData":{"id":1054,"type":"article-journal","abstract":"The need for effective response systems is widely acknowledged from industry managers as well as from academic communities that have invested a great deal of time and effort to detect methodologies and approaches to enhance response systems performances. With this in mind, the proposed research work recognizes the crucial role of training activities in implementing high performing response systems in industrial sites and takes a step forward proposing an Industry 4.0-driven solution for emergency staff training. The proposed solution seamlessly combines a teaching strategy defined as Cooperative, Experiential and Differentiated Learning along with industry 4.0 enabling technologies and approaches such as simulation, virtual reality, immersive and interactive technologies. This way, leveraging on the user experience and on the capabilities to provide a comprehensive as well as realistic set of training scenarios, the proposed training system has been critically investigated to ascertain: •How the performances of Emergency Managers and Emergency Team Members evolve along training sessions.•To which extent the proposed solution is effective in delivering procedural knowledge to Emergency Managers and Emergency Team Members;•Whether it is realistic enough to produce psychological stress in those people that are trained with it. After an experimental campaign, data have been collected and statistically analyzed to answer to the research questions stated above based on scientific evidence.","container-title":"Computers in Industry","DOI":"10.1016/j.compind.2018.12.003","ISSN":"0166-3615","journalAbbreviation":"Computers in Industry","language":"en","page":"99-122","source":"ScienceDirect","title":"Emergency preparedness in industrial plants: A forward-looking solution based on industry 4.0 enabling technologies","title-short":"Emergency preparedness in industrial plants","URL":"http://www.sciencedirect.com/science/article/pii/S0166361518302756","volume":"105","author":[{"family":"Longo","given":"Francesco"},{"family":"Nicoletti","given":"Letizia"},{"family":"Padovano","given":"Antonio"}],"accessed":{"date-parts":[["2020",11,17]]},"issued":{"date-parts":[["2019",2,1]]}}}],"schema":"https://github.com/citation-style-language/schema/raw/master/csl-citation.json"} </w:instrText>
        </w:r>
        <w:r w:rsidR="00423019" w:rsidRPr="00F66168">
          <w:fldChar w:fldCharType="separate"/>
        </w:r>
        <w:r w:rsidR="00423019" w:rsidRPr="00F66168">
          <w:t>Longo et al., 2019)</w:t>
        </w:r>
        <w:r w:rsidR="00423019" w:rsidRPr="00F66168">
          <w:fldChar w:fldCharType="end"/>
        </w:r>
      </w:hyperlink>
      <w:r w:rsidRPr="00F66168">
        <w:t xml:space="preserve">, či únik plynu nebo chemická havárie </w:t>
      </w:r>
      <w:hyperlink r:id="rId29">
        <w:r w:rsidRPr="00F66168">
          <w:t>(Longo et al., 2019, s. 107)</w:t>
        </w:r>
      </w:hyperlink>
      <w:r w:rsidRPr="00F66168">
        <w:t>. Seriózn</w:t>
      </w:r>
      <w:r w:rsidRPr="00F66168">
        <w:t xml:space="preserve">í hru v tomto případě může hrát celý krizový tým v čele s manažerem. Pokud má průmyslový závod digitální dvojče </w:t>
      </w:r>
      <w:r w:rsidR="00301AF1" w:rsidRPr="00F66168">
        <w:t xml:space="preserve">– </w:t>
      </w:r>
      <w:r w:rsidRPr="00F66168">
        <w:t xml:space="preserve">dynamickou digitální repliku fyzických entit a procesů </w:t>
      </w:r>
      <w:hyperlink r:id="rId30">
        <w:r w:rsidR="00301AF1" w:rsidRPr="00F66168">
          <w:fldChar w:fldCharType="begin"/>
        </w:r>
        <w:r w:rsidR="00301AF1" w:rsidRPr="00F66168">
          <w:instrText xml:space="preserve"> ADDIN ZOTERO_ITEM CSL_CITATION {"citationID":"nIuPmrny","properties":{"formattedCitation":"(Kwok et al., 2020, s. 2\\uc0\\u8211{}3)","plainCitation":"(Kwok et al., 2020, s. 2–3)","noteIndex":0},"citationItems":[{"id":961,"uris":["http://zotero.org/users/6387095/items/D6A2YG6N"],"uri":["http://zotero.org/users/6387095/items/D6A2YG6N"],"itemData":{"id":961,"type":"article-journal","abstract":"Digital Twin can provide emergency response staff with large quantities of useful information about the emergency. However, the capability of the staff to understand and use the information correctly is equally as important. Hence, regular crisis management training is required in sophisticated manufacturing systems. Still, the time and location constraints limit the frequency of conducting such practices. As such, virtual reality-based crisis management training methods were proposed in the literature. However, little research was conducted to investigate the underlying mechanisms that drive both the perception and the adoption of virtual reality for crisis management training among users. To address this research gap, this study proposed a research model to examine the effects of perceived usefulness, perceived ease of use, perceived behavioral control, application-specific self-efficacy, and attitude on users’ acceptance of the system. A partial least squares structural equation modeling approach was used for model testing based on 103 valid observations. The results demonstrated that the constructs proposed in our study determined user acceptance of the system, and the research model was able to explain 60% of the variance in behavioral intention. The likelihood of acceptance of related technologies may be increased by applying the findings of this study.","container-title":"International Journal of Computer Integrated Manufacturing","DOI":"10.1080/0951192X.2020.1803502","ISSN":"0951-192X","issue":"0","note":"publisher: Taylor &amp; Francis\n_eprint: https://doi.org/10.1080/0951192X.2020.1803502","page":"1-14","source":"Taylor and Francis+NEJM","title":"User acceptance of virtual reality technology for practicing digital twin-based crisis management","URL":"https://doi.org/10.1080/0951192X.2020.1803502","volume":"0","author":[{"family":"Kwok","given":"Pak Ki"},{"family":"Yan","given":"Mian"},{"family":"Qu","given":"Ting"},{"family":"Lau","given":"Henry Y. K."}],"accessed":{"date-parts":[["2020",11,17]]},"issued":{"date-parts":[["2020",8,10]]}},"locator":"2-3"}],"schema":"https://github.com/citation-style-language/schema/raw/master/csl-citation.json"} </w:instrText>
        </w:r>
        <w:r w:rsidR="00301AF1" w:rsidRPr="00F66168">
          <w:fldChar w:fldCharType="separate"/>
        </w:r>
        <w:r w:rsidR="00301AF1" w:rsidRPr="00F66168">
          <w:rPr>
            <w:rFonts w:cs="Times New Roman"/>
          </w:rPr>
          <w:t>(Kwok et al., 2020, s. 2–3)</w:t>
        </w:r>
        <w:r w:rsidR="00301AF1" w:rsidRPr="00F66168">
          <w:fldChar w:fldCharType="end"/>
        </w:r>
      </w:hyperlink>
      <w:r w:rsidRPr="00F66168">
        <w:t xml:space="preserve"> </w:t>
      </w:r>
      <w:r w:rsidR="00301AF1" w:rsidRPr="00F66168">
        <w:t xml:space="preserve">– </w:t>
      </w:r>
      <w:r w:rsidRPr="00F66168">
        <w:t xml:space="preserve">a používá zařízení </w:t>
      </w:r>
      <w:proofErr w:type="spellStart"/>
      <w:r w:rsidRPr="00F66168">
        <w:t>IoT</w:t>
      </w:r>
      <w:proofErr w:type="spellEnd"/>
      <w:r w:rsidRPr="00F66168">
        <w:t xml:space="preserve"> (internet </w:t>
      </w:r>
      <w:proofErr w:type="spellStart"/>
      <w:r w:rsidRPr="00F66168">
        <w:t>of</w:t>
      </w:r>
      <w:proofErr w:type="spellEnd"/>
      <w:r w:rsidRPr="00F66168">
        <w:t xml:space="preserve"> </w:t>
      </w:r>
      <w:proofErr w:type="spellStart"/>
      <w:r w:rsidRPr="00F66168">
        <w:t>things</w:t>
      </w:r>
      <w:proofErr w:type="spellEnd"/>
      <w:r w:rsidRPr="00F66168">
        <w:t xml:space="preserve">, česky internet věcí), může automaticky tréninkový systém vylepšovat.  Po případné havárii dokáží tato zařízení odeslat data do tréninkového systému a poskytnout mu tak podklad pro vytvoření dalšího scénáře </w:t>
      </w:r>
      <w:hyperlink r:id="rId31">
        <w:r w:rsidRPr="00F66168">
          <w:t>(Longo et al., 2019, s. 109)</w:t>
        </w:r>
      </w:hyperlink>
      <w:r w:rsidRPr="00F66168">
        <w:t>.</w:t>
      </w:r>
    </w:p>
    <w:p w14:paraId="66AD7CB8" w14:textId="182B8B76" w:rsidR="008D1481" w:rsidRPr="00F66168" w:rsidRDefault="003B4AE9">
      <w:pPr>
        <w:jc w:val="both"/>
      </w:pPr>
      <w:r w:rsidRPr="00F66168">
        <w:t>Trénink krizového řízení ve VR zahrnuje komunikaci v omezených časových podmínkách, zaměřuje se na zvládání stresu a zvládání předepsaných i vytváření nových postupů</w:t>
      </w:r>
      <w:r w:rsidRPr="00F66168">
        <w:t xml:space="preserve"> </w:t>
      </w:r>
      <w:hyperlink r:id="rId32">
        <w:r w:rsidRPr="00F66168">
          <w:t>(</w:t>
        </w:r>
        <w:proofErr w:type="spellStart"/>
        <w:r w:rsidRPr="00F66168">
          <w:t>Kwok</w:t>
        </w:r>
        <w:proofErr w:type="spellEnd"/>
        <w:r w:rsidRPr="00F66168">
          <w:t xml:space="preserve"> et al., 2020, s. 2; Longo et al., 2019, s. 101)</w:t>
        </w:r>
      </w:hyperlink>
      <w:r w:rsidRPr="00F66168">
        <w:t>. Stejně jako pracovníci záchranných složek jsou členové a vedoucí krizových týmů ve stresu náchylní k dopouštění se chyb, navrhovaný rozvoj</w:t>
      </w:r>
      <w:r w:rsidRPr="00F66168">
        <w:t xml:space="preserve"> pomocí VR jim má proto pomoci k vyšší flexibilitě a sebevědomí při zvládání nouzových situací </w:t>
      </w:r>
      <w:hyperlink r:id="rId33">
        <w:r w:rsidRPr="00F66168">
          <w:t>(</w:t>
        </w:r>
        <w:r w:rsidR="009A3C76" w:rsidRPr="00F66168">
          <w:fldChar w:fldCharType="begin"/>
        </w:r>
        <w:r w:rsidR="00CD1AF9" w:rsidRPr="00F66168">
          <w:instrText xml:space="preserve"> ADDIN ZOTERO_ITEM CSL_CITATION {"citationID":"meCrKXOk","properties":{"formattedCitation":"(Robert &amp; Lajtha, 2002)","plainCitation":"(Robert &amp; Lajtha, 2002)","noteIndex":0},"citationItems":[{"id":2836,"uris":["http://zotero.org/users/6387095/items/C4EWUIFN"],"uri":["http://zotero.org/users/6387095/items/C4EWUIFN"],"itemData":{"id":2836,"type":"article-journal","abstract":"The key to effective crisis management lies not so much with the writing of detailed manuals (that have a low likelihood of being used, and an even lower likelihood of being useful) and practising location evacuations as with structured and continuous learning processes designed to equip key managers with the capabilities, flexibility and confidence to deal with sudden and unexpected problems/events – or shifts in public perception of any such problems/events.","container-title":"Journal of Contingencies and Crisis Management","DOI":"https://doi.org/10.1111/1468-5973.00195","ISSN":"1468-5973","issue":"4","language":"en","note":"_eprint: https://onlinelibrary.wiley.com/doi/pdf/10.1111/1468-5973.00195","page":"181-191","source":"Wiley Online Library","title":"A New Approach to Crisis Management","URL":"https://onlinelibrary.wiley.com/doi/abs/10.1111/1468-5973.00195","volume":"10","author":[{"family":"Robert","given":"Bertrand"},{"family":"Lajtha","given":"Chris"}],"accessed":{"date-parts":[["2020",12,28]]},"issued":{"date-parts":[["2002"]]}}}],"schema":"https://github.com/citation-style-language/schema/raw/master/csl-citation.json"} </w:instrText>
        </w:r>
        <w:r w:rsidR="009A3C76" w:rsidRPr="00F66168">
          <w:fldChar w:fldCharType="separate"/>
        </w:r>
        <w:r w:rsidR="00CD1AF9" w:rsidRPr="00F66168">
          <w:t>Robert &amp; Lajtha, 2002</w:t>
        </w:r>
        <w:r w:rsidR="009A3C76" w:rsidRPr="00F66168">
          <w:fldChar w:fldCharType="end"/>
        </w:r>
        <w:r w:rsidRPr="00F66168">
          <w:t xml:space="preserve">, citováno v </w:t>
        </w:r>
      </w:hyperlink>
      <w:hyperlink r:id="rId34">
        <w:proofErr w:type="spellStart"/>
        <w:r w:rsidRPr="00F66168">
          <w:t>Kw</w:t>
        </w:r>
        <w:r w:rsidRPr="00F66168">
          <w:t>ok</w:t>
        </w:r>
        <w:proofErr w:type="spellEnd"/>
        <w:r w:rsidRPr="00F66168">
          <w:t xml:space="preserve"> et al., 2019, s. 712; </w:t>
        </w:r>
      </w:hyperlink>
      <w:hyperlink r:id="rId35">
        <w:r w:rsidRPr="00F66168">
          <w:t>Longo et al., 2019, s. 99</w:t>
        </w:r>
      </w:hyperlink>
      <w:hyperlink r:id="rId36">
        <w:r w:rsidRPr="00F66168">
          <w:t>)</w:t>
        </w:r>
      </w:hyperlink>
      <w:r w:rsidRPr="00F66168">
        <w:t>.</w:t>
      </w:r>
    </w:p>
    <w:p w14:paraId="289699F4" w14:textId="77777777" w:rsidR="008D1481" w:rsidRPr="00F66168" w:rsidRDefault="003B4AE9">
      <w:pPr>
        <w:jc w:val="both"/>
      </w:pPr>
      <w:r w:rsidRPr="00F66168">
        <w:t>V rámci tréninku krizového řízení přímo u vedoucích pracovníků je také kladen d</w:t>
      </w:r>
      <w:r w:rsidRPr="00F66168">
        <w:t xml:space="preserve">ůraz na to, jakým způsobem se chová dav a jak jej nejlépe a nejefektivněji kontrolovat, například při evakuaci z budovy. Systémy, využívající jen naprogramované avatary pracují s chováním a emocemi pouhých jednotlivců v </w:t>
      </w:r>
      <w:r w:rsidRPr="00F66168">
        <w:lastRenderedPageBreak/>
        <w:t>davu a nemusí zachytit například pro</w:t>
      </w:r>
      <w:r w:rsidRPr="00F66168">
        <w:t>blémy způsobené davovou hysterií (</w:t>
      </w:r>
      <w:proofErr w:type="spellStart"/>
      <w:r w:rsidRPr="00F66168">
        <w:t>Ilmi</w:t>
      </w:r>
      <w:proofErr w:type="spellEnd"/>
      <w:r w:rsidRPr="00F66168">
        <w:t xml:space="preserve"> &amp; </w:t>
      </w:r>
      <w:proofErr w:type="spellStart"/>
      <w:r w:rsidRPr="00F66168">
        <w:t>Hendradjaya</w:t>
      </w:r>
      <w:proofErr w:type="spellEnd"/>
      <w:r w:rsidRPr="00F66168">
        <w:t xml:space="preserve">, 2018, s. 1). Například systém </w:t>
      </w:r>
      <w:proofErr w:type="spellStart"/>
      <w:r w:rsidRPr="00F66168">
        <w:t>ViCrowd</w:t>
      </w:r>
      <w:proofErr w:type="spellEnd"/>
      <w:r w:rsidRPr="00F66168">
        <w:t xml:space="preserve"> je navržen pro trénink lídrů evakuace a pracuje s chováním celého davu, ne pouze jeho jednotlivců, takže vedoucí pracovník dokáže ve své misi pochytit podstatu takt</w:t>
      </w:r>
      <w:r w:rsidRPr="00F66168">
        <w:t>o logisticky náročného úkolu (</w:t>
      </w:r>
      <w:proofErr w:type="spellStart"/>
      <w:r w:rsidRPr="00F66168">
        <w:t>Ilmi</w:t>
      </w:r>
      <w:proofErr w:type="spellEnd"/>
      <w:r w:rsidRPr="00F66168">
        <w:t xml:space="preserve"> &amp; </w:t>
      </w:r>
      <w:proofErr w:type="spellStart"/>
      <w:r w:rsidRPr="00F66168">
        <w:t>Hendradjaya</w:t>
      </w:r>
      <w:proofErr w:type="spellEnd"/>
      <w:r w:rsidRPr="00F66168">
        <w:t xml:space="preserve">, 2018, s. 3). </w:t>
      </w:r>
    </w:p>
    <w:p w14:paraId="349CE9D4" w14:textId="77777777" w:rsidR="008D1481" w:rsidRPr="00F66168" w:rsidRDefault="003B4AE9">
      <w:pPr>
        <w:rPr>
          <w:b/>
        </w:rPr>
      </w:pPr>
      <w:r w:rsidRPr="00F66168">
        <w:rPr>
          <w:b/>
        </w:rPr>
        <w:t>Management</w:t>
      </w:r>
    </w:p>
    <w:p w14:paraId="02C328BC" w14:textId="77777777" w:rsidR="008D1481" w:rsidRPr="00F66168" w:rsidRDefault="003B4AE9">
      <w:pPr>
        <w:jc w:val="both"/>
      </w:pPr>
      <w:r w:rsidRPr="00F66168">
        <w:t>Trénink ve VR může být nápomocen i v kancelářském prostředí. V rámci simulací lze snadno navodit atmosféru jednání či komunikace se zaměstnanci, kde je potřeba převážně měkkých dove</w:t>
      </w:r>
      <w:r w:rsidRPr="00F66168">
        <w:t xml:space="preserve">dností, jako například vyjednávací schopnosti, zvládání námitek, prezentační dovednosti a podobně. </w:t>
      </w:r>
    </w:p>
    <w:p w14:paraId="13FE690D" w14:textId="77777777" w:rsidR="008D1481" w:rsidRPr="00F66168" w:rsidRDefault="003B4AE9">
      <w:pPr>
        <w:jc w:val="both"/>
      </w:pPr>
      <w:r w:rsidRPr="00F66168">
        <w:t xml:space="preserve">Simulace takovýchto </w:t>
      </w:r>
      <w:proofErr w:type="spellStart"/>
      <w:r w:rsidRPr="00F66168">
        <w:t>serious</w:t>
      </w:r>
      <w:proofErr w:type="spellEnd"/>
      <w:r w:rsidRPr="00F66168">
        <w:t xml:space="preserve"> </w:t>
      </w:r>
      <w:proofErr w:type="spellStart"/>
      <w:r w:rsidRPr="00F66168">
        <w:t>games</w:t>
      </w:r>
      <w:proofErr w:type="spellEnd"/>
      <w:r w:rsidRPr="00F66168">
        <w:t xml:space="preserve"> se dají ovládat pomocí nástroje tzv. Čaroděje ze země Oz (</w:t>
      </w:r>
      <w:proofErr w:type="spellStart"/>
      <w:r w:rsidRPr="00F66168">
        <w:t>Taupiac</w:t>
      </w:r>
      <w:proofErr w:type="spellEnd"/>
      <w:r w:rsidRPr="00F66168">
        <w:t xml:space="preserve"> et al., 2019, s. 1183), kde participant je plně ponořen </w:t>
      </w:r>
      <w:r w:rsidRPr="00F66168">
        <w:t>ve virtuální realitě, ale veškeré scénáře, stejně jako virtuální postavy a jejich emoce a reakce, ovládá instruktor, právě podle rozhodnutí a výkonu trénovaného. Obchodní zástupce se tím pádem může ocitnout v jednací místnosti s důležitým zákazníkem a musí</w:t>
      </w:r>
      <w:r w:rsidRPr="00F66168">
        <w:t xml:space="preserve"> čelit jeho nesouhlasu projevením účasti a pochopení, aniž by příliš kompromitoval žádoucí podmínky dohody. Dalším příkladem může být manažer, který musí sdělit svým podřízeným nepříjemnou zprávu o rozhodnutí. Své chování opět musí upravovat dle reakcí vir</w:t>
      </w:r>
      <w:r w:rsidRPr="00F66168">
        <w:t>tuálního týmu (</w:t>
      </w:r>
      <w:proofErr w:type="spellStart"/>
      <w:r w:rsidRPr="00F66168">
        <w:t>Taupiac</w:t>
      </w:r>
      <w:proofErr w:type="spellEnd"/>
      <w:r w:rsidRPr="00F66168">
        <w:t xml:space="preserve"> et al., 2019, s. 1184).</w:t>
      </w:r>
    </w:p>
    <w:p w14:paraId="2210C668" w14:textId="77777777" w:rsidR="008D1481" w:rsidRPr="00F66168" w:rsidRDefault="003B4AE9">
      <w:pPr>
        <w:rPr>
          <w:b/>
        </w:rPr>
      </w:pPr>
      <w:r w:rsidRPr="00F66168">
        <w:rPr>
          <w:b/>
        </w:rPr>
        <w:t>Specifická odvětví</w:t>
      </w:r>
    </w:p>
    <w:p w14:paraId="7898547A" w14:textId="7612C0B3" w:rsidR="008D1481" w:rsidRPr="00F66168" w:rsidRDefault="003B4AE9">
      <w:pPr>
        <w:jc w:val="both"/>
      </w:pPr>
      <w:r w:rsidRPr="00F66168">
        <w:t xml:space="preserve">Stavebnictví je charakteristické vysokou úrazovostí </w:t>
      </w:r>
      <w:hyperlink r:id="rId37">
        <w:r w:rsidRPr="00F66168">
          <w:t>(</w:t>
        </w:r>
        <w:proofErr w:type="spellStart"/>
        <w:r w:rsidRPr="00F66168">
          <w:t>Bhoir</w:t>
        </w:r>
        <w:proofErr w:type="spellEnd"/>
        <w:r w:rsidRPr="00F66168">
          <w:t xml:space="preserve"> &amp; </w:t>
        </w:r>
        <w:proofErr w:type="spellStart"/>
        <w:r w:rsidRPr="00F66168">
          <w:t>Esmaeili</w:t>
        </w:r>
        <w:proofErr w:type="spellEnd"/>
        <w:r w:rsidRPr="00F66168">
          <w:t>, 2015, s.</w:t>
        </w:r>
        <w:r w:rsidR="00CB7F97">
          <w:t> </w:t>
        </w:r>
        <w:r w:rsidRPr="00F66168">
          <w:t>457)</w:t>
        </w:r>
      </w:hyperlink>
      <w:r w:rsidRPr="00F66168">
        <w:t xml:space="preserve">, a proto je zde kladen důraz na pravidelná </w:t>
      </w:r>
      <w:r w:rsidRPr="00F66168">
        <w:t xml:space="preserve">školení v bezpečnosti práce jak pro řadové, tak pro vedoucí pracovníky. Díky digitálnímu modelování budov lze tato školení převést i do VR, kde potom například projektoví manažeři mohou procházet modelem stavby a učit se identifikovat potenciální rizika </w:t>
      </w:r>
      <w:hyperlink r:id="rId38">
        <w:r w:rsidRPr="00F66168">
          <w:t>(</w:t>
        </w:r>
        <w:proofErr w:type="spellStart"/>
        <w:r w:rsidRPr="00F66168">
          <w:t>Bhoir</w:t>
        </w:r>
        <w:proofErr w:type="spellEnd"/>
        <w:r w:rsidRPr="00F66168">
          <w:t xml:space="preserve"> &amp; </w:t>
        </w:r>
        <w:proofErr w:type="spellStart"/>
        <w:r w:rsidRPr="00F66168">
          <w:t>Esmaeili</w:t>
        </w:r>
        <w:proofErr w:type="spellEnd"/>
        <w:r w:rsidRPr="00F66168">
          <w:t>, 2015, s. 461)</w:t>
        </w:r>
      </w:hyperlink>
      <w:r w:rsidRPr="00F66168">
        <w:t xml:space="preserve">. Tímto způsobem lze nepředvídaným nebezpečným situacím dokonce předcházet. Zároveň trénink ve VR rozvíjí bdělost a uvědomování si situace (angl. </w:t>
      </w:r>
      <w:proofErr w:type="spellStart"/>
      <w:r w:rsidRPr="00F66168">
        <w:t>situational</w:t>
      </w:r>
      <w:proofErr w:type="spellEnd"/>
      <w:r w:rsidRPr="00F66168">
        <w:t xml:space="preserve"> </w:t>
      </w:r>
      <w:proofErr w:type="spellStart"/>
      <w:r w:rsidRPr="00F66168">
        <w:t>awaren</w:t>
      </w:r>
      <w:r w:rsidRPr="00F66168">
        <w:t>ess</w:t>
      </w:r>
      <w:proofErr w:type="spellEnd"/>
      <w:r w:rsidRPr="00F66168">
        <w:t xml:space="preserve">), která zlepšuje schopnost na nebezpečí reagovat </w:t>
      </w:r>
      <w:hyperlink r:id="rId39">
        <w:r w:rsidRPr="00F66168">
          <w:t>(</w:t>
        </w:r>
        <w:proofErr w:type="spellStart"/>
        <w:r w:rsidRPr="00F66168">
          <w:t>Bhoir</w:t>
        </w:r>
        <w:proofErr w:type="spellEnd"/>
        <w:r w:rsidRPr="00F66168">
          <w:t xml:space="preserve"> &amp; </w:t>
        </w:r>
        <w:proofErr w:type="spellStart"/>
        <w:r w:rsidRPr="00F66168">
          <w:t>Esmaeili</w:t>
        </w:r>
        <w:proofErr w:type="spellEnd"/>
        <w:r w:rsidRPr="00F66168">
          <w:t>, 2015, s. 462)</w:t>
        </w:r>
      </w:hyperlink>
      <w:r w:rsidRPr="00F66168">
        <w:t>. Vzdělávací aplikace VR ve stavebnictví jsou ovšem často omezeny na použití jedním uživatelem a netrénují ta</w:t>
      </w:r>
      <w:r w:rsidRPr="00F66168">
        <w:t>k přímo dovednosti potřebné pro vedení pracovníků.</w:t>
      </w:r>
    </w:p>
    <w:p w14:paraId="06EDBE37" w14:textId="1A3BC371" w:rsidR="008D1481" w:rsidRPr="00F66168" w:rsidRDefault="003B4AE9">
      <w:pPr>
        <w:jc w:val="both"/>
      </w:pPr>
      <w:r w:rsidRPr="00F66168">
        <w:t xml:space="preserve">Ve zdravotnictví VR simulace často používají lékaři pro nácvik operací </w:t>
      </w:r>
      <w:hyperlink r:id="rId40">
        <w:r w:rsidRPr="00F66168">
          <w:t xml:space="preserve">(např. </w:t>
        </w:r>
        <w:proofErr w:type="spellStart"/>
        <w:r w:rsidRPr="00F66168">
          <w:t>Vaughan</w:t>
        </w:r>
        <w:proofErr w:type="spellEnd"/>
        <w:r w:rsidRPr="00F66168">
          <w:t xml:space="preserve"> et al., 2016)</w:t>
        </w:r>
      </w:hyperlink>
      <w:r w:rsidRPr="00F66168">
        <w:t xml:space="preserve">. </w:t>
      </w:r>
      <w:proofErr w:type="spellStart"/>
      <w:r w:rsidRPr="00F66168">
        <w:t>Ojediněleji</w:t>
      </w:r>
      <w:proofErr w:type="spellEnd"/>
      <w:r w:rsidRPr="00F66168">
        <w:t xml:space="preserve"> se objevují i použití VR pro v</w:t>
      </w:r>
      <w:r w:rsidRPr="00F66168">
        <w:t>edoucí pracovníky, což dokládá jediná studie</w:t>
      </w:r>
      <w:r w:rsidR="002D452C" w:rsidRPr="00F66168">
        <w:t xml:space="preserve"> </w:t>
      </w:r>
      <w:r w:rsidR="002D452C" w:rsidRPr="00F66168">
        <w:fldChar w:fldCharType="begin"/>
      </w:r>
      <w:r w:rsidR="002D452C" w:rsidRPr="00F66168">
        <w:instrText xml:space="preserve"> ADDIN ZOTERO_ITEM CSL_CITATION {"citationID":"7E6lDXAv","properties":{"formattedCitation":"(Moore et al., 2019)","plainCitation":"(Moore et al., 2019)","noteIndex":0},"citationItems":[{"id":993,"uris":["http://zotero.org/users/6387095/items/5BUEDXUS"],"uri":["http://zotero.org/users/6387095/items/5BUEDXUS"],"itemData":{"id":993,"type":"paper-conference","abstract":"The delivery of ongoing training and support to Advanced Life Support (ALS) teams poses significant resourcing and logistical challenges. A reduced exposure to cardiac arrests and mandated re-accreditation pose further challenges for educators to overcome. This work presents the ALS-SimVR (Advanced Life Support Simulation in VR) application. The application is intended for use as a supplementary training and refresher asset for ALS team leaders. The purpose of the application is to allow critical care clinicians to rehearse the role of ALS Team leader in their own time and location of choice. The application was developed for the Oculus-Go and ported to the Oculus-Quest. The application is also supported for a desktop and server based streaming release.","collection-title":"VRST '19","container-title":"25th ACM Symposium on Virtual Reality Software and Technology","DOI":"10.1145/3359996.3365051","event-place":"New York, NY, USA","ISBN":"978-1-4503-7001-1","page":"1–2","publisher":"Association for Computing Machinery","publisher-place":"New York, NY, USA","source":"ACM Digital Library","title":"ALS-SimVR: Advanced Life Support Virtual Reality Training Application","title-short":"ALS-SimVR","URL":"https://doi.org/10.1145/3359996.3365051","author":[{"family":"Moore","given":"Nathan"},{"family":"Yoo","given":"Soojeong"},{"family":"Ahmadpour","given":"Naseem"},{"family":"Tommy","given":"Russel"},{"family":"Brown","given":"Martin"},{"family":"Poronnik","given":"Philip"}],"accessed":{"date-parts":[["2020",11,17]]},"issued":{"date-parts":[["2019",11,12]]}}}],"schema":"https://github.com/citation-style-language/schema/raw/master/csl-citation.json"} </w:instrText>
      </w:r>
      <w:r w:rsidR="002D452C" w:rsidRPr="00F66168">
        <w:fldChar w:fldCharType="separate"/>
      </w:r>
      <w:r w:rsidR="002D452C" w:rsidRPr="00F66168">
        <w:t>(</w:t>
      </w:r>
      <w:proofErr w:type="spellStart"/>
      <w:r w:rsidR="002D452C" w:rsidRPr="00F66168">
        <w:t>Moore</w:t>
      </w:r>
      <w:proofErr w:type="spellEnd"/>
      <w:r w:rsidR="002D452C" w:rsidRPr="00F66168">
        <w:t xml:space="preserve"> et al., 2019)</w:t>
      </w:r>
      <w:r w:rsidR="002D452C" w:rsidRPr="00F66168">
        <w:fldChar w:fldCharType="end"/>
      </w:r>
      <w:r w:rsidRPr="00F66168">
        <w:t xml:space="preserve"> </w:t>
      </w:r>
      <w:r w:rsidRPr="00F66168">
        <w:t>zaměřená na vedoucí resuscitačního týmu pro nácvik zvládnutí infarktu pacienta. Tato aplikace je určena pro procvičování postupů</w:t>
      </w:r>
      <w:r w:rsidRPr="00F66168">
        <w:t xml:space="preserve"> a jako doplňkový trénink, v průběhu cvičení účastník aplikuje algoritmickou znalost v komplexním prostředí </w:t>
      </w:r>
      <w:hyperlink r:id="rId41">
        <w:r w:rsidRPr="00F66168">
          <w:t>(</w:t>
        </w:r>
        <w:proofErr w:type="spellStart"/>
        <w:r w:rsidRPr="00F66168">
          <w:t>Moore</w:t>
        </w:r>
        <w:proofErr w:type="spellEnd"/>
        <w:r w:rsidRPr="00F66168">
          <w:t xml:space="preserve"> et al., 2019, s. 2)</w:t>
        </w:r>
      </w:hyperlink>
      <w:r w:rsidRPr="00F66168">
        <w:t xml:space="preserve">, podobně jako při použití v krizovém řízení v průmyslu </w:t>
      </w:r>
      <w:hyperlink r:id="rId42">
        <w:r w:rsidRPr="00F66168">
          <w:t>(např. Longo et al., 2019)</w:t>
        </w:r>
      </w:hyperlink>
      <w:r w:rsidRPr="00F66168">
        <w:t xml:space="preserve">. Aplikace má za cíl rozvíjet komunikaci, týmovou spolupráci a krizové řízení, které jsou pro vedoucí resuscitačního týmu nezbytné </w:t>
      </w:r>
      <w:hyperlink r:id="rId43">
        <w:r w:rsidRPr="00F66168">
          <w:t>(</w:t>
        </w:r>
        <w:proofErr w:type="spellStart"/>
        <w:r w:rsidRPr="00F66168">
          <w:t>Moore</w:t>
        </w:r>
        <w:proofErr w:type="spellEnd"/>
        <w:r w:rsidRPr="00F66168">
          <w:t xml:space="preserve"> et al., 2019, s. 2)</w:t>
        </w:r>
      </w:hyperlink>
      <w:r w:rsidRPr="00F66168">
        <w:t>.</w:t>
      </w:r>
    </w:p>
    <w:p w14:paraId="6811CD63" w14:textId="77777777" w:rsidR="00F66168" w:rsidRPr="00F66168" w:rsidRDefault="00F66168">
      <w:pPr>
        <w:sectPr w:rsidR="00F66168" w:rsidRPr="00F66168">
          <w:headerReference w:type="default" r:id="rId44"/>
          <w:footerReference w:type="default" r:id="rId45"/>
          <w:headerReference w:type="first" r:id="rId46"/>
          <w:footerReference w:type="first" r:id="rId47"/>
          <w:pgSz w:w="11907" w:h="16839"/>
          <w:pgMar w:top="1417" w:right="1417" w:bottom="1417" w:left="1417" w:header="708" w:footer="708" w:gutter="0"/>
          <w:pgNumType w:start="1"/>
          <w:cols w:space="720"/>
          <w:titlePg/>
        </w:sectPr>
      </w:pPr>
    </w:p>
    <w:p w14:paraId="45FA0EF8" w14:textId="47737792" w:rsidR="008D1481" w:rsidRPr="00F66168" w:rsidRDefault="003B4AE9" w:rsidP="001C1583">
      <w:pPr>
        <w:spacing w:after="40"/>
      </w:pPr>
      <w:r w:rsidRPr="00F66168">
        <w:lastRenderedPageBreak/>
        <w:t xml:space="preserve">Tabulka 2: Shrnutí </w:t>
      </w:r>
      <w:r w:rsidR="001C1583">
        <w:t xml:space="preserve">studií </w:t>
      </w:r>
      <w:r w:rsidRPr="00F66168">
        <w:t>případů užití VR pro rozvoj vedoucích pracovníků v různých odvětvích</w:t>
      </w:r>
    </w:p>
    <w:tbl>
      <w:tblPr>
        <w:tblStyle w:val="a0"/>
        <w:tblW w:w="140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7" w:type="dxa"/>
          <w:left w:w="57" w:type="dxa"/>
          <w:bottom w:w="57" w:type="dxa"/>
          <w:right w:w="57" w:type="dxa"/>
        </w:tblCellMar>
        <w:tblLook w:val="0600" w:firstRow="0" w:lastRow="0" w:firstColumn="0" w:lastColumn="0" w:noHBand="1" w:noVBand="1"/>
      </w:tblPr>
      <w:tblGrid>
        <w:gridCol w:w="1833"/>
        <w:gridCol w:w="1559"/>
        <w:gridCol w:w="3261"/>
        <w:gridCol w:w="7371"/>
      </w:tblGrid>
      <w:tr w:rsidR="001C1583" w:rsidRPr="00F66168" w14:paraId="05DD4A3D" w14:textId="77777777" w:rsidTr="00F35095">
        <w:tc>
          <w:tcPr>
            <w:tcW w:w="1833" w:type="dxa"/>
            <w:shd w:val="clear" w:color="auto" w:fill="auto"/>
            <w:tcMar>
              <w:top w:w="100" w:type="dxa"/>
              <w:left w:w="100" w:type="dxa"/>
              <w:bottom w:w="100" w:type="dxa"/>
              <w:right w:w="100" w:type="dxa"/>
            </w:tcMar>
            <w:vAlign w:val="center"/>
          </w:tcPr>
          <w:p w14:paraId="251D137E" w14:textId="4A33F019" w:rsidR="008D1481" w:rsidRPr="001C1583" w:rsidRDefault="003B4AE9" w:rsidP="00F35095">
            <w:pPr>
              <w:widowControl w:val="0"/>
              <w:pBdr>
                <w:top w:val="nil"/>
                <w:left w:val="nil"/>
                <w:bottom w:val="nil"/>
                <w:right w:val="nil"/>
                <w:between w:val="nil"/>
              </w:pBdr>
              <w:spacing w:after="0" w:line="240" w:lineRule="auto"/>
              <w:rPr>
                <w:b/>
                <w:sz w:val="21"/>
                <w:szCs w:val="21"/>
              </w:rPr>
            </w:pPr>
            <w:r w:rsidRPr="001C1583">
              <w:rPr>
                <w:b/>
                <w:sz w:val="21"/>
                <w:szCs w:val="21"/>
              </w:rPr>
              <w:t>Autoři</w:t>
            </w:r>
            <w:r w:rsidR="005B19D6" w:rsidRPr="001C1583">
              <w:rPr>
                <w:b/>
                <w:sz w:val="21"/>
                <w:szCs w:val="21"/>
              </w:rPr>
              <w:t>,</w:t>
            </w:r>
            <w:r w:rsidRPr="001C1583">
              <w:rPr>
                <w:b/>
                <w:sz w:val="21"/>
                <w:szCs w:val="21"/>
              </w:rPr>
              <w:t xml:space="preserve"> rok publikace</w:t>
            </w:r>
          </w:p>
        </w:tc>
        <w:tc>
          <w:tcPr>
            <w:tcW w:w="1559" w:type="dxa"/>
            <w:shd w:val="clear" w:color="auto" w:fill="auto"/>
            <w:tcMar>
              <w:top w:w="100" w:type="dxa"/>
              <w:left w:w="100" w:type="dxa"/>
              <w:bottom w:w="100" w:type="dxa"/>
              <w:right w:w="100" w:type="dxa"/>
            </w:tcMar>
            <w:vAlign w:val="center"/>
          </w:tcPr>
          <w:p w14:paraId="6781829E" w14:textId="77777777" w:rsidR="008D1481" w:rsidRPr="001C1583" w:rsidRDefault="003B4AE9" w:rsidP="00F35095">
            <w:pPr>
              <w:widowControl w:val="0"/>
              <w:pBdr>
                <w:top w:val="nil"/>
                <w:left w:val="nil"/>
                <w:bottom w:val="nil"/>
                <w:right w:val="nil"/>
                <w:between w:val="nil"/>
              </w:pBdr>
              <w:spacing w:after="0" w:line="240" w:lineRule="auto"/>
              <w:rPr>
                <w:b/>
                <w:sz w:val="21"/>
                <w:szCs w:val="21"/>
              </w:rPr>
            </w:pPr>
            <w:r w:rsidRPr="001C1583">
              <w:rPr>
                <w:b/>
                <w:sz w:val="21"/>
                <w:szCs w:val="21"/>
              </w:rPr>
              <w:t xml:space="preserve">Odvětví   </w:t>
            </w:r>
          </w:p>
        </w:tc>
        <w:tc>
          <w:tcPr>
            <w:tcW w:w="3261" w:type="dxa"/>
            <w:shd w:val="clear" w:color="auto" w:fill="auto"/>
            <w:tcMar>
              <w:top w:w="100" w:type="dxa"/>
              <w:left w:w="100" w:type="dxa"/>
              <w:bottom w:w="100" w:type="dxa"/>
              <w:right w:w="100" w:type="dxa"/>
            </w:tcMar>
            <w:vAlign w:val="center"/>
          </w:tcPr>
          <w:p w14:paraId="6E7CC9ED" w14:textId="77777777" w:rsidR="008D1481" w:rsidRPr="001C1583" w:rsidRDefault="003B4AE9" w:rsidP="00F35095">
            <w:pPr>
              <w:widowControl w:val="0"/>
              <w:pBdr>
                <w:top w:val="nil"/>
                <w:left w:val="nil"/>
                <w:bottom w:val="nil"/>
                <w:right w:val="nil"/>
                <w:between w:val="nil"/>
              </w:pBdr>
              <w:spacing w:after="0" w:line="240" w:lineRule="auto"/>
              <w:rPr>
                <w:b/>
                <w:sz w:val="21"/>
                <w:szCs w:val="21"/>
              </w:rPr>
            </w:pPr>
            <w:r w:rsidRPr="001C1583">
              <w:rPr>
                <w:b/>
                <w:sz w:val="21"/>
                <w:szCs w:val="21"/>
              </w:rPr>
              <w:t>Případy použití</w:t>
            </w:r>
          </w:p>
        </w:tc>
        <w:tc>
          <w:tcPr>
            <w:tcW w:w="7371" w:type="dxa"/>
            <w:shd w:val="clear" w:color="auto" w:fill="auto"/>
            <w:tcMar>
              <w:top w:w="100" w:type="dxa"/>
              <w:left w:w="100" w:type="dxa"/>
              <w:bottom w:w="100" w:type="dxa"/>
              <w:right w:w="100" w:type="dxa"/>
            </w:tcMar>
            <w:vAlign w:val="center"/>
          </w:tcPr>
          <w:p w14:paraId="445B83D5" w14:textId="77777777" w:rsidR="008D1481" w:rsidRPr="001C1583" w:rsidRDefault="003B4AE9" w:rsidP="00F35095">
            <w:pPr>
              <w:widowControl w:val="0"/>
              <w:pBdr>
                <w:top w:val="nil"/>
                <w:left w:val="nil"/>
                <w:bottom w:val="nil"/>
                <w:right w:val="nil"/>
                <w:between w:val="nil"/>
              </w:pBdr>
              <w:spacing w:after="0" w:line="240" w:lineRule="auto"/>
              <w:rPr>
                <w:b/>
                <w:sz w:val="21"/>
                <w:szCs w:val="21"/>
              </w:rPr>
            </w:pPr>
            <w:r w:rsidRPr="001C1583">
              <w:rPr>
                <w:b/>
                <w:sz w:val="21"/>
                <w:szCs w:val="21"/>
              </w:rPr>
              <w:t>Obsah</w:t>
            </w:r>
          </w:p>
        </w:tc>
      </w:tr>
      <w:tr w:rsidR="001C1583" w:rsidRPr="00F66168" w14:paraId="6134BB60" w14:textId="77777777" w:rsidTr="00F35095">
        <w:tc>
          <w:tcPr>
            <w:tcW w:w="1833" w:type="dxa"/>
            <w:tcMar>
              <w:top w:w="40" w:type="dxa"/>
              <w:left w:w="40" w:type="dxa"/>
              <w:bottom w:w="40" w:type="dxa"/>
              <w:right w:w="40" w:type="dxa"/>
            </w:tcMar>
            <w:vAlign w:val="center"/>
          </w:tcPr>
          <w:p w14:paraId="1575C10F" w14:textId="77777777" w:rsidR="008D1481" w:rsidRPr="001C1583" w:rsidRDefault="003B4AE9" w:rsidP="00F35095">
            <w:pPr>
              <w:spacing w:after="0" w:line="240" w:lineRule="auto"/>
              <w:rPr>
                <w:sz w:val="21"/>
                <w:szCs w:val="21"/>
              </w:rPr>
            </w:pPr>
            <w:proofErr w:type="spellStart"/>
            <w:r w:rsidRPr="001C1583">
              <w:rPr>
                <w:sz w:val="21"/>
                <w:szCs w:val="21"/>
              </w:rPr>
              <w:t>Bhoir</w:t>
            </w:r>
            <w:proofErr w:type="spellEnd"/>
            <w:r w:rsidRPr="001C1583">
              <w:rPr>
                <w:sz w:val="21"/>
                <w:szCs w:val="21"/>
              </w:rPr>
              <w:t xml:space="preserve"> &amp; </w:t>
            </w:r>
            <w:proofErr w:type="spellStart"/>
            <w:r w:rsidRPr="001C1583">
              <w:rPr>
                <w:sz w:val="21"/>
                <w:szCs w:val="21"/>
              </w:rPr>
              <w:t>Esmaeli</w:t>
            </w:r>
            <w:proofErr w:type="spellEnd"/>
            <w:r w:rsidRPr="001C1583">
              <w:rPr>
                <w:sz w:val="21"/>
                <w:szCs w:val="21"/>
              </w:rPr>
              <w:t>, 2015</w:t>
            </w:r>
          </w:p>
        </w:tc>
        <w:tc>
          <w:tcPr>
            <w:tcW w:w="1559" w:type="dxa"/>
            <w:tcMar>
              <w:top w:w="40" w:type="dxa"/>
              <w:left w:w="40" w:type="dxa"/>
              <w:bottom w:w="40" w:type="dxa"/>
              <w:right w:w="40" w:type="dxa"/>
            </w:tcMar>
            <w:vAlign w:val="center"/>
          </w:tcPr>
          <w:p w14:paraId="617C0715" w14:textId="0833E4E1" w:rsidR="008D1481" w:rsidRPr="001C1583" w:rsidRDefault="003B4AE9" w:rsidP="00F35095">
            <w:pPr>
              <w:spacing w:after="0" w:line="240" w:lineRule="auto"/>
              <w:rPr>
                <w:sz w:val="21"/>
                <w:szCs w:val="21"/>
              </w:rPr>
            </w:pPr>
            <w:r w:rsidRPr="001C1583">
              <w:rPr>
                <w:sz w:val="21"/>
                <w:szCs w:val="21"/>
              </w:rPr>
              <w:t>Stavebnictví</w:t>
            </w:r>
          </w:p>
        </w:tc>
        <w:tc>
          <w:tcPr>
            <w:tcW w:w="3261" w:type="dxa"/>
            <w:tcMar>
              <w:top w:w="40" w:type="dxa"/>
              <w:left w:w="40" w:type="dxa"/>
              <w:bottom w:w="40" w:type="dxa"/>
              <w:right w:w="40" w:type="dxa"/>
            </w:tcMar>
            <w:vAlign w:val="center"/>
          </w:tcPr>
          <w:p w14:paraId="6E289807" w14:textId="77777777" w:rsidR="008D1481" w:rsidRPr="001C1583" w:rsidRDefault="003B4AE9" w:rsidP="00F35095">
            <w:pPr>
              <w:spacing w:after="0" w:line="240" w:lineRule="auto"/>
              <w:rPr>
                <w:sz w:val="21"/>
                <w:szCs w:val="21"/>
              </w:rPr>
            </w:pPr>
            <w:r w:rsidRPr="001C1583">
              <w:rPr>
                <w:sz w:val="21"/>
                <w:szCs w:val="21"/>
              </w:rPr>
              <w:t>Řízení rizik, školení ochrany zdraví a bezpečnosti práce</w:t>
            </w:r>
          </w:p>
        </w:tc>
        <w:tc>
          <w:tcPr>
            <w:tcW w:w="7371" w:type="dxa"/>
            <w:tcMar>
              <w:top w:w="40" w:type="dxa"/>
              <w:left w:w="40" w:type="dxa"/>
              <w:bottom w:w="40" w:type="dxa"/>
              <w:right w:w="40" w:type="dxa"/>
            </w:tcMar>
            <w:vAlign w:val="center"/>
          </w:tcPr>
          <w:p w14:paraId="265D37DC" w14:textId="77777777" w:rsidR="008D1481" w:rsidRPr="001C1583" w:rsidRDefault="003B4AE9" w:rsidP="00F35095">
            <w:pPr>
              <w:spacing w:after="0" w:line="240" w:lineRule="auto"/>
              <w:rPr>
                <w:sz w:val="21"/>
                <w:szCs w:val="21"/>
              </w:rPr>
            </w:pPr>
            <w:r w:rsidRPr="001C1583">
              <w:rPr>
                <w:sz w:val="21"/>
                <w:szCs w:val="21"/>
              </w:rPr>
              <w:t>Školení pro projektové manažery v předvídání a identifikaci bezpečnostních rizik na simulované stavbě</w:t>
            </w:r>
          </w:p>
        </w:tc>
      </w:tr>
      <w:tr w:rsidR="001C1583" w:rsidRPr="00F66168" w14:paraId="347A173D" w14:textId="77777777" w:rsidTr="00F35095">
        <w:tc>
          <w:tcPr>
            <w:tcW w:w="1833" w:type="dxa"/>
            <w:tcMar>
              <w:top w:w="40" w:type="dxa"/>
              <w:left w:w="40" w:type="dxa"/>
              <w:bottom w:w="40" w:type="dxa"/>
              <w:right w:w="40" w:type="dxa"/>
            </w:tcMar>
            <w:vAlign w:val="center"/>
          </w:tcPr>
          <w:p w14:paraId="3F054484" w14:textId="77777777" w:rsidR="008D1481" w:rsidRPr="001C1583" w:rsidRDefault="003B4AE9" w:rsidP="00F35095">
            <w:pPr>
              <w:spacing w:after="0" w:line="240" w:lineRule="auto"/>
              <w:rPr>
                <w:sz w:val="21"/>
                <w:szCs w:val="21"/>
              </w:rPr>
            </w:pPr>
            <w:proofErr w:type="spellStart"/>
            <w:r w:rsidRPr="001C1583">
              <w:rPr>
                <w:sz w:val="21"/>
                <w:szCs w:val="21"/>
              </w:rPr>
              <w:t>Eller</w:t>
            </w:r>
            <w:proofErr w:type="spellEnd"/>
            <w:r w:rsidRPr="001C1583">
              <w:rPr>
                <w:sz w:val="21"/>
                <w:szCs w:val="21"/>
              </w:rPr>
              <w:t xml:space="preserve"> et al., 2018</w:t>
            </w:r>
          </w:p>
        </w:tc>
        <w:tc>
          <w:tcPr>
            <w:tcW w:w="1559" w:type="dxa"/>
            <w:tcMar>
              <w:top w:w="40" w:type="dxa"/>
              <w:left w:w="40" w:type="dxa"/>
              <w:bottom w:w="40" w:type="dxa"/>
              <w:right w:w="40" w:type="dxa"/>
            </w:tcMar>
            <w:vAlign w:val="center"/>
          </w:tcPr>
          <w:p w14:paraId="48225258" w14:textId="77777777" w:rsidR="008D1481" w:rsidRPr="001C1583" w:rsidRDefault="003B4AE9" w:rsidP="00F35095">
            <w:pPr>
              <w:spacing w:after="0" w:line="240" w:lineRule="auto"/>
              <w:rPr>
                <w:sz w:val="21"/>
                <w:szCs w:val="21"/>
              </w:rPr>
            </w:pPr>
            <w:r w:rsidRPr="001C1583">
              <w:rPr>
                <w:sz w:val="21"/>
                <w:szCs w:val="21"/>
              </w:rPr>
              <w:t>Hasičství</w:t>
            </w:r>
          </w:p>
        </w:tc>
        <w:tc>
          <w:tcPr>
            <w:tcW w:w="3261" w:type="dxa"/>
            <w:tcMar>
              <w:top w:w="40" w:type="dxa"/>
              <w:left w:w="40" w:type="dxa"/>
              <w:bottom w:w="40" w:type="dxa"/>
              <w:right w:w="40" w:type="dxa"/>
            </w:tcMar>
            <w:vAlign w:val="center"/>
          </w:tcPr>
          <w:p w14:paraId="67BDE45D" w14:textId="77777777" w:rsidR="008D1481" w:rsidRPr="001C1583" w:rsidRDefault="003B4AE9" w:rsidP="00F35095">
            <w:pPr>
              <w:spacing w:after="0" w:line="240" w:lineRule="auto"/>
              <w:rPr>
                <w:sz w:val="21"/>
                <w:szCs w:val="21"/>
              </w:rPr>
            </w:pPr>
            <w:r w:rsidRPr="001C1583">
              <w:rPr>
                <w:sz w:val="21"/>
                <w:szCs w:val="21"/>
              </w:rPr>
              <w:t>Trénink požáru v budovách</w:t>
            </w:r>
          </w:p>
        </w:tc>
        <w:tc>
          <w:tcPr>
            <w:tcW w:w="7371" w:type="dxa"/>
            <w:tcMar>
              <w:top w:w="40" w:type="dxa"/>
              <w:left w:w="40" w:type="dxa"/>
              <w:bottom w:w="40" w:type="dxa"/>
              <w:right w:w="40" w:type="dxa"/>
            </w:tcMar>
            <w:vAlign w:val="center"/>
          </w:tcPr>
          <w:p w14:paraId="7AEEC149" w14:textId="77777777" w:rsidR="008D1481" w:rsidRPr="001C1583" w:rsidRDefault="003B4AE9" w:rsidP="00F35095">
            <w:pPr>
              <w:spacing w:after="0" w:line="240" w:lineRule="auto"/>
              <w:rPr>
                <w:sz w:val="21"/>
                <w:szCs w:val="21"/>
              </w:rPr>
            </w:pPr>
            <w:r w:rsidRPr="001C1583">
              <w:rPr>
                <w:sz w:val="21"/>
                <w:szCs w:val="21"/>
              </w:rPr>
              <w:t>Nácvik pro vedoucí pracovníky a jejich vedení týmů při hašení požárů, evakuací z budovy a dalších úkonů při zásahu</w:t>
            </w:r>
          </w:p>
        </w:tc>
      </w:tr>
      <w:tr w:rsidR="001C1583" w:rsidRPr="00F66168" w14:paraId="59296521" w14:textId="77777777" w:rsidTr="00F35095">
        <w:tc>
          <w:tcPr>
            <w:tcW w:w="1833" w:type="dxa"/>
            <w:tcMar>
              <w:top w:w="40" w:type="dxa"/>
              <w:left w:w="40" w:type="dxa"/>
              <w:bottom w:w="40" w:type="dxa"/>
              <w:right w:w="40" w:type="dxa"/>
            </w:tcMar>
            <w:vAlign w:val="center"/>
          </w:tcPr>
          <w:p w14:paraId="4ADA539B" w14:textId="77777777" w:rsidR="008D1481" w:rsidRPr="001C1583" w:rsidRDefault="003B4AE9" w:rsidP="00F35095">
            <w:pPr>
              <w:spacing w:after="0" w:line="240" w:lineRule="auto"/>
              <w:rPr>
                <w:sz w:val="21"/>
                <w:szCs w:val="21"/>
              </w:rPr>
            </w:pPr>
            <w:proofErr w:type="spellStart"/>
            <w:r w:rsidRPr="001C1583">
              <w:rPr>
                <w:sz w:val="21"/>
                <w:szCs w:val="21"/>
              </w:rPr>
              <w:t>Fanfarová</w:t>
            </w:r>
            <w:proofErr w:type="spellEnd"/>
            <w:r w:rsidRPr="001C1583">
              <w:rPr>
                <w:sz w:val="21"/>
                <w:szCs w:val="21"/>
              </w:rPr>
              <w:t xml:space="preserve"> &amp; </w:t>
            </w:r>
            <w:proofErr w:type="spellStart"/>
            <w:r w:rsidRPr="001C1583">
              <w:rPr>
                <w:sz w:val="21"/>
                <w:szCs w:val="21"/>
              </w:rPr>
              <w:t>Mariš</w:t>
            </w:r>
            <w:proofErr w:type="spellEnd"/>
            <w:r w:rsidRPr="001C1583">
              <w:rPr>
                <w:sz w:val="21"/>
                <w:szCs w:val="21"/>
              </w:rPr>
              <w:t>, 2017</w:t>
            </w:r>
          </w:p>
        </w:tc>
        <w:tc>
          <w:tcPr>
            <w:tcW w:w="1559" w:type="dxa"/>
            <w:tcMar>
              <w:top w:w="40" w:type="dxa"/>
              <w:left w:w="40" w:type="dxa"/>
              <w:bottom w:w="40" w:type="dxa"/>
              <w:right w:w="40" w:type="dxa"/>
            </w:tcMar>
            <w:vAlign w:val="center"/>
          </w:tcPr>
          <w:p w14:paraId="34C62FFC" w14:textId="77777777" w:rsidR="008D1481" w:rsidRPr="001C1583" w:rsidRDefault="003B4AE9" w:rsidP="00F35095">
            <w:pPr>
              <w:spacing w:after="0" w:line="240" w:lineRule="auto"/>
              <w:rPr>
                <w:sz w:val="21"/>
                <w:szCs w:val="21"/>
              </w:rPr>
            </w:pPr>
            <w:r w:rsidRPr="001C1583">
              <w:rPr>
                <w:sz w:val="21"/>
                <w:szCs w:val="21"/>
              </w:rPr>
              <w:t>Hasičství</w:t>
            </w:r>
          </w:p>
        </w:tc>
        <w:tc>
          <w:tcPr>
            <w:tcW w:w="3261" w:type="dxa"/>
            <w:tcMar>
              <w:top w:w="40" w:type="dxa"/>
              <w:left w:w="40" w:type="dxa"/>
              <w:bottom w:w="40" w:type="dxa"/>
              <w:right w:w="40" w:type="dxa"/>
            </w:tcMar>
            <w:vAlign w:val="center"/>
          </w:tcPr>
          <w:p w14:paraId="322BA5BF" w14:textId="77777777" w:rsidR="008D1481" w:rsidRPr="001C1583" w:rsidRDefault="003B4AE9" w:rsidP="00F35095">
            <w:pPr>
              <w:spacing w:after="0" w:line="240" w:lineRule="auto"/>
              <w:rPr>
                <w:sz w:val="21"/>
                <w:szCs w:val="21"/>
              </w:rPr>
            </w:pPr>
            <w:r w:rsidRPr="001C1583">
              <w:rPr>
                <w:sz w:val="21"/>
                <w:szCs w:val="21"/>
              </w:rPr>
              <w:t>Nácvik zásahu při požáru</w:t>
            </w:r>
          </w:p>
        </w:tc>
        <w:tc>
          <w:tcPr>
            <w:tcW w:w="7371" w:type="dxa"/>
            <w:tcMar>
              <w:top w:w="40" w:type="dxa"/>
              <w:left w:w="40" w:type="dxa"/>
              <w:bottom w:w="40" w:type="dxa"/>
              <w:right w:w="40" w:type="dxa"/>
            </w:tcMar>
            <w:vAlign w:val="center"/>
          </w:tcPr>
          <w:p w14:paraId="4F826A00" w14:textId="77777777" w:rsidR="008D1481" w:rsidRPr="001C1583" w:rsidRDefault="003B4AE9" w:rsidP="00F35095">
            <w:pPr>
              <w:spacing w:after="0" w:line="240" w:lineRule="auto"/>
              <w:rPr>
                <w:sz w:val="21"/>
                <w:szCs w:val="21"/>
              </w:rPr>
            </w:pPr>
            <w:r w:rsidRPr="001C1583">
              <w:rPr>
                <w:sz w:val="21"/>
                <w:szCs w:val="21"/>
              </w:rPr>
              <w:t>Koordinace a řízení hasičského týmu velitelem při simul</w:t>
            </w:r>
            <w:r w:rsidRPr="001C1583">
              <w:rPr>
                <w:sz w:val="21"/>
                <w:szCs w:val="21"/>
              </w:rPr>
              <w:t>aci šíření požáru</w:t>
            </w:r>
          </w:p>
        </w:tc>
      </w:tr>
      <w:tr w:rsidR="001C1583" w:rsidRPr="00F66168" w14:paraId="5CC25E73" w14:textId="77777777" w:rsidTr="00F35095">
        <w:tc>
          <w:tcPr>
            <w:tcW w:w="1833" w:type="dxa"/>
            <w:tcMar>
              <w:top w:w="40" w:type="dxa"/>
              <w:left w:w="40" w:type="dxa"/>
              <w:bottom w:w="40" w:type="dxa"/>
              <w:right w:w="40" w:type="dxa"/>
            </w:tcMar>
            <w:vAlign w:val="center"/>
          </w:tcPr>
          <w:p w14:paraId="241988BE" w14:textId="7A91E153" w:rsidR="008D1481" w:rsidRPr="001C1583" w:rsidRDefault="003B4AE9" w:rsidP="00F35095">
            <w:pPr>
              <w:spacing w:after="0" w:line="240" w:lineRule="auto"/>
              <w:rPr>
                <w:sz w:val="21"/>
                <w:szCs w:val="21"/>
              </w:rPr>
            </w:pPr>
            <w:proofErr w:type="spellStart"/>
            <w:r w:rsidRPr="001C1583">
              <w:rPr>
                <w:sz w:val="21"/>
                <w:szCs w:val="21"/>
              </w:rPr>
              <w:t>Ilmi</w:t>
            </w:r>
            <w:proofErr w:type="spellEnd"/>
            <w:r w:rsidRPr="001C1583">
              <w:rPr>
                <w:sz w:val="21"/>
                <w:szCs w:val="21"/>
              </w:rPr>
              <w:t xml:space="preserve"> &amp; </w:t>
            </w:r>
            <w:proofErr w:type="spellStart"/>
            <w:r w:rsidRPr="001C1583">
              <w:rPr>
                <w:sz w:val="21"/>
                <w:szCs w:val="21"/>
              </w:rPr>
              <w:t>Hend</w:t>
            </w:r>
            <w:r w:rsidR="00F66168" w:rsidRPr="001C1583">
              <w:rPr>
                <w:sz w:val="21"/>
                <w:szCs w:val="21"/>
              </w:rPr>
              <w:t>-</w:t>
            </w:r>
            <w:r w:rsidRPr="001C1583">
              <w:rPr>
                <w:sz w:val="21"/>
                <w:szCs w:val="21"/>
              </w:rPr>
              <w:t>radjaya</w:t>
            </w:r>
            <w:proofErr w:type="spellEnd"/>
            <w:r w:rsidRPr="001C1583">
              <w:rPr>
                <w:sz w:val="21"/>
                <w:szCs w:val="21"/>
              </w:rPr>
              <w:t>, 2018</w:t>
            </w:r>
          </w:p>
        </w:tc>
        <w:tc>
          <w:tcPr>
            <w:tcW w:w="1559" w:type="dxa"/>
            <w:tcMar>
              <w:top w:w="40" w:type="dxa"/>
              <w:left w:w="40" w:type="dxa"/>
              <w:bottom w:w="40" w:type="dxa"/>
              <w:right w:w="40" w:type="dxa"/>
            </w:tcMar>
            <w:vAlign w:val="center"/>
          </w:tcPr>
          <w:p w14:paraId="029FAE21" w14:textId="77777777" w:rsidR="008D1481" w:rsidRPr="001C1583" w:rsidRDefault="003B4AE9" w:rsidP="00F35095">
            <w:pPr>
              <w:spacing w:after="0" w:line="240" w:lineRule="auto"/>
              <w:rPr>
                <w:sz w:val="21"/>
                <w:szCs w:val="21"/>
              </w:rPr>
            </w:pPr>
            <w:r w:rsidRPr="001C1583">
              <w:rPr>
                <w:sz w:val="21"/>
                <w:szCs w:val="21"/>
              </w:rPr>
              <w:t>Krizové řízení</w:t>
            </w:r>
          </w:p>
        </w:tc>
        <w:tc>
          <w:tcPr>
            <w:tcW w:w="3261" w:type="dxa"/>
            <w:tcMar>
              <w:top w:w="40" w:type="dxa"/>
              <w:left w:w="40" w:type="dxa"/>
              <w:bottom w:w="40" w:type="dxa"/>
              <w:right w:w="40" w:type="dxa"/>
            </w:tcMar>
            <w:vAlign w:val="center"/>
          </w:tcPr>
          <w:p w14:paraId="42E7D7F1" w14:textId="77777777" w:rsidR="008D1481" w:rsidRPr="001C1583" w:rsidRDefault="003B4AE9" w:rsidP="00F35095">
            <w:pPr>
              <w:spacing w:after="0" w:line="240" w:lineRule="auto"/>
              <w:rPr>
                <w:sz w:val="21"/>
                <w:szCs w:val="21"/>
              </w:rPr>
            </w:pPr>
            <w:r w:rsidRPr="001C1583">
              <w:rPr>
                <w:sz w:val="21"/>
                <w:szCs w:val="21"/>
              </w:rPr>
              <w:t>Požární evakuace</w:t>
            </w:r>
          </w:p>
        </w:tc>
        <w:tc>
          <w:tcPr>
            <w:tcW w:w="7371" w:type="dxa"/>
            <w:tcMar>
              <w:top w:w="40" w:type="dxa"/>
              <w:left w:w="40" w:type="dxa"/>
              <w:bottom w:w="40" w:type="dxa"/>
              <w:right w:w="40" w:type="dxa"/>
            </w:tcMar>
            <w:vAlign w:val="center"/>
          </w:tcPr>
          <w:p w14:paraId="53541BFB" w14:textId="77777777" w:rsidR="008D1481" w:rsidRPr="001C1583" w:rsidRDefault="003B4AE9" w:rsidP="00F35095">
            <w:pPr>
              <w:spacing w:after="0" w:line="240" w:lineRule="auto"/>
              <w:rPr>
                <w:sz w:val="21"/>
                <w:szCs w:val="21"/>
              </w:rPr>
            </w:pPr>
            <w:r w:rsidRPr="001C1583">
              <w:rPr>
                <w:sz w:val="21"/>
                <w:szCs w:val="21"/>
              </w:rPr>
              <w:t>VR technologie pro učení vedoucích při evakuování davu z budovy</w:t>
            </w:r>
          </w:p>
        </w:tc>
      </w:tr>
      <w:tr w:rsidR="001C1583" w:rsidRPr="00F66168" w14:paraId="38F0640F" w14:textId="77777777" w:rsidTr="00F35095">
        <w:tc>
          <w:tcPr>
            <w:tcW w:w="1833" w:type="dxa"/>
            <w:tcMar>
              <w:top w:w="40" w:type="dxa"/>
              <w:left w:w="40" w:type="dxa"/>
              <w:bottom w:w="40" w:type="dxa"/>
              <w:right w:w="40" w:type="dxa"/>
            </w:tcMar>
            <w:vAlign w:val="center"/>
          </w:tcPr>
          <w:p w14:paraId="27AE3BB1" w14:textId="77777777" w:rsidR="008D1481" w:rsidRPr="001C1583" w:rsidRDefault="003B4AE9" w:rsidP="00F35095">
            <w:pPr>
              <w:spacing w:after="0" w:line="240" w:lineRule="auto"/>
              <w:rPr>
                <w:sz w:val="21"/>
                <w:szCs w:val="21"/>
              </w:rPr>
            </w:pPr>
            <w:proofErr w:type="spellStart"/>
            <w:r w:rsidRPr="001C1583">
              <w:rPr>
                <w:sz w:val="21"/>
                <w:szCs w:val="21"/>
              </w:rPr>
              <w:t>Kwok</w:t>
            </w:r>
            <w:proofErr w:type="spellEnd"/>
            <w:r w:rsidRPr="001C1583">
              <w:rPr>
                <w:sz w:val="21"/>
                <w:szCs w:val="21"/>
              </w:rPr>
              <w:t xml:space="preserve"> et al., 2019</w:t>
            </w:r>
          </w:p>
        </w:tc>
        <w:tc>
          <w:tcPr>
            <w:tcW w:w="1559" w:type="dxa"/>
            <w:tcMar>
              <w:top w:w="40" w:type="dxa"/>
              <w:left w:w="40" w:type="dxa"/>
              <w:bottom w:w="40" w:type="dxa"/>
              <w:right w:w="40" w:type="dxa"/>
            </w:tcMar>
            <w:vAlign w:val="center"/>
          </w:tcPr>
          <w:p w14:paraId="6234CDF0" w14:textId="77777777" w:rsidR="008D1481" w:rsidRPr="001C1583" w:rsidRDefault="003B4AE9" w:rsidP="00F35095">
            <w:pPr>
              <w:spacing w:after="0" w:line="240" w:lineRule="auto"/>
              <w:rPr>
                <w:sz w:val="21"/>
                <w:szCs w:val="21"/>
              </w:rPr>
            </w:pPr>
            <w:r w:rsidRPr="001C1583">
              <w:rPr>
                <w:sz w:val="21"/>
                <w:szCs w:val="21"/>
              </w:rPr>
              <w:t>Doprava</w:t>
            </w:r>
          </w:p>
        </w:tc>
        <w:tc>
          <w:tcPr>
            <w:tcW w:w="3261" w:type="dxa"/>
            <w:tcMar>
              <w:top w:w="40" w:type="dxa"/>
              <w:left w:w="40" w:type="dxa"/>
              <w:bottom w:w="40" w:type="dxa"/>
              <w:right w:w="40" w:type="dxa"/>
            </w:tcMar>
            <w:vAlign w:val="center"/>
          </w:tcPr>
          <w:p w14:paraId="1ECD6BD2" w14:textId="77777777" w:rsidR="008D1481" w:rsidRPr="001C1583" w:rsidRDefault="003B4AE9" w:rsidP="00F35095">
            <w:pPr>
              <w:spacing w:after="0" w:line="240" w:lineRule="auto"/>
              <w:rPr>
                <w:sz w:val="21"/>
                <w:szCs w:val="21"/>
              </w:rPr>
            </w:pPr>
            <w:r w:rsidRPr="001C1583">
              <w:rPr>
                <w:sz w:val="21"/>
                <w:szCs w:val="21"/>
              </w:rPr>
              <w:t>Krizové řízení v metru</w:t>
            </w:r>
          </w:p>
        </w:tc>
        <w:tc>
          <w:tcPr>
            <w:tcW w:w="7371" w:type="dxa"/>
            <w:tcMar>
              <w:top w:w="40" w:type="dxa"/>
              <w:left w:w="40" w:type="dxa"/>
              <w:bottom w:w="40" w:type="dxa"/>
              <w:right w:w="40" w:type="dxa"/>
            </w:tcMar>
            <w:vAlign w:val="center"/>
          </w:tcPr>
          <w:p w14:paraId="49AE25E3" w14:textId="77777777" w:rsidR="008D1481" w:rsidRPr="001C1583" w:rsidRDefault="003B4AE9" w:rsidP="00F35095">
            <w:pPr>
              <w:spacing w:after="0" w:line="240" w:lineRule="auto"/>
              <w:rPr>
                <w:sz w:val="21"/>
                <w:szCs w:val="21"/>
              </w:rPr>
            </w:pPr>
            <w:r w:rsidRPr="001C1583">
              <w:rPr>
                <w:sz w:val="21"/>
                <w:szCs w:val="21"/>
              </w:rPr>
              <w:t>Řízení krizového týmu a evakuace pasažérů při incidentu v dopravním systému metra</w:t>
            </w:r>
          </w:p>
        </w:tc>
      </w:tr>
      <w:tr w:rsidR="001C1583" w:rsidRPr="00F66168" w14:paraId="764CC0F3" w14:textId="77777777" w:rsidTr="00F35095">
        <w:tc>
          <w:tcPr>
            <w:tcW w:w="1833" w:type="dxa"/>
            <w:tcMar>
              <w:top w:w="40" w:type="dxa"/>
              <w:left w:w="40" w:type="dxa"/>
              <w:bottom w:w="40" w:type="dxa"/>
              <w:right w:w="40" w:type="dxa"/>
            </w:tcMar>
            <w:vAlign w:val="center"/>
          </w:tcPr>
          <w:p w14:paraId="793B712E" w14:textId="77777777" w:rsidR="008D1481" w:rsidRPr="001C1583" w:rsidRDefault="003B4AE9" w:rsidP="00F35095">
            <w:pPr>
              <w:spacing w:after="0" w:line="240" w:lineRule="auto"/>
              <w:rPr>
                <w:sz w:val="21"/>
                <w:szCs w:val="21"/>
              </w:rPr>
            </w:pPr>
            <w:proofErr w:type="spellStart"/>
            <w:r w:rsidRPr="001C1583">
              <w:rPr>
                <w:sz w:val="21"/>
                <w:szCs w:val="21"/>
              </w:rPr>
              <w:t>Kwok</w:t>
            </w:r>
            <w:proofErr w:type="spellEnd"/>
            <w:r w:rsidRPr="001C1583">
              <w:rPr>
                <w:sz w:val="21"/>
                <w:szCs w:val="21"/>
              </w:rPr>
              <w:t xml:space="preserve"> et al., 2020</w:t>
            </w:r>
          </w:p>
        </w:tc>
        <w:tc>
          <w:tcPr>
            <w:tcW w:w="1559" w:type="dxa"/>
            <w:tcMar>
              <w:top w:w="40" w:type="dxa"/>
              <w:left w:w="40" w:type="dxa"/>
              <w:bottom w:w="40" w:type="dxa"/>
              <w:right w:w="40" w:type="dxa"/>
            </w:tcMar>
            <w:vAlign w:val="center"/>
          </w:tcPr>
          <w:p w14:paraId="7871FAD4" w14:textId="77777777" w:rsidR="008D1481" w:rsidRPr="001C1583" w:rsidRDefault="003B4AE9" w:rsidP="00F35095">
            <w:pPr>
              <w:spacing w:after="0" w:line="240" w:lineRule="auto"/>
              <w:rPr>
                <w:sz w:val="21"/>
                <w:szCs w:val="21"/>
              </w:rPr>
            </w:pPr>
            <w:r w:rsidRPr="001C1583">
              <w:rPr>
                <w:sz w:val="21"/>
                <w:szCs w:val="21"/>
              </w:rPr>
              <w:t>Průmysl</w:t>
            </w:r>
          </w:p>
        </w:tc>
        <w:tc>
          <w:tcPr>
            <w:tcW w:w="3261" w:type="dxa"/>
            <w:tcMar>
              <w:top w:w="40" w:type="dxa"/>
              <w:left w:w="40" w:type="dxa"/>
              <w:bottom w:w="40" w:type="dxa"/>
              <w:right w:w="40" w:type="dxa"/>
            </w:tcMar>
            <w:vAlign w:val="center"/>
          </w:tcPr>
          <w:p w14:paraId="47B08071" w14:textId="77777777" w:rsidR="008D1481" w:rsidRPr="001C1583" w:rsidRDefault="003B4AE9" w:rsidP="00F35095">
            <w:pPr>
              <w:spacing w:after="0" w:line="240" w:lineRule="auto"/>
              <w:rPr>
                <w:sz w:val="21"/>
                <w:szCs w:val="21"/>
              </w:rPr>
            </w:pPr>
            <w:r w:rsidRPr="001C1583">
              <w:rPr>
                <w:sz w:val="21"/>
                <w:szCs w:val="21"/>
              </w:rPr>
              <w:t>Krizové řízení v průmyslovém objektu</w:t>
            </w:r>
          </w:p>
        </w:tc>
        <w:tc>
          <w:tcPr>
            <w:tcW w:w="7371" w:type="dxa"/>
            <w:tcMar>
              <w:top w:w="40" w:type="dxa"/>
              <w:left w:w="40" w:type="dxa"/>
              <w:bottom w:w="40" w:type="dxa"/>
              <w:right w:w="40" w:type="dxa"/>
            </w:tcMar>
            <w:vAlign w:val="center"/>
          </w:tcPr>
          <w:p w14:paraId="593C3868" w14:textId="77777777" w:rsidR="008D1481" w:rsidRPr="001C1583" w:rsidRDefault="003B4AE9" w:rsidP="00F35095">
            <w:pPr>
              <w:spacing w:after="0" w:line="240" w:lineRule="auto"/>
              <w:rPr>
                <w:sz w:val="21"/>
                <w:szCs w:val="21"/>
              </w:rPr>
            </w:pPr>
            <w:r w:rsidRPr="001C1583">
              <w:rPr>
                <w:sz w:val="21"/>
                <w:szCs w:val="21"/>
              </w:rPr>
              <w:t>Spojení tréninku ve virtuální realitě s digitálním dvojčetem chemické továrny</w:t>
            </w:r>
          </w:p>
        </w:tc>
      </w:tr>
      <w:tr w:rsidR="001C1583" w:rsidRPr="00F66168" w14:paraId="1820FEA0" w14:textId="77777777" w:rsidTr="00F35095">
        <w:tc>
          <w:tcPr>
            <w:tcW w:w="1833" w:type="dxa"/>
            <w:tcMar>
              <w:top w:w="40" w:type="dxa"/>
              <w:left w:w="40" w:type="dxa"/>
              <w:bottom w:w="40" w:type="dxa"/>
              <w:right w:w="40" w:type="dxa"/>
            </w:tcMar>
            <w:vAlign w:val="center"/>
          </w:tcPr>
          <w:p w14:paraId="79931BF1" w14:textId="77777777" w:rsidR="008D1481" w:rsidRPr="001C1583" w:rsidRDefault="003B4AE9" w:rsidP="00F35095">
            <w:pPr>
              <w:spacing w:after="0" w:line="240" w:lineRule="auto"/>
              <w:rPr>
                <w:sz w:val="21"/>
                <w:szCs w:val="21"/>
              </w:rPr>
            </w:pPr>
            <w:proofErr w:type="spellStart"/>
            <w:r w:rsidRPr="001C1583">
              <w:rPr>
                <w:sz w:val="21"/>
                <w:szCs w:val="21"/>
              </w:rPr>
              <w:t>Li</w:t>
            </w:r>
            <w:proofErr w:type="spellEnd"/>
            <w:r w:rsidRPr="001C1583">
              <w:rPr>
                <w:sz w:val="21"/>
                <w:szCs w:val="21"/>
              </w:rPr>
              <w:t xml:space="preserve"> et al., 2005</w:t>
            </w:r>
          </w:p>
        </w:tc>
        <w:tc>
          <w:tcPr>
            <w:tcW w:w="1559" w:type="dxa"/>
            <w:tcMar>
              <w:top w:w="40" w:type="dxa"/>
              <w:left w:w="40" w:type="dxa"/>
              <w:bottom w:w="40" w:type="dxa"/>
              <w:right w:w="40" w:type="dxa"/>
            </w:tcMar>
            <w:vAlign w:val="center"/>
          </w:tcPr>
          <w:p w14:paraId="1BA3DB86" w14:textId="77777777" w:rsidR="008D1481" w:rsidRPr="001C1583" w:rsidRDefault="003B4AE9" w:rsidP="00F35095">
            <w:pPr>
              <w:spacing w:after="0" w:line="240" w:lineRule="auto"/>
              <w:rPr>
                <w:sz w:val="21"/>
                <w:szCs w:val="21"/>
              </w:rPr>
            </w:pPr>
            <w:r w:rsidRPr="001C1583">
              <w:rPr>
                <w:sz w:val="21"/>
                <w:szCs w:val="21"/>
              </w:rPr>
              <w:t>Záchranné složk</w:t>
            </w:r>
            <w:r w:rsidRPr="001C1583">
              <w:rPr>
                <w:sz w:val="21"/>
                <w:szCs w:val="21"/>
              </w:rPr>
              <w:t>y</w:t>
            </w:r>
          </w:p>
        </w:tc>
        <w:tc>
          <w:tcPr>
            <w:tcW w:w="3261" w:type="dxa"/>
            <w:tcMar>
              <w:top w:w="40" w:type="dxa"/>
              <w:left w:w="40" w:type="dxa"/>
              <w:bottom w:w="40" w:type="dxa"/>
              <w:right w:w="40" w:type="dxa"/>
            </w:tcMar>
            <w:vAlign w:val="center"/>
          </w:tcPr>
          <w:p w14:paraId="7829579A" w14:textId="77777777" w:rsidR="008D1481" w:rsidRPr="001C1583" w:rsidRDefault="003B4AE9" w:rsidP="00F35095">
            <w:pPr>
              <w:spacing w:after="0" w:line="240" w:lineRule="auto"/>
              <w:rPr>
                <w:sz w:val="21"/>
                <w:szCs w:val="21"/>
              </w:rPr>
            </w:pPr>
            <w:r w:rsidRPr="001C1583">
              <w:rPr>
                <w:sz w:val="21"/>
                <w:szCs w:val="21"/>
              </w:rPr>
              <w:t>Trénink záchranných akcí při zemětřesení</w:t>
            </w:r>
          </w:p>
        </w:tc>
        <w:tc>
          <w:tcPr>
            <w:tcW w:w="7371" w:type="dxa"/>
            <w:tcMar>
              <w:top w:w="40" w:type="dxa"/>
              <w:left w:w="40" w:type="dxa"/>
              <w:bottom w:w="40" w:type="dxa"/>
              <w:right w:w="40" w:type="dxa"/>
            </w:tcMar>
            <w:vAlign w:val="center"/>
          </w:tcPr>
          <w:p w14:paraId="6512AA6D" w14:textId="77777777" w:rsidR="008D1481" w:rsidRPr="001C1583" w:rsidRDefault="003B4AE9" w:rsidP="00F35095">
            <w:pPr>
              <w:spacing w:after="0" w:line="240" w:lineRule="auto"/>
              <w:rPr>
                <w:sz w:val="21"/>
                <w:szCs w:val="21"/>
              </w:rPr>
            </w:pPr>
            <w:r w:rsidRPr="001C1583">
              <w:rPr>
                <w:sz w:val="21"/>
                <w:szCs w:val="21"/>
              </w:rPr>
              <w:t>Trénink pro velitele záchranné akce a jeho tým při zemětřesení, v dolech, při požáru nebo v městské dopravě</w:t>
            </w:r>
          </w:p>
        </w:tc>
      </w:tr>
      <w:tr w:rsidR="001C1583" w:rsidRPr="00F66168" w14:paraId="3597B93A" w14:textId="77777777" w:rsidTr="00F35095">
        <w:tc>
          <w:tcPr>
            <w:tcW w:w="1833" w:type="dxa"/>
            <w:tcMar>
              <w:top w:w="40" w:type="dxa"/>
              <w:left w:w="40" w:type="dxa"/>
              <w:bottom w:w="40" w:type="dxa"/>
              <w:right w:w="40" w:type="dxa"/>
            </w:tcMar>
            <w:vAlign w:val="center"/>
          </w:tcPr>
          <w:p w14:paraId="44D51099" w14:textId="77777777" w:rsidR="008D1481" w:rsidRPr="001C1583" w:rsidRDefault="003B4AE9" w:rsidP="00F35095">
            <w:pPr>
              <w:spacing w:after="0" w:line="240" w:lineRule="auto"/>
              <w:rPr>
                <w:sz w:val="21"/>
                <w:szCs w:val="21"/>
              </w:rPr>
            </w:pPr>
            <w:r w:rsidRPr="001C1583">
              <w:rPr>
                <w:sz w:val="21"/>
                <w:szCs w:val="21"/>
              </w:rPr>
              <w:t>Longo et al., 2018</w:t>
            </w:r>
          </w:p>
        </w:tc>
        <w:tc>
          <w:tcPr>
            <w:tcW w:w="1559" w:type="dxa"/>
            <w:tcMar>
              <w:top w:w="40" w:type="dxa"/>
              <w:left w:w="40" w:type="dxa"/>
              <w:bottom w:w="40" w:type="dxa"/>
              <w:right w:w="40" w:type="dxa"/>
            </w:tcMar>
            <w:vAlign w:val="center"/>
          </w:tcPr>
          <w:p w14:paraId="3CEA9A92" w14:textId="77777777" w:rsidR="008D1481" w:rsidRPr="001C1583" w:rsidRDefault="003B4AE9" w:rsidP="00F35095">
            <w:pPr>
              <w:spacing w:after="0" w:line="240" w:lineRule="auto"/>
              <w:rPr>
                <w:sz w:val="21"/>
                <w:szCs w:val="21"/>
              </w:rPr>
            </w:pPr>
            <w:r w:rsidRPr="001C1583">
              <w:rPr>
                <w:sz w:val="21"/>
                <w:szCs w:val="21"/>
              </w:rPr>
              <w:t>Průmysl</w:t>
            </w:r>
          </w:p>
        </w:tc>
        <w:tc>
          <w:tcPr>
            <w:tcW w:w="3261" w:type="dxa"/>
            <w:tcMar>
              <w:top w:w="40" w:type="dxa"/>
              <w:left w:w="40" w:type="dxa"/>
              <w:bottom w:w="40" w:type="dxa"/>
              <w:right w:w="40" w:type="dxa"/>
            </w:tcMar>
            <w:vAlign w:val="center"/>
          </w:tcPr>
          <w:p w14:paraId="0F38967A" w14:textId="77777777" w:rsidR="008D1481" w:rsidRPr="001C1583" w:rsidRDefault="003B4AE9" w:rsidP="00F35095">
            <w:pPr>
              <w:spacing w:after="0" w:line="240" w:lineRule="auto"/>
              <w:rPr>
                <w:sz w:val="21"/>
                <w:szCs w:val="21"/>
              </w:rPr>
            </w:pPr>
            <w:r w:rsidRPr="001C1583">
              <w:rPr>
                <w:sz w:val="21"/>
                <w:szCs w:val="21"/>
              </w:rPr>
              <w:t>Nácvik nouzových situací a havárií v průmyslových závodech</w:t>
            </w:r>
          </w:p>
        </w:tc>
        <w:tc>
          <w:tcPr>
            <w:tcW w:w="7371" w:type="dxa"/>
            <w:tcMar>
              <w:top w:w="40" w:type="dxa"/>
              <w:left w:w="40" w:type="dxa"/>
              <w:bottom w:w="40" w:type="dxa"/>
              <w:right w:w="40" w:type="dxa"/>
            </w:tcMar>
            <w:vAlign w:val="center"/>
          </w:tcPr>
          <w:p w14:paraId="08F18C15" w14:textId="77777777" w:rsidR="008D1481" w:rsidRPr="001C1583" w:rsidRDefault="003B4AE9" w:rsidP="00F35095">
            <w:pPr>
              <w:spacing w:after="0" w:line="240" w:lineRule="auto"/>
              <w:rPr>
                <w:sz w:val="21"/>
                <w:szCs w:val="21"/>
              </w:rPr>
            </w:pPr>
            <w:r w:rsidRPr="001C1583">
              <w:rPr>
                <w:sz w:val="21"/>
                <w:szCs w:val="21"/>
              </w:rPr>
              <w:t>Trénink pracovníků</w:t>
            </w:r>
            <w:r w:rsidRPr="001C1583">
              <w:rPr>
                <w:sz w:val="21"/>
                <w:szCs w:val="21"/>
              </w:rPr>
              <w:t xml:space="preserve"> vedoucích krizové týmy v průmyslových závodech a jejich týmů pro zvládnutí situací jako je požár či chemická havárie</w:t>
            </w:r>
          </w:p>
        </w:tc>
      </w:tr>
      <w:tr w:rsidR="001C1583" w:rsidRPr="00F66168" w14:paraId="6520D2DA" w14:textId="77777777" w:rsidTr="00F35095">
        <w:tc>
          <w:tcPr>
            <w:tcW w:w="1833" w:type="dxa"/>
            <w:tcMar>
              <w:top w:w="40" w:type="dxa"/>
              <w:left w:w="40" w:type="dxa"/>
              <w:bottom w:w="40" w:type="dxa"/>
              <w:right w:w="40" w:type="dxa"/>
            </w:tcMar>
            <w:vAlign w:val="center"/>
          </w:tcPr>
          <w:p w14:paraId="18A9B75F" w14:textId="77777777" w:rsidR="008D1481" w:rsidRPr="001C1583" w:rsidRDefault="003B4AE9" w:rsidP="00F35095">
            <w:pPr>
              <w:spacing w:after="0" w:line="240" w:lineRule="auto"/>
              <w:rPr>
                <w:sz w:val="21"/>
                <w:szCs w:val="21"/>
              </w:rPr>
            </w:pPr>
            <w:proofErr w:type="spellStart"/>
            <w:r w:rsidRPr="001C1583">
              <w:rPr>
                <w:sz w:val="21"/>
                <w:szCs w:val="21"/>
              </w:rPr>
              <w:t>Moore</w:t>
            </w:r>
            <w:proofErr w:type="spellEnd"/>
            <w:r w:rsidRPr="001C1583">
              <w:rPr>
                <w:sz w:val="21"/>
                <w:szCs w:val="21"/>
              </w:rPr>
              <w:t xml:space="preserve"> et al., 2019</w:t>
            </w:r>
          </w:p>
        </w:tc>
        <w:tc>
          <w:tcPr>
            <w:tcW w:w="1559" w:type="dxa"/>
            <w:tcMar>
              <w:top w:w="40" w:type="dxa"/>
              <w:left w:w="40" w:type="dxa"/>
              <w:bottom w:w="40" w:type="dxa"/>
              <w:right w:w="40" w:type="dxa"/>
            </w:tcMar>
            <w:vAlign w:val="center"/>
          </w:tcPr>
          <w:p w14:paraId="41EC6E0F" w14:textId="49E04DE6" w:rsidR="008D1481" w:rsidRPr="001C1583" w:rsidRDefault="003B4AE9" w:rsidP="00F35095">
            <w:pPr>
              <w:spacing w:after="0" w:line="240" w:lineRule="auto"/>
              <w:rPr>
                <w:sz w:val="21"/>
                <w:szCs w:val="21"/>
              </w:rPr>
            </w:pPr>
            <w:r w:rsidRPr="001C1583">
              <w:rPr>
                <w:sz w:val="21"/>
                <w:szCs w:val="21"/>
              </w:rPr>
              <w:t>Zdravotnictví</w:t>
            </w:r>
          </w:p>
        </w:tc>
        <w:tc>
          <w:tcPr>
            <w:tcW w:w="3261" w:type="dxa"/>
            <w:tcMar>
              <w:top w:w="40" w:type="dxa"/>
              <w:left w:w="40" w:type="dxa"/>
              <w:bottom w:w="40" w:type="dxa"/>
              <w:right w:w="40" w:type="dxa"/>
            </w:tcMar>
            <w:vAlign w:val="center"/>
          </w:tcPr>
          <w:p w14:paraId="26471848" w14:textId="77777777" w:rsidR="008D1481" w:rsidRPr="001C1583" w:rsidRDefault="003B4AE9" w:rsidP="00F35095">
            <w:pPr>
              <w:spacing w:after="0" w:line="240" w:lineRule="auto"/>
              <w:rPr>
                <w:sz w:val="21"/>
                <w:szCs w:val="21"/>
              </w:rPr>
            </w:pPr>
            <w:r w:rsidRPr="001C1583">
              <w:rPr>
                <w:sz w:val="21"/>
                <w:szCs w:val="21"/>
              </w:rPr>
              <w:t>Nácvik zvládnutí infarktu</w:t>
            </w:r>
          </w:p>
        </w:tc>
        <w:tc>
          <w:tcPr>
            <w:tcW w:w="7371" w:type="dxa"/>
            <w:tcMar>
              <w:top w:w="40" w:type="dxa"/>
              <w:left w:w="40" w:type="dxa"/>
              <w:bottom w:w="40" w:type="dxa"/>
              <w:right w:w="40" w:type="dxa"/>
            </w:tcMar>
            <w:vAlign w:val="center"/>
          </w:tcPr>
          <w:p w14:paraId="107B4C0A" w14:textId="77777777" w:rsidR="008D1481" w:rsidRPr="001C1583" w:rsidRDefault="003B4AE9" w:rsidP="00F35095">
            <w:pPr>
              <w:spacing w:after="0" w:line="240" w:lineRule="auto"/>
              <w:rPr>
                <w:sz w:val="21"/>
                <w:szCs w:val="21"/>
              </w:rPr>
            </w:pPr>
            <w:r w:rsidRPr="001C1583">
              <w:rPr>
                <w:sz w:val="21"/>
                <w:szCs w:val="21"/>
              </w:rPr>
              <w:t xml:space="preserve">Doplňující vzdělávací prostředek a nástroj pro připomínání si dovedností pro </w:t>
            </w:r>
            <w:proofErr w:type="spellStart"/>
            <w:r w:rsidRPr="001C1583">
              <w:rPr>
                <w:sz w:val="21"/>
                <w:szCs w:val="21"/>
              </w:rPr>
              <w:t>teamleadery</w:t>
            </w:r>
            <w:proofErr w:type="spellEnd"/>
            <w:r w:rsidRPr="001C1583">
              <w:rPr>
                <w:sz w:val="21"/>
                <w:szCs w:val="21"/>
              </w:rPr>
              <w:t xml:space="preserve"> resuscitačních týmů</w:t>
            </w:r>
          </w:p>
        </w:tc>
      </w:tr>
      <w:tr w:rsidR="00F66168" w:rsidRPr="00F66168" w14:paraId="6CBA6858" w14:textId="77777777" w:rsidTr="00F35095">
        <w:tc>
          <w:tcPr>
            <w:tcW w:w="1833" w:type="dxa"/>
            <w:tcMar>
              <w:top w:w="40" w:type="dxa"/>
              <w:left w:w="40" w:type="dxa"/>
              <w:bottom w:w="40" w:type="dxa"/>
              <w:right w:w="40" w:type="dxa"/>
            </w:tcMar>
            <w:vAlign w:val="center"/>
          </w:tcPr>
          <w:p w14:paraId="4D254250" w14:textId="42A3ED2B" w:rsidR="00F66168" w:rsidRPr="001C1583" w:rsidRDefault="00F66168" w:rsidP="00F35095">
            <w:pPr>
              <w:spacing w:after="0" w:line="240" w:lineRule="auto"/>
              <w:rPr>
                <w:sz w:val="21"/>
                <w:szCs w:val="21"/>
              </w:rPr>
            </w:pPr>
            <w:proofErr w:type="spellStart"/>
            <w:r w:rsidRPr="001C1583">
              <w:rPr>
                <w:sz w:val="21"/>
                <w:szCs w:val="21"/>
              </w:rPr>
              <w:t>Mossel</w:t>
            </w:r>
            <w:proofErr w:type="spellEnd"/>
            <w:r w:rsidRPr="001C1583">
              <w:rPr>
                <w:sz w:val="21"/>
                <w:szCs w:val="21"/>
              </w:rPr>
              <w:t xml:space="preserve"> etl al., 2017</w:t>
            </w:r>
          </w:p>
        </w:tc>
        <w:tc>
          <w:tcPr>
            <w:tcW w:w="1559" w:type="dxa"/>
            <w:tcMar>
              <w:top w:w="40" w:type="dxa"/>
              <w:left w:w="40" w:type="dxa"/>
              <w:bottom w:w="40" w:type="dxa"/>
              <w:right w:w="40" w:type="dxa"/>
            </w:tcMar>
            <w:vAlign w:val="center"/>
          </w:tcPr>
          <w:p w14:paraId="296DD241" w14:textId="25CE6BBB" w:rsidR="00F66168" w:rsidRPr="001C1583" w:rsidRDefault="00F66168" w:rsidP="00F35095">
            <w:pPr>
              <w:spacing w:after="0" w:line="240" w:lineRule="auto"/>
              <w:rPr>
                <w:sz w:val="21"/>
                <w:szCs w:val="21"/>
              </w:rPr>
            </w:pPr>
            <w:r w:rsidRPr="001C1583">
              <w:rPr>
                <w:sz w:val="21"/>
                <w:szCs w:val="21"/>
              </w:rPr>
              <w:t>Krizové řízení</w:t>
            </w:r>
          </w:p>
        </w:tc>
        <w:tc>
          <w:tcPr>
            <w:tcW w:w="3261" w:type="dxa"/>
            <w:tcMar>
              <w:top w:w="40" w:type="dxa"/>
              <w:left w:w="40" w:type="dxa"/>
              <w:bottom w:w="40" w:type="dxa"/>
              <w:right w:w="40" w:type="dxa"/>
            </w:tcMar>
            <w:vAlign w:val="center"/>
          </w:tcPr>
          <w:p w14:paraId="7527D443" w14:textId="7B07A7FE" w:rsidR="00F66168" w:rsidRPr="001C1583" w:rsidRDefault="00F66168" w:rsidP="00F35095">
            <w:pPr>
              <w:spacing w:after="0" w:line="240" w:lineRule="auto"/>
              <w:rPr>
                <w:sz w:val="21"/>
                <w:szCs w:val="21"/>
              </w:rPr>
            </w:pPr>
            <w:r w:rsidRPr="001C1583">
              <w:rPr>
                <w:sz w:val="21"/>
                <w:szCs w:val="21"/>
              </w:rPr>
              <w:t>Trénink vedoucích zásahových jednotek a záchranářských týmů</w:t>
            </w:r>
          </w:p>
        </w:tc>
        <w:tc>
          <w:tcPr>
            <w:tcW w:w="7371" w:type="dxa"/>
            <w:tcMar>
              <w:top w:w="40" w:type="dxa"/>
              <w:left w:w="40" w:type="dxa"/>
              <w:bottom w:w="40" w:type="dxa"/>
              <w:right w:w="40" w:type="dxa"/>
            </w:tcMar>
            <w:vAlign w:val="center"/>
          </w:tcPr>
          <w:p w14:paraId="14070794" w14:textId="6FC4AAEA" w:rsidR="00F66168" w:rsidRPr="001C1583" w:rsidRDefault="00F66168" w:rsidP="00F35095">
            <w:pPr>
              <w:spacing w:after="0" w:line="240" w:lineRule="auto"/>
              <w:rPr>
                <w:sz w:val="21"/>
                <w:szCs w:val="21"/>
              </w:rPr>
            </w:pPr>
            <w:r w:rsidRPr="001C1583">
              <w:rPr>
                <w:sz w:val="21"/>
                <w:szCs w:val="21"/>
              </w:rPr>
              <w:t xml:space="preserve">Co vykonávají vedoucí při příchodu na místo a jaká jsou omezení jejich výkonu práce. </w:t>
            </w:r>
          </w:p>
        </w:tc>
      </w:tr>
      <w:tr w:rsidR="00F66168" w:rsidRPr="00F66168" w14:paraId="71E71A11" w14:textId="77777777" w:rsidTr="00F35095">
        <w:tc>
          <w:tcPr>
            <w:tcW w:w="1833" w:type="dxa"/>
            <w:tcMar>
              <w:top w:w="40" w:type="dxa"/>
              <w:left w:w="40" w:type="dxa"/>
              <w:bottom w:w="40" w:type="dxa"/>
              <w:right w:w="40" w:type="dxa"/>
            </w:tcMar>
            <w:vAlign w:val="center"/>
          </w:tcPr>
          <w:p w14:paraId="475D59A4" w14:textId="4C174BF1" w:rsidR="00F66168" w:rsidRPr="001C1583" w:rsidRDefault="00F66168" w:rsidP="00F35095">
            <w:pPr>
              <w:spacing w:after="0" w:line="240" w:lineRule="auto"/>
              <w:rPr>
                <w:sz w:val="21"/>
                <w:szCs w:val="21"/>
              </w:rPr>
            </w:pPr>
            <w:proofErr w:type="spellStart"/>
            <w:r w:rsidRPr="001C1583">
              <w:rPr>
                <w:sz w:val="21"/>
                <w:szCs w:val="21"/>
              </w:rPr>
              <w:t>Nemire</w:t>
            </w:r>
            <w:proofErr w:type="spellEnd"/>
            <w:r w:rsidRPr="001C1583">
              <w:rPr>
                <w:sz w:val="21"/>
                <w:szCs w:val="21"/>
              </w:rPr>
              <w:t>, 1998</w:t>
            </w:r>
          </w:p>
        </w:tc>
        <w:tc>
          <w:tcPr>
            <w:tcW w:w="1559" w:type="dxa"/>
            <w:tcMar>
              <w:top w:w="40" w:type="dxa"/>
              <w:left w:w="40" w:type="dxa"/>
              <w:bottom w:w="40" w:type="dxa"/>
              <w:right w:w="40" w:type="dxa"/>
            </w:tcMar>
            <w:vAlign w:val="center"/>
          </w:tcPr>
          <w:p w14:paraId="6344D213" w14:textId="34C934BE" w:rsidR="00F66168" w:rsidRPr="001C1583" w:rsidRDefault="00F66168" w:rsidP="00F35095">
            <w:pPr>
              <w:spacing w:after="0" w:line="240" w:lineRule="auto"/>
              <w:rPr>
                <w:sz w:val="21"/>
                <w:szCs w:val="21"/>
              </w:rPr>
            </w:pPr>
            <w:r w:rsidRPr="001C1583">
              <w:rPr>
                <w:sz w:val="21"/>
                <w:szCs w:val="21"/>
              </w:rPr>
              <w:t>Armáda</w:t>
            </w:r>
          </w:p>
        </w:tc>
        <w:tc>
          <w:tcPr>
            <w:tcW w:w="3261" w:type="dxa"/>
            <w:tcMar>
              <w:top w:w="40" w:type="dxa"/>
              <w:left w:w="40" w:type="dxa"/>
              <w:bottom w:w="40" w:type="dxa"/>
              <w:right w:w="40" w:type="dxa"/>
            </w:tcMar>
            <w:vAlign w:val="center"/>
          </w:tcPr>
          <w:p w14:paraId="623C1983" w14:textId="25F92ED9" w:rsidR="00F66168" w:rsidRPr="001C1583" w:rsidRDefault="00F66168" w:rsidP="00F35095">
            <w:pPr>
              <w:spacing w:after="0" w:line="240" w:lineRule="auto"/>
              <w:rPr>
                <w:sz w:val="21"/>
                <w:szCs w:val="21"/>
              </w:rPr>
            </w:pPr>
            <w:r w:rsidRPr="001C1583">
              <w:rPr>
                <w:sz w:val="21"/>
                <w:szCs w:val="21"/>
              </w:rPr>
              <w:t>Nácvik taktiky a misí</w:t>
            </w:r>
          </w:p>
        </w:tc>
        <w:tc>
          <w:tcPr>
            <w:tcW w:w="7371" w:type="dxa"/>
            <w:tcMar>
              <w:top w:w="40" w:type="dxa"/>
              <w:left w:w="40" w:type="dxa"/>
              <w:bottom w:w="40" w:type="dxa"/>
              <w:right w:w="40" w:type="dxa"/>
            </w:tcMar>
            <w:vAlign w:val="center"/>
          </w:tcPr>
          <w:p w14:paraId="36ABA509" w14:textId="6386FBCB" w:rsidR="00F66168" w:rsidRPr="001C1583" w:rsidRDefault="00F66168" w:rsidP="00F35095">
            <w:pPr>
              <w:spacing w:after="0" w:line="240" w:lineRule="auto"/>
              <w:rPr>
                <w:sz w:val="21"/>
                <w:szCs w:val="21"/>
              </w:rPr>
            </w:pPr>
            <w:r w:rsidRPr="001C1583">
              <w:rPr>
                <w:sz w:val="21"/>
                <w:szCs w:val="21"/>
              </w:rPr>
              <w:t>Trénink velitelů pozemních vojsk v taktickém rozhodování při velení počítačově generovaným jednotkám</w:t>
            </w:r>
          </w:p>
        </w:tc>
      </w:tr>
      <w:tr w:rsidR="00F66168" w:rsidRPr="00F66168" w14:paraId="2AB05ED3" w14:textId="77777777" w:rsidTr="00F35095">
        <w:tc>
          <w:tcPr>
            <w:tcW w:w="1833" w:type="dxa"/>
            <w:tcMar>
              <w:top w:w="40" w:type="dxa"/>
              <w:left w:w="40" w:type="dxa"/>
              <w:bottom w:w="40" w:type="dxa"/>
              <w:right w:w="40" w:type="dxa"/>
            </w:tcMar>
            <w:vAlign w:val="center"/>
          </w:tcPr>
          <w:p w14:paraId="08E1A34E" w14:textId="7D66BA84" w:rsidR="00F66168" w:rsidRPr="001C1583" w:rsidRDefault="00F66168" w:rsidP="00F35095">
            <w:pPr>
              <w:spacing w:after="0" w:line="240" w:lineRule="auto"/>
              <w:rPr>
                <w:sz w:val="21"/>
                <w:szCs w:val="21"/>
              </w:rPr>
            </w:pPr>
            <w:proofErr w:type="spellStart"/>
            <w:r w:rsidRPr="001C1583">
              <w:rPr>
                <w:sz w:val="21"/>
                <w:szCs w:val="21"/>
              </w:rPr>
              <w:t>Taupiac</w:t>
            </w:r>
            <w:proofErr w:type="spellEnd"/>
            <w:r w:rsidRPr="001C1583">
              <w:rPr>
                <w:sz w:val="21"/>
                <w:szCs w:val="21"/>
              </w:rPr>
              <w:t xml:space="preserve"> et al., 2019</w:t>
            </w:r>
          </w:p>
        </w:tc>
        <w:tc>
          <w:tcPr>
            <w:tcW w:w="1559" w:type="dxa"/>
            <w:tcMar>
              <w:top w:w="40" w:type="dxa"/>
              <w:left w:w="40" w:type="dxa"/>
              <w:bottom w:w="40" w:type="dxa"/>
              <w:right w:w="40" w:type="dxa"/>
            </w:tcMar>
            <w:vAlign w:val="center"/>
          </w:tcPr>
          <w:p w14:paraId="534299C3" w14:textId="2DBB1862" w:rsidR="00F66168" w:rsidRPr="001C1583" w:rsidRDefault="00F66168" w:rsidP="00F35095">
            <w:pPr>
              <w:spacing w:after="0" w:line="240" w:lineRule="auto"/>
              <w:rPr>
                <w:sz w:val="21"/>
                <w:szCs w:val="21"/>
              </w:rPr>
            </w:pPr>
            <w:r w:rsidRPr="001C1583">
              <w:rPr>
                <w:sz w:val="21"/>
                <w:szCs w:val="21"/>
              </w:rPr>
              <w:t>Management, obchod</w:t>
            </w:r>
          </w:p>
        </w:tc>
        <w:tc>
          <w:tcPr>
            <w:tcW w:w="3261" w:type="dxa"/>
            <w:tcMar>
              <w:top w:w="40" w:type="dxa"/>
              <w:left w:w="40" w:type="dxa"/>
              <w:bottom w:w="40" w:type="dxa"/>
              <w:right w:w="40" w:type="dxa"/>
            </w:tcMar>
            <w:vAlign w:val="center"/>
          </w:tcPr>
          <w:p w14:paraId="3D11B10C" w14:textId="66692511" w:rsidR="00F66168" w:rsidRPr="001C1583" w:rsidRDefault="00F66168" w:rsidP="00F35095">
            <w:pPr>
              <w:spacing w:after="0" w:line="240" w:lineRule="auto"/>
              <w:rPr>
                <w:sz w:val="21"/>
                <w:szCs w:val="21"/>
              </w:rPr>
            </w:pPr>
            <w:r w:rsidRPr="001C1583">
              <w:rPr>
                <w:sz w:val="21"/>
                <w:szCs w:val="21"/>
              </w:rPr>
              <w:t>Trénink sociálních dovedností</w:t>
            </w:r>
          </w:p>
        </w:tc>
        <w:tc>
          <w:tcPr>
            <w:tcW w:w="7371" w:type="dxa"/>
            <w:tcMar>
              <w:top w:w="40" w:type="dxa"/>
              <w:left w:w="40" w:type="dxa"/>
              <w:bottom w:w="40" w:type="dxa"/>
              <w:right w:w="40" w:type="dxa"/>
            </w:tcMar>
            <w:vAlign w:val="center"/>
          </w:tcPr>
          <w:p w14:paraId="6AC1DFB7" w14:textId="6ABFEE51" w:rsidR="00F66168" w:rsidRPr="001C1583" w:rsidRDefault="00F66168" w:rsidP="00F35095">
            <w:pPr>
              <w:spacing w:after="0" w:line="240" w:lineRule="auto"/>
              <w:rPr>
                <w:sz w:val="21"/>
                <w:szCs w:val="21"/>
              </w:rPr>
            </w:pPr>
            <w:r w:rsidRPr="001C1583">
              <w:rPr>
                <w:sz w:val="21"/>
                <w:szCs w:val="21"/>
              </w:rPr>
              <w:t>Trénink manažerů v komunikaci, obchodních zástupců ve vyjednávání</w:t>
            </w:r>
          </w:p>
        </w:tc>
      </w:tr>
    </w:tbl>
    <w:p w14:paraId="780BB5EC" w14:textId="2F70BA57" w:rsidR="00F66168" w:rsidRPr="00F66168" w:rsidRDefault="0008186D">
      <w:pPr>
        <w:spacing w:after="0" w:line="240" w:lineRule="auto"/>
        <w:rPr>
          <w:sz w:val="22"/>
          <w:szCs w:val="22"/>
        </w:rPr>
        <w:sectPr w:rsidR="00F66168" w:rsidRPr="00F66168" w:rsidSect="001C1583">
          <w:pgSz w:w="16839" w:h="11907" w:orient="landscape"/>
          <w:pgMar w:top="1417" w:right="1417" w:bottom="1417" w:left="1417" w:header="708" w:footer="708" w:gutter="0"/>
          <w:cols w:space="720"/>
          <w:titlePg/>
          <w:docGrid w:linePitch="326"/>
        </w:sectPr>
      </w:pPr>
      <w:r>
        <w:rPr>
          <w:noProof/>
          <w:sz w:val="22"/>
          <w:szCs w:val="22"/>
        </w:rPr>
        <mc:AlternateContent>
          <mc:Choice Requires="wps">
            <w:drawing>
              <wp:anchor distT="0" distB="0" distL="114300" distR="114300" simplePos="0" relativeHeight="251660288" behindDoc="0" locked="0" layoutInCell="1" allowOverlap="1" wp14:anchorId="12A95DC5" wp14:editId="7CB7B163">
                <wp:simplePos x="0" y="0"/>
                <wp:positionH relativeFrom="column">
                  <wp:posOffset>14605</wp:posOffset>
                </wp:positionH>
                <wp:positionV relativeFrom="paragraph">
                  <wp:posOffset>41959</wp:posOffset>
                </wp:positionV>
                <wp:extent cx="3495822" cy="295421"/>
                <wp:effectExtent l="0" t="0" r="9525" b="9525"/>
                <wp:wrapNone/>
                <wp:docPr id="5" name="Text Box 5"/>
                <wp:cNvGraphicFramePr/>
                <a:graphic xmlns:a="http://schemas.openxmlformats.org/drawingml/2006/main">
                  <a:graphicData uri="http://schemas.microsoft.com/office/word/2010/wordprocessingShape">
                    <wps:wsp>
                      <wps:cNvSpPr txBox="1"/>
                      <wps:spPr>
                        <a:xfrm>
                          <a:off x="0" y="0"/>
                          <a:ext cx="3495822" cy="295421"/>
                        </a:xfrm>
                        <a:prstGeom prst="rect">
                          <a:avLst/>
                        </a:prstGeom>
                        <a:solidFill>
                          <a:schemeClr val="lt1"/>
                        </a:solidFill>
                        <a:ln w="6350">
                          <a:noFill/>
                        </a:ln>
                      </wps:spPr>
                      <wps:txbx>
                        <w:txbxContent>
                          <w:p w14:paraId="123BDCA9" w14:textId="77777777" w:rsidR="0008186D" w:rsidRPr="00F66168" w:rsidRDefault="0008186D" w:rsidP="0008186D">
                            <w:pPr>
                              <w:rPr>
                                <w:i/>
                              </w:rPr>
                            </w:pPr>
                            <w:r>
                              <w:rPr>
                                <w:i/>
                              </w:rPr>
                              <w:t>Z</w:t>
                            </w:r>
                            <w:r w:rsidRPr="00F66168">
                              <w:rPr>
                                <w:i/>
                              </w:rPr>
                              <w:t>droj: autorky</w:t>
                            </w:r>
                          </w:p>
                          <w:p w14:paraId="73A4362A" w14:textId="77777777" w:rsidR="0008186D" w:rsidRDefault="0008186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A95DC5" id="_x0000_t202" coordsize="21600,21600" o:spt="202" path="m,l,21600r21600,l21600,xe">
                <v:stroke joinstyle="miter"/>
                <v:path gradientshapeok="t" o:connecttype="rect"/>
              </v:shapetype>
              <v:shape id="Text Box 5" o:spid="_x0000_s1026" type="#_x0000_t202" style="position:absolute;margin-left:1.15pt;margin-top:3.3pt;width:275.25pt;height:23.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" fillcolor="white [3201]" stroked="f" strokeweight=".5pt">
                <v:textbox>
                  <w:txbxContent>
                    <w:p w14:paraId="123BDCA9" w14:textId="77777777" w:rsidR="0008186D" w:rsidRPr="00F66168" w:rsidRDefault="0008186D" w:rsidP="0008186D">
                      <w:pPr>
                        <w:rPr>
                          <w:i/>
                        </w:rPr>
                      </w:pPr>
                      <w:r>
                        <w:rPr>
                          <w:i/>
                        </w:rPr>
                        <w:t>Z</w:t>
                      </w:r>
                      <w:r w:rsidRPr="00F66168">
                        <w:rPr>
                          <w:i/>
                        </w:rPr>
                        <w:t>droj: autorky</w:t>
                      </w:r>
                    </w:p>
                    <w:p w14:paraId="73A4362A" w14:textId="77777777" w:rsidR="0008186D" w:rsidRDefault="0008186D"/>
                  </w:txbxContent>
                </v:textbox>
              </v:shape>
            </w:pict>
          </mc:Fallback>
        </mc:AlternateContent>
      </w:r>
    </w:p>
    <w:p w14:paraId="298C38E9" w14:textId="77777777" w:rsidR="008D1481" w:rsidRPr="00F66168" w:rsidRDefault="003B4AE9">
      <w:pPr>
        <w:rPr>
          <w:b/>
        </w:rPr>
      </w:pPr>
      <w:r w:rsidRPr="00F66168">
        <w:rPr>
          <w:b/>
        </w:rPr>
        <w:lastRenderedPageBreak/>
        <w:t>3.3 Přínosy</w:t>
      </w:r>
    </w:p>
    <w:p w14:paraId="0370155F" w14:textId="77777777" w:rsidR="008D1481" w:rsidRPr="00F66168" w:rsidRDefault="003B4AE9">
      <w:pPr>
        <w:jc w:val="both"/>
      </w:pPr>
      <w:r w:rsidRPr="00F66168">
        <w:t xml:space="preserve">Oproti dosavadním metodám vzdělávání a rozvoje vedoucích pracovníků nabízí VR několik přínosů. Zaprvé VR dokáže bezpečně nasimulovat nouzové situace, které by mohly v realitě mít i fatální následky </w:t>
      </w:r>
      <w:hyperlink r:id="rId48">
        <w:r w:rsidRPr="00F66168">
          <w:t>(</w:t>
        </w:r>
        <w:proofErr w:type="spellStart"/>
        <w:r w:rsidRPr="00F66168">
          <w:t>Bhoir</w:t>
        </w:r>
        <w:proofErr w:type="spellEnd"/>
        <w:r w:rsidRPr="00F66168">
          <w:t xml:space="preserve"> &amp; </w:t>
        </w:r>
        <w:proofErr w:type="spellStart"/>
        <w:r w:rsidRPr="00F66168">
          <w:t>Esmaeili</w:t>
        </w:r>
        <w:proofErr w:type="spellEnd"/>
        <w:r w:rsidRPr="00F66168">
          <w:t>, 2015)</w:t>
        </w:r>
      </w:hyperlink>
      <w:r w:rsidRPr="00F66168">
        <w:t xml:space="preserve">. Kvůli velké náročnosti na lidské a materiální zdroje je také nákladné simulace nouzových situací provádět fyzicky </w:t>
      </w:r>
      <w:hyperlink r:id="rId49">
        <w:r w:rsidRPr="00F66168">
          <w:t>(</w:t>
        </w:r>
        <w:proofErr w:type="spellStart"/>
        <w:r w:rsidRPr="00F66168">
          <w:t>Kwok</w:t>
        </w:r>
        <w:proofErr w:type="spellEnd"/>
        <w:r w:rsidRPr="00F66168">
          <w:t xml:space="preserve"> et al., 2019, s. 711)</w:t>
        </w:r>
      </w:hyperlink>
      <w:r w:rsidRPr="00F66168">
        <w:t>. Pořízení vzdělávací a</w:t>
      </w:r>
      <w:r w:rsidRPr="00F66168">
        <w:t xml:space="preserve">plikace, hardware a školení pro VR je sice rovněž nákladné, nicméně po jejím pořízení již lze školení provádět opakovaně a častěji než v realitě. VR navíc zvládá simulovat velmi komplikované situace těžko </w:t>
      </w:r>
      <w:proofErr w:type="spellStart"/>
      <w:r w:rsidRPr="00F66168">
        <w:t>navoditelné</w:t>
      </w:r>
      <w:proofErr w:type="spellEnd"/>
      <w:r w:rsidRPr="00F66168">
        <w:t xml:space="preserve"> v realitě </w:t>
      </w:r>
      <w:hyperlink r:id="rId50">
        <w:r w:rsidRPr="00F66168">
          <w:t>(</w:t>
        </w:r>
        <w:proofErr w:type="spellStart"/>
        <w:r w:rsidRPr="00F66168">
          <w:t>Kwok</w:t>
        </w:r>
        <w:proofErr w:type="spellEnd"/>
        <w:r w:rsidRPr="00F66168">
          <w:t xml:space="preserve"> et al., 2019, s. 714)</w:t>
        </w:r>
      </w:hyperlink>
      <w:r w:rsidRPr="00F66168">
        <w:t xml:space="preserve"> a umožňuje nastavení parametrů simulace jako je počasí nebo šíření tlakové vlny </w:t>
      </w:r>
      <w:hyperlink r:id="rId51">
        <w:r w:rsidRPr="00F66168">
          <w:t>(</w:t>
        </w:r>
        <w:proofErr w:type="spellStart"/>
        <w:r w:rsidRPr="00F66168">
          <w:t>Fanfarová</w:t>
        </w:r>
        <w:proofErr w:type="spellEnd"/>
        <w:r w:rsidRPr="00F66168">
          <w:t xml:space="preserve"> &amp; Maris, 2017, s. 161)</w:t>
        </w:r>
      </w:hyperlink>
      <w:r w:rsidRPr="00F66168">
        <w:t>.</w:t>
      </w:r>
    </w:p>
    <w:p w14:paraId="7DF07F00" w14:textId="6184D651" w:rsidR="008D1481" w:rsidRPr="00F66168" w:rsidRDefault="003B4AE9">
      <w:pPr>
        <w:jc w:val="both"/>
      </w:pPr>
      <w:r w:rsidRPr="00F66168">
        <w:t xml:space="preserve">Často zmiňovanými </w:t>
      </w:r>
      <w:r w:rsidRPr="00F66168">
        <w:t xml:space="preserve">výhodami VR jsou nezávislost na místě a čase. Fyzické nácviky by často bylo potřeba provádět na nedostupných, vzdálených lokacích s rizikem nepříznivého počasí </w:t>
      </w:r>
      <w:hyperlink r:id="rId52">
        <w:r w:rsidRPr="00F66168">
          <w:t>(</w:t>
        </w:r>
        <w:proofErr w:type="spellStart"/>
        <w:r w:rsidRPr="00F66168">
          <w:t>Bhoir</w:t>
        </w:r>
        <w:proofErr w:type="spellEnd"/>
        <w:r w:rsidRPr="00F66168">
          <w:t xml:space="preserve"> &amp; </w:t>
        </w:r>
        <w:proofErr w:type="spellStart"/>
        <w:r w:rsidRPr="00F66168">
          <w:t>Esmaeili</w:t>
        </w:r>
        <w:proofErr w:type="spellEnd"/>
        <w:r w:rsidRPr="00F66168">
          <w:t>, 2015, s. 460)</w:t>
        </w:r>
      </w:hyperlink>
      <w:r w:rsidRPr="00F66168">
        <w:t xml:space="preserve">, </w:t>
      </w:r>
      <w:r w:rsidRPr="00F66168">
        <w:t>zatímco VR lze mít přímo v sídle organizace. Stejně tak lze při připojení VR s internetem propojit členy týmu z různých geografických lokací bez nutnosti cestovat a lze tak posílit komunikaci a spolupráci mezi organizacemi</w:t>
      </w:r>
      <w:r w:rsidR="004F2E58">
        <w:t xml:space="preserve"> </w:t>
      </w:r>
      <w:r w:rsidR="004F2E58">
        <w:fldChar w:fldCharType="begin"/>
      </w:r>
      <w:r w:rsidR="004F2E58">
        <w:instrText xml:space="preserve"> ADDIN ZOTERO_ITEM CSL_CITATION {"citationID":"5RZKzebY","properties":{"formattedCitation":"(Chow et al., 2005)","plainCitation":"(Chow et al., 2005)","noteIndex":0},"citationItems":[{"id":1094,"uris":["http://zotero.org/users/6387095/items/FSYEZNXR"],"uri":["http://zotero.org/users/6387095/items/FSYEZNXR"],"itemData":{"id":1094,"type":"paper-conference","abstract":"Nations, corporations and political organizations around the world today are forced to deal with an increasing number of security threats. As a result, various organizations must find ways to adequately equip and prepare themselves to handle numerous dangerous and life threatening circumstances. Virtual reality is an extremely important technology that can be used across a variety of different fields and for a number of diverse applications, ranging from simulation training to visualization tools, in order to prepare for and manage disaster situations. Head mounted display (HMD) virtual reality systems attempt visually to immerse the user in a virtual environment. However, it is well recognized that latency, the delay in responding to a user's head movement, is a major shortcoming that plagues immersive HMD virtual reality systems. Excessive latency destroys the illusion of reality that such systems attempt to present to the user. A hardware architecture known as the address recalculation pipeline (ARP) and a computer graphics rendering technique called priority rendering, were designed to reduce the end-to-end latency suffered by immersive HMD virtual reality systems. This paper discusses the benefits of using the ARP virtual reality system in addressing security threats and disaster situations.","container-title":"TENCON 2005 - 2005 IEEE Region 10 Conference","DOI":"10.1109/TENCON.2005.301329","event":"TENCON 2005 - 2005 IEEE Region 10 Conference","note":"ISSN: 2159-3450","page":"1-6","source":"IEEE Xplore","title":"The ARP Virtual Reality System in Addressing Security Threats and Disaster Scenarios","author":[{"family":"Chow","given":"Y."},{"family":"Pose","given":"R."},{"family":"Regan","given":"M."}],"issued":{"date-parts":[["2005",11]]}}}],"schema":"https://github.com/citation-style-language/schema/raw/master/csl-citation.json"} </w:instrText>
      </w:r>
      <w:r w:rsidR="004F2E58">
        <w:fldChar w:fldCharType="separate"/>
      </w:r>
      <w:r w:rsidR="004F2E58" w:rsidRPr="004F2E58">
        <w:t>(</w:t>
      </w:r>
      <w:proofErr w:type="spellStart"/>
      <w:r w:rsidR="004F2E58" w:rsidRPr="004F2E58">
        <w:t>Chow</w:t>
      </w:r>
      <w:proofErr w:type="spellEnd"/>
      <w:r w:rsidR="004F2E58" w:rsidRPr="004F2E58">
        <w:t xml:space="preserve"> et al., 2005)</w:t>
      </w:r>
      <w:r w:rsidR="004F2E58">
        <w:fldChar w:fldCharType="end"/>
      </w:r>
      <w:hyperlink r:id="rId53"/>
      <w:r w:rsidRPr="00F66168">
        <w:t xml:space="preserve">. Dále lze trénink ve VR absolvovat téměř kdykoliv, kdy na něj účastník má čas </w:t>
      </w:r>
      <w:hyperlink r:id="rId54">
        <w:r w:rsidRPr="00F66168">
          <w:t>(</w:t>
        </w:r>
        <w:proofErr w:type="spellStart"/>
        <w:r w:rsidRPr="00F66168">
          <w:t>Bhoir</w:t>
        </w:r>
        <w:proofErr w:type="spellEnd"/>
        <w:r w:rsidRPr="00F66168">
          <w:t xml:space="preserve"> &amp; </w:t>
        </w:r>
        <w:proofErr w:type="spellStart"/>
        <w:r w:rsidRPr="00F66168">
          <w:t>Esmaeili</w:t>
        </w:r>
        <w:proofErr w:type="spellEnd"/>
        <w:r w:rsidRPr="00F66168">
          <w:t>, 2015, s.</w:t>
        </w:r>
        <w:r w:rsidR="00CB7F97">
          <w:t> </w:t>
        </w:r>
        <w:r w:rsidRPr="00F66168">
          <w:t>460)</w:t>
        </w:r>
      </w:hyperlink>
      <w:r w:rsidRPr="00F66168">
        <w:t>, bez potřeby organizování jiných l</w:t>
      </w:r>
      <w:r w:rsidRPr="00F66168">
        <w:t xml:space="preserve">idí jako figurantů pro fyzickou simulaci a bez ohledu na provozní dobu objektu. V neposlední řadě takovýto nácvik neohrozí probíhající provoz organizace jako například v metru </w:t>
      </w:r>
      <w:hyperlink r:id="rId55">
        <w:r w:rsidRPr="00F66168">
          <w:t>(</w:t>
        </w:r>
        <w:proofErr w:type="spellStart"/>
        <w:r w:rsidRPr="00F66168">
          <w:t>Kwok</w:t>
        </w:r>
        <w:proofErr w:type="spellEnd"/>
        <w:r w:rsidRPr="00F66168">
          <w:t xml:space="preserve"> et al., 2019</w:t>
        </w:r>
        <w:r w:rsidRPr="00F66168">
          <w:t>, s. 711)</w:t>
        </w:r>
      </w:hyperlink>
      <w:r w:rsidRPr="00F66168">
        <w:t>.</w:t>
      </w:r>
    </w:p>
    <w:p w14:paraId="0E80E6EA" w14:textId="0139C0A6" w:rsidR="008D1481" w:rsidRPr="00F66168" w:rsidRDefault="003B4AE9" w:rsidP="007272C0">
      <w:pPr>
        <w:jc w:val="both"/>
      </w:pPr>
      <w:r w:rsidRPr="00F66168">
        <w:t xml:space="preserve">VR je více pohlcující než běžná školení a podporuje tak učení zážitkem (angl. </w:t>
      </w:r>
      <w:proofErr w:type="spellStart"/>
      <w:r w:rsidRPr="00F66168">
        <w:t>experiential</w:t>
      </w:r>
      <w:proofErr w:type="spellEnd"/>
      <w:r w:rsidRPr="00F66168">
        <w:t xml:space="preserve"> learning), a tím i větší zapojení účastníků </w:t>
      </w:r>
      <w:hyperlink r:id="rId56">
        <w:r w:rsidRPr="00F66168">
          <w:t>(</w:t>
        </w:r>
        <w:proofErr w:type="spellStart"/>
        <w:r w:rsidRPr="00F66168">
          <w:t>Bhoir</w:t>
        </w:r>
        <w:proofErr w:type="spellEnd"/>
        <w:r w:rsidRPr="00F66168">
          <w:t xml:space="preserve"> &amp; </w:t>
        </w:r>
        <w:proofErr w:type="spellStart"/>
        <w:r w:rsidRPr="00F66168">
          <w:t>Esmaeili</w:t>
        </w:r>
        <w:proofErr w:type="spellEnd"/>
        <w:r w:rsidRPr="00F66168">
          <w:t>, 2015, s.</w:t>
        </w:r>
        <w:r w:rsidR="00CB7F97">
          <w:t> </w:t>
        </w:r>
        <w:r w:rsidRPr="00F66168">
          <w:t>460)</w:t>
        </w:r>
      </w:hyperlink>
      <w:r w:rsidRPr="00F66168">
        <w:t>.</w:t>
      </w:r>
      <w:r w:rsidR="007272C0">
        <w:t xml:space="preserve"> </w:t>
      </w:r>
      <w:r w:rsidRPr="00F66168">
        <w:t xml:space="preserve">VR </w:t>
      </w:r>
      <w:r w:rsidR="007272C0">
        <w:t xml:space="preserve">navíc </w:t>
      </w:r>
      <w:r w:rsidRPr="00F66168">
        <w:t>nabízí něko</w:t>
      </w:r>
      <w:r w:rsidRPr="00F66168">
        <w:t xml:space="preserve">lik způsobů získávání zpětné vazby. V prvé řadě účastník VR simulace dostává díky reakcím systému v reálném čase bezprostřední zpětnou vazbu na své akce </w:t>
      </w:r>
      <w:hyperlink r:id="rId57">
        <w:r w:rsidRPr="00F66168">
          <w:t>(</w:t>
        </w:r>
        <w:proofErr w:type="spellStart"/>
        <w:r w:rsidRPr="00F66168">
          <w:t>Kwok</w:t>
        </w:r>
        <w:proofErr w:type="spellEnd"/>
        <w:r w:rsidRPr="00F66168">
          <w:t xml:space="preserve"> et al., 2019, s. 712)</w:t>
        </w:r>
      </w:hyperlink>
      <w:r w:rsidRPr="00F66168">
        <w:t xml:space="preserve">. Jeho akce a </w:t>
      </w:r>
      <w:r w:rsidRPr="00F66168">
        <w:t xml:space="preserve">rozhodnutí jsou zároveň zaznamenávány v databázi, mohou být přehrány později znovu a vyhodnoceny systémem </w:t>
      </w:r>
      <w:hyperlink r:id="rId58">
        <w:r w:rsidRPr="00F66168">
          <w:t>(</w:t>
        </w:r>
        <w:proofErr w:type="spellStart"/>
        <w:r w:rsidRPr="00F66168">
          <w:t>Li</w:t>
        </w:r>
        <w:proofErr w:type="spellEnd"/>
        <w:r w:rsidRPr="00F66168">
          <w:t xml:space="preserve"> et al., 2005, s. 194)</w:t>
        </w:r>
      </w:hyperlink>
      <w:r w:rsidRPr="00F66168">
        <w:t xml:space="preserve">. Systém dokonce může mít přednastavená pro každou roli a její </w:t>
      </w:r>
      <w:r w:rsidRPr="00F66168">
        <w:t xml:space="preserve">akce podrobná KPI, která po skončení tréninku zvládne vyhodnotit </w:t>
      </w:r>
      <w:hyperlink r:id="rId59">
        <w:r w:rsidRPr="00F66168">
          <w:t>(Longo et al., 2019, s. 110)</w:t>
        </w:r>
      </w:hyperlink>
      <w:r w:rsidRPr="00F66168">
        <w:t>.</w:t>
      </w:r>
    </w:p>
    <w:p w14:paraId="37F36379" w14:textId="77777777" w:rsidR="008D1481" w:rsidRPr="00F66168" w:rsidRDefault="003B4AE9">
      <w:pPr>
        <w:spacing w:after="0" w:line="276" w:lineRule="auto"/>
        <w:jc w:val="both"/>
      </w:pPr>
      <w:r w:rsidRPr="00F66168">
        <w:t>Po skončení simulace ve VR často v rámci tréninku následují setkání účastníků s instruktorem za účelem diskuse a reflexe nad zvoleným postupem v průběhu hry, nad ideálním řešením a případnými chybami. Simulováním již proběhlých reálných krizových události,</w:t>
      </w:r>
      <w:r w:rsidRPr="00F66168">
        <w:t xml:space="preserve"> analýzou alternativ jednání v těchto situacích a následnou diskusí lze takto přenášet znalosti od zkušených hasičů </w:t>
      </w:r>
      <w:hyperlink r:id="rId60">
        <w:r w:rsidRPr="00F66168">
          <w:t>(</w:t>
        </w:r>
        <w:proofErr w:type="spellStart"/>
        <w:r w:rsidRPr="00F66168">
          <w:t>Fanfarová</w:t>
        </w:r>
        <w:proofErr w:type="spellEnd"/>
        <w:r w:rsidRPr="00F66168">
          <w:t xml:space="preserve"> &amp; Maris, 2017, s. 165)</w:t>
        </w:r>
      </w:hyperlink>
      <w:r w:rsidRPr="00F66168">
        <w:t>. Výsledky tréninků mohou navíc poskytnout zp</w:t>
      </w:r>
      <w:r w:rsidRPr="00F66168">
        <w:t xml:space="preserve">ětnou vazbu pro návrh či přenastavení nouzových procesů v podniku </w:t>
      </w:r>
      <w:hyperlink r:id="rId61">
        <w:r w:rsidRPr="00F66168">
          <w:t>(Longo et al., 2019, s. 121)</w:t>
        </w:r>
      </w:hyperlink>
      <w:r w:rsidRPr="00F66168">
        <w:t xml:space="preserve">. </w:t>
      </w:r>
    </w:p>
    <w:p w14:paraId="0F3BE218" w14:textId="77777777" w:rsidR="008D1481" w:rsidRPr="00F66168" w:rsidRDefault="008D1481">
      <w:pPr>
        <w:spacing w:after="0" w:line="276" w:lineRule="auto"/>
        <w:rPr>
          <w:rFonts w:eastAsia="Arial" w:cs="Arial"/>
          <w:sz w:val="22"/>
          <w:szCs w:val="22"/>
        </w:rPr>
      </w:pPr>
    </w:p>
    <w:p w14:paraId="075D61A1" w14:textId="6D397BF6" w:rsidR="008D1481" w:rsidRPr="00F66168" w:rsidRDefault="003B4AE9">
      <w:r w:rsidRPr="00F66168">
        <w:rPr>
          <w:b/>
        </w:rPr>
        <w:t>3.4 Nedostatky</w:t>
      </w:r>
    </w:p>
    <w:p w14:paraId="247705BA" w14:textId="77777777" w:rsidR="008D1481" w:rsidRPr="00F66168" w:rsidRDefault="003B4AE9">
      <w:pPr>
        <w:jc w:val="both"/>
      </w:pPr>
      <w:r w:rsidRPr="00F66168">
        <w:t>Literatura pojednávající o využití VR ve vzdělávání pracovníků uvádí mnohé přínos</w:t>
      </w:r>
      <w:r w:rsidRPr="00F66168">
        <w:t xml:space="preserve">y tohoto nástroje, daleko méně se ale zmiňuje o jejích nedostatcích. VR technologie, ač na trhu již desítky let, se neustále vyvíjí a některá úskalí pořád </w:t>
      </w:r>
      <w:r w:rsidRPr="00F66168">
        <w:lastRenderedPageBreak/>
        <w:t>nebyla dovedena do dokonalosti. Na následující aspekty je proto potřeba brát zřetel při srovnávání VR</w:t>
      </w:r>
      <w:r w:rsidRPr="00F66168">
        <w:t xml:space="preserve"> a klasických metod vzdělávání, a zvláště při uvažování o zařazení tohoto nástroje do vzdělávání v konkrétním podniku.</w:t>
      </w:r>
    </w:p>
    <w:p w14:paraId="052378CE" w14:textId="77777777" w:rsidR="008D1481" w:rsidRPr="00F66168" w:rsidRDefault="003B4AE9">
      <w:pPr>
        <w:jc w:val="both"/>
      </w:pPr>
      <w:r w:rsidRPr="00F66168">
        <w:t>Častým nedostatkem VR může být občasná latence mezi přístrojem a fyzickým pohybem uživatele. Toto zpoždění může mít mimo jiné za následek</w:t>
      </w:r>
      <w:r w:rsidRPr="00F66168">
        <w:t xml:space="preserve"> krom horší orientace v </w:t>
      </w:r>
      <w:proofErr w:type="spellStart"/>
      <w:r w:rsidRPr="00F66168">
        <w:t>kyber</w:t>
      </w:r>
      <w:proofErr w:type="spellEnd"/>
      <w:r w:rsidRPr="00F66168">
        <w:t xml:space="preserve"> prostředí také kinetózu, neboli nevolnost z pohybu (</w:t>
      </w:r>
      <w:proofErr w:type="spellStart"/>
      <w:r w:rsidRPr="00F66168">
        <w:t>Chow</w:t>
      </w:r>
      <w:proofErr w:type="spellEnd"/>
      <w:r w:rsidRPr="00F66168">
        <w:t xml:space="preserve"> et al., 2005, s. 1). Pokud není zajištěno dostatečně kvalitní vybavení (brýle a případně další haptická zařízení), může se stát, že trénink ve VR bude mít ne jenom stejn</w:t>
      </w:r>
      <w:r w:rsidRPr="00F66168">
        <w:t>é, ale dokonce horší výsledky, než kdyby pracovníci trénovali ve fyzickém prostředí (</w:t>
      </w:r>
      <w:proofErr w:type="spellStart"/>
      <w:r w:rsidRPr="00F66168">
        <w:t>Grabowski</w:t>
      </w:r>
      <w:proofErr w:type="spellEnd"/>
      <w:r w:rsidRPr="00F66168">
        <w:t>, 2019, s. 397). Nutnost adekvátního vybavení je tedy klíčová, což může být pro některé firmy velmi nákladnou záležitostí.</w:t>
      </w:r>
    </w:p>
    <w:p w14:paraId="329F8A03" w14:textId="77777777" w:rsidR="008D1481" w:rsidRPr="00F66168" w:rsidRDefault="003B4AE9">
      <w:pPr>
        <w:rPr>
          <w:b/>
        </w:rPr>
      </w:pPr>
      <w:r w:rsidRPr="00F66168">
        <w:rPr>
          <w:b/>
        </w:rPr>
        <w:t>3.5 Příprava na nepředvíd</w:t>
      </w:r>
      <w:r w:rsidRPr="00F66168">
        <w:rPr>
          <w:b/>
        </w:rPr>
        <w:t>ané situace</w:t>
      </w:r>
    </w:p>
    <w:p w14:paraId="2D7E5801" w14:textId="389FB09C" w:rsidR="008D1481" w:rsidRPr="00F66168" w:rsidRDefault="003B4AE9">
      <w:pPr>
        <w:jc w:val="both"/>
      </w:pPr>
      <w:r w:rsidRPr="00F66168">
        <w:t xml:space="preserve">Některé nouzové situace, jejichž podobu si lze představit na základě již proběhlých krizových událostí </w:t>
      </w:r>
      <w:hyperlink r:id="rId62">
        <w:r w:rsidRPr="00F66168">
          <w:t>(</w:t>
        </w:r>
        <w:proofErr w:type="spellStart"/>
        <w:r w:rsidRPr="00F66168">
          <w:t>Fanfarová</w:t>
        </w:r>
        <w:proofErr w:type="spellEnd"/>
        <w:r w:rsidRPr="00F66168">
          <w:t xml:space="preserve"> &amp; Maris, 2017, s. 162)</w:t>
        </w:r>
      </w:hyperlink>
      <w:r w:rsidRPr="00F66168">
        <w:t>, si lze ve VR vyzkoušet téměř na vlastní kůži</w:t>
      </w:r>
      <w:r w:rsidRPr="00F66168">
        <w:t>. Nicméně reálné nepředvídané situace mohou stále přijít v</w:t>
      </w:r>
      <w:r w:rsidR="00CB7F97">
        <w:t> </w:t>
      </w:r>
      <w:r w:rsidRPr="00F66168">
        <w:t>nečekaný čas a v jiném rozsahu. Pro tyto případy dokáže VR rozvíjet některé dovednosti a znalosti. Následně je pro zvládnutí nečekaných situací podstatné pomocí těchto znalostí a dovedností stabili</w:t>
      </w:r>
      <w:r w:rsidRPr="00F66168">
        <w:t xml:space="preserve">zovat akční systém a rozšířit prostor možností pro řešení nastalého problému. </w:t>
      </w:r>
    </w:p>
    <w:p w14:paraId="6302D9B4" w14:textId="77777777" w:rsidR="008D1481" w:rsidRPr="00F66168" w:rsidRDefault="003B4AE9">
      <w:pPr>
        <w:jc w:val="both"/>
      </w:pPr>
      <w:r w:rsidRPr="00F66168">
        <w:t xml:space="preserve">Prvním ze způsobů, kterým vzdělávání pomocí VR přispívá ke zvládání nepředvídaných situací, je trénink a upevňování postupů daných interními směrnicemi a protokoly upravujícími </w:t>
      </w:r>
      <w:r w:rsidRPr="00F66168">
        <w:t xml:space="preserve">krizové řízení v organizaci </w:t>
      </w:r>
      <w:hyperlink r:id="rId63">
        <w:r w:rsidRPr="00F66168">
          <w:t>(</w:t>
        </w:r>
        <w:proofErr w:type="spellStart"/>
        <w:r w:rsidRPr="00F66168">
          <w:t>Kwok</w:t>
        </w:r>
        <w:proofErr w:type="spellEnd"/>
        <w:r w:rsidRPr="00F66168">
          <w:t xml:space="preserve"> et al., 2020)</w:t>
        </w:r>
      </w:hyperlink>
      <w:r w:rsidRPr="00F66168">
        <w:t xml:space="preserve">. Při opakování procesu simulace se lidské reakce </w:t>
      </w:r>
      <w:proofErr w:type="spellStart"/>
      <w:r w:rsidRPr="00F66168">
        <w:t>zafixovávají</w:t>
      </w:r>
      <w:proofErr w:type="spellEnd"/>
      <w:r w:rsidRPr="00F66168">
        <w:t xml:space="preserve"> </w:t>
      </w:r>
      <w:hyperlink r:id="rId64">
        <w:r w:rsidRPr="00F66168">
          <w:t>(</w:t>
        </w:r>
        <w:proofErr w:type="spellStart"/>
        <w:r w:rsidRPr="00F66168">
          <w:t>Bhoir</w:t>
        </w:r>
        <w:proofErr w:type="spellEnd"/>
        <w:r w:rsidRPr="00F66168">
          <w:t xml:space="preserve"> &amp; </w:t>
        </w:r>
        <w:proofErr w:type="spellStart"/>
        <w:r w:rsidRPr="00F66168">
          <w:t>Esmaeili</w:t>
        </w:r>
        <w:proofErr w:type="spellEnd"/>
        <w:r w:rsidRPr="00F66168">
          <w:t>, 201</w:t>
        </w:r>
        <w:r w:rsidRPr="00F66168">
          <w:t>5, s. 462)</w:t>
        </w:r>
      </w:hyperlink>
      <w:r w:rsidRPr="00F66168">
        <w:t xml:space="preserve"> a stávají se pohotovějšími </w:t>
      </w:r>
      <w:hyperlink r:id="rId65">
        <w:r w:rsidRPr="00F66168">
          <w:t>(</w:t>
        </w:r>
        <w:proofErr w:type="spellStart"/>
        <w:r w:rsidRPr="00F66168">
          <w:t>Kwok</w:t>
        </w:r>
        <w:proofErr w:type="spellEnd"/>
        <w:r w:rsidRPr="00F66168">
          <w:t xml:space="preserve"> et al., 2019, s. 716)</w:t>
        </w:r>
      </w:hyperlink>
      <w:r w:rsidRPr="00F66168">
        <w:t>, čímž lze při nečekaných situacích spolehlivěji stabilizovat akční systém. Díky upevnění těchto postupů dokáže vedoucí pracovník</w:t>
      </w:r>
      <w:r w:rsidRPr="00F66168">
        <w:t xml:space="preserve"> v nenadálé situaci reagovat automaticky a může věnovat více pozornosti řešení problému. Tímto způsobem dochází převážně k vertikálnímu prohlubování dovedností vedoucích pracovníků</w:t>
      </w:r>
    </w:p>
    <w:p w14:paraId="7F66C932" w14:textId="1E1B39CE" w:rsidR="008D1481" w:rsidRPr="00F66168" w:rsidRDefault="003B4AE9">
      <w:pPr>
        <w:jc w:val="both"/>
      </w:pPr>
      <w:r w:rsidRPr="00F66168">
        <w:t>Ke zvládnutí nepředvídané situace je podstatné se vypořádat s časovým a emo</w:t>
      </w:r>
      <w:r w:rsidRPr="00F66168">
        <w:t xml:space="preserve">čním tlakem. Díky pohlcení účastníka do tréninkového scénáře dochází k navození stresu a tréninku jeho zvládání </w:t>
      </w:r>
      <w:hyperlink r:id="rId66">
        <w:r w:rsidRPr="00F66168">
          <w:t>(Longo et al., 2019, s. 99)</w:t>
        </w:r>
      </w:hyperlink>
      <w:r w:rsidRPr="00F66168">
        <w:t>. Konkrétně při opakovaném absolvování scénáře bylo u ú</w:t>
      </w:r>
      <w:r w:rsidRPr="00F66168">
        <w:t xml:space="preserve">častníků změřeno snížení tepové frekvence a zvýšení komfortu ve zvládání nouzové situace, a to jednak díky lepšímu seznámení se se systémem a také větší kontrole nad situací </w:t>
      </w:r>
      <w:hyperlink r:id="rId67">
        <w:r w:rsidRPr="00F66168">
          <w:t>(Longo et al., 2019,</w:t>
        </w:r>
        <w:r w:rsidRPr="00F66168">
          <w:t xml:space="preserve"> s.</w:t>
        </w:r>
        <w:r w:rsidR="00CB7F97">
          <w:t> </w:t>
        </w:r>
        <w:r w:rsidRPr="00F66168">
          <w:t>118)</w:t>
        </w:r>
      </w:hyperlink>
      <w:r w:rsidRPr="00F66168">
        <w:t>.</w:t>
      </w:r>
    </w:p>
    <w:p w14:paraId="25417834" w14:textId="13710A05" w:rsidR="008D1481" w:rsidRPr="00F66168" w:rsidRDefault="003B4AE9">
      <w:pPr>
        <w:jc w:val="both"/>
        <w:rPr>
          <w:color w:val="999999"/>
        </w:rPr>
      </w:pPr>
      <w:r w:rsidRPr="00F66168">
        <w:t xml:space="preserve">Při hraní rolí ve VR probíhá učení zážitkem, díky kterému účastník získává bdělost a uvědomování si situace (angl. </w:t>
      </w:r>
      <w:proofErr w:type="spellStart"/>
      <w:r w:rsidRPr="00F66168">
        <w:t>situational</w:t>
      </w:r>
      <w:proofErr w:type="spellEnd"/>
      <w:r w:rsidRPr="00F66168">
        <w:t xml:space="preserve"> </w:t>
      </w:r>
      <w:proofErr w:type="spellStart"/>
      <w:r w:rsidRPr="00F66168">
        <w:t>awareness</w:t>
      </w:r>
      <w:proofErr w:type="spellEnd"/>
      <w:r w:rsidRPr="00F66168">
        <w:t xml:space="preserve">) </w:t>
      </w:r>
      <w:hyperlink r:id="rId68">
        <w:r w:rsidRPr="00F66168">
          <w:t>(Longo et al., 2019, s. 101)</w:t>
        </w:r>
      </w:hyperlink>
      <w:r w:rsidRPr="00F66168">
        <w:t>. K lepšímu pochop</w:t>
      </w:r>
      <w:r w:rsidRPr="00F66168">
        <w:t xml:space="preserve">ení situace také VR přispívá aktivací percepčních a kognitivních schopností </w:t>
      </w:r>
      <w:hyperlink r:id="rId69">
        <w:r w:rsidRPr="00F66168">
          <w:t>(</w:t>
        </w:r>
        <w:proofErr w:type="spellStart"/>
        <w:r w:rsidRPr="00F66168">
          <w:t>Bhoir</w:t>
        </w:r>
        <w:proofErr w:type="spellEnd"/>
        <w:r w:rsidRPr="00F66168">
          <w:t xml:space="preserve"> &amp; </w:t>
        </w:r>
        <w:proofErr w:type="spellStart"/>
        <w:r w:rsidRPr="00F66168">
          <w:t>Esmaeili</w:t>
        </w:r>
        <w:proofErr w:type="spellEnd"/>
        <w:r w:rsidRPr="00F66168">
          <w:t>, 2015, s. 462)</w:t>
        </w:r>
      </w:hyperlink>
      <w:r w:rsidRPr="00F66168">
        <w:t xml:space="preserve">, rozvojem rozhodování </w:t>
      </w:r>
      <w:hyperlink r:id="rId70">
        <w:r w:rsidRPr="00F66168">
          <w:t>(</w:t>
        </w:r>
        <w:proofErr w:type="spellStart"/>
        <w:r w:rsidRPr="00F66168">
          <w:t>Nemire</w:t>
        </w:r>
        <w:proofErr w:type="spellEnd"/>
        <w:r w:rsidRPr="00F66168">
          <w:t>, 1998, s. 435)</w:t>
        </w:r>
      </w:hyperlink>
      <w:r w:rsidRPr="00F66168">
        <w:t xml:space="preserve"> a stimulací přemýšlení v nouzových situacích dle rozšířené koncepce. Opakovatelnost VR školení také dává možnost tvořit kreativní způsoby řešení </w:t>
      </w:r>
      <w:r w:rsidRPr="00F66168">
        <w:lastRenderedPageBreak/>
        <w:t xml:space="preserve">situací a skupinové reflexe po dokončení cvičení ve VR </w:t>
      </w:r>
      <w:hyperlink r:id="rId71">
        <w:r w:rsidRPr="00F66168">
          <w:t xml:space="preserve">(např. </w:t>
        </w:r>
        <w:proofErr w:type="spellStart"/>
        <w:r w:rsidRPr="00F66168">
          <w:t>Kwok</w:t>
        </w:r>
        <w:proofErr w:type="spellEnd"/>
        <w:r w:rsidRPr="00F66168">
          <w:t xml:space="preserve"> et al., 2019, s.</w:t>
        </w:r>
        <w:r w:rsidR="00CB7F97">
          <w:t> </w:t>
        </w:r>
        <w:r w:rsidRPr="00F66168">
          <w:t>716)</w:t>
        </w:r>
      </w:hyperlink>
      <w:r w:rsidRPr="00F66168">
        <w:t xml:space="preserve"> mohou přispívat k následné tvorbě nových znalostí. Tyto dovednosti mohou přispívat k rozšíření a využití prostoru možností řešení problému, například tvorbou analogií k získaným znalostem.</w:t>
      </w:r>
    </w:p>
    <w:p w14:paraId="5BAD323D" w14:textId="77777777" w:rsidR="008D1481" w:rsidRPr="00F66168" w:rsidRDefault="003B4AE9">
      <w:pPr>
        <w:pStyle w:val="Heading3"/>
        <w:numPr>
          <w:ilvl w:val="0"/>
          <w:numId w:val="2"/>
        </w:numPr>
      </w:pPr>
      <w:r w:rsidRPr="00F66168">
        <w:t>Disku</w:t>
      </w:r>
      <w:r w:rsidRPr="00F66168">
        <w:t>ze</w:t>
      </w:r>
    </w:p>
    <w:p w14:paraId="1E6D35B7" w14:textId="77777777" w:rsidR="008D1481" w:rsidRPr="00F66168" w:rsidRDefault="003B4AE9">
      <w:pPr>
        <w:jc w:val="both"/>
      </w:pPr>
      <w:r w:rsidRPr="00F66168">
        <w:t>Tato práce a způsob, jakým jsme pojaly její vypracování, pro nás byla velice zajímavým projektem a přidanou hodnotou. Jelikož VR je momentálně velmi diskutované a populární téma jak v expanzi do běžných domácností, tak do firem i mimo technologické sfér</w:t>
      </w:r>
      <w:r w:rsidRPr="00F66168">
        <w:t xml:space="preserve">y, našly jsme opravdu mnoho zdrojů, které se tímto oborem zabývají. Proto spíše než jejich nedostatečnost, byla lehkým problémem časová náročnost a trpělivost, potřebná na jejich třídění a výběr těch opravdu kvalitních a relevantních. Ve výsledku je proto </w:t>
      </w:r>
      <w:r w:rsidRPr="00F66168">
        <w:t>omezením této rešerše nízký počet zahrnutých zdrojů, konkrétně dvanáct, protože jen tak málo z nich se zabývalo VR v námi konceptualizovaném pojetí pro vzdělávání vedoucích pracovníků.</w:t>
      </w:r>
    </w:p>
    <w:p w14:paraId="5EB26201" w14:textId="49629251" w:rsidR="008D1481" w:rsidRPr="00F66168" w:rsidRDefault="003B4AE9">
      <w:pPr>
        <w:jc w:val="both"/>
      </w:pPr>
      <w:r w:rsidRPr="00F66168">
        <w:t>Limitací této práce, pokud zůstaneme ještě u zdrojů, je bezpochyby jeji</w:t>
      </w:r>
      <w:r w:rsidRPr="00F66168">
        <w:t>ch charakter. Jelikož většina je ve formě konferenčních příspěvků, lze pochybovat o jejich věrohodnosti. Jak jsme již uvedly, tento nedostatek jsme se snažily vyvážit alespoň ověřením dův</w:t>
      </w:r>
      <w:r w:rsidR="00990962">
        <w:t>ě</w:t>
      </w:r>
      <w:r w:rsidRPr="00F66168">
        <w:t>ryhodnosti autorů konferenčních příspěvků. Pokud autoři mají jiné pu</w:t>
      </w:r>
      <w:r w:rsidRPr="00F66168">
        <w:t>blikace v časopisech na uznávaných vědeckých serverech (</w:t>
      </w:r>
      <w:proofErr w:type="spellStart"/>
      <w:r w:rsidRPr="00F66168">
        <w:t>Scopus</w:t>
      </w:r>
      <w:proofErr w:type="spellEnd"/>
      <w:r w:rsidRPr="00F66168">
        <w:t xml:space="preserve">, Web </w:t>
      </w:r>
      <w:proofErr w:type="spellStart"/>
      <w:r w:rsidRPr="00F66168">
        <w:t>of</w:t>
      </w:r>
      <w:proofErr w:type="spellEnd"/>
      <w:r w:rsidRPr="00F66168">
        <w:t xml:space="preserve"> </w:t>
      </w:r>
      <w:proofErr w:type="spellStart"/>
      <w:r w:rsidRPr="00F66168">
        <w:t>Knowledge</w:t>
      </w:r>
      <w:proofErr w:type="spellEnd"/>
      <w:r w:rsidRPr="00F66168">
        <w:t xml:space="preserve">), jejich konferenční příspěvky jsme považovaly za </w:t>
      </w:r>
      <w:proofErr w:type="spellStart"/>
      <w:r w:rsidRPr="00F66168">
        <w:t>reliabilní</w:t>
      </w:r>
      <w:proofErr w:type="spellEnd"/>
      <w:r w:rsidRPr="00F66168">
        <w:t xml:space="preserve">. Takovéto řešení problému nám přišlo dostatečně elegantní. </w:t>
      </w:r>
    </w:p>
    <w:p w14:paraId="7C66A6DD" w14:textId="77777777" w:rsidR="008D1481" w:rsidRPr="00F66168" w:rsidRDefault="003B4AE9">
      <w:pPr>
        <w:jc w:val="both"/>
      </w:pPr>
      <w:r w:rsidRPr="00F66168">
        <w:t>Další záležitostí v povaze konferenčních příspěvků je, že absolutní většina pojednává pouze o prototypech nebo návrzích konkrétního VR systému, který je tou dobou testován někdy dokonce pouze na studentech určitých oborů, ale příspěvky už dále často neinfo</w:t>
      </w:r>
      <w:r w:rsidRPr="00F66168">
        <w:t xml:space="preserve">rmují o soustavném používání aplikace v prostředí organizace. Bylo by proto vhodné provést více případových studií na vyhodnocení reálného použití technologie v podnicích, nebo alespoň pomocí modelu akceptace technologie (angl. technology </w:t>
      </w:r>
      <w:proofErr w:type="spellStart"/>
      <w:r w:rsidRPr="00F66168">
        <w:t>acceptance</w:t>
      </w:r>
      <w:proofErr w:type="spellEnd"/>
      <w:r w:rsidRPr="00F66168">
        <w:t xml:space="preserve"> model)</w:t>
      </w:r>
      <w:r w:rsidRPr="00F66168">
        <w:t xml:space="preserve"> zjistit, na základě jakých faktorů by uživatelé VR nástroj přijali. Nástroj tedy není v dosavadní literatuře dostatečně zakotven. O tématu pojednávají zatím převážně příspěvky z konferencí, chybí tedy větší množství pozornosti od článků v akademických čas</w:t>
      </w:r>
      <w:r w:rsidRPr="00F66168">
        <w:t>opisech. Zvláště by byly vhodné případové studie v podnicích či organizacích, kde se technologie VR pro vzdělávání vedoucích používá již delší dobu, aby bylo možné zhodnotit longitudinální aspekty vlivů nástroje na procesy vzdělávání ve srovnání s ostatním</w:t>
      </w:r>
      <w:r w:rsidRPr="00F66168">
        <w:t>i nástroji a s ohledem na efektivitu vzdělávání.</w:t>
      </w:r>
    </w:p>
    <w:p w14:paraId="091C58B6" w14:textId="77777777" w:rsidR="008D1481" w:rsidRPr="00F66168" w:rsidRDefault="003B4AE9">
      <w:pPr>
        <w:jc w:val="both"/>
      </w:pPr>
      <w:r w:rsidRPr="00F66168">
        <w:t>Světem VR se již zabývá i spousta populárních zdrojů, kde povětšinou se jedná o VR zaměřenou na gaming a zábavní průmysl, případně fitness. Existuje ale již také pár firem, zaměřujících se na edukativní využ</w:t>
      </w:r>
      <w:r w:rsidRPr="00F66168">
        <w:t xml:space="preserve">ití této technologie, rády bychom zde zmínily například českou firmu </w:t>
      </w:r>
      <w:proofErr w:type="spellStart"/>
      <w:r w:rsidRPr="00F66168">
        <w:t>VREducation</w:t>
      </w:r>
      <w:proofErr w:type="spellEnd"/>
      <w:r w:rsidRPr="00F66168">
        <w:t xml:space="preserve"> z Olomouce (</w:t>
      </w:r>
      <w:hyperlink r:id="rId72">
        <w:r w:rsidRPr="00F66168">
          <w:rPr>
            <w:color w:val="1155CC"/>
            <w:u w:val="single"/>
          </w:rPr>
          <w:t>https://vreducation.cz</w:t>
        </w:r>
      </w:hyperlink>
      <w:r w:rsidRPr="00F66168">
        <w:t>). S jedním ze zakladatelů, Pavlem Přecechtělem, jsme na téma VR vedly diskuzi a dozvěděly se mnoho</w:t>
      </w:r>
      <w:r w:rsidRPr="00F66168">
        <w:t xml:space="preserve"> zajímavostí, včetně toho, jak se odvíjí cena konkrétních aplikací, které firma již pro opravdové zákazníky vyvíjela, nebo kolik hodin může </w:t>
      </w:r>
      <w:r w:rsidRPr="00F66168">
        <w:lastRenderedPageBreak/>
        <w:t>zabrat příprava před samotným programováním aplikace. Jako příklad bychom mohly uvést, že cena průměrné aplikace, na</w:t>
      </w:r>
      <w:r w:rsidRPr="00F66168">
        <w:t xml:space="preserve"> míru vyvinuté firmou </w:t>
      </w:r>
      <w:proofErr w:type="spellStart"/>
      <w:r w:rsidRPr="00F66168">
        <w:t>VREducation</w:t>
      </w:r>
      <w:proofErr w:type="spellEnd"/>
      <w:r w:rsidRPr="00F66168">
        <w:t xml:space="preserve">, se pohybuje v řádu několika set tisíc korun a doba příprav může trvat i několik týdnů. </w:t>
      </w:r>
    </w:p>
    <w:p w14:paraId="1F83EB4D" w14:textId="77777777" w:rsidR="008D1481" w:rsidRPr="00F66168" w:rsidRDefault="003B4AE9">
      <w:pPr>
        <w:jc w:val="both"/>
      </w:pPr>
      <w:r w:rsidRPr="00F66168">
        <w:t>Technologie VR samozřejmě má stále svá omezení a limity, i přestože se prostředí vyvíjí neskutečně rychlým tempem. Pokud není aplikac</w:t>
      </w:r>
      <w:r w:rsidRPr="00F66168">
        <w:t xml:space="preserve">e vyvinuta jako kolaborativní, účastník se učí pouze s nasimulovanými avatary, jejichž chování někdy nemusí dokonale odpovídat realitě. Dalším limitem je také samotná realističnost počítačové simulace, kde pokud není využita opravdu kvalitní technologie s </w:t>
      </w:r>
      <w:r w:rsidRPr="00F66168">
        <w:t>propracovanou aplikací, prostředí nemusí vypadat dostatečně opravdově. Aby simulace dostatečně odpovídaly reálným prostorům a potřebám, lze propojit VR simulace a systémy v rámci průmyslu 4.</w:t>
      </w:r>
      <w:r w:rsidRPr="004B552F">
        <w:rPr>
          <w:color w:val="000000" w:themeColor="text1"/>
        </w:rPr>
        <w:t xml:space="preserve">0 </w:t>
      </w:r>
      <w:hyperlink r:id="rId73">
        <w:r w:rsidRPr="004B552F">
          <w:rPr>
            <w:color w:val="000000" w:themeColor="text1"/>
          </w:rPr>
          <w:t>(Longo et al., 2019)</w:t>
        </w:r>
      </w:hyperlink>
      <w:r w:rsidRPr="004B552F">
        <w:rPr>
          <w:color w:val="000000" w:themeColor="text1"/>
        </w:rPr>
        <w:t xml:space="preserve">, případně repliky prostředí v podobě digitálního dvojčete </w:t>
      </w:r>
      <w:hyperlink r:id="rId74">
        <w:r w:rsidRPr="004B552F">
          <w:rPr>
            <w:color w:val="000000" w:themeColor="text1"/>
          </w:rPr>
          <w:t>(</w:t>
        </w:r>
        <w:proofErr w:type="spellStart"/>
        <w:r w:rsidRPr="004B552F">
          <w:rPr>
            <w:color w:val="000000" w:themeColor="text1"/>
          </w:rPr>
          <w:t>Kwok</w:t>
        </w:r>
        <w:proofErr w:type="spellEnd"/>
        <w:r w:rsidRPr="004B552F">
          <w:rPr>
            <w:color w:val="000000" w:themeColor="text1"/>
          </w:rPr>
          <w:t xml:space="preserve"> et al., 2020)</w:t>
        </w:r>
      </w:hyperlink>
      <w:r w:rsidRPr="00F66168">
        <w:t xml:space="preserve">. </w:t>
      </w:r>
    </w:p>
    <w:p w14:paraId="22E6B0C2" w14:textId="77777777" w:rsidR="008D1481" w:rsidRPr="00F66168" w:rsidRDefault="003B4AE9">
      <w:pPr>
        <w:jc w:val="both"/>
      </w:pPr>
      <w:r w:rsidRPr="00F66168">
        <w:t>Nadšenci VR technologií jsou schopni ve virtuálním prostředí víceméně žít celý ži</w:t>
      </w:r>
      <w:r w:rsidRPr="00F66168">
        <w:t>vot, jak nám bylo řečeno i v rámci diskuze s panem Přecechtělem, nicméně některé zdroje (</w:t>
      </w:r>
      <w:r w:rsidRPr="00934ADD">
        <w:rPr>
          <w:color w:val="000000" w:themeColor="text1"/>
        </w:rPr>
        <w:t xml:space="preserve">například </w:t>
      </w:r>
      <w:hyperlink r:id="rId75">
        <w:proofErr w:type="spellStart"/>
        <w:r w:rsidRPr="00934ADD">
          <w:rPr>
            <w:color w:val="000000" w:themeColor="text1"/>
          </w:rPr>
          <w:t>Kwok</w:t>
        </w:r>
        <w:proofErr w:type="spellEnd"/>
        <w:r w:rsidRPr="00934ADD">
          <w:rPr>
            <w:color w:val="000000" w:themeColor="text1"/>
          </w:rPr>
          <w:t xml:space="preserve"> et al., 2019)</w:t>
        </w:r>
      </w:hyperlink>
      <w:r w:rsidRPr="00F66168">
        <w:t xml:space="preserve"> uvádí, že VR by plně nahradit tradiční metody rozvoje, příkladem požá</w:t>
      </w:r>
      <w:r w:rsidRPr="00F66168">
        <w:t xml:space="preserve">rní cvičení apod., neměla. Spíše by měla sloužit jako kompromis mezi teoretickými školeními a praktickými nácviky komplexních nouzových situací. </w:t>
      </w:r>
    </w:p>
    <w:p w14:paraId="0717B668" w14:textId="77777777" w:rsidR="008D1481" w:rsidRPr="00F66168" w:rsidRDefault="003B4AE9">
      <w:pPr>
        <w:jc w:val="both"/>
      </w:pPr>
      <w:r w:rsidRPr="00F66168">
        <w:t xml:space="preserve">V rámci práce na našem zadání jsme ze zdrojů vyčetly, že ač je VR pro vzdělávání vedoucích pracovníků poměrně </w:t>
      </w:r>
      <w:r w:rsidRPr="00F66168">
        <w:t>často navrhovaná, jedná se spíše o odvětví s rizikovější náplní práce, zejména trénink situací, které by bylo v realitě pro pracovníky nebezpečné absolvovat. V jiných odvětvích je zatím použití VR pro vzdělávání vedoucích pracovníků spíše ojedinělé, zvlášt</w:t>
      </w:r>
      <w:r w:rsidRPr="00F66168">
        <w:t xml:space="preserve">ě kvůli relativní finanční náročnosti pořízení nástroje. Tyto podniky by však mohly o zařazení VR mezi své edukativní nástroje uvažovat jakožto o konkurenční výhodě oproti jiným firmám. </w:t>
      </w:r>
    </w:p>
    <w:p w14:paraId="33BD628A" w14:textId="77777777" w:rsidR="008D1481" w:rsidRPr="00F66168" w:rsidRDefault="003B4AE9">
      <w:pPr>
        <w:pStyle w:val="Heading3"/>
      </w:pPr>
      <w:r w:rsidRPr="00F66168">
        <w:t>Závěr</w:t>
      </w:r>
    </w:p>
    <w:p w14:paraId="037A08CD" w14:textId="77777777" w:rsidR="008D1481" w:rsidRPr="00F66168" w:rsidRDefault="003B4AE9">
      <w:pPr>
        <w:jc w:val="both"/>
      </w:pPr>
      <w:r w:rsidRPr="00F66168">
        <w:t>Tato práce pojednává o způsobech užití technologií virtuální reality (VR) při školení vedoucích pracovníků a je pojata jako systematická rešerše literárních zdrojů. V rámci jejího zpracování jsme si stanovily výzkumnou otázku, jaké jsou způsoby využití vir</w:t>
      </w:r>
      <w:r w:rsidRPr="00F66168">
        <w:t>tuální reality ve vzdělávání a rozvoji vedoucích pracovníků pro zvládání nepředvídaných situací. Tuto otázku se nám podařilo zodpovědět následovně.</w:t>
      </w:r>
    </w:p>
    <w:p w14:paraId="7BB04A94" w14:textId="77777777" w:rsidR="008D1481" w:rsidRPr="00F66168" w:rsidRDefault="003B4AE9">
      <w:pPr>
        <w:jc w:val="both"/>
      </w:pPr>
      <w:r w:rsidRPr="00F66168">
        <w:t>VR již v dnešní době využívají organizace z odvětví, kde řadoví i vedoucí pracovníci pracují v nebezpečném p</w:t>
      </w:r>
      <w:r w:rsidRPr="00F66168">
        <w:t>rostředí, nebo jejich samotná náplň práce je náročná a nebezpečná. Takovými odvětvími jsou například záchranné složky (hasiči, policie, zdravotníci), technologické obory a továrny, těžební doly, armáda a podobně. Nácvik pro taková povolání běžných úkonů ne</w:t>
      </w:r>
      <w:r w:rsidRPr="00F66168">
        <w:t>bo chování při nepředvídatelných a krizových situací může být v reálném světě velmi náročný, ať už finančně, prostorově, či zdravotně. Na druhou stranu, pokud pracovníkům není při tréninku navozena dostatečně realistická atmosféra, jen těžko se dokáží psyc</w:t>
      </w:r>
      <w:r w:rsidRPr="00F66168">
        <w:t xml:space="preserve">hicky i fyzicky </w:t>
      </w:r>
      <w:r w:rsidRPr="00F66168">
        <w:lastRenderedPageBreak/>
        <w:t>připravit na výzvy, které je čekají, například při požárním poplachu nebo válečném konfliktu.</w:t>
      </w:r>
    </w:p>
    <w:p w14:paraId="352A131E" w14:textId="77777777" w:rsidR="008D1481" w:rsidRPr="00F66168" w:rsidRDefault="003B4AE9">
      <w:pPr>
        <w:jc w:val="both"/>
      </w:pPr>
      <w:r w:rsidRPr="00F66168">
        <w:t>Již dnes existují studie, které dokládají příznivé účinky zařazení nástrojů VR v těchto odvětvích, a to jak pro vedoucí pracovníky z hlediska efek</w:t>
      </w:r>
      <w:r w:rsidRPr="00F66168">
        <w:t xml:space="preserve">tivity učení a jejich připravenosti, tak pro firmu z ekonomického hlediska provedení výcviků. Bohužel, většina zdrojů jsou zatím stále jen studie prototypů, tedy nelze říci, že by tyto metody byly odzkoušené v čase a nejostřejší praxi. Vzhledem k </w:t>
      </w:r>
      <w:proofErr w:type="spellStart"/>
      <w:r w:rsidRPr="00F66168">
        <w:t>nízkémů</w:t>
      </w:r>
      <w:proofErr w:type="spellEnd"/>
      <w:r w:rsidRPr="00F66168">
        <w:t xml:space="preserve"> p</w:t>
      </w:r>
      <w:r w:rsidRPr="00F66168">
        <w:t xml:space="preserve">očtu studií se </w:t>
      </w:r>
      <w:proofErr w:type="spellStart"/>
      <w:r w:rsidRPr="00F66168">
        <w:t>specifikým</w:t>
      </w:r>
      <w:proofErr w:type="spellEnd"/>
      <w:r w:rsidRPr="00F66168">
        <w:t xml:space="preserve"> zaměřením na VR ve vzdělávání a rozvoji vedoucích pracovníků je vhodné, aby byly prováděny další výzkumy zabývající se reálným použitím tohoto nástroje v podnicích.</w:t>
      </w:r>
    </w:p>
    <w:p w14:paraId="2A2C2969" w14:textId="77777777" w:rsidR="008D1481" w:rsidRPr="00F66168" w:rsidRDefault="003B4AE9">
      <w:pPr>
        <w:jc w:val="both"/>
      </w:pPr>
      <w:r w:rsidRPr="00F66168">
        <w:t>Stejně tak, pokud se zaměříme na jiná odvětví, jako například man</w:t>
      </w:r>
      <w:r w:rsidRPr="00F66168">
        <w:t xml:space="preserve">agement a kancelářská zaměstnání, je diskutabilní, zda cena zavádění tohoto vzdělávacího nástroje stále nepřevažuje nad přínosy, které VR může přinést. Na druhou stranu, VR je pro zaměstnance velmi atraktivní, firma tím může tedy nabýt určitou konkurenční </w:t>
      </w:r>
      <w:r w:rsidRPr="00F66168">
        <w:t>výhodu oproti ostatním podnikům.</w:t>
      </w:r>
    </w:p>
    <w:p w14:paraId="7B3D6DDE" w14:textId="77777777" w:rsidR="008D1481" w:rsidRPr="00F66168" w:rsidRDefault="003B4AE9">
      <w:pPr>
        <w:jc w:val="both"/>
      </w:pPr>
      <w:r w:rsidRPr="00F66168">
        <w:t>Ohledně otázky, zda je správné nahradit klasické metody vzdělávání technologií VR, v závěru naší práce toto nedoporučujeme. VR technologie však klasické metody vzdělávání pracovníků solidně doplňuje a zvládá být zajímavou p</w:t>
      </w:r>
      <w:r w:rsidRPr="00F66168">
        <w:t xml:space="preserve">řidanou hodnotou, stejně jako vyplňovat jakousi znalostní mezeru, kterou mohou tradiční metody vzdělávání způsobovat. </w:t>
      </w:r>
    </w:p>
    <w:p w14:paraId="7EACDDD9" w14:textId="77777777" w:rsidR="008D1481" w:rsidRPr="00F66168" w:rsidRDefault="003B4AE9">
      <w:pPr>
        <w:pStyle w:val="Heading3"/>
      </w:pPr>
      <w:r w:rsidRPr="00F66168">
        <w:t>Literatura</w:t>
      </w:r>
    </w:p>
    <w:p w14:paraId="4989606A" w14:textId="77777777" w:rsidR="00934ADD" w:rsidRPr="00934ADD" w:rsidRDefault="00934ADD" w:rsidP="00934ADD">
      <w:pPr>
        <w:pStyle w:val="Bibliography"/>
      </w:pPr>
      <w:r>
        <w:fldChar w:fldCharType="begin"/>
      </w:r>
      <w:r>
        <w:instrText xml:space="preserve"> ADDIN ZOTERO_BIBL {"uncited":[],"omitted":[],"custom":[]} CSL_BIBLIOGRAPHY </w:instrText>
      </w:r>
      <w:r>
        <w:fldChar w:fldCharType="separate"/>
      </w:r>
      <w:proofErr w:type="spellStart"/>
      <w:r w:rsidRPr="00934ADD">
        <w:t>Abidin</w:t>
      </w:r>
      <w:proofErr w:type="spellEnd"/>
      <w:r w:rsidRPr="00934ADD">
        <w:t xml:space="preserve">, N. Z., &amp; </w:t>
      </w:r>
      <w:proofErr w:type="spellStart"/>
      <w:r w:rsidRPr="00934ADD">
        <w:t>Fathi</w:t>
      </w:r>
      <w:proofErr w:type="spellEnd"/>
      <w:r w:rsidRPr="00934ADD">
        <w:t xml:space="preserve">, M. S. (2019). </w:t>
      </w:r>
      <w:proofErr w:type="spellStart"/>
      <w:r w:rsidRPr="00934ADD">
        <w:t>The</w:t>
      </w:r>
      <w:proofErr w:type="spellEnd"/>
      <w:r w:rsidRPr="00934ADD">
        <w:t xml:space="preserve"> </w:t>
      </w:r>
      <w:proofErr w:type="spellStart"/>
      <w:r w:rsidRPr="00934ADD">
        <w:t>potential</w:t>
      </w:r>
      <w:proofErr w:type="spellEnd"/>
      <w:r w:rsidRPr="00934ADD">
        <w:t xml:space="preserve"> use </w:t>
      </w:r>
      <w:proofErr w:type="spellStart"/>
      <w:r w:rsidRPr="00934ADD">
        <w:t>of</w:t>
      </w:r>
      <w:proofErr w:type="spellEnd"/>
      <w:r w:rsidRPr="00934ADD">
        <w:t xml:space="preserve"> game-</w:t>
      </w:r>
      <w:proofErr w:type="spellStart"/>
      <w:r w:rsidRPr="00934ADD">
        <w:t>based</w:t>
      </w:r>
      <w:proofErr w:type="spellEnd"/>
      <w:r w:rsidRPr="00934ADD">
        <w:t xml:space="preserve"> </w:t>
      </w:r>
      <w:proofErr w:type="spellStart"/>
      <w:r w:rsidRPr="00934ADD">
        <w:t>virtual</w:t>
      </w:r>
      <w:proofErr w:type="spellEnd"/>
      <w:r w:rsidRPr="00934ADD">
        <w:t xml:space="preserve"> reality </w:t>
      </w:r>
      <w:proofErr w:type="spellStart"/>
      <w:r w:rsidRPr="00934ADD">
        <w:t>training</w:t>
      </w:r>
      <w:proofErr w:type="spellEnd"/>
      <w:r w:rsidRPr="00934ADD">
        <w:t xml:space="preserve"> </w:t>
      </w:r>
      <w:proofErr w:type="spellStart"/>
      <w:r w:rsidRPr="00934ADD">
        <w:t>for</w:t>
      </w:r>
      <w:proofErr w:type="spellEnd"/>
      <w:r w:rsidRPr="00934ADD">
        <w:t xml:space="preserve"> </w:t>
      </w:r>
      <w:proofErr w:type="spellStart"/>
      <w:r w:rsidRPr="00934ADD">
        <w:t>construction</w:t>
      </w:r>
      <w:proofErr w:type="spellEnd"/>
      <w:r w:rsidRPr="00934ADD">
        <w:t xml:space="preserve"> </w:t>
      </w:r>
      <w:proofErr w:type="spellStart"/>
      <w:r w:rsidRPr="00934ADD">
        <w:t>project</w:t>
      </w:r>
      <w:proofErr w:type="spellEnd"/>
      <w:r w:rsidRPr="00934ADD">
        <w:t xml:space="preserve"> </w:t>
      </w:r>
      <w:proofErr w:type="spellStart"/>
      <w:r w:rsidRPr="00934ADD">
        <w:t>managers</w:t>
      </w:r>
      <w:proofErr w:type="spellEnd"/>
      <w:r w:rsidRPr="00934ADD">
        <w:t xml:space="preserve">. </w:t>
      </w:r>
      <w:proofErr w:type="spellStart"/>
      <w:r w:rsidRPr="00934ADD">
        <w:rPr>
          <w:i/>
          <w:iCs/>
        </w:rPr>
        <w:t>Malaysian</w:t>
      </w:r>
      <w:proofErr w:type="spellEnd"/>
      <w:r w:rsidRPr="00934ADD">
        <w:rPr>
          <w:i/>
          <w:iCs/>
        </w:rPr>
        <w:t xml:space="preserve"> </w:t>
      </w:r>
      <w:proofErr w:type="spellStart"/>
      <w:r w:rsidRPr="00934ADD">
        <w:rPr>
          <w:i/>
          <w:iCs/>
        </w:rPr>
        <w:t>Construction</w:t>
      </w:r>
      <w:proofErr w:type="spellEnd"/>
      <w:r w:rsidRPr="00934ADD">
        <w:rPr>
          <w:i/>
          <w:iCs/>
        </w:rPr>
        <w:t xml:space="preserve"> </w:t>
      </w:r>
      <w:proofErr w:type="spellStart"/>
      <w:r w:rsidRPr="00934ADD">
        <w:rPr>
          <w:i/>
          <w:iCs/>
        </w:rPr>
        <w:t>Research</w:t>
      </w:r>
      <w:proofErr w:type="spellEnd"/>
      <w:r w:rsidRPr="00934ADD">
        <w:rPr>
          <w:i/>
          <w:iCs/>
        </w:rPr>
        <w:t xml:space="preserve"> </w:t>
      </w:r>
      <w:proofErr w:type="spellStart"/>
      <w:r w:rsidRPr="00934ADD">
        <w:rPr>
          <w:i/>
          <w:iCs/>
        </w:rPr>
        <w:t>Journal</w:t>
      </w:r>
      <w:proofErr w:type="spellEnd"/>
      <w:r w:rsidRPr="00934ADD">
        <w:t xml:space="preserve">, </w:t>
      </w:r>
      <w:r w:rsidRPr="00934ADD">
        <w:rPr>
          <w:i/>
          <w:iCs/>
        </w:rPr>
        <w:t>6</w:t>
      </w:r>
      <w:r w:rsidRPr="00934ADD">
        <w:t>(</w:t>
      </w:r>
      <w:proofErr w:type="spellStart"/>
      <w:r w:rsidRPr="00934ADD">
        <w:t>Special</w:t>
      </w:r>
      <w:proofErr w:type="spellEnd"/>
      <w:r w:rsidRPr="00934ADD">
        <w:t xml:space="preserve"> </w:t>
      </w:r>
      <w:proofErr w:type="spellStart"/>
      <w:r w:rsidRPr="00934ADD">
        <w:t>issue</w:t>
      </w:r>
      <w:proofErr w:type="spellEnd"/>
      <w:r w:rsidRPr="00934ADD">
        <w:t xml:space="preserve"> 1), 76–85. </w:t>
      </w:r>
      <w:proofErr w:type="spellStart"/>
      <w:r w:rsidRPr="00934ADD">
        <w:t>Scopus</w:t>
      </w:r>
      <w:proofErr w:type="spellEnd"/>
      <w:r w:rsidRPr="00934ADD">
        <w:t>.</w:t>
      </w:r>
    </w:p>
    <w:p w14:paraId="3644A364" w14:textId="77777777" w:rsidR="00934ADD" w:rsidRPr="00934ADD" w:rsidRDefault="00934ADD" w:rsidP="00934ADD">
      <w:pPr>
        <w:pStyle w:val="Bibliography"/>
      </w:pPr>
      <w:r w:rsidRPr="00934ADD">
        <w:t xml:space="preserve">Bacon, L., </w:t>
      </w:r>
      <w:proofErr w:type="spellStart"/>
      <w:r w:rsidRPr="00934ADD">
        <w:t>MacKinnon</w:t>
      </w:r>
      <w:proofErr w:type="spellEnd"/>
      <w:r w:rsidRPr="00934ADD">
        <w:t xml:space="preserve">, L., Cesta, A., &amp; </w:t>
      </w:r>
      <w:proofErr w:type="spellStart"/>
      <w:r w:rsidRPr="00934ADD">
        <w:t>Cortellessa</w:t>
      </w:r>
      <w:proofErr w:type="spellEnd"/>
      <w:r w:rsidRPr="00934ADD">
        <w:t xml:space="preserve">, G. (2013). </w:t>
      </w:r>
      <w:proofErr w:type="spellStart"/>
      <w:r w:rsidRPr="00934ADD">
        <w:t>Developing</w:t>
      </w:r>
      <w:proofErr w:type="spellEnd"/>
      <w:r w:rsidRPr="00934ADD">
        <w:t xml:space="preserve"> a </w:t>
      </w:r>
      <w:proofErr w:type="spellStart"/>
      <w:r w:rsidRPr="00934ADD">
        <w:t>smart</w:t>
      </w:r>
      <w:proofErr w:type="spellEnd"/>
      <w:r w:rsidRPr="00934ADD">
        <w:t xml:space="preserve"> environment </w:t>
      </w:r>
      <w:proofErr w:type="spellStart"/>
      <w:r w:rsidRPr="00934ADD">
        <w:t>for</w:t>
      </w:r>
      <w:proofErr w:type="spellEnd"/>
      <w:r w:rsidRPr="00934ADD">
        <w:t xml:space="preserve"> </w:t>
      </w:r>
      <w:proofErr w:type="spellStart"/>
      <w:r w:rsidRPr="00934ADD">
        <w:t>crisis</w:t>
      </w:r>
      <w:proofErr w:type="spellEnd"/>
      <w:r w:rsidRPr="00934ADD">
        <w:t xml:space="preserve"> management </w:t>
      </w:r>
      <w:proofErr w:type="spellStart"/>
      <w:r w:rsidRPr="00934ADD">
        <w:t>training</w:t>
      </w:r>
      <w:proofErr w:type="spellEnd"/>
      <w:r w:rsidRPr="00934ADD">
        <w:t xml:space="preserve">. </w:t>
      </w:r>
      <w:proofErr w:type="spellStart"/>
      <w:r w:rsidRPr="00934ADD">
        <w:rPr>
          <w:i/>
          <w:iCs/>
        </w:rPr>
        <w:t>Journal</w:t>
      </w:r>
      <w:proofErr w:type="spellEnd"/>
      <w:r w:rsidRPr="00934ADD">
        <w:rPr>
          <w:i/>
          <w:iCs/>
        </w:rPr>
        <w:t xml:space="preserve"> </w:t>
      </w:r>
      <w:proofErr w:type="spellStart"/>
      <w:r w:rsidRPr="00934ADD">
        <w:rPr>
          <w:i/>
          <w:iCs/>
        </w:rPr>
        <w:t>of</w:t>
      </w:r>
      <w:proofErr w:type="spellEnd"/>
      <w:r w:rsidRPr="00934ADD">
        <w:rPr>
          <w:i/>
          <w:iCs/>
        </w:rPr>
        <w:t xml:space="preserve"> Ambient </w:t>
      </w:r>
      <w:proofErr w:type="spellStart"/>
      <w:r w:rsidRPr="00934ADD">
        <w:rPr>
          <w:i/>
          <w:iCs/>
        </w:rPr>
        <w:t>Intelligence</w:t>
      </w:r>
      <w:proofErr w:type="spellEnd"/>
      <w:r w:rsidRPr="00934ADD">
        <w:rPr>
          <w:i/>
          <w:iCs/>
        </w:rPr>
        <w:t xml:space="preserve"> and </w:t>
      </w:r>
      <w:proofErr w:type="spellStart"/>
      <w:r w:rsidRPr="00934ADD">
        <w:rPr>
          <w:i/>
          <w:iCs/>
        </w:rPr>
        <w:t>Humanized</w:t>
      </w:r>
      <w:proofErr w:type="spellEnd"/>
      <w:r w:rsidRPr="00934ADD">
        <w:rPr>
          <w:i/>
          <w:iCs/>
        </w:rPr>
        <w:t xml:space="preserve"> </w:t>
      </w:r>
      <w:proofErr w:type="spellStart"/>
      <w:r w:rsidRPr="00934ADD">
        <w:rPr>
          <w:i/>
          <w:iCs/>
        </w:rPr>
        <w:t>Computing</w:t>
      </w:r>
      <w:proofErr w:type="spellEnd"/>
      <w:r w:rsidRPr="00934ADD">
        <w:t xml:space="preserve">, </w:t>
      </w:r>
      <w:r w:rsidRPr="00934ADD">
        <w:rPr>
          <w:i/>
          <w:iCs/>
        </w:rPr>
        <w:t>4</w:t>
      </w:r>
      <w:r w:rsidRPr="00934ADD">
        <w:t>(5), 581–590. https://doi.org/10.1007/s12652-012-0124-0</w:t>
      </w:r>
    </w:p>
    <w:p w14:paraId="023D07DA" w14:textId="77777777" w:rsidR="00934ADD" w:rsidRPr="00934ADD" w:rsidRDefault="00934ADD" w:rsidP="00934ADD">
      <w:pPr>
        <w:pStyle w:val="Bibliography"/>
      </w:pPr>
      <w:proofErr w:type="spellStart"/>
      <w:r w:rsidRPr="00934ADD">
        <w:t>Bhoir</w:t>
      </w:r>
      <w:proofErr w:type="spellEnd"/>
      <w:r w:rsidRPr="00934ADD">
        <w:t xml:space="preserve">, S., &amp; </w:t>
      </w:r>
      <w:proofErr w:type="spellStart"/>
      <w:r w:rsidRPr="00934ADD">
        <w:t>Esmaeili</w:t>
      </w:r>
      <w:proofErr w:type="spellEnd"/>
      <w:r w:rsidRPr="00934ADD">
        <w:t xml:space="preserve">, B. (2015). </w:t>
      </w:r>
      <w:proofErr w:type="spellStart"/>
      <w:r w:rsidRPr="00934ADD">
        <w:rPr>
          <w:i/>
          <w:iCs/>
        </w:rPr>
        <w:t>State</w:t>
      </w:r>
      <w:proofErr w:type="spellEnd"/>
      <w:r w:rsidRPr="00934ADD">
        <w:rPr>
          <w:i/>
          <w:iCs/>
        </w:rPr>
        <w:t>-</w:t>
      </w:r>
      <w:proofErr w:type="spellStart"/>
      <w:r w:rsidRPr="00934ADD">
        <w:rPr>
          <w:i/>
          <w:iCs/>
        </w:rPr>
        <w:t>of</w:t>
      </w:r>
      <w:proofErr w:type="spellEnd"/>
      <w:r w:rsidRPr="00934ADD">
        <w:rPr>
          <w:i/>
          <w:iCs/>
        </w:rPr>
        <w:t>-</w:t>
      </w:r>
      <w:proofErr w:type="spellStart"/>
      <w:r w:rsidRPr="00934ADD">
        <w:rPr>
          <w:i/>
          <w:iCs/>
        </w:rPr>
        <w:t>the</w:t>
      </w:r>
      <w:proofErr w:type="spellEnd"/>
      <w:r w:rsidRPr="00934ADD">
        <w:rPr>
          <w:i/>
          <w:iCs/>
        </w:rPr>
        <w:t xml:space="preserve">-Art </w:t>
      </w:r>
      <w:proofErr w:type="spellStart"/>
      <w:r w:rsidRPr="00934ADD">
        <w:rPr>
          <w:i/>
          <w:iCs/>
        </w:rPr>
        <w:t>Review</w:t>
      </w:r>
      <w:proofErr w:type="spellEnd"/>
      <w:r w:rsidRPr="00934ADD">
        <w:rPr>
          <w:i/>
          <w:iCs/>
        </w:rPr>
        <w:t xml:space="preserve"> </w:t>
      </w:r>
      <w:proofErr w:type="spellStart"/>
      <w:r w:rsidRPr="00934ADD">
        <w:rPr>
          <w:i/>
          <w:iCs/>
        </w:rPr>
        <w:t>of</w:t>
      </w:r>
      <w:proofErr w:type="spellEnd"/>
      <w:r w:rsidRPr="00934ADD">
        <w:rPr>
          <w:i/>
          <w:iCs/>
        </w:rPr>
        <w:t xml:space="preserve"> </w:t>
      </w:r>
      <w:proofErr w:type="spellStart"/>
      <w:r w:rsidRPr="00934ADD">
        <w:rPr>
          <w:i/>
          <w:iCs/>
        </w:rPr>
        <w:t>Virtual</w:t>
      </w:r>
      <w:proofErr w:type="spellEnd"/>
      <w:r w:rsidRPr="00934ADD">
        <w:rPr>
          <w:i/>
          <w:iCs/>
        </w:rPr>
        <w:t xml:space="preserve"> Reality Environment </w:t>
      </w:r>
      <w:proofErr w:type="spellStart"/>
      <w:r w:rsidRPr="00934ADD">
        <w:rPr>
          <w:i/>
          <w:iCs/>
        </w:rPr>
        <w:t>Applications</w:t>
      </w:r>
      <w:proofErr w:type="spellEnd"/>
      <w:r w:rsidRPr="00934ADD">
        <w:rPr>
          <w:i/>
          <w:iCs/>
        </w:rPr>
        <w:t xml:space="preserve"> in </w:t>
      </w:r>
      <w:proofErr w:type="spellStart"/>
      <w:r w:rsidRPr="00934ADD">
        <w:rPr>
          <w:i/>
          <w:iCs/>
        </w:rPr>
        <w:t>Construction</w:t>
      </w:r>
      <w:proofErr w:type="spellEnd"/>
      <w:r w:rsidRPr="00934ADD">
        <w:rPr>
          <w:i/>
          <w:iCs/>
        </w:rPr>
        <w:t xml:space="preserve"> </w:t>
      </w:r>
      <w:proofErr w:type="spellStart"/>
      <w:r w:rsidRPr="00934ADD">
        <w:rPr>
          <w:i/>
          <w:iCs/>
        </w:rPr>
        <w:t>Safety</w:t>
      </w:r>
      <w:proofErr w:type="spellEnd"/>
      <w:r w:rsidRPr="00934ADD">
        <w:t>. 457–468. https://doi.org/10.1061/9780784479070.040</w:t>
      </w:r>
    </w:p>
    <w:p w14:paraId="7A62E579" w14:textId="77777777" w:rsidR="00934ADD" w:rsidRPr="00934ADD" w:rsidRDefault="00934ADD" w:rsidP="00934ADD">
      <w:pPr>
        <w:pStyle w:val="Bibliography"/>
      </w:pPr>
      <w:proofErr w:type="spellStart"/>
      <w:r w:rsidRPr="00934ADD">
        <w:t>Bryson</w:t>
      </w:r>
      <w:proofErr w:type="spellEnd"/>
      <w:r w:rsidRPr="00934ADD">
        <w:t xml:space="preserve">, S. (2013). </w:t>
      </w:r>
      <w:proofErr w:type="spellStart"/>
      <w:r w:rsidRPr="00934ADD">
        <w:t>Virtual</w:t>
      </w:r>
      <w:proofErr w:type="spellEnd"/>
      <w:r w:rsidRPr="00934ADD">
        <w:t xml:space="preserve"> Reality: A </w:t>
      </w:r>
      <w:proofErr w:type="spellStart"/>
      <w:r w:rsidRPr="00934ADD">
        <w:t>Definition</w:t>
      </w:r>
      <w:proofErr w:type="spellEnd"/>
      <w:r w:rsidRPr="00934ADD">
        <w:t xml:space="preserve"> </w:t>
      </w:r>
      <w:proofErr w:type="spellStart"/>
      <w:r w:rsidRPr="00934ADD">
        <w:t>History</w:t>
      </w:r>
      <w:proofErr w:type="spellEnd"/>
      <w:r w:rsidRPr="00934ADD">
        <w:t xml:space="preserve"> - A </w:t>
      </w:r>
      <w:proofErr w:type="spellStart"/>
      <w:r w:rsidRPr="00934ADD">
        <w:t>Personal</w:t>
      </w:r>
      <w:proofErr w:type="spellEnd"/>
      <w:r w:rsidRPr="00934ADD">
        <w:t xml:space="preserve"> </w:t>
      </w:r>
      <w:proofErr w:type="spellStart"/>
      <w:r w:rsidRPr="00934ADD">
        <w:t>Essay</w:t>
      </w:r>
      <w:proofErr w:type="spellEnd"/>
      <w:r w:rsidRPr="00934ADD">
        <w:t xml:space="preserve">. </w:t>
      </w:r>
      <w:r w:rsidRPr="00934ADD">
        <w:rPr>
          <w:i/>
          <w:iCs/>
        </w:rPr>
        <w:t>arXiv:1312.4322 [cs]</w:t>
      </w:r>
      <w:r w:rsidRPr="00934ADD">
        <w:t>. http://arxiv.org/abs/1312.4322</w:t>
      </w:r>
    </w:p>
    <w:p w14:paraId="3F0A4467" w14:textId="77777777" w:rsidR="00934ADD" w:rsidRPr="00934ADD" w:rsidRDefault="00934ADD" w:rsidP="00934ADD">
      <w:pPr>
        <w:pStyle w:val="Bibliography"/>
      </w:pPr>
      <w:proofErr w:type="spellStart"/>
      <w:r w:rsidRPr="00934ADD">
        <w:t>Burdea</w:t>
      </w:r>
      <w:proofErr w:type="spellEnd"/>
      <w:r w:rsidRPr="00934ADD">
        <w:t xml:space="preserve">, G. C., &amp; </w:t>
      </w:r>
      <w:proofErr w:type="spellStart"/>
      <w:r w:rsidRPr="00934ADD">
        <w:t>Coiffet</w:t>
      </w:r>
      <w:proofErr w:type="spellEnd"/>
      <w:r w:rsidRPr="00934ADD">
        <w:t xml:space="preserve">, P. (2003). </w:t>
      </w:r>
      <w:proofErr w:type="spellStart"/>
      <w:r w:rsidRPr="00934ADD">
        <w:rPr>
          <w:i/>
          <w:iCs/>
        </w:rPr>
        <w:t>Virtual</w:t>
      </w:r>
      <w:proofErr w:type="spellEnd"/>
      <w:r w:rsidRPr="00934ADD">
        <w:rPr>
          <w:i/>
          <w:iCs/>
        </w:rPr>
        <w:t xml:space="preserve"> Reality Technology</w:t>
      </w:r>
      <w:r w:rsidRPr="00934ADD">
        <w:t xml:space="preserve">. John </w:t>
      </w:r>
      <w:proofErr w:type="spellStart"/>
      <w:r w:rsidRPr="00934ADD">
        <w:t>Wiley</w:t>
      </w:r>
      <w:proofErr w:type="spellEnd"/>
      <w:r w:rsidRPr="00934ADD">
        <w:t xml:space="preserve"> &amp; </w:t>
      </w:r>
      <w:proofErr w:type="spellStart"/>
      <w:r w:rsidRPr="00934ADD">
        <w:t>Sons</w:t>
      </w:r>
      <w:proofErr w:type="spellEnd"/>
      <w:r w:rsidRPr="00934ADD">
        <w:t>.</w:t>
      </w:r>
    </w:p>
    <w:p w14:paraId="07EEEE20" w14:textId="77777777" w:rsidR="00934ADD" w:rsidRPr="00934ADD" w:rsidRDefault="00934ADD" w:rsidP="00934ADD">
      <w:pPr>
        <w:pStyle w:val="Bibliography"/>
      </w:pPr>
      <w:proofErr w:type="spellStart"/>
      <w:r w:rsidRPr="00934ADD">
        <w:t>Clapper</w:t>
      </w:r>
      <w:proofErr w:type="spellEnd"/>
      <w:r w:rsidRPr="00934ADD">
        <w:t xml:space="preserve">, T. C. (2010). Role Play and </w:t>
      </w:r>
      <w:proofErr w:type="spellStart"/>
      <w:r w:rsidRPr="00934ADD">
        <w:t>Simulation</w:t>
      </w:r>
      <w:proofErr w:type="spellEnd"/>
      <w:r w:rsidRPr="00934ADD">
        <w:t xml:space="preserve">: </w:t>
      </w:r>
      <w:proofErr w:type="spellStart"/>
      <w:r w:rsidRPr="00934ADD">
        <w:t>Returning</w:t>
      </w:r>
      <w:proofErr w:type="spellEnd"/>
      <w:r w:rsidRPr="00934ADD">
        <w:t xml:space="preserve"> to </w:t>
      </w:r>
      <w:proofErr w:type="spellStart"/>
      <w:r w:rsidRPr="00934ADD">
        <w:t>Teaching</w:t>
      </w:r>
      <w:proofErr w:type="spellEnd"/>
      <w:r w:rsidRPr="00934ADD">
        <w:t xml:space="preserve"> </w:t>
      </w:r>
      <w:proofErr w:type="spellStart"/>
      <w:r w:rsidRPr="00934ADD">
        <w:t>for</w:t>
      </w:r>
      <w:proofErr w:type="spellEnd"/>
      <w:r w:rsidRPr="00934ADD">
        <w:t xml:space="preserve"> </w:t>
      </w:r>
      <w:proofErr w:type="spellStart"/>
      <w:r w:rsidRPr="00934ADD">
        <w:t>Understanding</w:t>
      </w:r>
      <w:proofErr w:type="spellEnd"/>
      <w:r w:rsidRPr="00934ADD">
        <w:t xml:space="preserve">. </w:t>
      </w:r>
      <w:proofErr w:type="spellStart"/>
      <w:r w:rsidRPr="00934ADD">
        <w:rPr>
          <w:i/>
          <w:iCs/>
        </w:rPr>
        <w:t>Education</w:t>
      </w:r>
      <w:proofErr w:type="spellEnd"/>
      <w:r w:rsidRPr="00934ADD">
        <w:rPr>
          <w:i/>
          <w:iCs/>
        </w:rPr>
        <w:t xml:space="preserve"> Digest: </w:t>
      </w:r>
      <w:proofErr w:type="spellStart"/>
      <w:r w:rsidRPr="00934ADD">
        <w:rPr>
          <w:i/>
          <w:iCs/>
        </w:rPr>
        <w:t>Essential</w:t>
      </w:r>
      <w:proofErr w:type="spellEnd"/>
      <w:r w:rsidRPr="00934ADD">
        <w:rPr>
          <w:i/>
          <w:iCs/>
        </w:rPr>
        <w:t xml:space="preserve"> </w:t>
      </w:r>
      <w:proofErr w:type="spellStart"/>
      <w:r w:rsidRPr="00934ADD">
        <w:rPr>
          <w:i/>
          <w:iCs/>
        </w:rPr>
        <w:t>Readings</w:t>
      </w:r>
      <w:proofErr w:type="spellEnd"/>
      <w:r w:rsidRPr="00934ADD">
        <w:rPr>
          <w:i/>
          <w:iCs/>
        </w:rPr>
        <w:t xml:space="preserve"> </w:t>
      </w:r>
      <w:proofErr w:type="spellStart"/>
      <w:r w:rsidRPr="00934ADD">
        <w:rPr>
          <w:i/>
          <w:iCs/>
        </w:rPr>
        <w:t>Condensed</w:t>
      </w:r>
      <w:proofErr w:type="spellEnd"/>
      <w:r w:rsidRPr="00934ADD">
        <w:rPr>
          <w:i/>
          <w:iCs/>
        </w:rPr>
        <w:t xml:space="preserve"> </w:t>
      </w:r>
      <w:proofErr w:type="spellStart"/>
      <w:r w:rsidRPr="00934ADD">
        <w:rPr>
          <w:i/>
          <w:iCs/>
        </w:rPr>
        <w:t>for</w:t>
      </w:r>
      <w:proofErr w:type="spellEnd"/>
      <w:r w:rsidRPr="00934ADD">
        <w:rPr>
          <w:i/>
          <w:iCs/>
        </w:rPr>
        <w:t xml:space="preserve"> </w:t>
      </w:r>
      <w:proofErr w:type="spellStart"/>
      <w:r w:rsidRPr="00934ADD">
        <w:rPr>
          <w:i/>
          <w:iCs/>
        </w:rPr>
        <w:t>Quick</w:t>
      </w:r>
      <w:proofErr w:type="spellEnd"/>
      <w:r w:rsidRPr="00934ADD">
        <w:rPr>
          <w:i/>
          <w:iCs/>
        </w:rPr>
        <w:t xml:space="preserve"> </w:t>
      </w:r>
      <w:proofErr w:type="spellStart"/>
      <w:r w:rsidRPr="00934ADD">
        <w:rPr>
          <w:i/>
          <w:iCs/>
        </w:rPr>
        <w:t>Review</w:t>
      </w:r>
      <w:proofErr w:type="spellEnd"/>
      <w:r w:rsidRPr="00934ADD">
        <w:t xml:space="preserve">, </w:t>
      </w:r>
      <w:r w:rsidRPr="00934ADD">
        <w:rPr>
          <w:i/>
          <w:iCs/>
        </w:rPr>
        <w:t>75</w:t>
      </w:r>
      <w:r w:rsidRPr="00934ADD">
        <w:t>(8), 39–43.</w:t>
      </w:r>
    </w:p>
    <w:p w14:paraId="7431F8C5" w14:textId="77777777" w:rsidR="00934ADD" w:rsidRPr="00934ADD" w:rsidRDefault="00934ADD" w:rsidP="00934ADD">
      <w:pPr>
        <w:pStyle w:val="Bibliography"/>
      </w:pPr>
      <w:proofErr w:type="spellStart"/>
      <w:r w:rsidRPr="00934ADD">
        <w:t>Eller</w:t>
      </w:r>
      <w:proofErr w:type="spellEnd"/>
      <w:r w:rsidRPr="00934ADD">
        <w:t xml:space="preserve">, C., Bittner, T., </w:t>
      </w:r>
      <w:proofErr w:type="spellStart"/>
      <w:r w:rsidRPr="00934ADD">
        <w:t>Dombois</w:t>
      </w:r>
      <w:proofErr w:type="spellEnd"/>
      <w:r w:rsidRPr="00934ADD">
        <w:t xml:space="preserve">, M., &amp; </w:t>
      </w:r>
      <w:proofErr w:type="spellStart"/>
      <w:r w:rsidRPr="00934ADD">
        <w:t>Rüppel</w:t>
      </w:r>
      <w:proofErr w:type="spellEnd"/>
      <w:r w:rsidRPr="00934ADD">
        <w:t xml:space="preserve">, U. (2018). </w:t>
      </w:r>
      <w:proofErr w:type="spellStart"/>
      <w:r w:rsidRPr="00934ADD">
        <w:t>Collaborative</w:t>
      </w:r>
      <w:proofErr w:type="spellEnd"/>
      <w:r w:rsidRPr="00934ADD">
        <w:t xml:space="preserve"> </w:t>
      </w:r>
      <w:proofErr w:type="spellStart"/>
      <w:r w:rsidRPr="00934ADD">
        <w:t>Immersive</w:t>
      </w:r>
      <w:proofErr w:type="spellEnd"/>
      <w:r w:rsidRPr="00934ADD">
        <w:t xml:space="preserve"> </w:t>
      </w:r>
      <w:proofErr w:type="spellStart"/>
      <w:r w:rsidRPr="00934ADD">
        <w:t>Planning</w:t>
      </w:r>
      <w:proofErr w:type="spellEnd"/>
      <w:r w:rsidRPr="00934ADD">
        <w:t xml:space="preserve"> and </w:t>
      </w:r>
      <w:proofErr w:type="spellStart"/>
      <w:r w:rsidRPr="00934ADD">
        <w:t>Training</w:t>
      </w:r>
      <w:proofErr w:type="spellEnd"/>
      <w:r w:rsidRPr="00934ADD">
        <w:t xml:space="preserve"> </w:t>
      </w:r>
      <w:proofErr w:type="spellStart"/>
      <w:r w:rsidRPr="00934ADD">
        <w:t>Scenarios</w:t>
      </w:r>
      <w:proofErr w:type="spellEnd"/>
      <w:r w:rsidRPr="00934ADD">
        <w:t xml:space="preserve"> in VR. In I. F. C. Smith &amp; B. </w:t>
      </w:r>
      <w:proofErr w:type="spellStart"/>
      <w:r w:rsidRPr="00934ADD">
        <w:t>Domer</w:t>
      </w:r>
      <w:proofErr w:type="spellEnd"/>
      <w:r w:rsidRPr="00934ADD">
        <w:t xml:space="preserve"> (Ed.), </w:t>
      </w:r>
      <w:proofErr w:type="spellStart"/>
      <w:r w:rsidRPr="00934ADD">
        <w:rPr>
          <w:i/>
          <w:iCs/>
        </w:rPr>
        <w:lastRenderedPageBreak/>
        <w:t>Advanced</w:t>
      </w:r>
      <w:proofErr w:type="spellEnd"/>
      <w:r w:rsidRPr="00934ADD">
        <w:rPr>
          <w:i/>
          <w:iCs/>
        </w:rPr>
        <w:t xml:space="preserve"> </w:t>
      </w:r>
      <w:proofErr w:type="spellStart"/>
      <w:r w:rsidRPr="00934ADD">
        <w:rPr>
          <w:i/>
          <w:iCs/>
        </w:rPr>
        <w:t>Computing</w:t>
      </w:r>
      <w:proofErr w:type="spellEnd"/>
      <w:r w:rsidRPr="00934ADD">
        <w:rPr>
          <w:i/>
          <w:iCs/>
        </w:rPr>
        <w:t xml:space="preserve"> </w:t>
      </w:r>
      <w:proofErr w:type="spellStart"/>
      <w:r w:rsidRPr="00934ADD">
        <w:rPr>
          <w:i/>
          <w:iCs/>
        </w:rPr>
        <w:t>Strategies</w:t>
      </w:r>
      <w:proofErr w:type="spellEnd"/>
      <w:r w:rsidRPr="00934ADD">
        <w:rPr>
          <w:i/>
          <w:iCs/>
        </w:rPr>
        <w:t xml:space="preserve"> </w:t>
      </w:r>
      <w:proofErr w:type="spellStart"/>
      <w:r w:rsidRPr="00934ADD">
        <w:rPr>
          <w:i/>
          <w:iCs/>
        </w:rPr>
        <w:t>for</w:t>
      </w:r>
      <w:proofErr w:type="spellEnd"/>
      <w:r w:rsidRPr="00934ADD">
        <w:rPr>
          <w:i/>
          <w:iCs/>
        </w:rPr>
        <w:t xml:space="preserve"> </w:t>
      </w:r>
      <w:proofErr w:type="spellStart"/>
      <w:r w:rsidRPr="00934ADD">
        <w:rPr>
          <w:i/>
          <w:iCs/>
        </w:rPr>
        <w:t>Engineering</w:t>
      </w:r>
      <w:proofErr w:type="spellEnd"/>
      <w:r w:rsidRPr="00934ADD">
        <w:t xml:space="preserve"> (s. 164–185). </w:t>
      </w:r>
      <w:proofErr w:type="spellStart"/>
      <w:r w:rsidRPr="00934ADD">
        <w:t>Springer</w:t>
      </w:r>
      <w:proofErr w:type="spellEnd"/>
      <w:r w:rsidRPr="00934ADD">
        <w:t xml:space="preserve"> International </w:t>
      </w:r>
      <w:proofErr w:type="spellStart"/>
      <w:r w:rsidRPr="00934ADD">
        <w:t>Publishing</w:t>
      </w:r>
      <w:proofErr w:type="spellEnd"/>
      <w:r w:rsidRPr="00934ADD">
        <w:t>. https://doi.org/10.1007/978-3-319-91635-4_9</w:t>
      </w:r>
    </w:p>
    <w:p w14:paraId="3C2191C8" w14:textId="77777777" w:rsidR="00934ADD" w:rsidRPr="00934ADD" w:rsidRDefault="00934ADD" w:rsidP="00934ADD">
      <w:pPr>
        <w:pStyle w:val="Bibliography"/>
      </w:pPr>
      <w:proofErr w:type="spellStart"/>
      <w:r w:rsidRPr="00934ADD">
        <w:t>Fanfarová</w:t>
      </w:r>
      <w:proofErr w:type="spellEnd"/>
      <w:r w:rsidRPr="00934ADD">
        <w:t xml:space="preserve">, A., &amp; Maris, L. (2017). </w:t>
      </w:r>
      <w:proofErr w:type="spellStart"/>
      <w:r w:rsidRPr="00934ADD">
        <w:t>Simulation</w:t>
      </w:r>
      <w:proofErr w:type="spellEnd"/>
      <w:r w:rsidRPr="00934ADD">
        <w:t xml:space="preserve"> </w:t>
      </w:r>
      <w:proofErr w:type="spellStart"/>
      <w:r w:rsidRPr="00934ADD">
        <w:t>tool</w:t>
      </w:r>
      <w:proofErr w:type="spellEnd"/>
      <w:r w:rsidRPr="00934ADD">
        <w:t xml:space="preserve"> </w:t>
      </w:r>
      <w:proofErr w:type="spellStart"/>
      <w:r w:rsidRPr="00934ADD">
        <w:t>for</w:t>
      </w:r>
      <w:proofErr w:type="spellEnd"/>
      <w:r w:rsidRPr="00934ADD">
        <w:t xml:space="preserve"> </w:t>
      </w:r>
      <w:proofErr w:type="spellStart"/>
      <w:r w:rsidRPr="00934ADD">
        <w:t>fire</w:t>
      </w:r>
      <w:proofErr w:type="spellEnd"/>
      <w:r w:rsidRPr="00934ADD">
        <w:t xml:space="preserve"> and </w:t>
      </w:r>
      <w:proofErr w:type="spellStart"/>
      <w:r w:rsidRPr="00934ADD">
        <w:t>rescue</w:t>
      </w:r>
      <w:proofErr w:type="spellEnd"/>
      <w:r w:rsidRPr="00934ADD">
        <w:t xml:space="preserve"> </w:t>
      </w:r>
      <w:proofErr w:type="spellStart"/>
      <w:r w:rsidRPr="00934ADD">
        <w:t>services</w:t>
      </w:r>
      <w:proofErr w:type="spellEnd"/>
      <w:r w:rsidRPr="00934ADD">
        <w:t xml:space="preserve">. </w:t>
      </w:r>
      <w:proofErr w:type="spellStart"/>
      <w:r w:rsidRPr="00934ADD">
        <w:rPr>
          <w:i/>
          <w:iCs/>
        </w:rPr>
        <w:t>Procedia</w:t>
      </w:r>
      <w:proofErr w:type="spellEnd"/>
      <w:r w:rsidRPr="00934ADD">
        <w:rPr>
          <w:i/>
          <w:iCs/>
        </w:rPr>
        <w:t xml:space="preserve"> </w:t>
      </w:r>
      <w:proofErr w:type="spellStart"/>
      <w:r w:rsidRPr="00934ADD">
        <w:rPr>
          <w:i/>
          <w:iCs/>
        </w:rPr>
        <w:t>Engineering</w:t>
      </w:r>
      <w:proofErr w:type="spellEnd"/>
      <w:r w:rsidRPr="00934ADD">
        <w:t xml:space="preserve">, </w:t>
      </w:r>
      <w:r w:rsidRPr="00934ADD">
        <w:rPr>
          <w:i/>
          <w:iCs/>
        </w:rPr>
        <w:t>192</w:t>
      </w:r>
      <w:r w:rsidRPr="00934ADD">
        <w:t>, 160–165. https://doi.org/10.1016/j.proeng.2017.06.028</w:t>
      </w:r>
    </w:p>
    <w:p w14:paraId="6EE27501" w14:textId="77777777" w:rsidR="00934ADD" w:rsidRPr="00934ADD" w:rsidRDefault="00934ADD" w:rsidP="00934ADD">
      <w:pPr>
        <w:pStyle w:val="Bibliography"/>
      </w:pPr>
      <w:proofErr w:type="spellStart"/>
      <w:r w:rsidRPr="00934ADD">
        <w:t>Gatarik</w:t>
      </w:r>
      <w:proofErr w:type="spellEnd"/>
      <w:r w:rsidRPr="00934ADD">
        <w:t>, E., &amp; Born, R. (2018). Re-</w:t>
      </w:r>
      <w:proofErr w:type="spellStart"/>
      <w:r w:rsidRPr="00934ADD">
        <w:t>creating</w:t>
      </w:r>
      <w:proofErr w:type="spellEnd"/>
      <w:r w:rsidRPr="00934ADD">
        <w:t xml:space="preserve"> </w:t>
      </w:r>
      <w:proofErr w:type="spellStart"/>
      <w:r w:rsidRPr="00934ADD">
        <w:t>the</w:t>
      </w:r>
      <w:proofErr w:type="spellEnd"/>
      <w:r w:rsidRPr="00934ADD">
        <w:t xml:space="preserve"> </w:t>
      </w:r>
      <w:proofErr w:type="spellStart"/>
      <w:r w:rsidRPr="00934ADD">
        <w:t>engagement</w:t>
      </w:r>
      <w:proofErr w:type="spellEnd"/>
      <w:r w:rsidRPr="00934ADD">
        <w:t xml:space="preserve"> in </w:t>
      </w:r>
      <w:proofErr w:type="spellStart"/>
      <w:r w:rsidRPr="00934ADD">
        <w:t>managerial</w:t>
      </w:r>
      <w:proofErr w:type="spellEnd"/>
      <w:r w:rsidRPr="00934ADD">
        <w:t xml:space="preserve"> learning. </w:t>
      </w:r>
      <w:proofErr w:type="spellStart"/>
      <w:r w:rsidRPr="00934ADD">
        <w:rPr>
          <w:i/>
          <w:iCs/>
        </w:rPr>
        <w:t>Human</w:t>
      </w:r>
      <w:proofErr w:type="spellEnd"/>
      <w:r w:rsidRPr="00934ADD">
        <w:rPr>
          <w:i/>
          <w:iCs/>
        </w:rPr>
        <w:t xml:space="preserve"> </w:t>
      </w:r>
      <w:proofErr w:type="spellStart"/>
      <w:r w:rsidRPr="00934ADD">
        <w:rPr>
          <w:i/>
          <w:iCs/>
        </w:rPr>
        <w:t>Affairs</w:t>
      </w:r>
      <w:proofErr w:type="spellEnd"/>
      <w:r w:rsidRPr="00934ADD">
        <w:t xml:space="preserve">, </w:t>
      </w:r>
      <w:r w:rsidRPr="00934ADD">
        <w:rPr>
          <w:i/>
          <w:iCs/>
        </w:rPr>
        <w:t>28</w:t>
      </w:r>
      <w:r w:rsidRPr="00934ADD">
        <w:t>(1), 3–16. https://doi.org/10.1515/humaff-2018-0001</w:t>
      </w:r>
    </w:p>
    <w:p w14:paraId="00AF8EEB" w14:textId="77777777" w:rsidR="00934ADD" w:rsidRPr="00934ADD" w:rsidRDefault="00934ADD" w:rsidP="00934ADD">
      <w:pPr>
        <w:pStyle w:val="Bibliography"/>
      </w:pPr>
      <w:proofErr w:type="spellStart"/>
      <w:r w:rsidRPr="00934ADD">
        <w:t>Grabowski</w:t>
      </w:r>
      <w:proofErr w:type="spellEnd"/>
      <w:r w:rsidRPr="00934ADD">
        <w:t xml:space="preserve">, A. (2019). </w:t>
      </w:r>
      <w:proofErr w:type="spellStart"/>
      <w:r w:rsidRPr="00934ADD">
        <w:t>Innovative</w:t>
      </w:r>
      <w:proofErr w:type="spellEnd"/>
      <w:r w:rsidRPr="00934ADD">
        <w:t xml:space="preserve"> and </w:t>
      </w:r>
      <w:proofErr w:type="spellStart"/>
      <w:r w:rsidRPr="00934ADD">
        <w:t>comprehensive</w:t>
      </w:r>
      <w:proofErr w:type="spellEnd"/>
      <w:r w:rsidRPr="00934ADD">
        <w:t xml:space="preserve"> support </w:t>
      </w:r>
      <w:proofErr w:type="spellStart"/>
      <w:r w:rsidRPr="00934ADD">
        <w:t>system</w:t>
      </w:r>
      <w:proofErr w:type="spellEnd"/>
      <w:r w:rsidRPr="00934ADD">
        <w:t xml:space="preserve"> </w:t>
      </w:r>
      <w:proofErr w:type="spellStart"/>
      <w:r w:rsidRPr="00934ADD">
        <w:t>for</w:t>
      </w:r>
      <w:proofErr w:type="spellEnd"/>
      <w:r w:rsidRPr="00934ADD">
        <w:t xml:space="preserve"> </w:t>
      </w:r>
      <w:proofErr w:type="spellStart"/>
      <w:r w:rsidRPr="00934ADD">
        <w:t>training</w:t>
      </w:r>
      <w:proofErr w:type="spellEnd"/>
      <w:r w:rsidRPr="00934ADD">
        <w:t xml:space="preserve"> </w:t>
      </w:r>
      <w:proofErr w:type="spellStart"/>
      <w:r w:rsidRPr="00934ADD">
        <w:t>people</w:t>
      </w:r>
      <w:proofErr w:type="spellEnd"/>
      <w:r w:rsidRPr="00934ADD">
        <w:t xml:space="preserve"> </w:t>
      </w:r>
      <w:proofErr w:type="spellStart"/>
      <w:r w:rsidRPr="00934ADD">
        <w:t>working</w:t>
      </w:r>
      <w:proofErr w:type="spellEnd"/>
      <w:r w:rsidRPr="00934ADD">
        <w:t xml:space="preserve"> in </w:t>
      </w:r>
      <w:proofErr w:type="spellStart"/>
      <w:r w:rsidRPr="00934ADD">
        <w:t>dangerous</w:t>
      </w:r>
      <w:proofErr w:type="spellEnd"/>
      <w:r w:rsidRPr="00934ADD">
        <w:t xml:space="preserve"> </w:t>
      </w:r>
      <w:proofErr w:type="spellStart"/>
      <w:r w:rsidRPr="00934ADD">
        <w:t>conditions</w:t>
      </w:r>
      <w:proofErr w:type="spellEnd"/>
      <w:r w:rsidRPr="00934ADD">
        <w:t xml:space="preserve">. </w:t>
      </w:r>
      <w:proofErr w:type="spellStart"/>
      <w:r w:rsidRPr="00934ADD">
        <w:rPr>
          <w:i/>
          <w:iCs/>
        </w:rPr>
        <w:t>Lecture</w:t>
      </w:r>
      <w:proofErr w:type="spellEnd"/>
      <w:r w:rsidRPr="00934ADD">
        <w:rPr>
          <w:i/>
          <w:iCs/>
        </w:rPr>
        <w:t xml:space="preserve"> Notes in </w:t>
      </w:r>
      <w:proofErr w:type="spellStart"/>
      <w:r w:rsidRPr="00934ADD">
        <w:rPr>
          <w:i/>
          <w:iCs/>
        </w:rPr>
        <w:t>Computer</w:t>
      </w:r>
      <w:proofErr w:type="spellEnd"/>
      <w:r w:rsidRPr="00934ADD">
        <w:rPr>
          <w:i/>
          <w:iCs/>
        </w:rPr>
        <w:t xml:space="preserve"> Science (</w:t>
      </w:r>
      <w:proofErr w:type="spellStart"/>
      <w:r w:rsidRPr="00934ADD">
        <w:rPr>
          <w:i/>
          <w:iCs/>
        </w:rPr>
        <w:t>including</w:t>
      </w:r>
      <w:proofErr w:type="spellEnd"/>
      <w:r w:rsidRPr="00934ADD">
        <w:rPr>
          <w:i/>
          <w:iCs/>
        </w:rPr>
        <w:t xml:space="preserve"> </w:t>
      </w:r>
      <w:proofErr w:type="spellStart"/>
      <w:r w:rsidRPr="00934ADD">
        <w:rPr>
          <w:i/>
          <w:iCs/>
        </w:rPr>
        <w:t>subseries</w:t>
      </w:r>
      <w:proofErr w:type="spellEnd"/>
      <w:r w:rsidRPr="00934ADD">
        <w:rPr>
          <w:i/>
          <w:iCs/>
        </w:rPr>
        <w:t xml:space="preserve"> </w:t>
      </w:r>
      <w:proofErr w:type="spellStart"/>
      <w:r w:rsidRPr="00934ADD">
        <w:rPr>
          <w:i/>
          <w:iCs/>
        </w:rPr>
        <w:t>Lecture</w:t>
      </w:r>
      <w:proofErr w:type="spellEnd"/>
      <w:r w:rsidRPr="00934ADD">
        <w:rPr>
          <w:i/>
          <w:iCs/>
        </w:rPr>
        <w:t xml:space="preserve"> Notes in </w:t>
      </w:r>
      <w:proofErr w:type="spellStart"/>
      <w:r w:rsidRPr="00934ADD">
        <w:rPr>
          <w:i/>
          <w:iCs/>
        </w:rPr>
        <w:t>Artificial</w:t>
      </w:r>
      <w:proofErr w:type="spellEnd"/>
      <w:r w:rsidRPr="00934ADD">
        <w:rPr>
          <w:i/>
          <w:iCs/>
        </w:rPr>
        <w:t xml:space="preserve"> </w:t>
      </w:r>
      <w:proofErr w:type="spellStart"/>
      <w:r w:rsidRPr="00934ADD">
        <w:rPr>
          <w:i/>
          <w:iCs/>
        </w:rPr>
        <w:t>Intelligence</w:t>
      </w:r>
      <w:proofErr w:type="spellEnd"/>
      <w:r w:rsidRPr="00934ADD">
        <w:rPr>
          <w:i/>
          <w:iCs/>
        </w:rPr>
        <w:t xml:space="preserve"> and </w:t>
      </w:r>
      <w:proofErr w:type="spellStart"/>
      <w:r w:rsidRPr="00934ADD">
        <w:rPr>
          <w:i/>
          <w:iCs/>
        </w:rPr>
        <w:t>Lecture</w:t>
      </w:r>
      <w:proofErr w:type="spellEnd"/>
      <w:r w:rsidRPr="00934ADD">
        <w:rPr>
          <w:i/>
          <w:iCs/>
        </w:rPr>
        <w:t xml:space="preserve"> Notes in </w:t>
      </w:r>
      <w:proofErr w:type="spellStart"/>
      <w:r w:rsidRPr="00934ADD">
        <w:rPr>
          <w:i/>
          <w:iCs/>
        </w:rPr>
        <w:t>Bioinformatics</w:t>
      </w:r>
      <w:proofErr w:type="spellEnd"/>
      <w:r w:rsidRPr="00934ADD">
        <w:rPr>
          <w:i/>
          <w:iCs/>
        </w:rPr>
        <w:t>)</w:t>
      </w:r>
      <w:r w:rsidRPr="00934ADD">
        <w:t xml:space="preserve">, </w:t>
      </w:r>
      <w:r w:rsidRPr="00934ADD">
        <w:rPr>
          <w:i/>
          <w:iCs/>
        </w:rPr>
        <w:t>11581 LNCS</w:t>
      </w:r>
      <w:r w:rsidRPr="00934ADD">
        <w:t xml:space="preserve">, 394–405. </w:t>
      </w:r>
      <w:proofErr w:type="spellStart"/>
      <w:r w:rsidRPr="00934ADD">
        <w:t>Scopus</w:t>
      </w:r>
      <w:proofErr w:type="spellEnd"/>
      <w:r w:rsidRPr="00934ADD">
        <w:t>. https://doi.org/10.1007/978-3-030-22216-1_29</w:t>
      </w:r>
    </w:p>
    <w:p w14:paraId="6A0A820B" w14:textId="77777777" w:rsidR="00934ADD" w:rsidRPr="00934ADD" w:rsidRDefault="00934ADD" w:rsidP="00934ADD">
      <w:pPr>
        <w:pStyle w:val="Bibliography"/>
      </w:pPr>
      <w:proofErr w:type="spellStart"/>
      <w:r w:rsidRPr="00934ADD">
        <w:t>Chow</w:t>
      </w:r>
      <w:proofErr w:type="spellEnd"/>
      <w:r w:rsidRPr="00934ADD">
        <w:t xml:space="preserve">, Y., </w:t>
      </w:r>
      <w:proofErr w:type="spellStart"/>
      <w:r w:rsidRPr="00934ADD">
        <w:t>Pose</w:t>
      </w:r>
      <w:proofErr w:type="spellEnd"/>
      <w:r w:rsidRPr="00934ADD">
        <w:t xml:space="preserve">, R., &amp; </w:t>
      </w:r>
      <w:proofErr w:type="spellStart"/>
      <w:r w:rsidRPr="00934ADD">
        <w:t>Regan</w:t>
      </w:r>
      <w:proofErr w:type="spellEnd"/>
      <w:r w:rsidRPr="00934ADD">
        <w:t xml:space="preserve">, M. (2005). </w:t>
      </w:r>
      <w:proofErr w:type="spellStart"/>
      <w:r w:rsidRPr="00934ADD">
        <w:t>The</w:t>
      </w:r>
      <w:proofErr w:type="spellEnd"/>
      <w:r w:rsidRPr="00934ADD">
        <w:t xml:space="preserve"> ARP </w:t>
      </w:r>
      <w:proofErr w:type="spellStart"/>
      <w:r w:rsidRPr="00934ADD">
        <w:t>Virtual</w:t>
      </w:r>
      <w:proofErr w:type="spellEnd"/>
      <w:r w:rsidRPr="00934ADD">
        <w:t xml:space="preserve"> Reality </w:t>
      </w:r>
      <w:proofErr w:type="spellStart"/>
      <w:r w:rsidRPr="00934ADD">
        <w:t>System</w:t>
      </w:r>
      <w:proofErr w:type="spellEnd"/>
      <w:r w:rsidRPr="00934ADD">
        <w:t xml:space="preserve"> in </w:t>
      </w:r>
      <w:proofErr w:type="spellStart"/>
      <w:r w:rsidRPr="00934ADD">
        <w:t>Addressing</w:t>
      </w:r>
      <w:proofErr w:type="spellEnd"/>
      <w:r w:rsidRPr="00934ADD">
        <w:t xml:space="preserve"> </w:t>
      </w:r>
      <w:proofErr w:type="spellStart"/>
      <w:r w:rsidRPr="00934ADD">
        <w:t>Security</w:t>
      </w:r>
      <w:proofErr w:type="spellEnd"/>
      <w:r w:rsidRPr="00934ADD">
        <w:t xml:space="preserve"> </w:t>
      </w:r>
      <w:proofErr w:type="spellStart"/>
      <w:r w:rsidRPr="00934ADD">
        <w:t>Threats</w:t>
      </w:r>
      <w:proofErr w:type="spellEnd"/>
      <w:r w:rsidRPr="00934ADD">
        <w:t xml:space="preserve"> and </w:t>
      </w:r>
      <w:proofErr w:type="spellStart"/>
      <w:r w:rsidRPr="00934ADD">
        <w:t>Disaster</w:t>
      </w:r>
      <w:proofErr w:type="spellEnd"/>
      <w:r w:rsidRPr="00934ADD">
        <w:t xml:space="preserve"> </w:t>
      </w:r>
      <w:proofErr w:type="spellStart"/>
      <w:r w:rsidRPr="00934ADD">
        <w:t>Scenarios</w:t>
      </w:r>
      <w:proofErr w:type="spellEnd"/>
      <w:r w:rsidRPr="00934ADD">
        <w:t xml:space="preserve">. </w:t>
      </w:r>
      <w:r w:rsidRPr="00934ADD">
        <w:rPr>
          <w:i/>
          <w:iCs/>
        </w:rPr>
        <w:t xml:space="preserve">TENCON 2005 - 2005 IEEE Region 10 </w:t>
      </w:r>
      <w:proofErr w:type="spellStart"/>
      <w:r w:rsidRPr="00934ADD">
        <w:rPr>
          <w:i/>
          <w:iCs/>
        </w:rPr>
        <w:t>Conference</w:t>
      </w:r>
      <w:proofErr w:type="spellEnd"/>
      <w:r w:rsidRPr="00934ADD">
        <w:t>, 1–6. https://doi.org/10.1109/TENCON.2005.301329</w:t>
      </w:r>
    </w:p>
    <w:p w14:paraId="302BD470" w14:textId="77777777" w:rsidR="00934ADD" w:rsidRPr="00934ADD" w:rsidRDefault="00934ADD" w:rsidP="00934ADD">
      <w:pPr>
        <w:pStyle w:val="Bibliography"/>
      </w:pPr>
      <w:proofErr w:type="spellStart"/>
      <w:r w:rsidRPr="00934ADD">
        <w:t>Ilmi</w:t>
      </w:r>
      <w:proofErr w:type="spellEnd"/>
      <w:r w:rsidRPr="00934ADD">
        <w:t xml:space="preserve">, N., &amp; </w:t>
      </w:r>
      <w:proofErr w:type="spellStart"/>
      <w:r w:rsidRPr="00934ADD">
        <w:t>Hendradjaya</w:t>
      </w:r>
      <w:proofErr w:type="spellEnd"/>
      <w:r w:rsidRPr="00934ADD">
        <w:t xml:space="preserve">, B. (2018). </w:t>
      </w:r>
      <w:proofErr w:type="spellStart"/>
      <w:r w:rsidRPr="00934ADD">
        <w:t>Serious</w:t>
      </w:r>
      <w:proofErr w:type="spellEnd"/>
      <w:r w:rsidRPr="00934ADD">
        <w:t xml:space="preserve"> Game Design </w:t>
      </w:r>
      <w:proofErr w:type="spellStart"/>
      <w:r w:rsidRPr="00934ADD">
        <w:t>for</w:t>
      </w:r>
      <w:proofErr w:type="spellEnd"/>
      <w:r w:rsidRPr="00934ADD">
        <w:t xml:space="preserve"> </w:t>
      </w:r>
      <w:proofErr w:type="spellStart"/>
      <w:r w:rsidRPr="00934ADD">
        <w:t>Simulation</w:t>
      </w:r>
      <w:proofErr w:type="spellEnd"/>
      <w:r w:rsidRPr="00934ADD">
        <w:t xml:space="preserve"> </w:t>
      </w:r>
      <w:proofErr w:type="spellStart"/>
      <w:r w:rsidRPr="00934ADD">
        <w:t>of</w:t>
      </w:r>
      <w:proofErr w:type="spellEnd"/>
      <w:r w:rsidRPr="00934ADD">
        <w:t xml:space="preserve"> </w:t>
      </w:r>
      <w:proofErr w:type="spellStart"/>
      <w:r w:rsidRPr="00934ADD">
        <w:t>Emergency</w:t>
      </w:r>
      <w:proofErr w:type="spellEnd"/>
      <w:r w:rsidRPr="00934ADD">
        <w:t xml:space="preserve"> </w:t>
      </w:r>
      <w:proofErr w:type="spellStart"/>
      <w:r w:rsidRPr="00934ADD">
        <w:t>Evacuation</w:t>
      </w:r>
      <w:proofErr w:type="spellEnd"/>
      <w:r w:rsidRPr="00934ADD">
        <w:t xml:space="preserve"> by </w:t>
      </w:r>
      <w:proofErr w:type="spellStart"/>
      <w:r w:rsidRPr="00934ADD">
        <w:t>Using</w:t>
      </w:r>
      <w:proofErr w:type="spellEnd"/>
      <w:r w:rsidRPr="00934ADD">
        <w:t xml:space="preserve"> </w:t>
      </w:r>
      <w:proofErr w:type="spellStart"/>
      <w:r w:rsidRPr="00934ADD">
        <w:t>Virtual</w:t>
      </w:r>
      <w:proofErr w:type="spellEnd"/>
      <w:r w:rsidRPr="00934ADD">
        <w:t xml:space="preserve"> Reality. </w:t>
      </w:r>
      <w:r w:rsidRPr="00934ADD">
        <w:rPr>
          <w:i/>
          <w:iCs/>
        </w:rPr>
        <w:t xml:space="preserve">2018 5th International </w:t>
      </w:r>
      <w:proofErr w:type="spellStart"/>
      <w:r w:rsidRPr="00934ADD">
        <w:rPr>
          <w:i/>
          <w:iCs/>
        </w:rPr>
        <w:t>Conference</w:t>
      </w:r>
      <w:proofErr w:type="spellEnd"/>
      <w:r w:rsidRPr="00934ADD">
        <w:rPr>
          <w:i/>
          <w:iCs/>
        </w:rPr>
        <w:t xml:space="preserve"> on Data and Software </w:t>
      </w:r>
      <w:proofErr w:type="spellStart"/>
      <w:r w:rsidRPr="00934ADD">
        <w:rPr>
          <w:i/>
          <w:iCs/>
        </w:rPr>
        <w:t>Engineering</w:t>
      </w:r>
      <w:proofErr w:type="spellEnd"/>
      <w:r w:rsidRPr="00934ADD">
        <w:rPr>
          <w:i/>
          <w:iCs/>
        </w:rPr>
        <w:t xml:space="preserve"> (</w:t>
      </w:r>
      <w:proofErr w:type="spellStart"/>
      <w:r w:rsidRPr="00934ADD">
        <w:rPr>
          <w:i/>
          <w:iCs/>
        </w:rPr>
        <w:t>ICoDSE</w:t>
      </w:r>
      <w:proofErr w:type="spellEnd"/>
      <w:r w:rsidRPr="00934ADD">
        <w:rPr>
          <w:i/>
          <w:iCs/>
        </w:rPr>
        <w:t>)</w:t>
      </w:r>
      <w:r w:rsidRPr="00934ADD">
        <w:t>, 1–6. https://doi.org/10.1109/ICODSE.2018.8705860</w:t>
      </w:r>
    </w:p>
    <w:p w14:paraId="1C8195F8" w14:textId="77777777" w:rsidR="00934ADD" w:rsidRPr="00934ADD" w:rsidRDefault="00934ADD" w:rsidP="00934ADD">
      <w:pPr>
        <w:pStyle w:val="Bibliography"/>
      </w:pPr>
      <w:proofErr w:type="spellStart"/>
      <w:r w:rsidRPr="00934ADD">
        <w:t>Kreitler</w:t>
      </w:r>
      <w:proofErr w:type="spellEnd"/>
      <w:r w:rsidRPr="00934ADD">
        <w:t xml:space="preserve">, S. (2013). </w:t>
      </w:r>
      <w:proofErr w:type="spellStart"/>
      <w:r w:rsidRPr="00934ADD">
        <w:rPr>
          <w:i/>
          <w:iCs/>
        </w:rPr>
        <w:t>Cognition</w:t>
      </w:r>
      <w:proofErr w:type="spellEnd"/>
      <w:r w:rsidRPr="00934ADD">
        <w:rPr>
          <w:i/>
          <w:iCs/>
        </w:rPr>
        <w:t xml:space="preserve"> and </w:t>
      </w:r>
      <w:proofErr w:type="spellStart"/>
      <w:r w:rsidRPr="00934ADD">
        <w:rPr>
          <w:i/>
          <w:iCs/>
        </w:rPr>
        <w:t>motivation</w:t>
      </w:r>
      <w:proofErr w:type="spellEnd"/>
      <w:r w:rsidRPr="00934ADD">
        <w:rPr>
          <w:i/>
          <w:iCs/>
        </w:rPr>
        <w:t xml:space="preserve">: </w:t>
      </w:r>
      <w:proofErr w:type="spellStart"/>
      <w:r w:rsidRPr="00934ADD">
        <w:rPr>
          <w:i/>
          <w:iCs/>
        </w:rPr>
        <w:t>Forging</w:t>
      </w:r>
      <w:proofErr w:type="spellEnd"/>
      <w:r w:rsidRPr="00934ADD">
        <w:rPr>
          <w:i/>
          <w:iCs/>
        </w:rPr>
        <w:t xml:space="preserve"> </w:t>
      </w:r>
      <w:proofErr w:type="spellStart"/>
      <w:r w:rsidRPr="00934ADD">
        <w:rPr>
          <w:i/>
          <w:iCs/>
        </w:rPr>
        <w:t>an</w:t>
      </w:r>
      <w:proofErr w:type="spellEnd"/>
      <w:r w:rsidRPr="00934ADD">
        <w:rPr>
          <w:i/>
          <w:iCs/>
        </w:rPr>
        <w:t xml:space="preserve"> </w:t>
      </w:r>
      <w:proofErr w:type="spellStart"/>
      <w:r w:rsidRPr="00934ADD">
        <w:rPr>
          <w:i/>
          <w:iCs/>
        </w:rPr>
        <w:t>Interdisciplinary</w:t>
      </w:r>
      <w:proofErr w:type="spellEnd"/>
      <w:r w:rsidRPr="00934ADD">
        <w:rPr>
          <w:i/>
          <w:iCs/>
        </w:rPr>
        <w:t xml:space="preserve"> </w:t>
      </w:r>
      <w:proofErr w:type="spellStart"/>
      <w:r w:rsidRPr="00934ADD">
        <w:rPr>
          <w:i/>
          <w:iCs/>
        </w:rPr>
        <w:t>Perspective</w:t>
      </w:r>
      <w:proofErr w:type="spellEnd"/>
      <w:r w:rsidRPr="00934ADD">
        <w:t xml:space="preserve">. Cambridge University </w:t>
      </w:r>
      <w:proofErr w:type="spellStart"/>
      <w:r w:rsidRPr="00934ADD">
        <w:t>Press</w:t>
      </w:r>
      <w:proofErr w:type="spellEnd"/>
      <w:r w:rsidRPr="00934ADD">
        <w:t>.</w:t>
      </w:r>
    </w:p>
    <w:p w14:paraId="3263174C" w14:textId="77777777" w:rsidR="00934ADD" w:rsidRPr="00934ADD" w:rsidRDefault="00934ADD" w:rsidP="00934ADD">
      <w:pPr>
        <w:pStyle w:val="Bibliography"/>
      </w:pPr>
      <w:proofErr w:type="spellStart"/>
      <w:r w:rsidRPr="00934ADD">
        <w:t>Kwok</w:t>
      </w:r>
      <w:proofErr w:type="spellEnd"/>
      <w:r w:rsidRPr="00934ADD">
        <w:t xml:space="preserve">, P. K., Yan, M., </w:t>
      </w:r>
      <w:proofErr w:type="spellStart"/>
      <w:r w:rsidRPr="00934ADD">
        <w:t>Chan</w:t>
      </w:r>
      <w:proofErr w:type="spellEnd"/>
      <w:r w:rsidRPr="00934ADD">
        <w:t xml:space="preserve">, B. K. P., &amp; </w:t>
      </w:r>
      <w:proofErr w:type="spellStart"/>
      <w:r w:rsidRPr="00934ADD">
        <w:t>Lau</w:t>
      </w:r>
      <w:proofErr w:type="spellEnd"/>
      <w:r w:rsidRPr="00934ADD">
        <w:t xml:space="preserve">, H. Y. K. (2019). </w:t>
      </w:r>
      <w:proofErr w:type="spellStart"/>
      <w:r w:rsidRPr="00934ADD">
        <w:t>Crisis</w:t>
      </w:r>
      <w:proofErr w:type="spellEnd"/>
      <w:r w:rsidRPr="00934ADD">
        <w:t xml:space="preserve"> management </w:t>
      </w:r>
      <w:proofErr w:type="spellStart"/>
      <w:r w:rsidRPr="00934ADD">
        <w:t>training</w:t>
      </w:r>
      <w:proofErr w:type="spellEnd"/>
      <w:r w:rsidRPr="00934ADD">
        <w:t xml:space="preserve"> </w:t>
      </w:r>
      <w:proofErr w:type="spellStart"/>
      <w:r w:rsidRPr="00934ADD">
        <w:t>using</w:t>
      </w:r>
      <w:proofErr w:type="spellEnd"/>
      <w:r w:rsidRPr="00934ADD">
        <w:t xml:space="preserve"> </w:t>
      </w:r>
      <w:proofErr w:type="spellStart"/>
      <w:r w:rsidRPr="00934ADD">
        <w:t>discrete</w:t>
      </w:r>
      <w:proofErr w:type="spellEnd"/>
      <w:r w:rsidRPr="00934ADD">
        <w:t xml:space="preserve">-event </w:t>
      </w:r>
      <w:proofErr w:type="spellStart"/>
      <w:r w:rsidRPr="00934ADD">
        <w:t>simulation</w:t>
      </w:r>
      <w:proofErr w:type="spellEnd"/>
      <w:r w:rsidRPr="00934ADD">
        <w:t xml:space="preserve"> and </w:t>
      </w:r>
      <w:proofErr w:type="spellStart"/>
      <w:r w:rsidRPr="00934ADD">
        <w:t>virtual</w:t>
      </w:r>
      <w:proofErr w:type="spellEnd"/>
      <w:r w:rsidRPr="00934ADD">
        <w:t xml:space="preserve"> reality </w:t>
      </w:r>
      <w:proofErr w:type="spellStart"/>
      <w:r w:rsidRPr="00934ADD">
        <w:t>techniques</w:t>
      </w:r>
      <w:proofErr w:type="spellEnd"/>
      <w:r w:rsidRPr="00934ADD">
        <w:t xml:space="preserve">. </w:t>
      </w:r>
      <w:proofErr w:type="spellStart"/>
      <w:r w:rsidRPr="00934ADD">
        <w:rPr>
          <w:i/>
          <w:iCs/>
        </w:rPr>
        <w:t>Computers</w:t>
      </w:r>
      <w:proofErr w:type="spellEnd"/>
      <w:r w:rsidRPr="00934ADD">
        <w:rPr>
          <w:i/>
          <w:iCs/>
        </w:rPr>
        <w:t xml:space="preserve"> &amp; </w:t>
      </w:r>
      <w:proofErr w:type="spellStart"/>
      <w:r w:rsidRPr="00934ADD">
        <w:rPr>
          <w:i/>
          <w:iCs/>
        </w:rPr>
        <w:t>Industrial</w:t>
      </w:r>
      <w:proofErr w:type="spellEnd"/>
      <w:r w:rsidRPr="00934ADD">
        <w:rPr>
          <w:i/>
          <w:iCs/>
        </w:rPr>
        <w:t xml:space="preserve"> </w:t>
      </w:r>
      <w:proofErr w:type="spellStart"/>
      <w:r w:rsidRPr="00934ADD">
        <w:rPr>
          <w:i/>
          <w:iCs/>
        </w:rPr>
        <w:t>Engineering</w:t>
      </w:r>
      <w:proofErr w:type="spellEnd"/>
      <w:r w:rsidRPr="00934ADD">
        <w:t xml:space="preserve">, </w:t>
      </w:r>
      <w:r w:rsidRPr="00934ADD">
        <w:rPr>
          <w:i/>
          <w:iCs/>
        </w:rPr>
        <w:t>135</w:t>
      </w:r>
      <w:r w:rsidRPr="00934ADD">
        <w:t>, 711–722. https://doi.org/10.1016/j.cie.2019.06.035</w:t>
      </w:r>
    </w:p>
    <w:p w14:paraId="1E818E09" w14:textId="77777777" w:rsidR="00934ADD" w:rsidRPr="00934ADD" w:rsidRDefault="00934ADD" w:rsidP="00934ADD">
      <w:pPr>
        <w:pStyle w:val="Bibliography"/>
      </w:pPr>
      <w:proofErr w:type="spellStart"/>
      <w:r w:rsidRPr="00934ADD">
        <w:t>Kwok</w:t>
      </w:r>
      <w:proofErr w:type="spellEnd"/>
      <w:r w:rsidRPr="00934ADD">
        <w:t xml:space="preserve">, P. K., Yan, M., </w:t>
      </w:r>
      <w:proofErr w:type="spellStart"/>
      <w:r w:rsidRPr="00934ADD">
        <w:t>Qu</w:t>
      </w:r>
      <w:proofErr w:type="spellEnd"/>
      <w:r w:rsidRPr="00934ADD">
        <w:t xml:space="preserve">, T., &amp; </w:t>
      </w:r>
      <w:proofErr w:type="spellStart"/>
      <w:r w:rsidRPr="00934ADD">
        <w:t>Lau</w:t>
      </w:r>
      <w:proofErr w:type="spellEnd"/>
      <w:r w:rsidRPr="00934ADD">
        <w:t xml:space="preserve">, H. Y. K. (2020). User </w:t>
      </w:r>
      <w:proofErr w:type="spellStart"/>
      <w:r w:rsidRPr="00934ADD">
        <w:t>acceptance</w:t>
      </w:r>
      <w:proofErr w:type="spellEnd"/>
      <w:r w:rsidRPr="00934ADD">
        <w:t xml:space="preserve"> </w:t>
      </w:r>
      <w:proofErr w:type="spellStart"/>
      <w:r w:rsidRPr="00934ADD">
        <w:t>of</w:t>
      </w:r>
      <w:proofErr w:type="spellEnd"/>
      <w:r w:rsidRPr="00934ADD">
        <w:t xml:space="preserve"> </w:t>
      </w:r>
      <w:proofErr w:type="spellStart"/>
      <w:r w:rsidRPr="00934ADD">
        <w:t>virtual</w:t>
      </w:r>
      <w:proofErr w:type="spellEnd"/>
      <w:r w:rsidRPr="00934ADD">
        <w:t xml:space="preserve"> reality technology </w:t>
      </w:r>
      <w:proofErr w:type="spellStart"/>
      <w:r w:rsidRPr="00934ADD">
        <w:t>for</w:t>
      </w:r>
      <w:proofErr w:type="spellEnd"/>
      <w:r w:rsidRPr="00934ADD">
        <w:t xml:space="preserve"> </w:t>
      </w:r>
      <w:proofErr w:type="spellStart"/>
      <w:r w:rsidRPr="00934ADD">
        <w:t>practicing</w:t>
      </w:r>
      <w:proofErr w:type="spellEnd"/>
      <w:r w:rsidRPr="00934ADD">
        <w:t xml:space="preserve"> </w:t>
      </w:r>
      <w:proofErr w:type="spellStart"/>
      <w:r w:rsidRPr="00934ADD">
        <w:t>digital</w:t>
      </w:r>
      <w:proofErr w:type="spellEnd"/>
      <w:r w:rsidRPr="00934ADD">
        <w:t xml:space="preserve"> </w:t>
      </w:r>
      <w:proofErr w:type="spellStart"/>
      <w:r w:rsidRPr="00934ADD">
        <w:t>twin-based</w:t>
      </w:r>
      <w:proofErr w:type="spellEnd"/>
      <w:r w:rsidRPr="00934ADD">
        <w:t xml:space="preserve"> </w:t>
      </w:r>
      <w:proofErr w:type="spellStart"/>
      <w:r w:rsidRPr="00934ADD">
        <w:t>crisis</w:t>
      </w:r>
      <w:proofErr w:type="spellEnd"/>
      <w:r w:rsidRPr="00934ADD">
        <w:t xml:space="preserve"> management. </w:t>
      </w:r>
      <w:r w:rsidRPr="00934ADD">
        <w:rPr>
          <w:i/>
          <w:iCs/>
        </w:rPr>
        <w:t xml:space="preserve">International </w:t>
      </w:r>
      <w:proofErr w:type="spellStart"/>
      <w:r w:rsidRPr="00934ADD">
        <w:rPr>
          <w:i/>
          <w:iCs/>
        </w:rPr>
        <w:t>Journal</w:t>
      </w:r>
      <w:proofErr w:type="spellEnd"/>
      <w:r w:rsidRPr="00934ADD">
        <w:rPr>
          <w:i/>
          <w:iCs/>
        </w:rPr>
        <w:t xml:space="preserve"> </w:t>
      </w:r>
      <w:proofErr w:type="spellStart"/>
      <w:r w:rsidRPr="00934ADD">
        <w:rPr>
          <w:i/>
          <w:iCs/>
        </w:rPr>
        <w:t>of</w:t>
      </w:r>
      <w:proofErr w:type="spellEnd"/>
      <w:r w:rsidRPr="00934ADD">
        <w:rPr>
          <w:i/>
          <w:iCs/>
        </w:rPr>
        <w:t xml:space="preserve"> </w:t>
      </w:r>
      <w:proofErr w:type="spellStart"/>
      <w:r w:rsidRPr="00934ADD">
        <w:rPr>
          <w:i/>
          <w:iCs/>
        </w:rPr>
        <w:t>Computer</w:t>
      </w:r>
      <w:proofErr w:type="spellEnd"/>
      <w:r w:rsidRPr="00934ADD">
        <w:rPr>
          <w:i/>
          <w:iCs/>
        </w:rPr>
        <w:t xml:space="preserve"> </w:t>
      </w:r>
      <w:proofErr w:type="spellStart"/>
      <w:r w:rsidRPr="00934ADD">
        <w:rPr>
          <w:i/>
          <w:iCs/>
        </w:rPr>
        <w:t>Integrated</w:t>
      </w:r>
      <w:proofErr w:type="spellEnd"/>
      <w:r w:rsidRPr="00934ADD">
        <w:rPr>
          <w:i/>
          <w:iCs/>
        </w:rPr>
        <w:t xml:space="preserve"> </w:t>
      </w:r>
      <w:proofErr w:type="spellStart"/>
      <w:r w:rsidRPr="00934ADD">
        <w:rPr>
          <w:i/>
          <w:iCs/>
        </w:rPr>
        <w:t>Manufacturing</w:t>
      </w:r>
      <w:proofErr w:type="spellEnd"/>
      <w:r w:rsidRPr="00934ADD">
        <w:t xml:space="preserve">, </w:t>
      </w:r>
      <w:r w:rsidRPr="00934ADD">
        <w:rPr>
          <w:i/>
          <w:iCs/>
        </w:rPr>
        <w:t>0</w:t>
      </w:r>
      <w:r w:rsidRPr="00934ADD">
        <w:t>(0), 1–14. https://doi.org/10.1080/0951192X.2020.1803502</w:t>
      </w:r>
    </w:p>
    <w:p w14:paraId="6B32B76C" w14:textId="77777777" w:rsidR="00934ADD" w:rsidRPr="00934ADD" w:rsidRDefault="00934ADD" w:rsidP="00934ADD">
      <w:pPr>
        <w:pStyle w:val="Bibliography"/>
      </w:pPr>
      <w:proofErr w:type="spellStart"/>
      <w:r w:rsidRPr="00934ADD">
        <w:t>Li</w:t>
      </w:r>
      <w:proofErr w:type="spellEnd"/>
      <w:r w:rsidRPr="00934ADD">
        <w:t xml:space="preserve">, L., </w:t>
      </w:r>
      <w:proofErr w:type="spellStart"/>
      <w:r w:rsidRPr="00934ADD">
        <w:t>Zhang</w:t>
      </w:r>
      <w:proofErr w:type="spellEnd"/>
      <w:r w:rsidRPr="00934ADD">
        <w:t xml:space="preserve">, M., </w:t>
      </w:r>
      <w:proofErr w:type="spellStart"/>
      <w:r w:rsidRPr="00934ADD">
        <w:t>Xu</w:t>
      </w:r>
      <w:proofErr w:type="spellEnd"/>
      <w:r w:rsidRPr="00934ADD">
        <w:t xml:space="preserve">, F., &amp; </w:t>
      </w:r>
      <w:proofErr w:type="spellStart"/>
      <w:r w:rsidRPr="00934ADD">
        <w:t>Liu</w:t>
      </w:r>
      <w:proofErr w:type="spellEnd"/>
      <w:r w:rsidRPr="00934ADD">
        <w:t xml:space="preserve">, S. (2005). ERT-VR: An </w:t>
      </w:r>
      <w:proofErr w:type="spellStart"/>
      <w:r w:rsidRPr="00934ADD">
        <w:t>immersive</w:t>
      </w:r>
      <w:proofErr w:type="spellEnd"/>
      <w:r w:rsidRPr="00934ADD">
        <w:t xml:space="preserve"> </w:t>
      </w:r>
      <w:proofErr w:type="spellStart"/>
      <w:r w:rsidRPr="00934ADD">
        <w:t>virtual</w:t>
      </w:r>
      <w:proofErr w:type="spellEnd"/>
      <w:r w:rsidRPr="00934ADD">
        <w:t xml:space="preserve"> reality </w:t>
      </w:r>
      <w:proofErr w:type="spellStart"/>
      <w:r w:rsidRPr="00934ADD">
        <w:t>system</w:t>
      </w:r>
      <w:proofErr w:type="spellEnd"/>
      <w:r w:rsidRPr="00934ADD">
        <w:t xml:space="preserve"> </w:t>
      </w:r>
      <w:proofErr w:type="spellStart"/>
      <w:r w:rsidRPr="00934ADD">
        <w:t>for</w:t>
      </w:r>
      <w:proofErr w:type="spellEnd"/>
      <w:r w:rsidRPr="00934ADD">
        <w:t xml:space="preserve"> </w:t>
      </w:r>
      <w:proofErr w:type="spellStart"/>
      <w:r w:rsidRPr="00934ADD">
        <w:t>emergency</w:t>
      </w:r>
      <w:proofErr w:type="spellEnd"/>
      <w:r w:rsidRPr="00934ADD">
        <w:t xml:space="preserve"> </w:t>
      </w:r>
      <w:proofErr w:type="spellStart"/>
      <w:r w:rsidRPr="00934ADD">
        <w:t>rescue</w:t>
      </w:r>
      <w:proofErr w:type="spellEnd"/>
      <w:r w:rsidRPr="00934ADD">
        <w:t xml:space="preserve"> </w:t>
      </w:r>
      <w:proofErr w:type="spellStart"/>
      <w:r w:rsidRPr="00934ADD">
        <w:t>training</w:t>
      </w:r>
      <w:proofErr w:type="spellEnd"/>
      <w:r w:rsidRPr="00934ADD">
        <w:t xml:space="preserve">. </w:t>
      </w:r>
      <w:proofErr w:type="spellStart"/>
      <w:r w:rsidRPr="00934ADD">
        <w:rPr>
          <w:i/>
          <w:iCs/>
        </w:rPr>
        <w:t>Virtual</w:t>
      </w:r>
      <w:proofErr w:type="spellEnd"/>
      <w:r w:rsidRPr="00934ADD">
        <w:rPr>
          <w:i/>
          <w:iCs/>
        </w:rPr>
        <w:t xml:space="preserve"> Reality</w:t>
      </w:r>
      <w:r w:rsidRPr="00934ADD">
        <w:t xml:space="preserve">, </w:t>
      </w:r>
      <w:r w:rsidRPr="00934ADD">
        <w:rPr>
          <w:i/>
          <w:iCs/>
        </w:rPr>
        <w:t>8</w:t>
      </w:r>
      <w:r w:rsidRPr="00934ADD">
        <w:t xml:space="preserve">(3), 194–197. </w:t>
      </w:r>
      <w:proofErr w:type="spellStart"/>
      <w:r w:rsidRPr="00934ADD">
        <w:t>Scopus</w:t>
      </w:r>
      <w:proofErr w:type="spellEnd"/>
      <w:r w:rsidRPr="00934ADD">
        <w:t>. https://doi.org/10.1007/s10055-004-0149-6</w:t>
      </w:r>
    </w:p>
    <w:p w14:paraId="13B3A75E" w14:textId="77777777" w:rsidR="00934ADD" w:rsidRPr="00934ADD" w:rsidRDefault="00934ADD" w:rsidP="00934ADD">
      <w:pPr>
        <w:pStyle w:val="Bibliography"/>
      </w:pPr>
      <w:r w:rsidRPr="00934ADD">
        <w:t xml:space="preserve">Longo, F., </w:t>
      </w:r>
      <w:proofErr w:type="spellStart"/>
      <w:r w:rsidRPr="00934ADD">
        <w:t>Nicoletti</w:t>
      </w:r>
      <w:proofErr w:type="spellEnd"/>
      <w:r w:rsidRPr="00934ADD">
        <w:t xml:space="preserve">, L., &amp; </w:t>
      </w:r>
      <w:proofErr w:type="spellStart"/>
      <w:r w:rsidRPr="00934ADD">
        <w:t>Padovano</w:t>
      </w:r>
      <w:proofErr w:type="spellEnd"/>
      <w:r w:rsidRPr="00934ADD">
        <w:t xml:space="preserve">, A. (2019). </w:t>
      </w:r>
      <w:proofErr w:type="spellStart"/>
      <w:r w:rsidRPr="00934ADD">
        <w:t>Emergency</w:t>
      </w:r>
      <w:proofErr w:type="spellEnd"/>
      <w:r w:rsidRPr="00934ADD">
        <w:t xml:space="preserve"> </w:t>
      </w:r>
      <w:proofErr w:type="spellStart"/>
      <w:r w:rsidRPr="00934ADD">
        <w:t>preparedness</w:t>
      </w:r>
      <w:proofErr w:type="spellEnd"/>
      <w:r w:rsidRPr="00934ADD">
        <w:t xml:space="preserve"> in </w:t>
      </w:r>
      <w:proofErr w:type="spellStart"/>
      <w:r w:rsidRPr="00934ADD">
        <w:t>industrial</w:t>
      </w:r>
      <w:proofErr w:type="spellEnd"/>
      <w:r w:rsidRPr="00934ADD">
        <w:t xml:space="preserve"> </w:t>
      </w:r>
      <w:proofErr w:type="spellStart"/>
      <w:r w:rsidRPr="00934ADD">
        <w:t>plants</w:t>
      </w:r>
      <w:proofErr w:type="spellEnd"/>
      <w:r w:rsidRPr="00934ADD">
        <w:t>: A forward-</w:t>
      </w:r>
      <w:proofErr w:type="spellStart"/>
      <w:r w:rsidRPr="00934ADD">
        <w:t>looking</w:t>
      </w:r>
      <w:proofErr w:type="spellEnd"/>
      <w:r w:rsidRPr="00934ADD">
        <w:t xml:space="preserve"> </w:t>
      </w:r>
      <w:proofErr w:type="spellStart"/>
      <w:r w:rsidRPr="00934ADD">
        <w:t>solution</w:t>
      </w:r>
      <w:proofErr w:type="spellEnd"/>
      <w:r w:rsidRPr="00934ADD">
        <w:t xml:space="preserve"> </w:t>
      </w:r>
      <w:proofErr w:type="spellStart"/>
      <w:r w:rsidRPr="00934ADD">
        <w:t>based</w:t>
      </w:r>
      <w:proofErr w:type="spellEnd"/>
      <w:r w:rsidRPr="00934ADD">
        <w:t xml:space="preserve"> on </w:t>
      </w:r>
      <w:proofErr w:type="spellStart"/>
      <w:r w:rsidRPr="00934ADD">
        <w:t>industry</w:t>
      </w:r>
      <w:proofErr w:type="spellEnd"/>
      <w:r w:rsidRPr="00934ADD">
        <w:t xml:space="preserve"> 4.0 </w:t>
      </w:r>
      <w:proofErr w:type="spellStart"/>
      <w:r w:rsidRPr="00934ADD">
        <w:t>enabling</w:t>
      </w:r>
      <w:proofErr w:type="spellEnd"/>
      <w:r w:rsidRPr="00934ADD">
        <w:t xml:space="preserve"> </w:t>
      </w:r>
      <w:proofErr w:type="spellStart"/>
      <w:r w:rsidRPr="00934ADD">
        <w:t>technologies</w:t>
      </w:r>
      <w:proofErr w:type="spellEnd"/>
      <w:r w:rsidRPr="00934ADD">
        <w:t xml:space="preserve">. </w:t>
      </w:r>
      <w:proofErr w:type="spellStart"/>
      <w:r w:rsidRPr="00934ADD">
        <w:rPr>
          <w:i/>
          <w:iCs/>
        </w:rPr>
        <w:t>Computers</w:t>
      </w:r>
      <w:proofErr w:type="spellEnd"/>
      <w:r w:rsidRPr="00934ADD">
        <w:rPr>
          <w:i/>
          <w:iCs/>
        </w:rPr>
        <w:t xml:space="preserve"> in </w:t>
      </w:r>
      <w:proofErr w:type="spellStart"/>
      <w:r w:rsidRPr="00934ADD">
        <w:rPr>
          <w:i/>
          <w:iCs/>
        </w:rPr>
        <w:t>Industry</w:t>
      </w:r>
      <w:proofErr w:type="spellEnd"/>
      <w:r w:rsidRPr="00934ADD">
        <w:t xml:space="preserve">, </w:t>
      </w:r>
      <w:r w:rsidRPr="00934ADD">
        <w:rPr>
          <w:i/>
          <w:iCs/>
        </w:rPr>
        <w:t>105</w:t>
      </w:r>
      <w:r w:rsidRPr="00934ADD">
        <w:t>, 99–122. https://doi.org/10.1016/j.compind.2018.12.003</w:t>
      </w:r>
    </w:p>
    <w:p w14:paraId="6E2881CF" w14:textId="77777777" w:rsidR="00934ADD" w:rsidRPr="00934ADD" w:rsidRDefault="00934ADD" w:rsidP="00934ADD">
      <w:pPr>
        <w:pStyle w:val="Bibliography"/>
      </w:pPr>
      <w:proofErr w:type="spellStart"/>
      <w:r w:rsidRPr="00934ADD">
        <w:t>Meyerbröker</w:t>
      </w:r>
      <w:proofErr w:type="spellEnd"/>
      <w:r w:rsidRPr="00934ADD">
        <w:t xml:space="preserve">, K., &amp; </w:t>
      </w:r>
      <w:proofErr w:type="spellStart"/>
      <w:r w:rsidRPr="00934ADD">
        <w:t>Emmelkamp</w:t>
      </w:r>
      <w:proofErr w:type="spellEnd"/>
      <w:r w:rsidRPr="00934ADD">
        <w:t xml:space="preserve">, P. M. G. (2010). </w:t>
      </w:r>
      <w:proofErr w:type="spellStart"/>
      <w:r w:rsidRPr="00934ADD">
        <w:t>Virtual</w:t>
      </w:r>
      <w:proofErr w:type="spellEnd"/>
      <w:r w:rsidRPr="00934ADD">
        <w:t xml:space="preserve"> reality </w:t>
      </w:r>
      <w:proofErr w:type="spellStart"/>
      <w:r w:rsidRPr="00934ADD">
        <w:t>exposure</w:t>
      </w:r>
      <w:proofErr w:type="spellEnd"/>
      <w:r w:rsidRPr="00934ADD">
        <w:t xml:space="preserve"> </w:t>
      </w:r>
      <w:proofErr w:type="spellStart"/>
      <w:r w:rsidRPr="00934ADD">
        <w:t>therapy</w:t>
      </w:r>
      <w:proofErr w:type="spellEnd"/>
      <w:r w:rsidRPr="00934ADD">
        <w:t xml:space="preserve"> in </w:t>
      </w:r>
      <w:proofErr w:type="spellStart"/>
      <w:r w:rsidRPr="00934ADD">
        <w:t>anxiety</w:t>
      </w:r>
      <w:proofErr w:type="spellEnd"/>
      <w:r w:rsidRPr="00934ADD">
        <w:t xml:space="preserve"> </w:t>
      </w:r>
      <w:proofErr w:type="spellStart"/>
      <w:r w:rsidRPr="00934ADD">
        <w:t>disorders</w:t>
      </w:r>
      <w:proofErr w:type="spellEnd"/>
      <w:r w:rsidRPr="00934ADD">
        <w:t xml:space="preserve">: A </w:t>
      </w:r>
      <w:proofErr w:type="spellStart"/>
      <w:r w:rsidRPr="00934ADD">
        <w:t>systematic</w:t>
      </w:r>
      <w:proofErr w:type="spellEnd"/>
      <w:r w:rsidRPr="00934ADD">
        <w:t xml:space="preserve"> </w:t>
      </w:r>
      <w:proofErr w:type="spellStart"/>
      <w:r w:rsidRPr="00934ADD">
        <w:t>review</w:t>
      </w:r>
      <w:proofErr w:type="spellEnd"/>
      <w:r w:rsidRPr="00934ADD">
        <w:t xml:space="preserve"> </w:t>
      </w:r>
      <w:proofErr w:type="spellStart"/>
      <w:r w:rsidRPr="00934ADD">
        <w:t>of</w:t>
      </w:r>
      <w:proofErr w:type="spellEnd"/>
      <w:r w:rsidRPr="00934ADD">
        <w:t xml:space="preserve"> </w:t>
      </w:r>
      <w:proofErr w:type="spellStart"/>
      <w:r w:rsidRPr="00934ADD">
        <w:t>process</w:t>
      </w:r>
      <w:proofErr w:type="spellEnd"/>
      <w:r w:rsidRPr="00934ADD">
        <w:t>-and-</w:t>
      </w:r>
      <w:proofErr w:type="spellStart"/>
      <w:r w:rsidRPr="00934ADD">
        <w:t>outcome</w:t>
      </w:r>
      <w:proofErr w:type="spellEnd"/>
      <w:r w:rsidRPr="00934ADD">
        <w:t xml:space="preserve"> </w:t>
      </w:r>
      <w:proofErr w:type="spellStart"/>
      <w:r w:rsidRPr="00934ADD">
        <w:t>studies</w:t>
      </w:r>
      <w:proofErr w:type="spellEnd"/>
      <w:r w:rsidRPr="00934ADD">
        <w:t xml:space="preserve">. </w:t>
      </w:r>
      <w:proofErr w:type="spellStart"/>
      <w:r w:rsidRPr="00934ADD">
        <w:rPr>
          <w:i/>
          <w:iCs/>
        </w:rPr>
        <w:t>Depression</w:t>
      </w:r>
      <w:proofErr w:type="spellEnd"/>
      <w:r w:rsidRPr="00934ADD">
        <w:rPr>
          <w:i/>
          <w:iCs/>
        </w:rPr>
        <w:t xml:space="preserve"> and </w:t>
      </w:r>
      <w:proofErr w:type="spellStart"/>
      <w:r w:rsidRPr="00934ADD">
        <w:rPr>
          <w:i/>
          <w:iCs/>
        </w:rPr>
        <w:t>Anxiety</w:t>
      </w:r>
      <w:proofErr w:type="spellEnd"/>
      <w:r w:rsidRPr="00934ADD">
        <w:t xml:space="preserve">, </w:t>
      </w:r>
      <w:r w:rsidRPr="00934ADD">
        <w:rPr>
          <w:i/>
          <w:iCs/>
        </w:rPr>
        <w:t>27</w:t>
      </w:r>
      <w:r w:rsidRPr="00934ADD">
        <w:t xml:space="preserve">(10), 933–944. </w:t>
      </w:r>
      <w:proofErr w:type="spellStart"/>
      <w:r w:rsidRPr="00934ADD">
        <w:t>Scopus</w:t>
      </w:r>
      <w:proofErr w:type="spellEnd"/>
      <w:r w:rsidRPr="00934ADD">
        <w:t>. https://doi.org/10.1002/da.20734</w:t>
      </w:r>
    </w:p>
    <w:p w14:paraId="2308D90A" w14:textId="77777777" w:rsidR="00934ADD" w:rsidRPr="00934ADD" w:rsidRDefault="00934ADD" w:rsidP="00934ADD">
      <w:pPr>
        <w:pStyle w:val="Bibliography"/>
      </w:pPr>
      <w:proofErr w:type="spellStart"/>
      <w:r w:rsidRPr="00934ADD">
        <w:lastRenderedPageBreak/>
        <w:t>Mikropoulos</w:t>
      </w:r>
      <w:proofErr w:type="spellEnd"/>
      <w:r w:rsidRPr="00934ADD">
        <w:t xml:space="preserve">, T. (2001). </w:t>
      </w:r>
      <w:r w:rsidRPr="00934ADD">
        <w:rPr>
          <w:i/>
          <w:iCs/>
        </w:rPr>
        <w:t xml:space="preserve">Brain </w:t>
      </w:r>
      <w:proofErr w:type="spellStart"/>
      <w:r w:rsidRPr="00934ADD">
        <w:rPr>
          <w:i/>
          <w:iCs/>
        </w:rPr>
        <w:t>Activity</w:t>
      </w:r>
      <w:proofErr w:type="spellEnd"/>
      <w:r w:rsidRPr="00934ADD">
        <w:rPr>
          <w:i/>
          <w:iCs/>
        </w:rPr>
        <w:t xml:space="preserve"> on </w:t>
      </w:r>
      <w:proofErr w:type="spellStart"/>
      <w:r w:rsidRPr="00934ADD">
        <w:rPr>
          <w:i/>
          <w:iCs/>
        </w:rPr>
        <w:t>Navigation</w:t>
      </w:r>
      <w:proofErr w:type="spellEnd"/>
      <w:r w:rsidRPr="00934ADD">
        <w:rPr>
          <w:i/>
          <w:iCs/>
        </w:rPr>
        <w:t xml:space="preserve"> in </w:t>
      </w:r>
      <w:proofErr w:type="spellStart"/>
      <w:r w:rsidRPr="00934ADD">
        <w:rPr>
          <w:i/>
          <w:iCs/>
        </w:rPr>
        <w:t>Virtual</w:t>
      </w:r>
      <w:proofErr w:type="spellEnd"/>
      <w:r w:rsidRPr="00934ADD">
        <w:rPr>
          <w:i/>
          <w:iCs/>
        </w:rPr>
        <w:t xml:space="preserve"> </w:t>
      </w:r>
      <w:proofErr w:type="spellStart"/>
      <w:r w:rsidRPr="00934ADD">
        <w:rPr>
          <w:i/>
          <w:iCs/>
        </w:rPr>
        <w:t>Environments</w:t>
      </w:r>
      <w:proofErr w:type="spellEnd"/>
      <w:r w:rsidRPr="00934ADD">
        <w:t>. https://doi.org/10.2190/D1W3-Y15D-4UDW-L6C9</w:t>
      </w:r>
    </w:p>
    <w:p w14:paraId="257B0B68" w14:textId="77777777" w:rsidR="00934ADD" w:rsidRPr="00934ADD" w:rsidRDefault="00934ADD" w:rsidP="00934ADD">
      <w:pPr>
        <w:pStyle w:val="Bibliography"/>
      </w:pPr>
      <w:proofErr w:type="spellStart"/>
      <w:r w:rsidRPr="00934ADD">
        <w:t>Moore</w:t>
      </w:r>
      <w:proofErr w:type="spellEnd"/>
      <w:r w:rsidRPr="00934ADD">
        <w:t xml:space="preserve">, N., </w:t>
      </w:r>
      <w:proofErr w:type="spellStart"/>
      <w:r w:rsidRPr="00934ADD">
        <w:t>Yoo</w:t>
      </w:r>
      <w:proofErr w:type="spellEnd"/>
      <w:r w:rsidRPr="00934ADD">
        <w:t xml:space="preserve">, S., </w:t>
      </w:r>
      <w:proofErr w:type="spellStart"/>
      <w:r w:rsidRPr="00934ADD">
        <w:t>Ahmadpour</w:t>
      </w:r>
      <w:proofErr w:type="spellEnd"/>
      <w:r w:rsidRPr="00934ADD">
        <w:t xml:space="preserve">, N., Tommy, R., Brown, M., &amp; </w:t>
      </w:r>
      <w:proofErr w:type="spellStart"/>
      <w:r w:rsidRPr="00934ADD">
        <w:t>Poronnik</w:t>
      </w:r>
      <w:proofErr w:type="spellEnd"/>
      <w:r w:rsidRPr="00934ADD">
        <w:t>, P. (2019). ALS-</w:t>
      </w:r>
      <w:proofErr w:type="spellStart"/>
      <w:r w:rsidRPr="00934ADD">
        <w:t>SimVR</w:t>
      </w:r>
      <w:proofErr w:type="spellEnd"/>
      <w:r w:rsidRPr="00934ADD">
        <w:t xml:space="preserve">: </w:t>
      </w:r>
      <w:proofErr w:type="spellStart"/>
      <w:r w:rsidRPr="00934ADD">
        <w:t>Advanced</w:t>
      </w:r>
      <w:proofErr w:type="spellEnd"/>
      <w:r w:rsidRPr="00934ADD">
        <w:t xml:space="preserve"> </w:t>
      </w:r>
      <w:proofErr w:type="spellStart"/>
      <w:r w:rsidRPr="00934ADD">
        <w:t>Life</w:t>
      </w:r>
      <w:proofErr w:type="spellEnd"/>
      <w:r w:rsidRPr="00934ADD">
        <w:t xml:space="preserve"> Support </w:t>
      </w:r>
      <w:proofErr w:type="spellStart"/>
      <w:r w:rsidRPr="00934ADD">
        <w:t>Virtual</w:t>
      </w:r>
      <w:proofErr w:type="spellEnd"/>
      <w:r w:rsidRPr="00934ADD">
        <w:t xml:space="preserve"> Reality </w:t>
      </w:r>
      <w:proofErr w:type="spellStart"/>
      <w:r w:rsidRPr="00934ADD">
        <w:t>Training</w:t>
      </w:r>
      <w:proofErr w:type="spellEnd"/>
      <w:r w:rsidRPr="00934ADD">
        <w:t xml:space="preserve"> </w:t>
      </w:r>
      <w:proofErr w:type="spellStart"/>
      <w:r w:rsidRPr="00934ADD">
        <w:t>Application</w:t>
      </w:r>
      <w:proofErr w:type="spellEnd"/>
      <w:r w:rsidRPr="00934ADD">
        <w:t xml:space="preserve">. </w:t>
      </w:r>
      <w:r w:rsidRPr="00934ADD">
        <w:rPr>
          <w:i/>
          <w:iCs/>
        </w:rPr>
        <w:t xml:space="preserve">25th ACM Symposium on </w:t>
      </w:r>
      <w:proofErr w:type="spellStart"/>
      <w:r w:rsidRPr="00934ADD">
        <w:rPr>
          <w:i/>
          <w:iCs/>
        </w:rPr>
        <w:t>Virtual</w:t>
      </w:r>
      <w:proofErr w:type="spellEnd"/>
      <w:r w:rsidRPr="00934ADD">
        <w:rPr>
          <w:i/>
          <w:iCs/>
        </w:rPr>
        <w:t xml:space="preserve"> Reality Software and Technology</w:t>
      </w:r>
      <w:r w:rsidRPr="00934ADD">
        <w:t>, 1–2. https://doi.org/10.1145/3359996.3365051</w:t>
      </w:r>
    </w:p>
    <w:p w14:paraId="7C716626" w14:textId="77777777" w:rsidR="00934ADD" w:rsidRPr="00934ADD" w:rsidRDefault="00934ADD" w:rsidP="00934ADD">
      <w:pPr>
        <w:pStyle w:val="Bibliography"/>
      </w:pPr>
      <w:proofErr w:type="spellStart"/>
      <w:r w:rsidRPr="00934ADD">
        <w:t>Mossel</w:t>
      </w:r>
      <w:proofErr w:type="spellEnd"/>
      <w:r w:rsidRPr="00934ADD">
        <w:t xml:space="preserve">, A., </w:t>
      </w:r>
      <w:proofErr w:type="spellStart"/>
      <w:r w:rsidRPr="00934ADD">
        <w:t>Froeschl</w:t>
      </w:r>
      <w:proofErr w:type="spellEnd"/>
      <w:r w:rsidRPr="00934ADD">
        <w:t xml:space="preserve">, M., </w:t>
      </w:r>
      <w:proofErr w:type="spellStart"/>
      <w:r w:rsidRPr="00934ADD">
        <w:t>Schoenauer</w:t>
      </w:r>
      <w:proofErr w:type="spellEnd"/>
      <w:r w:rsidRPr="00934ADD">
        <w:t xml:space="preserve">, C., Peer, A., </w:t>
      </w:r>
      <w:proofErr w:type="spellStart"/>
      <w:r w:rsidRPr="00934ADD">
        <w:t>Goellner</w:t>
      </w:r>
      <w:proofErr w:type="spellEnd"/>
      <w:r w:rsidRPr="00934ADD">
        <w:t xml:space="preserve">, J., &amp; Kaufmann, H. (2017). </w:t>
      </w:r>
      <w:proofErr w:type="spellStart"/>
      <w:r w:rsidRPr="00934ADD">
        <w:t>VROnSite</w:t>
      </w:r>
      <w:proofErr w:type="spellEnd"/>
      <w:r w:rsidRPr="00934ADD">
        <w:t xml:space="preserve">: </w:t>
      </w:r>
      <w:proofErr w:type="spellStart"/>
      <w:r w:rsidRPr="00934ADD">
        <w:t>Towards</w:t>
      </w:r>
      <w:proofErr w:type="spellEnd"/>
      <w:r w:rsidRPr="00934ADD">
        <w:t xml:space="preserve"> </w:t>
      </w:r>
      <w:proofErr w:type="spellStart"/>
      <w:r w:rsidRPr="00934ADD">
        <w:t>immersive</w:t>
      </w:r>
      <w:proofErr w:type="spellEnd"/>
      <w:r w:rsidRPr="00934ADD">
        <w:t xml:space="preserve"> </w:t>
      </w:r>
      <w:proofErr w:type="spellStart"/>
      <w:r w:rsidRPr="00934ADD">
        <w:t>training</w:t>
      </w:r>
      <w:proofErr w:type="spellEnd"/>
      <w:r w:rsidRPr="00934ADD">
        <w:t xml:space="preserve"> </w:t>
      </w:r>
      <w:proofErr w:type="spellStart"/>
      <w:r w:rsidRPr="00934ADD">
        <w:t>of</w:t>
      </w:r>
      <w:proofErr w:type="spellEnd"/>
      <w:r w:rsidRPr="00934ADD">
        <w:t xml:space="preserve"> </w:t>
      </w:r>
      <w:proofErr w:type="spellStart"/>
      <w:r w:rsidRPr="00934ADD">
        <w:t>first</w:t>
      </w:r>
      <w:proofErr w:type="spellEnd"/>
      <w:r w:rsidRPr="00934ADD">
        <w:t xml:space="preserve"> </w:t>
      </w:r>
      <w:proofErr w:type="spellStart"/>
      <w:r w:rsidRPr="00934ADD">
        <w:t>responder</w:t>
      </w:r>
      <w:proofErr w:type="spellEnd"/>
      <w:r w:rsidRPr="00934ADD">
        <w:t xml:space="preserve"> </w:t>
      </w:r>
      <w:proofErr w:type="spellStart"/>
      <w:r w:rsidRPr="00934ADD">
        <w:t>squad</w:t>
      </w:r>
      <w:proofErr w:type="spellEnd"/>
      <w:r w:rsidRPr="00934ADD">
        <w:t xml:space="preserve"> </w:t>
      </w:r>
      <w:proofErr w:type="spellStart"/>
      <w:r w:rsidRPr="00934ADD">
        <w:t>leaders</w:t>
      </w:r>
      <w:proofErr w:type="spellEnd"/>
      <w:r w:rsidRPr="00934ADD">
        <w:t xml:space="preserve"> in </w:t>
      </w:r>
      <w:proofErr w:type="spellStart"/>
      <w:r w:rsidRPr="00934ADD">
        <w:t>untethered</w:t>
      </w:r>
      <w:proofErr w:type="spellEnd"/>
      <w:r w:rsidRPr="00934ADD">
        <w:t xml:space="preserve"> </w:t>
      </w:r>
      <w:proofErr w:type="spellStart"/>
      <w:r w:rsidRPr="00934ADD">
        <w:t>virtual</w:t>
      </w:r>
      <w:proofErr w:type="spellEnd"/>
      <w:r w:rsidRPr="00934ADD">
        <w:t xml:space="preserve"> reality. </w:t>
      </w:r>
      <w:r w:rsidRPr="00934ADD">
        <w:rPr>
          <w:i/>
          <w:iCs/>
        </w:rPr>
        <w:t xml:space="preserve">2017 IEEE </w:t>
      </w:r>
      <w:proofErr w:type="spellStart"/>
      <w:r w:rsidRPr="00934ADD">
        <w:rPr>
          <w:i/>
          <w:iCs/>
        </w:rPr>
        <w:t>Virtual</w:t>
      </w:r>
      <w:proofErr w:type="spellEnd"/>
      <w:r w:rsidRPr="00934ADD">
        <w:rPr>
          <w:i/>
          <w:iCs/>
        </w:rPr>
        <w:t xml:space="preserve"> Reality (VR)</w:t>
      </w:r>
      <w:r w:rsidRPr="00934ADD">
        <w:t>, 357–358. https://doi.org/10.1109/VR.2017.7892324</w:t>
      </w:r>
    </w:p>
    <w:p w14:paraId="2568CA0D" w14:textId="77777777" w:rsidR="00934ADD" w:rsidRPr="00934ADD" w:rsidRDefault="00934ADD" w:rsidP="00934ADD">
      <w:pPr>
        <w:pStyle w:val="Bibliography"/>
      </w:pPr>
      <w:proofErr w:type="spellStart"/>
      <w:r w:rsidRPr="00934ADD">
        <w:t>Nemire</w:t>
      </w:r>
      <w:proofErr w:type="spellEnd"/>
      <w:r w:rsidRPr="00934ADD">
        <w:t xml:space="preserve">, K. (1998). </w:t>
      </w:r>
      <w:proofErr w:type="spellStart"/>
      <w:r w:rsidRPr="00934ADD">
        <w:rPr>
          <w:i/>
          <w:iCs/>
        </w:rPr>
        <w:t>Individual</w:t>
      </w:r>
      <w:proofErr w:type="spellEnd"/>
      <w:r w:rsidRPr="00934ADD">
        <w:rPr>
          <w:i/>
          <w:iCs/>
        </w:rPr>
        <w:t xml:space="preserve"> </w:t>
      </w:r>
      <w:proofErr w:type="spellStart"/>
      <w:r w:rsidRPr="00934ADD">
        <w:rPr>
          <w:i/>
          <w:iCs/>
        </w:rPr>
        <w:t>combatant</w:t>
      </w:r>
      <w:proofErr w:type="spellEnd"/>
      <w:r w:rsidRPr="00934ADD">
        <w:rPr>
          <w:i/>
          <w:iCs/>
        </w:rPr>
        <w:t xml:space="preserve"> </w:t>
      </w:r>
      <w:proofErr w:type="spellStart"/>
      <w:r w:rsidRPr="00934ADD">
        <w:rPr>
          <w:i/>
          <w:iCs/>
        </w:rPr>
        <w:t>simulator</w:t>
      </w:r>
      <w:proofErr w:type="spellEnd"/>
      <w:r w:rsidRPr="00934ADD">
        <w:rPr>
          <w:i/>
          <w:iCs/>
        </w:rPr>
        <w:t xml:space="preserve"> </w:t>
      </w:r>
      <w:proofErr w:type="spellStart"/>
      <w:r w:rsidRPr="00934ADD">
        <w:rPr>
          <w:i/>
          <w:iCs/>
        </w:rPr>
        <w:t>for</w:t>
      </w:r>
      <w:proofErr w:type="spellEnd"/>
      <w:r w:rsidRPr="00934ADD">
        <w:rPr>
          <w:i/>
          <w:iCs/>
        </w:rPr>
        <w:t xml:space="preserve"> </w:t>
      </w:r>
      <w:proofErr w:type="spellStart"/>
      <w:r w:rsidRPr="00934ADD">
        <w:rPr>
          <w:i/>
          <w:iCs/>
        </w:rPr>
        <w:t>tactics</w:t>
      </w:r>
      <w:proofErr w:type="spellEnd"/>
      <w:r w:rsidRPr="00934ADD">
        <w:rPr>
          <w:i/>
          <w:iCs/>
        </w:rPr>
        <w:t xml:space="preserve"> </w:t>
      </w:r>
      <w:proofErr w:type="spellStart"/>
      <w:r w:rsidRPr="00934ADD">
        <w:rPr>
          <w:i/>
          <w:iCs/>
        </w:rPr>
        <w:t>training</w:t>
      </w:r>
      <w:proofErr w:type="spellEnd"/>
      <w:r w:rsidRPr="00934ADD">
        <w:rPr>
          <w:i/>
          <w:iCs/>
        </w:rPr>
        <w:t xml:space="preserve"> and </w:t>
      </w:r>
      <w:proofErr w:type="spellStart"/>
      <w:r w:rsidRPr="00934ADD">
        <w:rPr>
          <w:i/>
          <w:iCs/>
        </w:rPr>
        <w:t>mission</w:t>
      </w:r>
      <w:proofErr w:type="spellEnd"/>
      <w:r w:rsidRPr="00934ADD">
        <w:rPr>
          <w:i/>
          <w:iCs/>
        </w:rPr>
        <w:t xml:space="preserve"> </w:t>
      </w:r>
      <w:proofErr w:type="spellStart"/>
      <w:r w:rsidRPr="00934ADD">
        <w:rPr>
          <w:i/>
          <w:iCs/>
        </w:rPr>
        <w:t>rehearsal</w:t>
      </w:r>
      <w:proofErr w:type="spellEnd"/>
      <w:r w:rsidRPr="00934ADD">
        <w:t xml:space="preserve">. </w:t>
      </w:r>
      <w:r w:rsidRPr="00934ADD">
        <w:rPr>
          <w:i/>
          <w:iCs/>
        </w:rPr>
        <w:t>3295</w:t>
      </w:r>
      <w:r w:rsidRPr="00934ADD">
        <w:t xml:space="preserve">, 435–441. </w:t>
      </w:r>
      <w:proofErr w:type="spellStart"/>
      <w:r w:rsidRPr="00934ADD">
        <w:t>Scopus</w:t>
      </w:r>
      <w:proofErr w:type="spellEnd"/>
      <w:r w:rsidRPr="00934ADD">
        <w:t>. https://doi.org/10.1117/12.307192</w:t>
      </w:r>
    </w:p>
    <w:p w14:paraId="401C0D25" w14:textId="77777777" w:rsidR="00934ADD" w:rsidRPr="00934ADD" w:rsidRDefault="00934ADD" w:rsidP="00934ADD">
      <w:pPr>
        <w:pStyle w:val="Bibliography"/>
      </w:pPr>
      <w:proofErr w:type="spellStart"/>
      <w:r w:rsidRPr="00934ADD">
        <w:t>Rheingold</w:t>
      </w:r>
      <w:proofErr w:type="spellEnd"/>
      <w:r w:rsidRPr="00934ADD">
        <w:t xml:space="preserve">, H. (1991). </w:t>
      </w:r>
      <w:proofErr w:type="spellStart"/>
      <w:r w:rsidRPr="00934ADD">
        <w:rPr>
          <w:i/>
          <w:iCs/>
        </w:rPr>
        <w:t>Virtual</w:t>
      </w:r>
      <w:proofErr w:type="spellEnd"/>
      <w:r w:rsidRPr="00934ADD">
        <w:rPr>
          <w:i/>
          <w:iCs/>
        </w:rPr>
        <w:t xml:space="preserve"> reality</w:t>
      </w:r>
      <w:r w:rsidRPr="00934ADD">
        <w:t xml:space="preserve">. Summit </w:t>
      </w:r>
      <w:proofErr w:type="spellStart"/>
      <w:r w:rsidRPr="00934ADD">
        <w:t>Books</w:t>
      </w:r>
      <w:proofErr w:type="spellEnd"/>
      <w:r w:rsidRPr="00934ADD">
        <w:t>.</w:t>
      </w:r>
    </w:p>
    <w:p w14:paraId="0F3115AB" w14:textId="77777777" w:rsidR="00934ADD" w:rsidRPr="00934ADD" w:rsidRDefault="00934ADD" w:rsidP="00934ADD">
      <w:pPr>
        <w:pStyle w:val="Bibliography"/>
      </w:pPr>
      <w:r w:rsidRPr="00934ADD">
        <w:t xml:space="preserve">Robert, B., &amp; </w:t>
      </w:r>
      <w:proofErr w:type="spellStart"/>
      <w:r w:rsidRPr="00934ADD">
        <w:t>Lajtha</w:t>
      </w:r>
      <w:proofErr w:type="spellEnd"/>
      <w:r w:rsidRPr="00934ADD">
        <w:t xml:space="preserve">, C. (2002). A New </w:t>
      </w:r>
      <w:proofErr w:type="spellStart"/>
      <w:r w:rsidRPr="00934ADD">
        <w:t>Approach</w:t>
      </w:r>
      <w:proofErr w:type="spellEnd"/>
      <w:r w:rsidRPr="00934ADD">
        <w:t xml:space="preserve"> to </w:t>
      </w:r>
      <w:proofErr w:type="spellStart"/>
      <w:r w:rsidRPr="00934ADD">
        <w:t>Crisis</w:t>
      </w:r>
      <w:proofErr w:type="spellEnd"/>
      <w:r w:rsidRPr="00934ADD">
        <w:t xml:space="preserve"> Management. </w:t>
      </w:r>
      <w:proofErr w:type="spellStart"/>
      <w:r w:rsidRPr="00934ADD">
        <w:rPr>
          <w:i/>
          <w:iCs/>
        </w:rPr>
        <w:t>Journal</w:t>
      </w:r>
      <w:proofErr w:type="spellEnd"/>
      <w:r w:rsidRPr="00934ADD">
        <w:rPr>
          <w:i/>
          <w:iCs/>
        </w:rPr>
        <w:t xml:space="preserve"> </w:t>
      </w:r>
      <w:proofErr w:type="spellStart"/>
      <w:r w:rsidRPr="00934ADD">
        <w:rPr>
          <w:i/>
          <w:iCs/>
        </w:rPr>
        <w:t>of</w:t>
      </w:r>
      <w:proofErr w:type="spellEnd"/>
      <w:r w:rsidRPr="00934ADD">
        <w:rPr>
          <w:i/>
          <w:iCs/>
        </w:rPr>
        <w:t xml:space="preserve"> </w:t>
      </w:r>
      <w:proofErr w:type="spellStart"/>
      <w:r w:rsidRPr="00934ADD">
        <w:rPr>
          <w:i/>
          <w:iCs/>
        </w:rPr>
        <w:t>Contingencies</w:t>
      </w:r>
      <w:proofErr w:type="spellEnd"/>
      <w:r w:rsidRPr="00934ADD">
        <w:rPr>
          <w:i/>
          <w:iCs/>
        </w:rPr>
        <w:t xml:space="preserve"> and </w:t>
      </w:r>
      <w:proofErr w:type="spellStart"/>
      <w:r w:rsidRPr="00934ADD">
        <w:rPr>
          <w:i/>
          <w:iCs/>
        </w:rPr>
        <w:t>Crisis</w:t>
      </w:r>
      <w:proofErr w:type="spellEnd"/>
      <w:r w:rsidRPr="00934ADD">
        <w:rPr>
          <w:i/>
          <w:iCs/>
        </w:rPr>
        <w:t xml:space="preserve"> Management</w:t>
      </w:r>
      <w:r w:rsidRPr="00934ADD">
        <w:t xml:space="preserve">, </w:t>
      </w:r>
      <w:r w:rsidRPr="00934ADD">
        <w:rPr>
          <w:i/>
          <w:iCs/>
        </w:rPr>
        <w:t>10</w:t>
      </w:r>
      <w:r w:rsidRPr="00934ADD">
        <w:t>(4), 181–191. https://doi.org/10.1111/1468-5973.00195</w:t>
      </w:r>
    </w:p>
    <w:p w14:paraId="6918F0B3" w14:textId="77777777" w:rsidR="00934ADD" w:rsidRPr="00934ADD" w:rsidRDefault="00934ADD" w:rsidP="00934ADD">
      <w:pPr>
        <w:pStyle w:val="Bibliography"/>
      </w:pPr>
      <w:proofErr w:type="spellStart"/>
      <w:r w:rsidRPr="00934ADD">
        <w:t>Salas</w:t>
      </w:r>
      <w:proofErr w:type="spellEnd"/>
      <w:r w:rsidRPr="00934ADD">
        <w:t xml:space="preserve">, E., </w:t>
      </w:r>
      <w:proofErr w:type="spellStart"/>
      <w:r w:rsidRPr="00934ADD">
        <w:t>Wildman</w:t>
      </w:r>
      <w:proofErr w:type="spellEnd"/>
      <w:r w:rsidRPr="00934ADD">
        <w:t xml:space="preserve">, J., &amp; </w:t>
      </w:r>
      <w:proofErr w:type="spellStart"/>
      <w:r w:rsidRPr="00934ADD">
        <w:t>Piccolo</w:t>
      </w:r>
      <w:proofErr w:type="spellEnd"/>
      <w:r w:rsidRPr="00934ADD">
        <w:t xml:space="preserve">, R. (2009). </w:t>
      </w:r>
      <w:proofErr w:type="spellStart"/>
      <w:r w:rsidRPr="00934ADD">
        <w:t>Using</w:t>
      </w:r>
      <w:proofErr w:type="spellEnd"/>
      <w:r w:rsidRPr="00934ADD">
        <w:t xml:space="preserve"> </w:t>
      </w:r>
      <w:proofErr w:type="spellStart"/>
      <w:r w:rsidRPr="00934ADD">
        <w:t>simulation-based</w:t>
      </w:r>
      <w:proofErr w:type="spellEnd"/>
      <w:r w:rsidRPr="00934ADD">
        <w:t xml:space="preserve"> </w:t>
      </w:r>
      <w:proofErr w:type="spellStart"/>
      <w:r w:rsidRPr="00934ADD">
        <w:t>training</w:t>
      </w:r>
      <w:proofErr w:type="spellEnd"/>
      <w:r w:rsidRPr="00934ADD">
        <w:t xml:space="preserve"> to </w:t>
      </w:r>
      <w:proofErr w:type="spellStart"/>
      <w:r w:rsidRPr="00934ADD">
        <w:t>enhance</w:t>
      </w:r>
      <w:proofErr w:type="spellEnd"/>
      <w:r w:rsidRPr="00934ADD">
        <w:t xml:space="preserve"> management </w:t>
      </w:r>
      <w:proofErr w:type="spellStart"/>
      <w:r w:rsidRPr="00934ADD">
        <w:t>education</w:t>
      </w:r>
      <w:proofErr w:type="spellEnd"/>
      <w:r w:rsidRPr="00934ADD">
        <w:t xml:space="preserve">. </w:t>
      </w:r>
      <w:proofErr w:type="spellStart"/>
      <w:r w:rsidRPr="00934ADD">
        <w:rPr>
          <w:i/>
          <w:iCs/>
        </w:rPr>
        <w:t>Academy</w:t>
      </w:r>
      <w:proofErr w:type="spellEnd"/>
      <w:r w:rsidRPr="00934ADD">
        <w:rPr>
          <w:i/>
          <w:iCs/>
        </w:rPr>
        <w:t xml:space="preserve"> </w:t>
      </w:r>
      <w:proofErr w:type="spellStart"/>
      <w:r w:rsidRPr="00934ADD">
        <w:rPr>
          <w:i/>
          <w:iCs/>
        </w:rPr>
        <w:t>of</w:t>
      </w:r>
      <w:proofErr w:type="spellEnd"/>
      <w:r w:rsidRPr="00934ADD">
        <w:rPr>
          <w:i/>
          <w:iCs/>
        </w:rPr>
        <w:t xml:space="preserve"> Management Learning and </w:t>
      </w:r>
      <w:proofErr w:type="spellStart"/>
      <w:r w:rsidRPr="00934ADD">
        <w:rPr>
          <w:i/>
          <w:iCs/>
        </w:rPr>
        <w:t>Education</w:t>
      </w:r>
      <w:proofErr w:type="spellEnd"/>
      <w:r w:rsidRPr="00934ADD">
        <w:t xml:space="preserve">, </w:t>
      </w:r>
      <w:r w:rsidRPr="00934ADD">
        <w:rPr>
          <w:i/>
          <w:iCs/>
        </w:rPr>
        <w:t>8</w:t>
      </w:r>
      <w:r w:rsidRPr="00934ADD">
        <w:t xml:space="preserve">(4), 559–573. </w:t>
      </w:r>
      <w:proofErr w:type="spellStart"/>
      <w:r w:rsidRPr="00934ADD">
        <w:t>Scopus</w:t>
      </w:r>
      <w:proofErr w:type="spellEnd"/>
      <w:r w:rsidRPr="00934ADD">
        <w:t>. https://doi.org/10.5465/AMLE.2009.47785474</w:t>
      </w:r>
    </w:p>
    <w:p w14:paraId="7CD6E9FA" w14:textId="77777777" w:rsidR="00934ADD" w:rsidRPr="00934ADD" w:rsidRDefault="00934ADD" w:rsidP="00934ADD">
      <w:pPr>
        <w:pStyle w:val="Bibliography"/>
      </w:pPr>
      <w:proofErr w:type="spellStart"/>
      <w:r w:rsidRPr="00934ADD">
        <w:t>Sharma</w:t>
      </w:r>
      <w:proofErr w:type="spellEnd"/>
      <w:r w:rsidRPr="00934ADD">
        <w:t xml:space="preserve">, S., </w:t>
      </w:r>
      <w:proofErr w:type="spellStart"/>
      <w:r w:rsidRPr="00934ADD">
        <w:t>Devreaux</w:t>
      </w:r>
      <w:proofErr w:type="spellEnd"/>
      <w:r w:rsidRPr="00934ADD">
        <w:t xml:space="preserve">, P., </w:t>
      </w:r>
      <w:proofErr w:type="spellStart"/>
      <w:r w:rsidRPr="00934ADD">
        <w:t>Scribner</w:t>
      </w:r>
      <w:proofErr w:type="spellEnd"/>
      <w:r w:rsidRPr="00934ADD">
        <w:t xml:space="preserve">, D., </w:t>
      </w:r>
      <w:proofErr w:type="spellStart"/>
      <w:r w:rsidRPr="00934ADD">
        <w:t>Grynovicki</w:t>
      </w:r>
      <w:proofErr w:type="spellEnd"/>
      <w:r w:rsidRPr="00934ADD">
        <w:t xml:space="preserve">, J., &amp; </w:t>
      </w:r>
      <w:proofErr w:type="spellStart"/>
      <w:r w:rsidRPr="00934ADD">
        <w:t>Grazaitis</w:t>
      </w:r>
      <w:proofErr w:type="spellEnd"/>
      <w:r w:rsidRPr="00934ADD">
        <w:t xml:space="preserve">, P. (2017). </w:t>
      </w:r>
      <w:proofErr w:type="spellStart"/>
      <w:r w:rsidRPr="00934ADD">
        <w:t>Megacity</w:t>
      </w:r>
      <w:proofErr w:type="spellEnd"/>
      <w:r w:rsidRPr="00934ADD">
        <w:t xml:space="preserve">: A </w:t>
      </w:r>
      <w:proofErr w:type="spellStart"/>
      <w:r w:rsidRPr="00934ADD">
        <w:t>Collaborative</w:t>
      </w:r>
      <w:proofErr w:type="spellEnd"/>
      <w:r w:rsidRPr="00934ADD">
        <w:t xml:space="preserve"> </w:t>
      </w:r>
      <w:proofErr w:type="spellStart"/>
      <w:r w:rsidRPr="00934ADD">
        <w:t>Virtual</w:t>
      </w:r>
      <w:proofErr w:type="spellEnd"/>
      <w:r w:rsidRPr="00934ADD">
        <w:t xml:space="preserve"> Reality Environment </w:t>
      </w:r>
      <w:proofErr w:type="spellStart"/>
      <w:r w:rsidRPr="00934ADD">
        <w:t>for</w:t>
      </w:r>
      <w:proofErr w:type="spellEnd"/>
      <w:r w:rsidRPr="00934ADD">
        <w:t xml:space="preserve"> </w:t>
      </w:r>
      <w:proofErr w:type="spellStart"/>
      <w:r w:rsidRPr="00934ADD">
        <w:t>Emergency</w:t>
      </w:r>
      <w:proofErr w:type="spellEnd"/>
      <w:r w:rsidRPr="00934ADD">
        <w:t xml:space="preserve"> Response, </w:t>
      </w:r>
      <w:proofErr w:type="spellStart"/>
      <w:r w:rsidRPr="00934ADD">
        <w:t>Training</w:t>
      </w:r>
      <w:proofErr w:type="spellEnd"/>
      <w:r w:rsidRPr="00934ADD">
        <w:t xml:space="preserve">, and </w:t>
      </w:r>
      <w:proofErr w:type="spellStart"/>
      <w:r w:rsidRPr="00934ADD">
        <w:t>Decision</w:t>
      </w:r>
      <w:proofErr w:type="spellEnd"/>
      <w:r w:rsidRPr="00934ADD">
        <w:t xml:space="preserve"> </w:t>
      </w:r>
      <w:proofErr w:type="spellStart"/>
      <w:r w:rsidRPr="00934ADD">
        <w:t>Making</w:t>
      </w:r>
      <w:proofErr w:type="spellEnd"/>
      <w:r w:rsidRPr="00934ADD">
        <w:t xml:space="preserve">. </w:t>
      </w:r>
      <w:proofErr w:type="spellStart"/>
      <w:r w:rsidRPr="00934ADD">
        <w:rPr>
          <w:i/>
          <w:iCs/>
        </w:rPr>
        <w:t>Electronic</w:t>
      </w:r>
      <w:proofErr w:type="spellEnd"/>
      <w:r w:rsidRPr="00934ADD">
        <w:rPr>
          <w:i/>
          <w:iCs/>
        </w:rPr>
        <w:t xml:space="preserve"> </w:t>
      </w:r>
      <w:proofErr w:type="spellStart"/>
      <w:r w:rsidRPr="00934ADD">
        <w:rPr>
          <w:i/>
          <w:iCs/>
        </w:rPr>
        <w:t>Imaging</w:t>
      </w:r>
      <w:proofErr w:type="spellEnd"/>
      <w:r w:rsidRPr="00934ADD">
        <w:t xml:space="preserve">, </w:t>
      </w:r>
      <w:r w:rsidRPr="00934ADD">
        <w:rPr>
          <w:i/>
          <w:iCs/>
        </w:rPr>
        <w:t>2017</w:t>
      </w:r>
      <w:r w:rsidRPr="00934ADD">
        <w:t>(1), 70–77. https://doi.org/10.2352/ISSN.2470-1173.2017.1.VDA-390</w:t>
      </w:r>
    </w:p>
    <w:p w14:paraId="5BDB0BB0" w14:textId="77777777" w:rsidR="00934ADD" w:rsidRPr="00934ADD" w:rsidRDefault="00934ADD" w:rsidP="00934ADD">
      <w:pPr>
        <w:pStyle w:val="Bibliography"/>
      </w:pPr>
      <w:proofErr w:type="spellStart"/>
      <w:r w:rsidRPr="00934ADD">
        <w:t>Taupiac</w:t>
      </w:r>
      <w:proofErr w:type="spellEnd"/>
      <w:r w:rsidRPr="00934ADD">
        <w:t xml:space="preserve">, J., </w:t>
      </w:r>
      <w:proofErr w:type="spellStart"/>
      <w:r w:rsidRPr="00934ADD">
        <w:t>Rodriguez</w:t>
      </w:r>
      <w:proofErr w:type="spellEnd"/>
      <w:r w:rsidRPr="00934ADD">
        <w:t xml:space="preserve">, N., Strauss, O., &amp; </w:t>
      </w:r>
      <w:proofErr w:type="spellStart"/>
      <w:r w:rsidRPr="00934ADD">
        <w:t>Beney</w:t>
      </w:r>
      <w:proofErr w:type="spellEnd"/>
      <w:r w:rsidRPr="00934ADD">
        <w:t xml:space="preserve">, P. (2019). </w:t>
      </w:r>
      <w:proofErr w:type="spellStart"/>
      <w:r w:rsidRPr="00934ADD">
        <w:t>Social</w:t>
      </w:r>
      <w:proofErr w:type="spellEnd"/>
      <w:r w:rsidRPr="00934ADD">
        <w:t xml:space="preserve"> </w:t>
      </w:r>
      <w:proofErr w:type="spellStart"/>
      <w:r w:rsidRPr="00934ADD">
        <w:t>Skills</w:t>
      </w:r>
      <w:proofErr w:type="spellEnd"/>
      <w:r w:rsidRPr="00934ADD">
        <w:t xml:space="preserve"> </w:t>
      </w:r>
      <w:proofErr w:type="spellStart"/>
      <w:r w:rsidRPr="00934ADD">
        <w:t>Training</w:t>
      </w:r>
      <w:proofErr w:type="spellEnd"/>
      <w:r w:rsidRPr="00934ADD">
        <w:t xml:space="preserve"> </w:t>
      </w:r>
      <w:proofErr w:type="spellStart"/>
      <w:r w:rsidRPr="00934ADD">
        <w:t>Tool</w:t>
      </w:r>
      <w:proofErr w:type="spellEnd"/>
      <w:r w:rsidRPr="00934ADD">
        <w:t xml:space="preserve"> in </w:t>
      </w:r>
      <w:proofErr w:type="spellStart"/>
      <w:r w:rsidRPr="00934ADD">
        <w:t>Virtual</w:t>
      </w:r>
      <w:proofErr w:type="spellEnd"/>
      <w:r w:rsidRPr="00934ADD">
        <w:t xml:space="preserve"> Reality, </w:t>
      </w:r>
      <w:proofErr w:type="spellStart"/>
      <w:r w:rsidRPr="00934ADD">
        <w:t>Intended</w:t>
      </w:r>
      <w:proofErr w:type="spellEnd"/>
      <w:r w:rsidRPr="00934ADD">
        <w:t xml:space="preserve"> </w:t>
      </w:r>
      <w:proofErr w:type="spellStart"/>
      <w:r w:rsidRPr="00934ADD">
        <w:t>for</w:t>
      </w:r>
      <w:proofErr w:type="spellEnd"/>
      <w:r w:rsidRPr="00934ADD">
        <w:t xml:space="preserve"> </w:t>
      </w:r>
      <w:proofErr w:type="spellStart"/>
      <w:r w:rsidRPr="00934ADD">
        <w:t>Managers</w:t>
      </w:r>
      <w:proofErr w:type="spellEnd"/>
      <w:r w:rsidRPr="00934ADD">
        <w:t xml:space="preserve"> and Sales </w:t>
      </w:r>
      <w:proofErr w:type="spellStart"/>
      <w:r w:rsidRPr="00934ADD">
        <w:t>Representatives</w:t>
      </w:r>
      <w:proofErr w:type="spellEnd"/>
      <w:r w:rsidRPr="00934ADD">
        <w:t xml:space="preserve">. </w:t>
      </w:r>
      <w:r w:rsidRPr="00934ADD">
        <w:rPr>
          <w:i/>
          <w:iCs/>
        </w:rPr>
        <w:t xml:space="preserve">2019 IEEE </w:t>
      </w:r>
      <w:proofErr w:type="spellStart"/>
      <w:r w:rsidRPr="00934ADD">
        <w:rPr>
          <w:i/>
          <w:iCs/>
        </w:rPr>
        <w:t>Conference</w:t>
      </w:r>
      <w:proofErr w:type="spellEnd"/>
      <w:r w:rsidRPr="00934ADD">
        <w:rPr>
          <w:i/>
          <w:iCs/>
        </w:rPr>
        <w:t xml:space="preserve"> on </w:t>
      </w:r>
      <w:proofErr w:type="spellStart"/>
      <w:r w:rsidRPr="00934ADD">
        <w:rPr>
          <w:i/>
          <w:iCs/>
        </w:rPr>
        <w:t>Virtual</w:t>
      </w:r>
      <w:proofErr w:type="spellEnd"/>
      <w:r w:rsidRPr="00934ADD">
        <w:rPr>
          <w:i/>
          <w:iCs/>
        </w:rPr>
        <w:t xml:space="preserve"> Reality and 3D User </w:t>
      </w:r>
      <w:proofErr w:type="spellStart"/>
      <w:r w:rsidRPr="00934ADD">
        <w:rPr>
          <w:i/>
          <w:iCs/>
        </w:rPr>
        <w:t>Interfaces</w:t>
      </w:r>
      <w:proofErr w:type="spellEnd"/>
      <w:r w:rsidRPr="00934ADD">
        <w:rPr>
          <w:i/>
          <w:iCs/>
        </w:rPr>
        <w:t xml:space="preserve"> (VR)</w:t>
      </w:r>
      <w:r w:rsidRPr="00934ADD">
        <w:t>, 1183–1184. https://doi.org/10.1109/VR.2019.8798317</w:t>
      </w:r>
    </w:p>
    <w:p w14:paraId="7D5C401E" w14:textId="77777777" w:rsidR="00934ADD" w:rsidRPr="00934ADD" w:rsidRDefault="00934ADD" w:rsidP="00934ADD">
      <w:pPr>
        <w:pStyle w:val="Bibliography"/>
      </w:pPr>
      <w:proofErr w:type="spellStart"/>
      <w:r w:rsidRPr="00934ADD">
        <w:t>Vaughan</w:t>
      </w:r>
      <w:proofErr w:type="spellEnd"/>
      <w:r w:rsidRPr="00934ADD">
        <w:t xml:space="preserve">, N., </w:t>
      </w:r>
      <w:proofErr w:type="spellStart"/>
      <w:r w:rsidRPr="00934ADD">
        <w:t>Dubey</w:t>
      </w:r>
      <w:proofErr w:type="spellEnd"/>
      <w:r w:rsidRPr="00934ADD">
        <w:t xml:space="preserve">, V. N., </w:t>
      </w:r>
      <w:proofErr w:type="spellStart"/>
      <w:r w:rsidRPr="00934ADD">
        <w:t>Wainwright</w:t>
      </w:r>
      <w:proofErr w:type="spellEnd"/>
      <w:r w:rsidRPr="00934ADD">
        <w:t xml:space="preserve">, T. W., &amp; </w:t>
      </w:r>
      <w:proofErr w:type="spellStart"/>
      <w:r w:rsidRPr="00934ADD">
        <w:t>Middleton</w:t>
      </w:r>
      <w:proofErr w:type="spellEnd"/>
      <w:r w:rsidRPr="00934ADD">
        <w:t xml:space="preserve">, R. G. (2016). A </w:t>
      </w:r>
      <w:proofErr w:type="spellStart"/>
      <w:r w:rsidRPr="00934ADD">
        <w:t>review</w:t>
      </w:r>
      <w:proofErr w:type="spellEnd"/>
      <w:r w:rsidRPr="00934ADD">
        <w:t xml:space="preserve"> </w:t>
      </w:r>
      <w:proofErr w:type="spellStart"/>
      <w:r w:rsidRPr="00934ADD">
        <w:t>of</w:t>
      </w:r>
      <w:proofErr w:type="spellEnd"/>
      <w:r w:rsidRPr="00934ADD">
        <w:t xml:space="preserve"> </w:t>
      </w:r>
      <w:proofErr w:type="spellStart"/>
      <w:r w:rsidRPr="00934ADD">
        <w:t>virtual</w:t>
      </w:r>
      <w:proofErr w:type="spellEnd"/>
      <w:r w:rsidRPr="00934ADD">
        <w:t xml:space="preserve"> reality </w:t>
      </w:r>
      <w:proofErr w:type="spellStart"/>
      <w:r w:rsidRPr="00934ADD">
        <w:t>based</w:t>
      </w:r>
      <w:proofErr w:type="spellEnd"/>
      <w:r w:rsidRPr="00934ADD">
        <w:t xml:space="preserve"> </w:t>
      </w:r>
      <w:proofErr w:type="spellStart"/>
      <w:r w:rsidRPr="00934ADD">
        <w:t>training</w:t>
      </w:r>
      <w:proofErr w:type="spellEnd"/>
      <w:r w:rsidRPr="00934ADD">
        <w:t xml:space="preserve"> </w:t>
      </w:r>
      <w:proofErr w:type="spellStart"/>
      <w:r w:rsidRPr="00934ADD">
        <w:t>simulators</w:t>
      </w:r>
      <w:proofErr w:type="spellEnd"/>
      <w:r w:rsidRPr="00934ADD">
        <w:t xml:space="preserve"> </w:t>
      </w:r>
      <w:proofErr w:type="spellStart"/>
      <w:r w:rsidRPr="00934ADD">
        <w:t>for</w:t>
      </w:r>
      <w:proofErr w:type="spellEnd"/>
      <w:r w:rsidRPr="00934ADD">
        <w:t xml:space="preserve"> </w:t>
      </w:r>
      <w:proofErr w:type="spellStart"/>
      <w:r w:rsidRPr="00934ADD">
        <w:t>orthopaedic</w:t>
      </w:r>
      <w:proofErr w:type="spellEnd"/>
      <w:r w:rsidRPr="00934ADD">
        <w:t xml:space="preserve"> </w:t>
      </w:r>
      <w:proofErr w:type="spellStart"/>
      <w:r w:rsidRPr="00934ADD">
        <w:t>surgery</w:t>
      </w:r>
      <w:proofErr w:type="spellEnd"/>
      <w:r w:rsidRPr="00934ADD">
        <w:t xml:space="preserve">. </w:t>
      </w:r>
      <w:proofErr w:type="spellStart"/>
      <w:r w:rsidRPr="00934ADD">
        <w:rPr>
          <w:i/>
          <w:iCs/>
        </w:rPr>
        <w:t>Medical</w:t>
      </w:r>
      <w:proofErr w:type="spellEnd"/>
      <w:r w:rsidRPr="00934ADD">
        <w:rPr>
          <w:i/>
          <w:iCs/>
        </w:rPr>
        <w:t xml:space="preserve"> </w:t>
      </w:r>
      <w:proofErr w:type="spellStart"/>
      <w:r w:rsidRPr="00934ADD">
        <w:rPr>
          <w:i/>
          <w:iCs/>
        </w:rPr>
        <w:t>Engineering</w:t>
      </w:r>
      <w:proofErr w:type="spellEnd"/>
      <w:r w:rsidRPr="00934ADD">
        <w:rPr>
          <w:i/>
          <w:iCs/>
        </w:rPr>
        <w:t xml:space="preserve"> and </w:t>
      </w:r>
      <w:proofErr w:type="spellStart"/>
      <w:r w:rsidRPr="00934ADD">
        <w:rPr>
          <w:i/>
          <w:iCs/>
        </w:rPr>
        <w:t>Physics</w:t>
      </w:r>
      <w:proofErr w:type="spellEnd"/>
      <w:r w:rsidRPr="00934ADD">
        <w:t xml:space="preserve">, </w:t>
      </w:r>
      <w:r w:rsidRPr="00934ADD">
        <w:rPr>
          <w:i/>
          <w:iCs/>
        </w:rPr>
        <w:t>38</w:t>
      </w:r>
      <w:r w:rsidRPr="00934ADD">
        <w:t xml:space="preserve">(2), 59–71. </w:t>
      </w:r>
      <w:proofErr w:type="spellStart"/>
      <w:r w:rsidRPr="00934ADD">
        <w:t>Scopus</w:t>
      </w:r>
      <w:proofErr w:type="spellEnd"/>
      <w:r w:rsidRPr="00934ADD">
        <w:t>. https://doi.org/10.1016/j.medengphy.2015.11.021</w:t>
      </w:r>
    </w:p>
    <w:p w14:paraId="4AF06C3C" w14:textId="3891835C" w:rsidR="008D1481" w:rsidRPr="00F66168" w:rsidRDefault="00934ADD">
      <w:pPr>
        <w:widowControl w:val="0"/>
        <w:pBdr>
          <w:top w:val="nil"/>
          <w:left w:val="nil"/>
          <w:bottom w:val="nil"/>
          <w:right w:val="nil"/>
          <w:between w:val="nil"/>
        </w:pBdr>
        <w:spacing w:after="0" w:line="480" w:lineRule="auto"/>
        <w:ind w:left="720" w:hanging="720"/>
      </w:pPr>
      <w:r>
        <w:fldChar w:fldCharType="end"/>
      </w:r>
    </w:p>
    <w:sectPr w:rsidR="008D1481" w:rsidRPr="00F66168" w:rsidSect="0008186D">
      <w:pgSz w:w="11907" w:h="16839"/>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2F17C" w14:textId="77777777" w:rsidR="003B4AE9" w:rsidRDefault="003B4AE9">
      <w:pPr>
        <w:spacing w:after="0" w:line="240" w:lineRule="auto"/>
      </w:pPr>
      <w:r>
        <w:separator/>
      </w:r>
    </w:p>
  </w:endnote>
  <w:endnote w:type="continuationSeparator" w:id="0">
    <w:p w14:paraId="6D63D991" w14:textId="77777777" w:rsidR="003B4AE9" w:rsidRDefault="003B4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D9AD4" w14:textId="2C3094FD" w:rsidR="008D1481" w:rsidRDefault="003B4AE9">
    <w:pPr>
      <w:pBdr>
        <w:top w:val="nil"/>
        <w:left w:val="nil"/>
        <w:bottom w:val="nil"/>
        <w:right w:val="nil"/>
        <w:between w:val="nil"/>
      </w:pBdr>
      <w:tabs>
        <w:tab w:val="center" w:pos="4536"/>
        <w:tab w:val="right" w:pos="9072"/>
      </w:tabs>
      <w:spacing w:after="0" w:line="240" w:lineRule="auto"/>
      <w:jc w:val="right"/>
      <w:rPr>
        <w:color w:val="000000"/>
      </w:rPr>
    </w:pPr>
    <w:r>
      <w:fldChar w:fldCharType="begin"/>
    </w:r>
    <w:r>
      <w:instrText>PAGE</w:instrText>
    </w:r>
    <w:r w:rsidR="00FA244D">
      <w:fldChar w:fldCharType="separate"/>
    </w:r>
    <w:r w:rsidR="00FA244D">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E0700" w14:textId="77777777" w:rsidR="008D1481" w:rsidRDefault="003B4AE9">
    <w:pPr>
      <w:jc w:val="right"/>
    </w:pPr>
    <w:r>
      <w:fldChar w:fldCharType="begin"/>
    </w:r>
    <w:r>
      <w:instrText>PAGE</w:instrText>
    </w:r>
    <w:r w:rsidR="00FA244D">
      <w:fldChar w:fldCharType="separate"/>
    </w:r>
    <w:r w:rsidR="00FA244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0DC33" w14:textId="77777777" w:rsidR="003B4AE9" w:rsidRDefault="003B4AE9">
      <w:pPr>
        <w:spacing w:after="0" w:line="240" w:lineRule="auto"/>
      </w:pPr>
      <w:r>
        <w:separator/>
      </w:r>
    </w:p>
  </w:footnote>
  <w:footnote w:type="continuationSeparator" w:id="0">
    <w:p w14:paraId="195AB55A" w14:textId="77777777" w:rsidR="003B4AE9" w:rsidRDefault="003B4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22ADF" w14:textId="77777777" w:rsidR="008D1481" w:rsidRDefault="003B4AE9">
    <w:pPr>
      <w:tabs>
        <w:tab w:val="center" w:pos="4536"/>
        <w:tab w:val="right" w:pos="9072"/>
      </w:tabs>
    </w:pPr>
    <w:r>
      <w:t>Dobešová</w:t>
    </w:r>
    <w:r>
      <w:t xml:space="preserve">, </w:t>
    </w:r>
    <w:r>
      <w:t>Lenka</w:t>
    </w:r>
    <w:r>
      <w:t xml:space="preserve">; </w:t>
    </w:r>
    <w:r>
      <w:t>Janáková, Renáta</w:t>
    </w:r>
    <w:r>
      <w:t xml:space="preserve"> / </w:t>
    </w:r>
    <w:r>
      <w:t>Využití virtuální reality ve vzdělávání a rozvoji vedoucích pracovníků: systematická rešerše literatury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C43EA" w14:textId="213719E8" w:rsidR="00D11A5F" w:rsidRDefault="00D11A5F">
    <w:pPr>
      <w:pStyle w:val="Header"/>
    </w:pPr>
    <w:r>
      <w:t>Dobešová, Lenka; Janáková, Renáta / Využití virtuální reality ve vzdělávání a rozvoji vedoucích pracovníků: systematická rešerše literatury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E227E"/>
    <w:multiLevelType w:val="multilevel"/>
    <w:tmpl w:val="DFE6023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8F46A4C"/>
    <w:multiLevelType w:val="multilevel"/>
    <w:tmpl w:val="6FD6D1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EwMzO3sDAAEkamZko6SsGpxcWZ+XkgBYa1ABmjLyEsAAAA"/>
  </w:docVars>
  <w:rsids>
    <w:rsidRoot w:val="008D1481"/>
    <w:rsid w:val="0008186D"/>
    <w:rsid w:val="000C34DA"/>
    <w:rsid w:val="00135BFE"/>
    <w:rsid w:val="001C1583"/>
    <w:rsid w:val="00257B9B"/>
    <w:rsid w:val="002938F3"/>
    <w:rsid w:val="002B3D44"/>
    <w:rsid w:val="002D452C"/>
    <w:rsid w:val="00301AF1"/>
    <w:rsid w:val="003B4AE9"/>
    <w:rsid w:val="003F1F8B"/>
    <w:rsid w:val="003F5FA3"/>
    <w:rsid w:val="00423019"/>
    <w:rsid w:val="00491878"/>
    <w:rsid w:val="004B552F"/>
    <w:rsid w:val="004C6C45"/>
    <w:rsid w:val="004E6F74"/>
    <w:rsid w:val="004F2B19"/>
    <w:rsid w:val="004F2E58"/>
    <w:rsid w:val="00573D8C"/>
    <w:rsid w:val="005B19D6"/>
    <w:rsid w:val="00653CDA"/>
    <w:rsid w:val="007272C0"/>
    <w:rsid w:val="007B0BA4"/>
    <w:rsid w:val="007D3898"/>
    <w:rsid w:val="0084448A"/>
    <w:rsid w:val="008B38FA"/>
    <w:rsid w:val="008D1481"/>
    <w:rsid w:val="00934ADD"/>
    <w:rsid w:val="00990962"/>
    <w:rsid w:val="009A3C76"/>
    <w:rsid w:val="00B55488"/>
    <w:rsid w:val="00C63362"/>
    <w:rsid w:val="00CB7F97"/>
    <w:rsid w:val="00CD1AF9"/>
    <w:rsid w:val="00D11A5F"/>
    <w:rsid w:val="00D31A20"/>
    <w:rsid w:val="00E8077D"/>
    <w:rsid w:val="00E831DF"/>
    <w:rsid w:val="00F35095"/>
    <w:rsid w:val="00F66168"/>
    <w:rsid w:val="00FA24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D51B1"/>
  <w15:docId w15:val="{C884E4EA-65E2-4F53-A32B-99B1A979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Schoolbook" w:eastAsia="Century Schoolbook" w:hAnsi="Century Schoolbook" w:cs="Century Schoolbook"/>
        <w:sz w:val="24"/>
        <w:szCs w:val="24"/>
        <w:lang w:val="cs-CZ"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color w:val="000000"/>
      <w:sz w:val="48"/>
      <w:szCs w:val="48"/>
    </w:rPr>
  </w:style>
  <w:style w:type="paragraph" w:styleId="Heading2">
    <w:name w:val="heading 2"/>
    <w:basedOn w:val="Normal"/>
    <w:next w:val="Normal"/>
    <w:uiPriority w:val="9"/>
    <w:unhideWhenUsed/>
    <w:qFormat/>
    <w:pPr>
      <w:keepNext/>
      <w:keepLines/>
      <w:spacing w:before="200" w:after="0"/>
      <w:jc w:val="both"/>
      <w:outlineLvl w:val="1"/>
    </w:pPr>
    <w:rPr>
      <w:b/>
      <w:color w:val="7F7F7F"/>
      <w:sz w:val="28"/>
      <w:szCs w:val="28"/>
    </w:rPr>
  </w:style>
  <w:style w:type="paragraph" w:styleId="Heading3">
    <w:name w:val="heading 3"/>
    <w:basedOn w:val="Normal"/>
    <w:next w:val="Normal"/>
    <w:uiPriority w:val="9"/>
    <w:unhideWhenUsed/>
    <w:qFormat/>
    <w:pPr>
      <w:keepNext/>
      <w:keepLines/>
      <w:spacing w:before="200" w:after="0"/>
      <w:ind w:left="360" w:hanging="360"/>
      <w:outlineLvl w:val="2"/>
    </w:pPr>
    <w:rPr>
      <w:b/>
      <w:color w:val="00000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A24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A244D"/>
  </w:style>
  <w:style w:type="paragraph" w:styleId="Footer">
    <w:name w:val="footer"/>
    <w:basedOn w:val="Normal"/>
    <w:link w:val="FooterChar"/>
    <w:uiPriority w:val="99"/>
    <w:unhideWhenUsed/>
    <w:rsid w:val="00FA24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A244D"/>
  </w:style>
  <w:style w:type="paragraph" w:styleId="Bibliography">
    <w:name w:val="Bibliography"/>
    <w:basedOn w:val="Normal"/>
    <w:next w:val="Normal"/>
    <w:uiPriority w:val="37"/>
    <w:unhideWhenUsed/>
    <w:rsid w:val="008B3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zotero.org/google-docs/?t6bv1J" TargetMode="External"/><Relationship Id="rId18" Type="http://schemas.openxmlformats.org/officeDocument/2006/relationships/hyperlink" Target="https://www.zotero.org/google-docs/?VrfMEI" TargetMode="External"/><Relationship Id="rId26" Type="http://schemas.openxmlformats.org/officeDocument/2006/relationships/hyperlink" Target="https://www.zotero.org/google-docs/?JRgCnF" TargetMode="External"/><Relationship Id="rId39" Type="http://schemas.openxmlformats.org/officeDocument/2006/relationships/hyperlink" Target="https://www.zotero.org/google-docs/?dDrUTV" TargetMode="External"/><Relationship Id="rId21" Type="http://schemas.openxmlformats.org/officeDocument/2006/relationships/hyperlink" Target="https://www.zotero.org/google-docs/?CxYcPj" TargetMode="External"/><Relationship Id="rId34" Type="http://schemas.openxmlformats.org/officeDocument/2006/relationships/hyperlink" Target="https://www.zotero.org/google-docs/?7gOU9Y" TargetMode="External"/><Relationship Id="rId42" Type="http://schemas.openxmlformats.org/officeDocument/2006/relationships/hyperlink" Target="https://www.zotero.org/google-docs/?Y8vsqq" TargetMode="External"/><Relationship Id="rId47" Type="http://schemas.openxmlformats.org/officeDocument/2006/relationships/footer" Target="footer2.xml"/><Relationship Id="rId50" Type="http://schemas.openxmlformats.org/officeDocument/2006/relationships/hyperlink" Target="https://www.zotero.org/google-docs/?YML74d" TargetMode="External"/><Relationship Id="rId55" Type="http://schemas.openxmlformats.org/officeDocument/2006/relationships/hyperlink" Target="https://www.zotero.org/google-docs/?ySV4nl" TargetMode="External"/><Relationship Id="rId63" Type="http://schemas.openxmlformats.org/officeDocument/2006/relationships/hyperlink" Target="https://www.zotero.org/google-docs/?XJXZY9" TargetMode="External"/><Relationship Id="rId68" Type="http://schemas.openxmlformats.org/officeDocument/2006/relationships/hyperlink" Target="https://www.zotero.org/google-docs/?J1AK4O" TargetMode="External"/><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s://www.zotero.org/google-docs/?nlNgk8" TargetMode="External"/><Relationship Id="rId2" Type="http://schemas.openxmlformats.org/officeDocument/2006/relationships/styles" Target="styles.xml"/><Relationship Id="rId16" Type="http://schemas.openxmlformats.org/officeDocument/2006/relationships/hyperlink" Target="https://www.zotero.org/google-docs/?NUD7qd" TargetMode="External"/><Relationship Id="rId29" Type="http://schemas.openxmlformats.org/officeDocument/2006/relationships/hyperlink" Target="https://www.zotero.org/google-docs/?53Dn30" TargetMode="External"/><Relationship Id="rId11" Type="http://schemas.openxmlformats.org/officeDocument/2006/relationships/image" Target="media/image2.png"/><Relationship Id="rId24" Type="http://schemas.openxmlformats.org/officeDocument/2006/relationships/hyperlink" Target="https://www.zotero.org/google-docs/?dTRYfK" TargetMode="External"/><Relationship Id="rId32" Type="http://schemas.openxmlformats.org/officeDocument/2006/relationships/hyperlink" Target="https://www.zotero.org/google-docs/?uKHsjr" TargetMode="External"/><Relationship Id="rId37" Type="http://schemas.openxmlformats.org/officeDocument/2006/relationships/hyperlink" Target="https://www.zotero.org/google-docs/?7XfsGq" TargetMode="External"/><Relationship Id="rId40" Type="http://schemas.openxmlformats.org/officeDocument/2006/relationships/hyperlink" Target="https://www.zotero.org/google-docs/?HXPjWv" TargetMode="External"/><Relationship Id="rId45" Type="http://schemas.openxmlformats.org/officeDocument/2006/relationships/footer" Target="footer1.xml"/><Relationship Id="rId53" Type="http://schemas.openxmlformats.org/officeDocument/2006/relationships/hyperlink" Target="https://www.zotero.org/google-docs/?pEApq6" TargetMode="External"/><Relationship Id="rId58" Type="http://schemas.openxmlformats.org/officeDocument/2006/relationships/hyperlink" Target="https://www.zotero.org/google-docs/?M9cYcb" TargetMode="External"/><Relationship Id="rId66" Type="http://schemas.openxmlformats.org/officeDocument/2006/relationships/hyperlink" Target="https://www.zotero.org/google-docs/?DqblAy" TargetMode="External"/><Relationship Id="rId74" Type="http://schemas.openxmlformats.org/officeDocument/2006/relationships/hyperlink" Target="https://www.zotero.org/google-docs/?broken=J4NjlX" TargetMode="External"/><Relationship Id="rId5" Type="http://schemas.openxmlformats.org/officeDocument/2006/relationships/footnotes" Target="footnotes.xml"/><Relationship Id="rId15" Type="http://schemas.openxmlformats.org/officeDocument/2006/relationships/hyperlink" Target="https://www.zotero.org/google-docs/?3jHqzS" TargetMode="External"/><Relationship Id="rId23" Type="http://schemas.openxmlformats.org/officeDocument/2006/relationships/hyperlink" Target="https://www.zotero.org/google-docs/?eV2ZdF" TargetMode="External"/><Relationship Id="rId28" Type="http://schemas.openxmlformats.org/officeDocument/2006/relationships/hyperlink" Target="https://www.zotero.org/google-docs/?9GlZ9H" TargetMode="External"/><Relationship Id="rId36" Type="http://schemas.openxmlformats.org/officeDocument/2006/relationships/hyperlink" Target="https://www.zotero.org/google-docs/?KKP83d" TargetMode="External"/><Relationship Id="rId49" Type="http://schemas.openxmlformats.org/officeDocument/2006/relationships/hyperlink" Target="https://www.zotero.org/google-docs/?a71N2x" TargetMode="External"/><Relationship Id="rId57" Type="http://schemas.openxmlformats.org/officeDocument/2006/relationships/hyperlink" Target="https://www.zotero.org/google-docs/?iqGk2n" TargetMode="External"/><Relationship Id="rId61" Type="http://schemas.openxmlformats.org/officeDocument/2006/relationships/hyperlink" Target="https://www.zotero.org/google-docs/?tgSraC" TargetMode="External"/><Relationship Id="rId10" Type="http://schemas.openxmlformats.org/officeDocument/2006/relationships/hyperlink" Target="https://www.zotero.org/google-docs/?qcS6SM" TargetMode="External"/><Relationship Id="rId19" Type="http://schemas.openxmlformats.org/officeDocument/2006/relationships/hyperlink" Target="https://www.zotero.org/google-docs/?hWkmPv" TargetMode="External"/><Relationship Id="rId31" Type="http://schemas.openxmlformats.org/officeDocument/2006/relationships/hyperlink" Target="https://www.zotero.org/google-docs/?OPV5wz" TargetMode="External"/><Relationship Id="rId44" Type="http://schemas.openxmlformats.org/officeDocument/2006/relationships/header" Target="header1.xml"/><Relationship Id="rId52" Type="http://schemas.openxmlformats.org/officeDocument/2006/relationships/hyperlink" Target="https://www.zotero.org/google-docs/?UYH1n1" TargetMode="External"/><Relationship Id="rId60" Type="http://schemas.openxmlformats.org/officeDocument/2006/relationships/hyperlink" Target="https://www.zotero.org/google-docs/?oe17Zf" TargetMode="External"/><Relationship Id="rId65" Type="http://schemas.openxmlformats.org/officeDocument/2006/relationships/hyperlink" Target="https://www.zotero.org/google-docs/?XN2U9y" TargetMode="External"/><Relationship Id="rId73" Type="http://schemas.openxmlformats.org/officeDocument/2006/relationships/hyperlink" Target="https://www.zotero.org/google-docs/?broken=JxaBrJ" TargetMode="External"/><Relationship Id="rId4" Type="http://schemas.openxmlformats.org/officeDocument/2006/relationships/webSettings" Target="webSettings.xml"/><Relationship Id="rId9" Type="http://schemas.openxmlformats.org/officeDocument/2006/relationships/hyperlink" Target="https://www.zotero.org/google-docs/?broken=rg1o75" TargetMode="External"/><Relationship Id="rId14" Type="http://schemas.openxmlformats.org/officeDocument/2006/relationships/hyperlink" Target="https://www.zotero.org/google-docs/?bDBG0C" TargetMode="External"/><Relationship Id="rId22" Type="http://schemas.openxmlformats.org/officeDocument/2006/relationships/hyperlink" Target="https://www.zotero.org/google-docs/?Rhqllf" TargetMode="External"/><Relationship Id="rId27" Type="http://schemas.openxmlformats.org/officeDocument/2006/relationships/hyperlink" Target="https://www.zotero.org/google-docs/?zCJMb4" TargetMode="External"/><Relationship Id="rId30" Type="http://schemas.openxmlformats.org/officeDocument/2006/relationships/hyperlink" Target="https://www.zotero.org/google-docs/?jQ7Xjq" TargetMode="External"/><Relationship Id="rId35" Type="http://schemas.openxmlformats.org/officeDocument/2006/relationships/hyperlink" Target="https://www.zotero.org/google-docs/?aSWhHO" TargetMode="External"/><Relationship Id="rId43" Type="http://schemas.openxmlformats.org/officeDocument/2006/relationships/hyperlink" Target="https://www.zotero.org/google-docs/?xo2sli" TargetMode="External"/><Relationship Id="rId48" Type="http://schemas.openxmlformats.org/officeDocument/2006/relationships/hyperlink" Target="https://www.zotero.org/google-docs/?TDWTJL" TargetMode="External"/><Relationship Id="rId56" Type="http://schemas.openxmlformats.org/officeDocument/2006/relationships/hyperlink" Target="https://www.zotero.org/google-docs/?EaAoPK" TargetMode="External"/><Relationship Id="rId64" Type="http://schemas.openxmlformats.org/officeDocument/2006/relationships/hyperlink" Target="https://www.zotero.org/google-docs/?qEKNyh" TargetMode="External"/><Relationship Id="rId69" Type="http://schemas.openxmlformats.org/officeDocument/2006/relationships/hyperlink" Target="https://www.zotero.org/google-docs/?xJFreY" TargetMode="External"/><Relationship Id="rId77" Type="http://schemas.openxmlformats.org/officeDocument/2006/relationships/theme" Target="theme/theme1.xml"/><Relationship Id="rId8" Type="http://schemas.openxmlformats.org/officeDocument/2006/relationships/image" Target="media/image4.png"/><Relationship Id="rId51" Type="http://schemas.openxmlformats.org/officeDocument/2006/relationships/hyperlink" Target="https://www.zotero.org/google-docs/?fytKkK" TargetMode="External"/><Relationship Id="rId72" Type="http://schemas.openxmlformats.org/officeDocument/2006/relationships/hyperlink" Target="https://vreducation.cz" TargetMode="External"/><Relationship Id="rId3" Type="http://schemas.openxmlformats.org/officeDocument/2006/relationships/settings" Target="settings.xml"/><Relationship Id="rId12" Type="http://schemas.openxmlformats.org/officeDocument/2006/relationships/hyperlink" Target="https://www.zotero.org/google-docs/?oe0zgE" TargetMode="External"/><Relationship Id="rId17" Type="http://schemas.openxmlformats.org/officeDocument/2006/relationships/hyperlink" Target="https://www.zotero.org/google-docs/?G0d1go" TargetMode="External"/><Relationship Id="rId25" Type="http://schemas.openxmlformats.org/officeDocument/2006/relationships/hyperlink" Target="https://www.zotero.org/google-docs/?tIC9GL" TargetMode="External"/><Relationship Id="rId33" Type="http://schemas.openxmlformats.org/officeDocument/2006/relationships/hyperlink" Target="https://www.zotero.org/google-docs/?7gOU9Y" TargetMode="External"/><Relationship Id="rId38" Type="http://schemas.openxmlformats.org/officeDocument/2006/relationships/hyperlink" Target="https://www.zotero.org/google-docs/?duF2IL" TargetMode="External"/><Relationship Id="rId46" Type="http://schemas.openxmlformats.org/officeDocument/2006/relationships/header" Target="header2.xml"/><Relationship Id="rId59" Type="http://schemas.openxmlformats.org/officeDocument/2006/relationships/hyperlink" Target="https://www.zotero.org/google-docs/?BZxf5X" TargetMode="External"/><Relationship Id="rId67" Type="http://schemas.openxmlformats.org/officeDocument/2006/relationships/hyperlink" Target="https://www.zotero.org/google-docs/?5FFbDY" TargetMode="External"/><Relationship Id="rId20" Type="http://schemas.openxmlformats.org/officeDocument/2006/relationships/hyperlink" Target="https://www.zotero.org/google-docs/?8umlHV" TargetMode="External"/><Relationship Id="rId41" Type="http://schemas.openxmlformats.org/officeDocument/2006/relationships/hyperlink" Target="https://www.zotero.org/google-docs/?EPKZzt" TargetMode="External"/><Relationship Id="rId54" Type="http://schemas.openxmlformats.org/officeDocument/2006/relationships/hyperlink" Target="https://www.zotero.org/google-docs/?uljl55" TargetMode="External"/><Relationship Id="rId62" Type="http://schemas.openxmlformats.org/officeDocument/2006/relationships/hyperlink" Target="https://www.zotero.org/google-docs/?BsTUX0" TargetMode="External"/><Relationship Id="rId70" Type="http://schemas.openxmlformats.org/officeDocument/2006/relationships/hyperlink" Target="https://www.zotero.org/google-docs/?Dw7a4Q" TargetMode="External"/><Relationship Id="rId75" Type="http://schemas.openxmlformats.org/officeDocument/2006/relationships/hyperlink" Target="https://www.zotero.org/google-docs/?broken=V8CWrt"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16</Pages>
  <Words>15771</Words>
  <Characters>89896</Characters>
  <Application>Microsoft Office Word</Application>
  <DocSecurity>0</DocSecurity>
  <Lines>749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Lenka Dobešová</cp:lastModifiedBy>
  <cp:revision>45</cp:revision>
  <dcterms:created xsi:type="dcterms:W3CDTF">2021-01-02T13:13:00Z</dcterms:created>
  <dcterms:modified xsi:type="dcterms:W3CDTF">2021-01-02T17:08:00Z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zotero-version="5.0.94"&gt;&lt;session id="2Ozzinob"/&gt;&lt;style id="http://www.zotero.org/styles/apa" locale="cs-CZ"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