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F56DCB" w14:textId="77777777" w:rsidR="00577620" w:rsidRDefault="00577620" w:rsidP="00577620">
      <w:r>
        <w:rPr>
          <w:noProof/>
          <w:lang w:val="sk-SK" w:eastAsia="sk-SK"/>
        </w:rPr>
        <w:drawing>
          <wp:anchor distT="0" distB="0" distL="114300" distR="114300" simplePos="0" relativeHeight="251658240" behindDoc="0" locked="0" layoutInCell="1" allowOverlap="1" wp14:anchorId="16747C00" wp14:editId="0DC5DB34">
            <wp:simplePos x="0" y="0"/>
            <wp:positionH relativeFrom="column">
              <wp:posOffset>10795</wp:posOffset>
            </wp:positionH>
            <wp:positionV relativeFrom="paragraph">
              <wp:posOffset>-332740</wp:posOffset>
            </wp:positionV>
            <wp:extent cx="2880360" cy="1151890"/>
            <wp:effectExtent l="0" t="0" r="0" b="0"/>
            <wp:wrapSquare wrapText="bothSides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con_stitek-uni_outline_cz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360" cy="11518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81E2EE" w14:textId="77777777" w:rsidR="00577620" w:rsidRDefault="00577620" w:rsidP="00577620"/>
    <w:p w14:paraId="2EEBAABD" w14:textId="3F01CCCF" w:rsidR="00577620" w:rsidRDefault="00577620" w:rsidP="00577620"/>
    <w:p w14:paraId="431AF68B" w14:textId="77777777" w:rsidR="003372C4" w:rsidRPr="00577620" w:rsidRDefault="003372C4" w:rsidP="00577620"/>
    <w:p w14:paraId="09696C57" w14:textId="77777777" w:rsidR="00B207EC" w:rsidRDefault="00B207EC" w:rsidP="2812D89B">
      <w:pPr>
        <w:pStyle w:val="berschrift1"/>
        <w:jc w:val="both"/>
      </w:pPr>
    </w:p>
    <w:p w14:paraId="2073E935" w14:textId="566936B8" w:rsidR="0BA30226" w:rsidRDefault="003D498D" w:rsidP="2812D89B">
      <w:pPr>
        <w:pStyle w:val="berschrift1"/>
        <w:jc w:val="both"/>
      </w:pPr>
      <w:r>
        <w:t>V</w:t>
      </w:r>
      <w:r w:rsidR="00E35121">
        <w:t>yužití v</w:t>
      </w:r>
      <w:r>
        <w:t>ýcvik</w:t>
      </w:r>
      <w:r w:rsidR="00E35121">
        <w:t>u</w:t>
      </w:r>
      <w:r>
        <w:t xml:space="preserve"> úsudku</w:t>
      </w:r>
      <w:r w:rsidR="00D8638C">
        <w:t xml:space="preserve"> (</w:t>
      </w:r>
      <w:proofErr w:type="spellStart"/>
      <w:r w:rsidR="00D8638C">
        <w:t>training</w:t>
      </w:r>
      <w:proofErr w:type="spellEnd"/>
      <w:r w:rsidR="00D8638C">
        <w:t xml:space="preserve"> </w:t>
      </w:r>
      <w:proofErr w:type="spellStart"/>
      <w:r w:rsidR="00D8638C">
        <w:t>of</w:t>
      </w:r>
      <w:proofErr w:type="spellEnd"/>
      <w:r w:rsidR="00D8638C">
        <w:t xml:space="preserve"> </w:t>
      </w:r>
      <w:proofErr w:type="spellStart"/>
      <w:r w:rsidR="00D8638C">
        <w:t>judgement</w:t>
      </w:r>
      <w:proofErr w:type="spellEnd"/>
      <w:r w:rsidR="00D8638C">
        <w:t>)</w:t>
      </w:r>
      <w:r w:rsidR="00E35121">
        <w:t xml:space="preserve"> </w:t>
      </w:r>
      <w:r w:rsidR="006F350D">
        <w:t>v rámci vzdělávání vedoucích pracovníků</w:t>
      </w:r>
      <w:r>
        <w:t xml:space="preserve"> </w:t>
      </w:r>
    </w:p>
    <w:p w14:paraId="3ECE5A2E" w14:textId="10CAD703" w:rsidR="00066C99" w:rsidRPr="006A7EAA" w:rsidRDefault="0BA30226" w:rsidP="653FBA4C">
      <w:pPr>
        <w:pStyle w:val="berschrift2"/>
        <w:spacing w:after="160"/>
      </w:pPr>
      <w:bookmarkStart w:id="0" w:name="_Ref476046181"/>
      <w:proofErr w:type="spellStart"/>
      <w:r>
        <w:t>Olenočinová</w:t>
      </w:r>
      <w:proofErr w:type="spellEnd"/>
      <w:r>
        <w:t xml:space="preserve"> Barbora; </w:t>
      </w:r>
      <w:proofErr w:type="spellStart"/>
      <w:r>
        <w:t>Ochirsuren</w:t>
      </w:r>
      <w:proofErr w:type="spellEnd"/>
      <w:r w:rsidR="00B207EC">
        <w:t xml:space="preserve"> </w:t>
      </w:r>
      <w:proofErr w:type="spellStart"/>
      <w:r w:rsidR="00B207EC">
        <w:t>Y</w:t>
      </w:r>
      <w:r>
        <w:t>umjirmaa</w:t>
      </w:r>
      <w:bookmarkEnd w:id="0"/>
      <w:proofErr w:type="spellEnd"/>
    </w:p>
    <w:p w14:paraId="2479BDD1" w14:textId="2AEA1BBC" w:rsidR="000E03CE" w:rsidRPr="001E0891" w:rsidRDefault="000E03CE" w:rsidP="00577620">
      <w:pPr>
        <w:rPr>
          <w:b/>
        </w:rPr>
      </w:pPr>
      <w:r w:rsidRPr="001E0891">
        <w:rPr>
          <w:b/>
        </w:rPr>
        <w:t>Abstrakt</w:t>
      </w:r>
    </w:p>
    <w:p w14:paraId="3F30BC8D" w14:textId="7E552D3E" w:rsidR="3D5CAC87" w:rsidRPr="00D8638C" w:rsidRDefault="3D5CAC87" w:rsidP="004830EB">
      <w:pPr>
        <w:jc w:val="both"/>
        <w:rPr>
          <w:rFonts w:eastAsiaTheme="minorEastAsia"/>
        </w:rPr>
      </w:pPr>
      <w:r w:rsidRPr="0B615E33">
        <w:rPr>
          <w:rFonts w:eastAsiaTheme="minorEastAsia"/>
        </w:rPr>
        <w:t>Úsudek je považován za jednu z klíčových dovedností vedoucích pracovník</w:t>
      </w:r>
      <w:r w:rsidR="001059CE" w:rsidRPr="0B615E33">
        <w:rPr>
          <w:rFonts w:eastAsiaTheme="minorEastAsia"/>
        </w:rPr>
        <w:t>ů</w:t>
      </w:r>
      <w:r w:rsidR="00714C0D" w:rsidRPr="0B615E33">
        <w:rPr>
          <w:rFonts w:eastAsiaTheme="minorEastAsia"/>
        </w:rPr>
        <w:t>, jedná se</w:t>
      </w:r>
      <w:r w:rsidR="00D96734" w:rsidRPr="0B615E33">
        <w:rPr>
          <w:rFonts w:eastAsiaTheme="minorEastAsia"/>
        </w:rPr>
        <w:t xml:space="preserve"> totiž</w:t>
      </w:r>
      <w:r w:rsidR="00714C0D" w:rsidRPr="0B615E33">
        <w:rPr>
          <w:rFonts w:eastAsiaTheme="minorEastAsia"/>
        </w:rPr>
        <w:t xml:space="preserve"> o </w:t>
      </w:r>
      <w:r w:rsidR="000224EB" w:rsidRPr="0B615E33">
        <w:rPr>
          <w:rFonts w:eastAsiaTheme="minorEastAsia"/>
        </w:rPr>
        <w:t>součást rozhodovacího procesu</w:t>
      </w:r>
      <w:r w:rsidR="00C76B8E" w:rsidRPr="0B615E33">
        <w:rPr>
          <w:rFonts w:eastAsiaTheme="minorEastAsia"/>
        </w:rPr>
        <w:t>, a proto</w:t>
      </w:r>
      <w:r w:rsidRPr="0B615E33">
        <w:rPr>
          <w:rFonts w:eastAsiaTheme="minorEastAsia"/>
        </w:rPr>
        <w:t xml:space="preserve"> je </w:t>
      </w:r>
      <w:r w:rsidR="005B3632" w:rsidRPr="0B615E33">
        <w:rPr>
          <w:rFonts w:eastAsiaTheme="minorEastAsia"/>
        </w:rPr>
        <w:t>důležité</w:t>
      </w:r>
      <w:r w:rsidRPr="0B615E33">
        <w:rPr>
          <w:rFonts w:eastAsiaTheme="minorEastAsia"/>
        </w:rPr>
        <w:t xml:space="preserve"> jeho rozvoj u vedoucích pracovník</w:t>
      </w:r>
      <w:r w:rsidR="001059CE" w:rsidRPr="0B615E33">
        <w:rPr>
          <w:rFonts w:eastAsiaTheme="minorEastAsia"/>
        </w:rPr>
        <w:t>ů</w:t>
      </w:r>
      <w:r w:rsidR="00815BF7" w:rsidRPr="0B615E33">
        <w:rPr>
          <w:rFonts w:eastAsiaTheme="minorEastAsia"/>
        </w:rPr>
        <w:t xml:space="preserve"> nepodceňovat</w:t>
      </w:r>
      <w:r w:rsidRPr="0B615E33">
        <w:rPr>
          <w:rFonts w:eastAsiaTheme="minorEastAsia"/>
        </w:rPr>
        <w:t xml:space="preserve">. </w:t>
      </w:r>
      <w:proofErr w:type="spellStart"/>
      <w:r w:rsidR="79C85DDF" w:rsidRPr="0B615E33">
        <w:rPr>
          <w:rFonts w:eastAsiaTheme="minorEastAsia"/>
        </w:rPr>
        <w:t>Shotter</w:t>
      </w:r>
      <w:proofErr w:type="spellEnd"/>
      <w:r w:rsidR="79C85DDF" w:rsidRPr="0B615E33">
        <w:rPr>
          <w:rFonts w:eastAsiaTheme="minorEastAsia"/>
        </w:rPr>
        <w:t xml:space="preserve"> a </w:t>
      </w:r>
      <w:proofErr w:type="spellStart"/>
      <w:r w:rsidR="79C85DDF" w:rsidRPr="0B615E33">
        <w:rPr>
          <w:rFonts w:eastAsiaTheme="minorEastAsia"/>
        </w:rPr>
        <w:t>Tsoukas</w:t>
      </w:r>
      <w:proofErr w:type="spellEnd"/>
      <w:r w:rsidR="79C85DDF" w:rsidRPr="0B615E33">
        <w:rPr>
          <w:rFonts w:eastAsiaTheme="minorEastAsia"/>
        </w:rPr>
        <w:t xml:space="preserve"> (2014) zpochybňují možnost cvičení úsudku v klasickém školním prostředí, poukazují však n</w:t>
      </w:r>
      <w:r w:rsidR="5F8166DC" w:rsidRPr="0B615E33">
        <w:rPr>
          <w:rFonts w:eastAsiaTheme="minorEastAsia"/>
        </w:rPr>
        <w:t xml:space="preserve">a možnost </w:t>
      </w:r>
      <w:r w:rsidR="00AC72AA" w:rsidRPr="0B615E33">
        <w:rPr>
          <w:rFonts w:eastAsiaTheme="minorEastAsia"/>
        </w:rPr>
        <w:t>v</w:t>
      </w:r>
      <w:r w:rsidR="00540D2B" w:rsidRPr="0B615E33">
        <w:rPr>
          <w:rFonts w:eastAsiaTheme="minorEastAsia"/>
        </w:rPr>
        <w:t>ý</w:t>
      </w:r>
      <w:r w:rsidR="00AC72AA" w:rsidRPr="0B615E33">
        <w:rPr>
          <w:rFonts w:eastAsiaTheme="minorEastAsia"/>
        </w:rPr>
        <w:t>cviku</w:t>
      </w:r>
      <w:r w:rsidR="5F8166DC" w:rsidRPr="0B615E33">
        <w:rPr>
          <w:rFonts w:eastAsiaTheme="minorEastAsia"/>
        </w:rPr>
        <w:t xml:space="preserve"> úsudku pomocí určitých nástroj</w:t>
      </w:r>
      <w:r w:rsidR="002751BD" w:rsidRPr="0B615E33">
        <w:rPr>
          <w:rFonts w:eastAsiaTheme="minorEastAsia"/>
        </w:rPr>
        <w:t>ů</w:t>
      </w:r>
      <w:r w:rsidR="5F8166DC" w:rsidRPr="0B615E33">
        <w:rPr>
          <w:rFonts w:eastAsiaTheme="minorEastAsia"/>
        </w:rPr>
        <w:t xml:space="preserve">. V téhle studii </w:t>
      </w:r>
      <w:r w:rsidR="00DE02F4" w:rsidRPr="0B615E33">
        <w:rPr>
          <w:rFonts w:eastAsiaTheme="minorEastAsia"/>
        </w:rPr>
        <w:t xml:space="preserve">se na základě systematické literární rešerši </w:t>
      </w:r>
      <w:r w:rsidR="00620BD5" w:rsidRPr="0B615E33">
        <w:rPr>
          <w:rFonts w:eastAsiaTheme="minorEastAsia"/>
        </w:rPr>
        <w:t xml:space="preserve">snažíme </w:t>
      </w:r>
      <w:r w:rsidR="5F8166DC" w:rsidRPr="0B615E33">
        <w:rPr>
          <w:rFonts w:eastAsiaTheme="minorEastAsia"/>
        </w:rPr>
        <w:t>pop</w:t>
      </w:r>
      <w:r w:rsidR="00620BD5" w:rsidRPr="0B615E33">
        <w:rPr>
          <w:rFonts w:eastAsiaTheme="minorEastAsia"/>
        </w:rPr>
        <w:t>sat</w:t>
      </w:r>
      <w:r w:rsidR="5F8166DC" w:rsidRPr="0B615E33">
        <w:rPr>
          <w:rFonts w:eastAsiaTheme="minorEastAsia"/>
        </w:rPr>
        <w:t xml:space="preserve"> a porov</w:t>
      </w:r>
      <w:r w:rsidR="00620BD5" w:rsidRPr="0B615E33">
        <w:rPr>
          <w:rFonts w:eastAsiaTheme="minorEastAsia"/>
        </w:rPr>
        <w:t>nat</w:t>
      </w:r>
      <w:r w:rsidR="5F8166DC" w:rsidRPr="0B615E33">
        <w:rPr>
          <w:rFonts w:eastAsiaTheme="minorEastAsia"/>
        </w:rPr>
        <w:t xml:space="preserve"> tři z tě</w:t>
      </w:r>
      <w:r w:rsidR="002751BD" w:rsidRPr="0B615E33">
        <w:rPr>
          <w:rFonts w:eastAsiaTheme="minorEastAsia"/>
        </w:rPr>
        <w:t>c</w:t>
      </w:r>
      <w:r w:rsidR="5F8166DC" w:rsidRPr="0B615E33">
        <w:rPr>
          <w:rFonts w:eastAsiaTheme="minorEastAsia"/>
        </w:rPr>
        <w:t>h</w:t>
      </w:r>
      <w:r w:rsidR="002751BD" w:rsidRPr="0B615E33">
        <w:rPr>
          <w:rFonts w:eastAsiaTheme="minorEastAsia"/>
        </w:rPr>
        <w:t>h</w:t>
      </w:r>
      <w:r w:rsidR="5F8166DC" w:rsidRPr="0B615E33">
        <w:rPr>
          <w:rFonts w:eastAsiaTheme="minorEastAsia"/>
        </w:rPr>
        <w:t>le nástroj</w:t>
      </w:r>
      <w:r w:rsidR="002751BD" w:rsidRPr="0B615E33">
        <w:rPr>
          <w:rFonts w:eastAsiaTheme="minorEastAsia"/>
        </w:rPr>
        <w:t>ů</w:t>
      </w:r>
      <w:r w:rsidR="007A3D5D" w:rsidRPr="0B615E33">
        <w:rPr>
          <w:rFonts w:eastAsiaTheme="minorEastAsia"/>
        </w:rPr>
        <w:t xml:space="preserve">, </w:t>
      </w:r>
      <w:r w:rsidR="5F8166DC" w:rsidRPr="0B615E33">
        <w:rPr>
          <w:rFonts w:eastAsiaTheme="minorEastAsia"/>
        </w:rPr>
        <w:t>a</w:t>
      </w:r>
      <w:r w:rsidR="7F2DC05D" w:rsidRPr="0B615E33">
        <w:rPr>
          <w:rFonts w:eastAsiaTheme="minorEastAsia"/>
        </w:rPr>
        <w:t xml:space="preserve"> </w:t>
      </w:r>
      <w:r w:rsidR="5F8166DC" w:rsidRPr="0B615E33">
        <w:rPr>
          <w:rFonts w:eastAsiaTheme="minorEastAsia"/>
        </w:rPr>
        <w:t>to konkrétně mentoring, k</w:t>
      </w:r>
      <w:r w:rsidR="00540D2B" w:rsidRPr="0B615E33">
        <w:rPr>
          <w:rFonts w:eastAsiaTheme="minorEastAsia"/>
        </w:rPr>
        <w:t xml:space="preserve">olegiální koučink </w:t>
      </w:r>
      <w:r w:rsidR="4B8F19EC" w:rsidRPr="0B615E33">
        <w:rPr>
          <w:rFonts w:eastAsiaTheme="minorEastAsia"/>
          <w:i/>
        </w:rPr>
        <w:t>(peer coaching)</w:t>
      </w:r>
      <w:r w:rsidR="20F55F2C" w:rsidRPr="0B615E33">
        <w:rPr>
          <w:rFonts w:eastAsiaTheme="minorEastAsia"/>
        </w:rPr>
        <w:t xml:space="preserve"> a reflexivní </w:t>
      </w:r>
      <w:r w:rsidR="00540D2B" w:rsidRPr="0B615E33">
        <w:rPr>
          <w:rFonts w:eastAsiaTheme="minorEastAsia"/>
        </w:rPr>
        <w:t>techniky</w:t>
      </w:r>
      <w:r w:rsidR="20F55F2C" w:rsidRPr="0B615E33">
        <w:rPr>
          <w:rFonts w:eastAsiaTheme="minorEastAsia"/>
        </w:rPr>
        <w:t xml:space="preserve"> </w:t>
      </w:r>
      <w:r w:rsidR="20F55F2C" w:rsidRPr="0B615E33">
        <w:rPr>
          <w:rFonts w:eastAsiaTheme="minorEastAsia"/>
          <w:i/>
        </w:rPr>
        <w:t>(</w:t>
      </w:r>
      <w:proofErr w:type="spellStart"/>
      <w:r w:rsidR="20F55F2C" w:rsidRPr="0B615E33">
        <w:rPr>
          <w:rFonts w:eastAsiaTheme="minorEastAsia"/>
          <w:i/>
        </w:rPr>
        <w:t>reflexive</w:t>
      </w:r>
      <w:proofErr w:type="spellEnd"/>
      <w:r w:rsidR="20F55F2C" w:rsidRPr="0B615E33">
        <w:rPr>
          <w:rFonts w:eastAsiaTheme="minorEastAsia"/>
          <w:i/>
        </w:rPr>
        <w:t xml:space="preserve"> </w:t>
      </w:r>
      <w:proofErr w:type="spellStart"/>
      <w:r w:rsidR="20F55F2C" w:rsidRPr="0B615E33">
        <w:rPr>
          <w:rFonts w:eastAsiaTheme="minorEastAsia"/>
          <w:i/>
        </w:rPr>
        <w:t>practices</w:t>
      </w:r>
      <w:proofErr w:type="spellEnd"/>
      <w:r w:rsidR="20F55F2C" w:rsidRPr="0B615E33">
        <w:rPr>
          <w:rFonts w:eastAsiaTheme="minorEastAsia"/>
          <w:i/>
        </w:rPr>
        <w:t>)</w:t>
      </w:r>
      <w:r w:rsidR="20F55F2C" w:rsidRPr="0B615E33">
        <w:rPr>
          <w:rFonts w:eastAsiaTheme="minorEastAsia"/>
        </w:rPr>
        <w:t xml:space="preserve">. </w:t>
      </w:r>
      <w:r w:rsidR="50823699" w:rsidRPr="0B615E33">
        <w:rPr>
          <w:rFonts w:eastAsiaTheme="minorEastAsia"/>
        </w:rPr>
        <w:t>Porovnáváme je z hlediska pr</w:t>
      </w:r>
      <w:r w:rsidR="007A3D5D" w:rsidRPr="0B615E33">
        <w:rPr>
          <w:rFonts w:eastAsiaTheme="minorEastAsia"/>
        </w:rPr>
        <w:t>ů</w:t>
      </w:r>
      <w:r w:rsidR="50823699" w:rsidRPr="0B615E33">
        <w:rPr>
          <w:rFonts w:eastAsiaTheme="minorEastAsia"/>
        </w:rPr>
        <w:t>běhu a využití při cvičení úsudku u vedoucích pracovník</w:t>
      </w:r>
      <w:r w:rsidR="007A3D5D" w:rsidRPr="0B615E33">
        <w:rPr>
          <w:rFonts w:eastAsiaTheme="minorEastAsia"/>
        </w:rPr>
        <w:t>ů</w:t>
      </w:r>
      <w:r w:rsidR="50823699" w:rsidRPr="0B615E33">
        <w:rPr>
          <w:rFonts w:eastAsiaTheme="minorEastAsia"/>
        </w:rPr>
        <w:t xml:space="preserve">. </w:t>
      </w:r>
      <w:r w:rsidR="29F244F0" w:rsidRPr="0B615E33">
        <w:rPr>
          <w:rFonts w:eastAsiaTheme="minorEastAsia"/>
        </w:rPr>
        <w:t>D</w:t>
      </w:r>
      <w:r w:rsidR="50823699" w:rsidRPr="0B615E33">
        <w:rPr>
          <w:rFonts w:eastAsiaTheme="minorEastAsia"/>
        </w:rPr>
        <w:t>iskutujeme</w:t>
      </w:r>
      <w:r w:rsidR="29F244F0" w:rsidRPr="0B615E33">
        <w:rPr>
          <w:rFonts w:eastAsiaTheme="minorEastAsia"/>
        </w:rPr>
        <w:t xml:space="preserve"> jejich nevýhody a předkládáme oblasti možného budoucího výzkumu.</w:t>
      </w:r>
    </w:p>
    <w:p w14:paraId="192BCD61" w14:textId="117A809D" w:rsidR="004006D4" w:rsidRPr="004006D4" w:rsidRDefault="004006D4" w:rsidP="653FBA4C">
      <w:pPr>
        <w:jc w:val="both"/>
        <w:rPr>
          <w:iCs/>
        </w:rPr>
      </w:pPr>
      <w:r>
        <w:rPr>
          <w:iCs/>
        </w:rPr>
        <w:t xml:space="preserve">Klíčová slova: </w:t>
      </w:r>
      <w:r w:rsidRPr="004006D4">
        <w:rPr>
          <w:i/>
          <w:iCs/>
        </w:rPr>
        <w:t>„</w:t>
      </w:r>
      <w:proofErr w:type="spellStart"/>
      <w:r w:rsidRPr="004006D4">
        <w:rPr>
          <w:i/>
          <w:iCs/>
        </w:rPr>
        <w:t>judgment</w:t>
      </w:r>
      <w:proofErr w:type="spellEnd"/>
      <w:r w:rsidRPr="004006D4">
        <w:rPr>
          <w:i/>
          <w:iCs/>
        </w:rPr>
        <w:t>“, „</w:t>
      </w:r>
      <w:proofErr w:type="spellStart"/>
      <w:r w:rsidRPr="004006D4">
        <w:rPr>
          <w:i/>
          <w:iCs/>
        </w:rPr>
        <w:t>phronesis</w:t>
      </w:r>
      <w:proofErr w:type="spellEnd"/>
      <w:r w:rsidRPr="004006D4">
        <w:rPr>
          <w:i/>
          <w:iCs/>
        </w:rPr>
        <w:t>“, „</w:t>
      </w:r>
      <w:proofErr w:type="spellStart"/>
      <w:r w:rsidRPr="004006D4">
        <w:rPr>
          <w:i/>
          <w:iCs/>
        </w:rPr>
        <w:t>training</w:t>
      </w:r>
      <w:proofErr w:type="spellEnd"/>
      <w:r w:rsidRPr="004006D4">
        <w:rPr>
          <w:i/>
          <w:iCs/>
        </w:rPr>
        <w:t xml:space="preserve"> </w:t>
      </w:r>
      <w:proofErr w:type="spellStart"/>
      <w:r w:rsidRPr="004006D4">
        <w:rPr>
          <w:i/>
          <w:iCs/>
        </w:rPr>
        <w:t>of</w:t>
      </w:r>
      <w:proofErr w:type="spellEnd"/>
      <w:r w:rsidRPr="004006D4">
        <w:rPr>
          <w:i/>
          <w:iCs/>
        </w:rPr>
        <w:t xml:space="preserve"> </w:t>
      </w:r>
      <w:proofErr w:type="spellStart"/>
      <w:r w:rsidRPr="004006D4">
        <w:rPr>
          <w:i/>
          <w:iCs/>
        </w:rPr>
        <w:t>judgment</w:t>
      </w:r>
      <w:proofErr w:type="spellEnd"/>
      <w:r w:rsidRPr="004006D4">
        <w:rPr>
          <w:i/>
          <w:iCs/>
        </w:rPr>
        <w:t>“, „</w:t>
      </w:r>
      <w:proofErr w:type="spellStart"/>
      <w:r w:rsidRPr="004006D4">
        <w:rPr>
          <w:i/>
          <w:iCs/>
        </w:rPr>
        <w:t>mentoring</w:t>
      </w:r>
      <w:proofErr w:type="spellEnd"/>
      <w:r w:rsidRPr="004006D4">
        <w:rPr>
          <w:i/>
          <w:iCs/>
        </w:rPr>
        <w:t xml:space="preserve">“, „peer </w:t>
      </w:r>
      <w:proofErr w:type="spellStart"/>
      <w:r w:rsidRPr="004006D4">
        <w:rPr>
          <w:i/>
          <w:iCs/>
        </w:rPr>
        <w:t>coaching</w:t>
      </w:r>
      <w:proofErr w:type="spellEnd"/>
      <w:r w:rsidRPr="004006D4">
        <w:rPr>
          <w:i/>
          <w:iCs/>
        </w:rPr>
        <w:t>“, „</w:t>
      </w:r>
      <w:proofErr w:type="spellStart"/>
      <w:r w:rsidRPr="004006D4">
        <w:rPr>
          <w:i/>
          <w:iCs/>
        </w:rPr>
        <w:t>reflexive</w:t>
      </w:r>
      <w:proofErr w:type="spellEnd"/>
      <w:r w:rsidRPr="004006D4">
        <w:rPr>
          <w:i/>
          <w:iCs/>
        </w:rPr>
        <w:t xml:space="preserve"> </w:t>
      </w:r>
      <w:proofErr w:type="spellStart"/>
      <w:r w:rsidRPr="004006D4">
        <w:rPr>
          <w:i/>
          <w:iCs/>
        </w:rPr>
        <w:t>practices</w:t>
      </w:r>
      <w:proofErr w:type="spellEnd"/>
      <w:r w:rsidRPr="004006D4">
        <w:rPr>
          <w:i/>
          <w:iCs/>
        </w:rPr>
        <w:t>“</w:t>
      </w:r>
    </w:p>
    <w:p w14:paraId="1AE9A768" w14:textId="77777777" w:rsidR="00577620" w:rsidRDefault="00577620" w:rsidP="00C86EBE">
      <w:pPr>
        <w:pStyle w:val="berschrift3"/>
        <w:numPr>
          <w:ilvl w:val="0"/>
          <w:numId w:val="0"/>
        </w:numPr>
        <w:ind w:left="360" w:hanging="360"/>
        <w:jc w:val="both"/>
      </w:pPr>
      <w:r w:rsidRPr="00577620">
        <w:t>Úvod</w:t>
      </w:r>
    </w:p>
    <w:p w14:paraId="2D240176" w14:textId="7301555B" w:rsidR="00C86EBE" w:rsidRPr="0078724A" w:rsidRDefault="19B9560C" w:rsidP="6D37CFC1">
      <w:pPr>
        <w:jc w:val="both"/>
        <w:rPr>
          <w:rFonts w:eastAsiaTheme="minorEastAsia"/>
        </w:rPr>
      </w:pPr>
      <w:r w:rsidRPr="0B615E33">
        <w:rPr>
          <w:rFonts w:eastAsiaTheme="minorEastAsia"/>
        </w:rPr>
        <w:t>Myšlenka</w:t>
      </w:r>
      <w:r w:rsidR="6372CBB6" w:rsidRPr="0B615E33">
        <w:rPr>
          <w:rFonts w:eastAsiaTheme="minorEastAsia"/>
        </w:rPr>
        <w:t xml:space="preserve"> </w:t>
      </w:r>
      <w:r w:rsidR="23DB334C" w:rsidRPr="0B615E33">
        <w:rPr>
          <w:rFonts w:eastAsiaTheme="minorEastAsia"/>
        </w:rPr>
        <w:t>výcvik</w:t>
      </w:r>
      <w:r w:rsidR="4B140781" w:rsidRPr="0B615E33">
        <w:rPr>
          <w:rFonts w:eastAsiaTheme="minorEastAsia"/>
        </w:rPr>
        <w:t>u</w:t>
      </w:r>
      <w:r w:rsidR="677146D0" w:rsidRPr="0B615E33">
        <w:rPr>
          <w:rFonts w:eastAsiaTheme="minorEastAsia"/>
        </w:rPr>
        <w:t xml:space="preserve"> úsudku </w:t>
      </w:r>
      <w:r w:rsidR="6372CBB6" w:rsidRPr="0B615E33">
        <w:rPr>
          <w:rFonts w:eastAsiaTheme="minorEastAsia"/>
        </w:rPr>
        <w:t xml:space="preserve">se v rámci leadershipu v organizaci </w:t>
      </w:r>
      <w:r w:rsidR="5FA7E9A3" w:rsidRPr="0B615E33">
        <w:rPr>
          <w:rFonts w:eastAsiaTheme="minorEastAsia"/>
        </w:rPr>
        <w:t>objevuj</w:t>
      </w:r>
      <w:r w:rsidR="5D5AA518" w:rsidRPr="0B615E33">
        <w:rPr>
          <w:rFonts w:eastAsiaTheme="minorEastAsia"/>
        </w:rPr>
        <w:t>e</w:t>
      </w:r>
      <w:r w:rsidR="6372CBB6" w:rsidRPr="0B615E33">
        <w:rPr>
          <w:rFonts w:eastAsiaTheme="minorEastAsia"/>
        </w:rPr>
        <w:t xml:space="preserve"> už řadu let.</w:t>
      </w:r>
      <w:r w:rsidR="1D22F5DC" w:rsidRPr="0B615E33">
        <w:rPr>
          <w:rFonts w:eastAsiaTheme="minorEastAsia"/>
        </w:rPr>
        <w:t xml:space="preserve"> Pořád je však tohle téma relativně </w:t>
      </w:r>
      <w:r w:rsidR="43E150F3" w:rsidRPr="0B615E33">
        <w:rPr>
          <w:rFonts w:eastAsiaTheme="minorEastAsia"/>
        </w:rPr>
        <w:t>ne</w:t>
      </w:r>
      <w:r w:rsidR="1ADCE3F4" w:rsidRPr="0B615E33">
        <w:rPr>
          <w:rFonts w:eastAsiaTheme="minorEastAsia"/>
        </w:rPr>
        <w:t>probáda</w:t>
      </w:r>
      <w:r w:rsidR="43E150F3" w:rsidRPr="0B615E33">
        <w:rPr>
          <w:rFonts w:eastAsiaTheme="minorEastAsia"/>
        </w:rPr>
        <w:t>né</w:t>
      </w:r>
      <w:r w:rsidR="2948EBF1" w:rsidRPr="0B615E33">
        <w:rPr>
          <w:rFonts w:eastAsiaTheme="minorEastAsia"/>
        </w:rPr>
        <w:t xml:space="preserve"> (</w:t>
      </w:r>
      <w:proofErr w:type="spellStart"/>
      <w:r w:rsidR="2948EBF1" w:rsidRPr="0B615E33">
        <w:rPr>
          <w:rFonts w:eastAsiaTheme="minorEastAsia"/>
        </w:rPr>
        <w:t>Small</w:t>
      </w:r>
      <w:proofErr w:type="spellEnd"/>
      <w:r w:rsidR="2948EBF1" w:rsidRPr="0B615E33">
        <w:rPr>
          <w:rFonts w:eastAsiaTheme="minorEastAsia"/>
        </w:rPr>
        <w:t>, 2004</w:t>
      </w:r>
      <w:r w:rsidR="050F9C9E" w:rsidRPr="0B615E33">
        <w:rPr>
          <w:rFonts w:eastAsiaTheme="minorEastAsia"/>
        </w:rPr>
        <w:t>, str</w:t>
      </w:r>
      <w:r w:rsidR="25F7167E" w:rsidRPr="0B615E33">
        <w:rPr>
          <w:rFonts w:eastAsiaTheme="minorEastAsia"/>
        </w:rPr>
        <w:t>.</w:t>
      </w:r>
      <w:r w:rsidR="66CA7ACC" w:rsidRPr="0B615E33">
        <w:rPr>
          <w:rFonts w:eastAsiaTheme="minorEastAsia"/>
        </w:rPr>
        <w:t xml:space="preserve"> </w:t>
      </w:r>
      <w:r w:rsidR="55044B1F" w:rsidRPr="0B615E33">
        <w:rPr>
          <w:rFonts w:eastAsiaTheme="minorEastAsia"/>
        </w:rPr>
        <w:t>753</w:t>
      </w:r>
      <w:r w:rsidR="2948EBF1" w:rsidRPr="0B615E33">
        <w:rPr>
          <w:rFonts w:eastAsiaTheme="minorEastAsia"/>
        </w:rPr>
        <w:t>)</w:t>
      </w:r>
      <w:r w:rsidR="1D22F5DC" w:rsidRPr="0B615E33">
        <w:rPr>
          <w:rFonts w:eastAsiaTheme="minorEastAsia"/>
        </w:rPr>
        <w:t>.</w:t>
      </w:r>
      <w:r w:rsidR="6372CBB6" w:rsidRPr="0B615E33">
        <w:rPr>
          <w:rFonts w:eastAsiaTheme="minorEastAsia"/>
        </w:rPr>
        <w:t xml:space="preserve"> </w:t>
      </w:r>
      <w:proofErr w:type="spellStart"/>
      <w:r w:rsidR="68EC7CEF" w:rsidRPr="0B615E33">
        <w:rPr>
          <w:rFonts w:eastAsiaTheme="minorEastAsia"/>
        </w:rPr>
        <w:t>Shotter</w:t>
      </w:r>
      <w:proofErr w:type="spellEnd"/>
      <w:r w:rsidR="68EC7CEF" w:rsidRPr="0B615E33">
        <w:rPr>
          <w:rFonts w:eastAsiaTheme="minorEastAsia"/>
        </w:rPr>
        <w:t xml:space="preserve"> a </w:t>
      </w:r>
      <w:proofErr w:type="spellStart"/>
      <w:r w:rsidR="68EC7CEF" w:rsidRPr="0B615E33">
        <w:rPr>
          <w:rFonts w:eastAsiaTheme="minorEastAsia"/>
        </w:rPr>
        <w:t>Tsoukas</w:t>
      </w:r>
      <w:proofErr w:type="spellEnd"/>
      <w:r w:rsidR="68EC7CEF" w:rsidRPr="0B615E33">
        <w:rPr>
          <w:rFonts w:eastAsiaTheme="minorEastAsia"/>
        </w:rPr>
        <w:t xml:space="preserve"> (</w:t>
      </w:r>
      <w:r w:rsidR="03B1B198" w:rsidRPr="0B615E33">
        <w:rPr>
          <w:rFonts w:eastAsiaTheme="minorEastAsia"/>
        </w:rPr>
        <w:t>2014</w:t>
      </w:r>
      <w:r w:rsidR="7BFA71A7" w:rsidRPr="0B615E33">
        <w:rPr>
          <w:rFonts w:eastAsiaTheme="minorEastAsia"/>
        </w:rPr>
        <w:t>b</w:t>
      </w:r>
      <w:r w:rsidR="7BEC6633" w:rsidRPr="0B615E33">
        <w:rPr>
          <w:rFonts w:eastAsiaTheme="minorEastAsia"/>
        </w:rPr>
        <w:t>, str.</w:t>
      </w:r>
      <w:r w:rsidR="6D94A61B" w:rsidRPr="0B615E33">
        <w:rPr>
          <w:rFonts w:eastAsiaTheme="minorEastAsia"/>
        </w:rPr>
        <w:t xml:space="preserve"> </w:t>
      </w:r>
      <w:r w:rsidR="6093780F" w:rsidRPr="0B615E33">
        <w:rPr>
          <w:rFonts w:eastAsiaTheme="minorEastAsia"/>
        </w:rPr>
        <w:t>224</w:t>
      </w:r>
      <w:r w:rsidR="79341587" w:rsidRPr="0B615E33">
        <w:rPr>
          <w:rFonts w:eastAsiaTheme="minorEastAsia"/>
        </w:rPr>
        <w:t>)</w:t>
      </w:r>
      <w:r w:rsidR="68EC7CEF" w:rsidRPr="0B615E33">
        <w:rPr>
          <w:rFonts w:eastAsiaTheme="minorEastAsia"/>
        </w:rPr>
        <w:t xml:space="preserve"> tvrd</w:t>
      </w:r>
      <w:r w:rsidR="5CC34BF3" w:rsidRPr="0B615E33">
        <w:rPr>
          <w:rFonts w:eastAsiaTheme="minorEastAsia"/>
        </w:rPr>
        <w:t xml:space="preserve">í, že se </w:t>
      </w:r>
      <w:r w:rsidR="0DE6EFC0" w:rsidRPr="0B615E33">
        <w:rPr>
          <w:rFonts w:eastAsiaTheme="minorEastAsia"/>
        </w:rPr>
        <w:t>výzkum</w:t>
      </w:r>
      <w:r w:rsidR="5CC34BF3" w:rsidRPr="0B615E33">
        <w:rPr>
          <w:rFonts w:eastAsiaTheme="minorEastAsia"/>
        </w:rPr>
        <w:t xml:space="preserve"> </w:t>
      </w:r>
      <w:r w:rsidR="52BD004D" w:rsidRPr="0B615E33">
        <w:rPr>
          <w:rFonts w:eastAsiaTheme="minorEastAsia"/>
        </w:rPr>
        <w:t xml:space="preserve">zatím </w:t>
      </w:r>
      <w:r w:rsidR="5CC34BF3" w:rsidRPr="0B615E33">
        <w:rPr>
          <w:rFonts w:eastAsiaTheme="minorEastAsia"/>
        </w:rPr>
        <w:t xml:space="preserve">spíše </w:t>
      </w:r>
      <w:r w:rsidR="1EE19488" w:rsidRPr="0B615E33">
        <w:rPr>
          <w:rFonts w:eastAsiaTheme="minorEastAsia"/>
        </w:rPr>
        <w:t>věnoval</w:t>
      </w:r>
      <w:r w:rsidR="5CC34BF3" w:rsidRPr="0B615E33">
        <w:rPr>
          <w:rFonts w:eastAsiaTheme="minorEastAsia"/>
        </w:rPr>
        <w:t xml:space="preserve"> provázanostem mezi leadershipem a formou úsudku než </w:t>
      </w:r>
      <w:r w:rsidR="1EE19488" w:rsidRPr="0B615E33">
        <w:rPr>
          <w:rFonts w:eastAsiaTheme="minorEastAsia"/>
        </w:rPr>
        <w:t>konkrétn</w:t>
      </w:r>
      <w:r w:rsidR="2C86B8C3" w:rsidRPr="0B615E33">
        <w:rPr>
          <w:rFonts w:eastAsiaTheme="minorEastAsia"/>
        </w:rPr>
        <w:t>ímu</w:t>
      </w:r>
      <w:r w:rsidR="004852CC" w:rsidRPr="0B615E33">
        <w:rPr>
          <w:rFonts w:eastAsiaTheme="minorEastAsia"/>
        </w:rPr>
        <w:t xml:space="preserve"> procesu</w:t>
      </w:r>
      <w:r w:rsidR="4CDD5818" w:rsidRPr="0B615E33">
        <w:rPr>
          <w:rFonts w:eastAsiaTheme="minorEastAsia"/>
        </w:rPr>
        <w:t xml:space="preserve"> vzniku úsudku. </w:t>
      </w:r>
      <w:r w:rsidR="1FD21FE4" w:rsidRPr="0B615E33">
        <w:rPr>
          <w:rFonts w:eastAsiaTheme="minorEastAsia"/>
        </w:rPr>
        <w:t>F</w:t>
      </w:r>
      <w:r w:rsidR="6372CBB6" w:rsidRPr="0B615E33">
        <w:rPr>
          <w:rFonts w:eastAsiaTheme="minorEastAsia"/>
        </w:rPr>
        <w:t xml:space="preserve">enomén rozhodování </w:t>
      </w:r>
      <w:r w:rsidR="1FD21FE4" w:rsidRPr="0B615E33">
        <w:rPr>
          <w:rFonts w:eastAsiaTheme="minorEastAsia"/>
        </w:rPr>
        <w:t xml:space="preserve">podle </w:t>
      </w:r>
      <w:proofErr w:type="spellStart"/>
      <w:r w:rsidR="1FD21FE4" w:rsidRPr="0B615E33">
        <w:rPr>
          <w:rFonts w:eastAsiaTheme="minorEastAsia"/>
        </w:rPr>
        <w:t>Shottera</w:t>
      </w:r>
      <w:proofErr w:type="spellEnd"/>
      <w:r w:rsidR="1FD21FE4" w:rsidRPr="0B615E33">
        <w:rPr>
          <w:rFonts w:eastAsiaTheme="minorEastAsia"/>
        </w:rPr>
        <w:t xml:space="preserve"> a </w:t>
      </w:r>
      <w:proofErr w:type="spellStart"/>
      <w:r w:rsidR="1FD21FE4" w:rsidRPr="0B615E33">
        <w:rPr>
          <w:rFonts w:eastAsiaTheme="minorEastAsia"/>
        </w:rPr>
        <w:t>Tsoukase</w:t>
      </w:r>
      <w:proofErr w:type="spellEnd"/>
      <w:r w:rsidR="1FD21FE4" w:rsidRPr="0B615E33">
        <w:rPr>
          <w:rFonts w:eastAsiaTheme="minorEastAsia"/>
        </w:rPr>
        <w:t xml:space="preserve"> (</w:t>
      </w:r>
      <w:r w:rsidR="7D4F899A" w:rsidRPr="0B615E33">
        <w:rPr>
          <w:rFonts w:eastAsiaTheme="minorEastAsia"/>
        </w:rPr>
        <w:t>2014</w:t>
      </w:r>
      <w:r w:rsidR="7D5572AD" w:rsidRPr="0B615E33">
        <w:rPr>
          <w:rFonts w:eastAsiaTheme="minorEastAsia"/>
        </w:rPr>
        <w:t>a</w:t>
      </w:r>
      <w:r w:rsidR="10CA765B" w:rsidRPr="0B615E33">
        <w:rPr>
          <w:rFonts w:eastAsiaTheme="minorEastAsia"/>
        </w:rPr>
        <w:t>, str.</w:t>
      </w:r>
      <w:r w:rsidR="4082A93E" w:rsidRPr="0B615E33">
        <w:rPr>
          <w:rFonts w:eastAsiaTheme="minorEastAsia"/>
        </w:rPr>
        <w:t xml:space="preserve"> </w:t>
      </w:r>
      <w:r w:rsidR="4DAB301C" w:rsidRPr="0B615E33">
        <w:rPr>
          <w:rFonts w:eastAsiaTheme="minorEastAsia"/>
        </w:rPr>
        <w:t>378</w:t>
      </w:r>
      <w:r w:rsidR="1FD21FE4" w:rsidRPr="0B615E33">
        <w:rPr>
          <w:rFonts w:eastAsiaTheme="minorEastAsia"/>
        </w:rPr>
        <w:t xml:space="preserve">) zkoumalo </w:t>
      </w:r>
      <w:r w:rsidR="6372CBB6" w:rsidRPr="0B615E33">
        <w:rPr>
          <w:rFonts w:eastAsiaTheme="minorEastAsia"/>
        </w:rPr>
        <w:t xml:space="preserve">mnoho </w:t>
      </w:r>
      <w:r w:rsidR="4CDD5818" w:rsidRPr="0B615E33">
        <w:rPr>
          <w:rFonts w:eastAsiaTheme="minorEastAsia"/>
        </w:rPr>
        <w:t>výzkumníků</w:t>
      </w:r>
      <w:r w:rsidR="004006D4">
        <w:rPr>
          <w:rFonts w:eastAsiaTheme="minorEastAsia"/>
        </w:rPr>
        <w:t>,</w:t>
      </w:r>
      <w:r w:rsidR="6372CBB6" w:rsidRPr="0B615E33">
        <w:rPr>
          <w:rFonts w:eastAsiaTheme="minorEastAsia"/>
        </w:rPr>
        <w:t xml:space="preserve"> </w:t>
      </w:r>
      <w:r w:rsidR="00BF414D" w:rsidRPr="0B615E33">
        <w:rPr>
          <w:rFonts w:eastAsiaTheme="minorEastAsia"/>
        </w:rPr>
        <w:t>mezi něž řadí</w:t>
      </w:r>
      <w:r w:rsidR="005B2AA0" w:rsidRPr="0B615E33">
        <w:rPr>
          <w:rFonts w:eastAsiaTheme="minorEastAsia"/>
        </w:rPr>
        <w:t xml:space="preserve"> </w:t>
      </w:r>
      <w:r w:rsidR="00A737E6" w:rsidRPr="0B615E33">
        <w:rPr>
          <w:rFonts w:eastAsiaTheme="minorEastAsia"/>
        </w:rPr>
        <w:t>např.</w:t>
      </w:r>
      <w:r w:rsidR="00BF414D" w:rsidRPr="0B615E33">
        <w:rPr>
          <w:rFonts w:eastAsiaTheme="minorEastAsia"/>
        </w:rPr>
        <w:t xml:space="preserve"> (Tichy and </w:t>
      </w:r>
      <w:proofErr w:type="spellStart"/>
      <w:r w:rsidR="00BF414D" w:rsidRPr="0B615E33">
        <w:rPr>
          <w:rFonts w:eastAsiaTheme="minorEastAsia"/>
        </w:rPr>
        <w:t>Bennis</w:t>
      </w:r>
      <w:proofErr w:type="spellEnd"/>
      <w:r w:rsidR="00BF414D" w:rsidRPr="0B615E33">
        <w:rPr>
          <w:rFonts w:eastAsiaTheme="minorEastAsia"/>
        </w:rPr>
        <w:t xml:space="preserve">, 2007; </w:t>
      </w:r>
      <w:proofErr w:type="spellStart"/>
      <w:r w:rsidR="00BF414D" w:rsidRPr="0B615E33">
        <w:rPr>
          <w:rFonts w:eastAsiaTheme="minorEastAsia"/>
        </w:rPr>
        <w:t>Chia</w:t>
      </w:r>
      <w:proofErr w:type="spellEnd"/>
      <w:r w:rsidR="00BF414D" w:rsidRPr="0B615E33">
        <w:rPr>
          <w:rFonts w:eastAsiaTheme="minorEastAsia"/>
        </w:rPr>
        <w:t xml:space="preserve"> &amp; Holt, 2007; </w:t>
      </w:r>
      <w:proofErr w:type="spellStart"/>
      <w:r w:rsidR="00BF414D" w:rsidRPr="0B615E33">
        <w:rPr>
          <w:rFonts w:eastAsiaTheme="minorEastAsia"/>
        </w:rPr>
        <w:t>Nonaka</w:t>
      </w:r>
      <w:proofErr w:type="spellEnd"/>
      <w:r w:rsidR="00BF414D" w:rsidRPr="0B615E33">
        <w:rPr>
          <w:rFonts w:eastAsiaTheme="minorEastAsia"/>
        </w:rPr>
        <w:t xml:space="preserve"> &amp;</w:t>
      </w:r>
      <w:r w:rsidR="60C5F0C8" w:rsidRPr="0B615E33">
        <w:rPr>
          <w:rFonts w:eastAsiaTheme="minorEastAsia"/>
        </w:rPr>
        <w:t xml:space="preserve"> </w:t>
      </w:r>
      <w:proofErr w:type="spellStart"/>
      <w:r w:rsidR="00BF414D" w:rsidRPr="0B615E33">
        <w:rPr>
          <w:rFonts w:eastAsiaTheme="minorEastAsia"/>
        </w:rPr>
        <w:t>Toyama</w:t>
      </w:r>
      <w:proofErr w:type="spellEnd"/>
      <w:r w:rsidR="00BF414D" w:rsidRPr="0B615E33">
        <w:rPr>
          <w:rFonts w:eastAsiaTheme="minorEastAsia"/>
        </w:rPr>
        <w:t xml:space="preserve">, 2007; </w:t>
      </w:r>
      <w:proofErr w:type="spellStart"/>
      <w:r w:rsidR="00BF414D" w:rsidRPr="0B615E33">
        <w:rPr>
          <w:rFonts w:eastAsiaTheme="minorEastAsia"/>
        </w:rPr>
        <w:t>Small</w:t>
      </w:r>
      <w:proofErr w:type="spellEnd"/>
      <w:r w:rsidR="00BF414D" w:rsidRPr="0B615E33">
        <w:rPr>
          <w:rFonts w:eastAsiaTheme="minorEastAsia"/>
        </w:rPr>
        <w:t>, 2004), t</w:t>
      </w:r>
      <w:r w:rsidR="526E3933" w:rsidRPr="0B615E33">
        <w:rPr>
          <w:rFonts w:eastAsiaTheme="minorEastAsia"/>
        </w:rPr>
        <w:t>i</w:t>
      </w:r>
      <w:r w:rsidR="00BF414D" w:rsidRPr="0B615E33">
        <w:rPr>
          <w:rFonts w:eastAsiaTheme="minorEastAsia"/>
        </w:rPr>
        <w:t xml:space="preserve"> </w:t>
      </w:r>
      <w:r w:rsidR="005B2AA0" w:rsidRPr="0B615E33">
        <w:rPr>
          <w:rFonts w:eastAsiaTheme="minorEastAsia"/>
        </w:rPr>
        <w:t xml:space="preserve">se </w:t>
      </w:r>
      <w:r w:rsidR="6372CBB6" w:rsidRPr="0B615E33">
        <w:rPr>
          <w:rFonts w:eastAsiaTheme="minorEastAsia"/>
        </w:rPr>
        <w:t>věn</w:t>
      </w:r>
      <w:r w:rsidR="005B2AA0" w:rsidRPr="0B615E33">
        <w:rPr>
          <w:rFonts w:eastAsiaTheme="minorEastAsia"/>
        </w:rPr>
        <w:t>ovali</w:t>
      </w:r>
      <w:r w:rsidR="4CFFA248" w:rsidRPr="0B615E33">
        <w:rPr>
          <w:rFonts w:eastAsiaTheme="minorEastAsia"/>
        </w:rPr>
        <w:t xml:space="preserve"> výzkumu managementu </w:t>
      </w:r>
      <w:r w:rsidR="6372CBB6" w:rsidRPr="0B615E33">
        <w:rPr>
          <w:rFonts w:eastAsiaTheme="minorEastAsia"/>
        </w:rPr>
        <w:t>a objevil</w:t>
      </w:r>
      <w:r w:rsidR="005B2AA0" w:rsidRPr="0B615E33">
        <w:rPr>
          <w:rFonts w:eastAsiaTheme="minorEastAsia"/>
        </w:rPr>
        <w:t>i</w:t>
      </w:r>
      <w:r w:rsidR="6372CBB6" w:rsidRPr="0B615E33">
        <w:rPr>
          <w:rFonts w:eastAsiaTheme="minorEastAsia"/>
        </w:rPr>
        <w:t>, že dobrý úsudek (</w:t>
      </w:r>
      <w:proofErr w:type="spellStart"/>
      <w:r w:rsidR="6372CBB6" w:rsidRPr="0B615E33">
        <w:rPr>
          <w:rFonts w:eastAsiaTheme="minorEastAsia"/>
          <w:i/>
        </w:rPr>
        <w:t>good</w:t>
      </w:r>
      <w:proofErr w:type="spellEnd"/>
      <w:r w:rsidR="6372CBB6" w:rsidRPr="0B615E33">
        <w:rPr>
          <w:rFonts w:eastAsiaTheme="minorEastAsia"/>
          <w:i/>
        </w:rPr>
        <w:t xml:space="preserve"> </w:t>
      </w:r>
      <w:proofErr w:type="spellStart"/>
      <w:r w:rsidR="6372CBB6" w:rsidRPr="0B615E33">
        <w:rPr>
          <w:rFonts w:eastAsiaTheme="minorEastAsia"/>
          <w:i/>
        </w:rPr>
        <w:t>judgement</w:t>
      </w:r>
      <w:proofErr w:type="spellEnd"/>
      <w:r w:rsidR="6372CBB6" w:rsidRPr="0B615E33">
        <w:rPr>
          <w:rFonts w:eastAsiaTheme="minorEastAsia"/>
        </w:rPr>
        <w:t>) nebo moudrá rozhodnutí (</w:t>
      </w:r>
      <w:proofErr w:type="spellStart"/>
      <w:r w:rsidR="6372CBB6" w:rsidRPr="0B615E33">
        <w:rPr>
          <w:rFonts w:eastAsiaTheme="minorEastAsia"/>
          <w:i/>
        </w:rPr>
        <w:t>wise</w:t>
      </w:r>
      <w:proofErr w:type="spellEnd"/>
      <w:r w:rsidR="6372CBB6" w:rsidRPr="0B615E33">
        <w:rPr>
          <w:rFonts w:eastAsiaTheme="minorEastAsia"/>
          <w:i/>
        </w:rPr>
        <w:t xml:space="preserve"> </w:t>
      </w:r>
      <w:proofErr w:type="spellStart"/>
      <w:r w:rsidR="6372CBB6" w:rsidRPr="0B615E33">
        <w:rPr>
          <w:rFonts w:eastAsiaTheme="minorEastAsia"/>
          <w:i/>
        </w:rPr>
        <w:t>decisions</w:t>
      </w:r>
      <w:proofErr w:type="spellEnd"/>
      <w:r w:rsidR="6372CBB6" w:rsidRPr="0B615E33">
        <w:rPr>
          <w:rFonts w:eastAsiaTheme="minorEastAsia"/>
        </w:rPr>
        <w:t>) jsou jedněmi z nejdůležitějších prvků role vůdců.</w:t>
      </w:r>
      <w:r w:rsidR="15DF8775" w:rsidRPr="0B615E33">
        <w:rPr>
          <w:rFonts w:eastAsiaTheme="minorEastAsia"/>
        </w:rPr>
        <w:t xml:space="preserve"> </w:t>
      </w:r>
    </w:p>
    <w:p w14:paraId="08BBCF2B" w14:textId="399DA1D8" w:rsidR="00C86EBE" w:rsidRPr="0078724A" w:rsidRDefault="15DF8775" w:rsidP="6D37CFC1">
      <w:pPr>
        <w:jc w:val="both"/>
        <w:rPr>
          <w:rFonts w:eastAsiaTheme="minorEastAsia"/>
        </w:rPr>
      </w:pPr>
      <w:r w:rsidRPr="0B615E33">
        <w:rPr>
          <w:rFonts w:eastAsiaTheme="minorEastAsia"/>
        </w:rPr>
        <w:lastRenderedPageBreak/>
        <w:t>Úsudek (</w:t>
      </w:r>
      <w:proofErr w:type="spellStart"/>
      <w:r w:rsidRPr="0B615E33">
        <w:rPr>
          <w:rFonts w:eastAsiaTheme="minorEastAsia"/>
          <w:i/>
        </w:rPr>
        <w:t>judgement</w:t>
      </w:r>
      <w:proofErr w:type="spellEnd"/>
      <w:r w:rsidRPr="0B615E33">
        <w:rPr>
          <w:rFonts w:eastAsiaTheme="minorEastAsia"/>
        </w:rPr>
        <w:t xml:space="preserve">) lze chápat jako schopnost propojit </w:t>
      </w:r>
      <w:r w:rsidR="18DA3690" w:rsidRPr="0B615E33">
        <w:rPr>
          <w:rFonts w:eastAsiaTheme="minorEastAsia"/>
        </w:rPr>
        <w:t xml:space="preserve">získané </w:t>
      </w:r>
      <w:r w:rsidRPr="0B615E33">
        <w:rPr>
          <w:rFonts w:eastAsiaTheme="minorEastAsia"/>
        </w:rPr>
        <w:t>relevantní znalosti a zkušenosti společně se svými osobními kvalitami</w:t>
      </w:r>
      <w:r w:rsidR="18DA3690" w:rsidRPr="0B615E33">
        <w:rPr>
          <w:rFonts w:eastAsiaTheme="minorEastAsia"/>
        </w:rPr>
        <w:t xml:space="preserve"> a na základě nich se dokázat rozhodnout (Tichy </w:t>
      </w:r>
      <w:r w:rsidR="45F5EC37" w:rsidRPr="0B615E33">
        <w:rPr>
          <w:rFonts w:eastAsiaTheme="minorEastAsia"/>
        </w:rPr>
        <w:t>&amp;</w:t>
      </w:r>
      <w:r w:rsidR="18DA3690" w:rsidRPr="0B615E33">
        <w:rPr>
          <w:rFonts w:eastAsiaTheme="minorEastAsia"/>
        </w:rPr>
        <w:t xml:space="preserve"> </w:t>
      </w:r>
      <w:proofErr w:type="spellStart"/>
      <w:r w:rsidR="18DA3690" w:rsidRPr="0B615E33">
        <w:rPr>
          <w:rFonts w:eastAsiaTheme="minorEastAsia"/>
        </w:rPr>
        <w:t>Bennis</w:t>
      </w:r>
      <w:proofErr w:type="spellEnd"/>
      <w:r w:rsidR="18DA3690" w:rsidRPr="0B615E33">
        <w:rPr>
          <w:rFonts w:eastAsiaTheme="minorEastAsia"/>
        </w:rPr>
        <w:t>, 2007</w:t>
      </w:r>
      <w:r w:rsidR="5314E829" w:rsidRPr="0B615E33">
        <w:rPr>
          <w:rFonts w:eastAsiaTheme="minorEastAsia"/>
        </w:rPr>
        <w:t>, str</w:t>
      </w:r>
      <w:r w:rsidR="0252FC98" w:rsidRPr="0B615E33">
        <w:rPr>
          <w:rFonts w:eastAsiaTheme="minorEastAsia"/>
        </w:rPr>
        <w:t xml:space="preserve">. </w:t>
      </w:r>
      <w:r w:rsidR="007C6E1B" w:rsidRPr="0B615E33">
        <w:rPr>
          <w:rFonts w:eastAsiaTheme="minorEastAsia"/>
        </w:rPr>
        <w:t>2-3</w:t>
      </w:r>
      <w:r w:rsidR="18DA3690" w:rsidRPr="0B615E33">
        <w:rPr>
          <w:rFonts w:eastAsiaTheme="minorEastAsia"/>
        </w:rPr>
        <w:t xml:space="preserve">). </w:t>
      </w:r>
      <w:r w:rsidR="5D53F610" w:rsidRPr="0B615E33">
        <w:rPr>
          <w:rFonts w:eastAsiaTheme="minorEastAsia"/>
        </w:rPr>
        <w:t>Úsudek nevzniká v jednom momentě, ale je výsledkem procesu</w:t>
      </w:r>
      <w:r w:rsidR="35448E19" w:rsidRPr="0B615E33">
        <w:rPr>
          <w:rFonts w:eastAsiaTheme="minorEastAsia"/>
        </w:rPr>
        <w:t>. Pod tímhle procesem</w:t>
      </w:r>
      <w:r w:rsidR="5D53F610" w:rsidRPr="0B615E33">
        <w:rPr>
          <w:rFonts w:eastAsiaTheme="minorEastAsia"/>
        </w:rPr>
        <w:t xml:space="preserve"> </w:t>
      </w:r>
      <w:r w:rsidR="566097BD" w:rsidRPr="0B615E33">
        <w:rPr>
          <w:rFonts w:eastAsiaTheme="minorEastAsia"/>
        </w:rPr>
        <w:t xml:space="preserve">si </w:t>
      </w:r>
      <w:r w:rsidR="04AD2112" w:rsidRPr="0B615E33">
        <w:rPr>
          <w:rFonts w:eastAsiaTheme="minorEastAsia"/>
        </w:rPr>
        <w:t xml:space="preserve">Tichy a </w:t>
      </w:r>
      <w:proofErr w:type="spellStart"/>
      <w:r w:rsidR="04AD2112" w:rsidRPr="0B615E33">
        <w:rPr>
          <w:rFonts w:eastAsiaTheme="minorEastAsia"/>
        </w:rPr>
        <w:t>Bennis</w:t>
      </w:r>
      <w:proofErr w:type="spellEnd"/>
      <w:r w:rsidR="04AD2112" w:rsidRPr="0B615E33">
        <w:rPr>
          <w:rFonts w:eastAsiaTheme="minorEastAsia"/>
        </w:rPr>
        <w:t xml:space="preserve"> </w:t>
      </w:r>
      <w:r w:rsidR="427EEC08" w:rsidRPr="0B615E33">
        <w:rPr>
          <w:rFonts w:eastAsiaTheme="minorEastAsia"/>
        </w:rPr>
        <w:t>(</w:t>
      </w:r>
      <w:r w:rsidR="04AD2112" w:rsidRPr="0B615E33">
        <w:rPr>
          <w:rFonts w:eastAsiaTheme="minorEastAsia"/>
        </w:rPr>
        <w:t>2007</w:t>
      </w:r>
      <w:r w:rsidR="31FC35E4" w:rsidRPr="0B615E33">
        <w:rPr>
          <w:rFonts w:eastAsiaTheme="minorEastAsia"/>
        </w:rPr>
        <w:t xml:space="preserve">, str. </w:t>
      </w:r>
      <w:r w:rsidR="24164583" w:rsidRPr="0B615E33">
        <w:rPr>
          <w:rFonts w:eastAsiaTheme="minorEastAsia"/>
        </w:rPr>
        <w:t>96</w:t>
      </w:r>
      <w:r w:rsidR="04AD2112" w:rsidRPr="0B615E33">
        <w:rPr>
          <w:rFonts w:eastAsiaTheme="minorEastAsia"/>
        </w:rPr>
        <w:t>)</w:t>
      </w:r>
      <w:r w:rsidR="0503C8C3" w:rsidRPr="0B615E33">
        <w:rPr>
          <w:rFonts w:eastAsiaTheme="minorEastAsia"/>
        </w:rPr>
        <w:t xml:space="preserve"> představují tři fáze</w:t>
      </w:r>
      <w:r w:rsidR="0E367190" w:rsidRPr="0B615E33">
        <w:rPr>
          <w:rFonts w:eastAsiaTheme="minorEastAsia"/>
        </w:rPr>
        <w:t>:</w:t>
      </w:r>
      <w:r w:rsidR="0503C8C3" w:rsidRPr="0B615E33">
        <w:rPr>
          <w:rFonts w:eastAsiaTheme="minorEastAsia"/>
        </w:rPr>
        <w:t xml:space="preserve"> fáz</w:t>
      </w:r>
      <w:r w:rsidR="6A3D2245" w:rsidRPr="0B615E33">
        <w:rPr>
          <w:rFonts w:eastAsiaTheme="minorEastAsia"/>
        </w:rPr>
        <w:t>i</w:t>
      </w:r>
      <w:r w:rsidR="0503C8C3" w:rsidRPr="0B615E33">
        <w:rPr>
          <w:rFonts w:eastAsiaTheme="minorEastAsia"/>
        </w:rPr>
        <w:t xml:space="preserve"> přípravy, fázi</w:t>
      </w:r>
      <w:r w:rsidR="139F6295" w:rsidRPr="0B615E33">
        <w:rPr>
          <w:rFonts w:eastAsiaTheme="minorEastAsia"/>
        </w:rPr>
        <w:t xml:space="preserve"> </w:t>
      </w:r>
      <w:r w:rsidR="4CDEE081" w:rsidRPr="0B615E33">
        <w:rPr>
          <w:rFonts w:eastAsiaTheme="minorEastAsia"/>
        </w:rPr>
        <w:t>tvorby úsudku</w:t>
      </w:r>
      <w:r w:rsidR="139F6295" w:rsidRPr="0B615E33">
        <w:rPr>
          <w:rFonts w:eastAsiaTheme="minorEastAsia"/>
        </w:rPr>
        <w:t xml:space="preserve"> a fázi</w:t>
      </w:r>
      <w:r w:rsidR="407949AF" w:rsidRPr="0B615E33">
        <w:rPr>
          <w:rFonts w:eastAsiaTheme="minorEastAsia"/>
        </w:rPr>
        <w:t xml:space="preserve"> implementace úsudku</w:t>
      </w:r>
      <w:r w:rsidR="04AD2112" w:rsidRPr="0B615E33">
        <w:rPr>
          <w:rFonts w:eastAsiaTheme="minorEastAsia"/>
        </w:rPr>
        <w:t xml:space="preserve">. </w:t>
      </w:r>
      <w:r w:rsidR="6A62B329" w:rsidRPr="0B615E33">
        <w:rPr>
          <w:rFonts w:eastAsiaTheme="minorEastAsia"/>
        </w:rPr>
        <w:t>Využití úsudku je zejména d</w:t>
      </w:r>
      <w:r w:rsidR="504CB2C6" w:rsidRPr="0B615E33">
        <w:rPr>
          <w:rFonts w:eastAsiaTheme="minorEastAsia"/>
        </w:rPr>
        <w:t>ů</w:t>
      </w:r>
      <w:r w:rsidR="6A62B329" w:rsidRPr="0B615E33">
        <w:rPr>
          <w:rFonts w:eastAsiaTheme="minorEastAsia"/>
        </w:rPr>
        <w:t>ležité v situacích, které jsou z n</w:t>
      </w:r>
      <w:r w:rsidR="5183CE68" w:rsidRPr="0B615E33">
        <w:rPr>
          <w:rFonts w:eastAsiaTheme="minorEastAsia"/>
        </w:rPr>
        <w:t>ě</w:t>
      </w:r>
      <w:r w:rsidR="6A62B329" w:rsidRPr="0B615E33">
        <w:rPr>
          <w:rFonts w:eastAsiaTheme="minorEastAsia"/>
        </w:rPr>
        <w:t>jakého d</w:t>
      </w:r>
      <w:r w:rsidR="504CB2C6" w:rsidRPr="0B615E33">
        <w:rPr>
          <w:rFonts w:eastAsiaTheme="minorEastAsia"/>
        </w:rPr>
        <w:t>ů</w:t>
      </w:r>
      <w:r w:rsidR="6A62B329" w:rsidRPr="0B615E33">
        <w:rPr>
          <w:rFonts w:eastAsiaTheme="minorEastAsia"/>
        </w:rPr>
        <w:t>vodu zarážející</w:t>
      </w:r>
      <w:r w:rsidR="31C0ABCC" w:rsidRPr="0B615E33">
        <w:rPr>
          <w:rFonts w:eastAsiaTheme="minorEastAsia"/>
        </w:rPr>
        <w:t>,</w:t>
      </w:r>
      <w:r w:rsidR="5823E184" w:rsidRPr="0B615E33">
        <w:rPr>
          <w:rFonts w:eastAsiaTheme="minorEastAsia"/>
        </w:rPr>
        <w:t xml:space="preserve"> a není </w:t>
      </w:r>
      <w:r w:rsidR="4CDB56C1" w:rsidRPr="0B615E33">
        <w:rPr>
          <w:rFonts w:eastAsiaTheme="minorEastAsia"/>
        </w:rPr>
        <w:t>tedy</w:t>
      </w:r>
      <w:r w:rsidR="5823E184" w:rsidRPr="0B615E33">
        <w:rPr>
          <w:rFonts w:eastAsiaTheme="minorEastAsia"/>
        </w:rPr>
        <w:t xml:space="preserve"> možné</w:t>
      </w:r>
      <w:r w:rsidR="00E53D24" w:rsidRPr="0B615E33">
        <w:rPr>
          <w:rFonts w:eastAsiaTheme="minorEastAsia"/>
        </w:rPr>
        <w:t xml:space="preserve"> využít</w:t>
      </w:r>
      <w:r w:rsidR="007C4446" w:rsidRPr="0B615E33">
        <w:rPr>
          <w:rFonts w:eastAsiaTheme="minorEastAsia"/>
        </w:rPr>
        <w:t xml:space="preserve"> obvyklých způsobů rozhodování</w:t>
      </w:r>
      <w:r w:rsidR="001A7362" w:rsidRPr="0B615E33">
        <w:rPr>
          <w:rFonts w:eastAsiaTheme="minorEastAsia"/>
        </w:rPr>
        <w:t>.</w:t>
      </w:r>
      <w:r w:rsidR="699A3DDB" w:rsidRPr="0B615E33">
        <w:rPr>
          <w:rFonts w:eastAsiaTheme="minorEastAsia"/>
        </w:rPr>
        <w:t xml:space="preserve"> Ty</w:t>
      </w:r>
      <w:r w:rsidR="26A6AF67" w:rsidRPr="0B615E33">
        <w:rPr>
          <w:rFonts w:eastAsiaTheme="minorEastAsia"/>
        </w:rPr>
        <w:t>to</w:t>
      </w:r>
      <w:r w:rsidR="4D2F91E0" w:rsidRPr="0B615E33">
        <w:rPr>
          <w:rFonts w:eastAsiaTheme="minorEastAsia"/>
        </w:rPr>
        <w:t xml:space="preserve"> možnost</w:t>
      </w:r>
      <w:r w:rsidR="26A6AF67" w:rsidRPr="0B615E33">
        <w:rPr>
          <w:rFonts w:eastAsiaTheme="minorEastAsia"/>
        </w:rPr>
        <w:t>i</w:t>
      </w:r>
      <w:r w:rsidR="4D2F91E0" w:rsidRPr="0B615E33">
        <w:rPr>
          <w:rFonts w:eastAsiaTheme="minorEastAsia"/>
        </w:rPr>
        <w:t xml:space="preserve"> se objevují až v procesu zkoumání situace, nejsou dostupné dopředu</w:t>
      </w:r>
      <w:r w:rsidR="61B159C6" w:rsidRPr="0B615E33">
        <w:rPr>
          <w:rFonts w:eastAsiaTheme="minorEastAsia"/>
        </w:rPr>
        <w:t>, jedná se teda zejména, jak už bylo zmíněno, o neočekávané situace</w:t>
      </w:r>
      <w:r w:rsidR="4D2F91E0" w:rsidRPr="007F258D">
        <w:rPr>
          <w:rFonts w:eastAsiaTheme="minorEastAsia"/>
        </w:rPr>
        <w:t xml:space="preserve">. </w:t>
      </w:r>
      <w:r w:rsidR="11131E65" w:rsidRPr="007F258D">
        <w:rPr>
          <w:rFonts w:eastAsiaTheme="minorEastAsia"/>
        </w:rPr>
        <w:t>Jelikož vedoucí pracovníci se v takových situacích ocitají poměrně často, je zřejmá potřeba</w:t>
      </w:r>
      <w:r w:rsidR="34ECDA71" w:rsidRPr="007F258D">
        <w:rPr>
          <w:rFonts w:eastAsiaTheme="minorEastAsia"/>
        </w:rPr>
        <w:t xml:space="preserve"> přípravy vedoucích pracovník</w:t>
      </w:r>
      <w:r w:rsidR="002D2298" w:rsidRPr="007F258D">
        <w:rPr>
          <w:rFonts w:eastAsiaTheme="minorEastAsia"/>
        </w:rPr>
        <w:t>ů</w:t>
      </w:r>
      <w:r w:rsidR="34ECDA71" w:rsidRPr="007F258D">
        <w:rPr>
          <w:rFonts w:eastAsiaTheme="minorEastAsia"/>
        </w:rPr>
        <w:t xml:space="preserve"> na jejich zvládání.</w:t>
      </w:r>
    </w:p>
    <w:p w14:paraId="4C66354E" w14:textId="177CA72E" w:rsidR="00C86EBE" w:rsidRPr="0078724A" w:rsidRDefault="18DA3690" w:rsidP="2812D89B">
      <w:pPr>
        <w:jc w:val="both"/>
        <w:rPr>
          <w:rFonts w:eastAsiaTheme="minorEastAsia"/>
        </w:rPr>
      </w:pPr>
      <w:r w:rsidRPr="0B615E33">
        <w:rPr>
          <w:rFonts w:eastAsiaTheme="minorEastAsia"/>
        </w:rPr>
        <w:t xml:space="preserve">V rámci </w:t>
      </w:r>
      <w:r w:rsidR="4ADC0893" w:rsidRPr="0B615E33">
        <w:rPr>
          <w:rFonts w:eastAsiaTheme="minorEastAsia"/>
        </w:rPr>
        <w:t xml:space="preserve">vzdělávání </w:t>
      </w:r>
      <w:r w:rsidR="0C3D9499" w:rsidRPr="0B615E33">
        <w:rPr>
          <w:rFonts w:eastAsiaTheme="minorEastAsia"/>
        </w:rPr>
        <w:t>vedoucích</w:t>
      </w:r>
      <w:r w:rsidRPr="0B615E33">
        <w:rPr>
          <w:rFonts w:eastAsiaTheme="minorEastAsia"/>
        </w:rPr>
        <w:t xml:space="preserve"> </w:t>
      </w:r>
      <w:r w:rsidR="0C3D9499" w:rsidRPr="0B615E33">
        <w:rPr>
          <w:rFonts w:eastAsiaTheme="minorEastAsia"/>
        </w:rPr>
        <w:t>pracovník</w:t>
      </w:r>
      <w:r w:rsidR="00800D62" w:rsidRPr="0B615E33">
        <w:rPr>
          <w:rFonts w:eastAsiaTheme="minorEastAsia"/>
        </w:rPr>
        <w:t>ů</w:t>
      </w:r>
      <w:r w:rsidRPr="0B615E33">
        <w:rPr>
          <w:rFonts w:eastAsiaTheme="minorEastAsia"/>
        </w:rPr>
        <w:t xml:space="preserve"> bychom se tedy měli dopracovat k tomu, aby disponovali a rozhodovali se nejen pomocí „úsudku“, ale </w:t>
      </w:r>
      <w:r w:rsidR="6736ED06" w:rsidRPr="0B615E33">
        <w:rPr>
          <w:rFonts w:eastAsiaTheme="minorEastAsia"/>
        </w:rPr>
        <w:t xml:space="preserve">převážně tím </w:t>
      </w:r>
      <w:r w:rsidRPr="0B615E33">
        <w:rPr>
          <w:rFonts w:eastAsiaTheme="minorEastAsia"/>
        </w:rPr>
        <w:t>„dobrým úsudkem“.</w:t>
      </w:r>
      <w:r w:rsidR="5D758AA3" w:rsidRPr="0B615E33">
        <w:rPr>
          <w:rFonts w:eastAsiaTheme="minorEastAsia"/>
        </w:rPr>
        <w:t xml:space="preserve"> </w:t>
      </w:r>
      <w:r w:rsidR="09E2580D" w:rsidRPr="0B615E33">
        <w:rPr>
          <w:rFonts w:eastAsiaTheme="minorEastAsia"/>
        </w:rPr>
        <w:t xml:space="preserve">Podle </w:t>
      </w:r>
      <w:proofErr w:type="spellStart"/>
      <w:r w:rsidR="09E2580D" w:rsidRPr="0B615E33">
        <w:rPr>
          <w:rFonts w:eastAsiaTheme="minorEastAsia"/>
        </w:rPr>
        <w:t>Sternberga</w:t>
      </w:r>
      <w:proofErr w:type="spellEnd"/>
      <w:r w:rsidR="09E2580D" w:rsidRPr="0B615E33">
        <w:rPr>
          <w:rFonts w:eastAsiaTheme="minorEastAsia"/>
        </w:rPr>
        <w:t xml:space="preserve"> (2000</w:t>
      </w:r>
      <w:r w:rsidR="521BED06" w:rsidRPr="0B615E33">
        <w:rPr>
          <w:rFonts w:eastAsiaTheme="minorEastAsia"/>
        </w:rPr>
        <w:t xml:space="preserve">, str. </w:t>
      </w:r>
      <w:r w:rsidR="697CC07C" w:rsidRPr="0B615E33">
        <w:rPr>
          <w:rFonts w:eastAsiaTheme="minorEastAsia"/>
        </w:rPr>
        <w:t>640</w:t>
      </w:r>
      <w:r w:rsidR="09E2580D" w:rsidRPr="0B615E33">
        <w:rPr>
          <w:rFonts w:eastAsiaTheme="minorEastAsia"/>
        </w:rPr>
        <w:t xml:space="preserve">) se úsudek stává moudrým </w:t>
      </w:r>
      <w:r w:rsidR="7A7A813A" w:rsidRPr="0B615E33">
        <w:rPr>
          <w:rFonts w:eastAsiaTheme="minorEastAsia"/>
        </w:rPr>
        <w:t>(</w:t>
      </w:r>
      <w:proofErr w:type="spellStart"/>
      <w:r w:rsidR="09E2580D" w:rsidRPr="0B615E33">
        <w:rPr>
          <w:rFonts w:eastAsiaTheme="minorEastAsia"/>
          <w:i/>
        </w:rPr>
        <w:t>wise</w:t>
      </w:r>
      <w:proofErr w:type="spellEnd"/>
      <w:r w:rsidR="7A7A813A" w:rsidRPr="0B615E33">
        <w:rPr>
          <w:rFonts w:eastAsiaTheme="minorEastAsia"/>
        </w:rPr>
        <w:t>)</w:t>
      </w:r>
      <w:r w:rsidR="41BA0739" w:rsidRPr="0B615E33">
        <w:rPr>
          <w:rFonts w:eastAsiaTheme="minorEastAsia"/>
        </w:rPr>
        <w:t>,</w:t>
      </w:r>
      <w:r w:rsidR="1FA4426F" w:rsidRPr="0B615E33">
        <w:rPr>
          <w:rFonts w:eastAsiaTheme="minorEastAsia"/>
        </w:rPr>
        <w:t xml:space="preserve"> když je poh</w:t>
      </w:r>
      <w:r w:rsidR="4AB530B4" w:rsidRPr="0B615E33">
        <w:rPr>
          <w:rFonts w:eastAsiaTheme="minorEastAsia"/>
        </w:rPr>
        <w:t xml:space="preserve">áněn </w:t>
      </w:r>
      <w:r w:rsidR="301750A5" w:rsidRPr="0B615E33">
        <w:rPr>
          <w:rFonts w:eastAsiaTheme="minorEastAsia"/>
        </w:rPr>
        <w:t>představou</w:t>
      </w:r>
      <w:r w:rsidR="4AB530B4" w:rsidRPr="0B615E33">
        <w:rPr>
          <w:rFonts w:eastAsiaTheme="minorEastAsia"/>
        </w:rPr>
        <w:t xml:space="preserve"> společného dobra (t</w:t>
      </w:r>
      <w:r w:rsidR="65E3B3E6" w:rsidRPr="0B615E33">
        <w:rPr>
          <w:rFonts w:eastAsiaTheme="minorEastAsia"/>
        </w:rPr>
        <w:t>aké</w:t>
      </w:r>
      <w:r w:rsidR="4AB530B4" w:rsidRPr="0B615E33">
        <w:rPr>
          <w:rFonts w:eastAsiaTheme="minorEastAsia"/>
        </w:rPr>
        <w:t xml:space="preserve"> v </w:t>
      </w:r>
      <w:proofErr w:type="spellStart"/>
      <w:r w:rsidR="4AB530B4" w:rsidRPr="0B615E33">
        <w:rPr>
          <w:rFonts w:eastAsiaTheme="minorEastAsia"/>
        </w:rPr>
        <w:t>Antonacopoulou</w:t>
      </w:r>
      <w:proofErr w:type="spellEnd"/>
      <w:r w:rsidR="4AB530B4" w:rsidRPr="0B615E33">
        <w:rPr>
          <w:rFonts w:eastAsiaTheme="minorEastAsia"/>
        </w:rPr>
        <w:t>, 2010).</w:t>
      </w:r>
      <w:r w:rsidR="31851B91" w:rsidRPr="0B615E33">
        <w:rPr>
          <w:rFonts w:eastAsiaTheme="minorEastAsia"/>
        </w:rPr>
        <w:t xml:space="preserve"> </w:t>
      </w:r>
      <w:proofErr w:type="spellStart"/>
      <w:r w:rsidR="31851B91" w:rsidRPr="0B615E33">
        <w:rPr>
          <w:rFonts w:eastAsiaTheme="minorEastAsia"/>
        </w:rPr>
        <w:t>Shotter</w:t>
      </w:r>
      <w:proofErr w:type="spellEnd"/>
      <w:r w:rsidR="31851B91" w:rsidRPr="0B615E33">
        <w:rPr>
          <w:rFonts w:eastAsiaTheme="minorEastAsia"/>
        </w:rPr>
        <w:t xml:space="preserve"> a </w:t>
      </w:r>
      <w:proofErr w:type="spellStart"/>
      <w:r w:rsidR="31851B91" w:rsidRPr="0B615E33">
        <w:rPr>
          <w:rFonts w:eastAsiaTheme="minorEastAsia"/>
        </w:rPr>
        <w:t>Tsoukas</w:t>
      </w:r>
      <w:proofErr w:type="spellEnd"/>
      <w:r w:rsidR="31851B91" w:rsidRPr="0B615E33">
        <w:rPr>
          <w:rFonts w:eastAsiaTheme="minorEastAsia"/>
        </w:rPr>
        <w:t xml:space="preserve"> (</w:t>
      </w:r>
      <w:r w:rsidR="637D7E93" w:rsidRPr="0B615E33">
        <w:rPr>
          <w:rFonts w:eastAsiaTheme="minorEastAsia"/>
        </w:rPr>
        <w:t>2014</w:t>
      </w:r>
      <w:r w:rsidR="36322228" w:rsidRPr="0B615E33">
        <w:rPr>
          <w:rFonts w:eastAsiaTheme="minorEastAsia"/>
        </w:rPr>
        <w:t>a</w:t>
      </w:r>
      <w:r w:rsidR="6508A57F" w:rsidRPr="0B615E33">
        <w:rPr>
          <w:rFonts w:eastAsiaTheme="minorEastAsia"/>
        </w:rPr>
        <w:t xml:space="preserve">, str. </w:t>
      </w:r>
      <w:r w:rsidR="0DD518AD" w:rsidRPr="0B615E33">
        <w:rPr>
          <w:rFonts w:eastAsiaTheme="minorEastAsia"/>
        </w:rPr>
        <w:t>379</w:t>
      </w:r>
      <w:r w:rsidR="31851B91" w:rsidRPr="0B615E33">
        <w:rPr>
          <w:rFonts w:eastAsiaTheme="minorEastAsia"/>
        </w:rPr>
        <w:t>) dodávají, že o úsudku je možné říct, že</w:t>
      </w:r>
      <w:r w:rsidR="332139C2" w:rsidRPr="0B615E33">
        <w:rPr>
          <w:rFonts w:eastAsiaTheme="minorEastAsia"/>
        </w:rPr>
        <w:t xml:space="preserve"> byl rozumný (</w:t>
      </w:r>
      <w:proofErr w:type="spellStart"/>
      <w:r w:rsidR="332139C2" w:rsidRPr="0B615E33">
        <w:rPr>
          <w:rFonts w:eastAsiaTheme="minorEastAsia"/>
          <w:i/>
        </w:rPr>
        <w:t>wise</w:t>
      </w:r>
      <w:proofErr w:type="spellEnd"/>
      <w:r w:rsidR="332139C2" w:rsidRPr="0B615E33">
        <w:rPr>
          <w:rFonts w:eastAsiaTheme="minorEastAsia"/>
        </w:rPr>
        <w:t>) jenom pokud zvážíme určité aspekty, které vedli vedoucího pracovníka k jeho tvorbě.</w:t>
      </w:r>
      <w:r w:rsidR="299F040F" w:rsidRPr="0B615E33">
        <w:rPr>
          <w:rFonts w:eastAsiaTheme="minorEastAsia"/>
        </w:rPr>
        <w:t xml:space="preserve"> </w:t>
      </w:r>
      <w:proofErr w:type="spellStart"/>
      <w:r w:rsidR="299F040F" w:rsidRPr="0B615E33">
        <w:rPr>
          <w:rFonts w:eastAsiaTheme="minorEastAsia"/>
        </w:rPr>
        <w:t>Badaracco</w:t>
      </w:r>
      <w:proofErr w:type="spellEnd"/>
      <w:r w:rsidR="299F040F" w:rsidRPr="0B615E33">
        <w:rPr>
          <w:rFonts w:eastAsiaTheme="minorEastAsia"/>
        </w:rPr>
        <w:t xml:space="preserve"> (2002</w:t>
      </w:r>
      <w:r w:rsidR="16F42309" w:rsidRPr="0B615E33">
        <w:rPr>
          <w:rFonts w:eastAsiaTheme="minorEastAsia"/>
        </w:rPr>
        <w:t xml:space="preserve">, str. </w:t>
      </w:r>
      <w:r w:rsidR="6113C21C" w:rsidRPr="0B615E33">
        <w:rPr>
          <w:rFonts w:eastAsiaTheme="minorEastAsia"/>
        </w:rPr>
        <w:t>2</w:t>
      </w:r>
      <w:r w:rsidR="299F040F" w:rsidRPr="0B615E33">
        <w:rPr>
          <w:rFonts w:eastAsiaTheme="minorEastAsia"/>
        </w:rPr>
        <w:t xml:space="preserve">) mezi tyto aspekty </w:t>
      </w:r>
      <w:r w:rsidR="00A26341" w:rsidRPr="0B615E33">
        <w:rPr>
          <w:rFonts w:eastAsiaTheme="minorEastAsia"/>
        </w:rPr>
        <w:t>ř</w:t>
      </w:r>
      <w:r w:rsidR="60A98654" w:rsidRPr="0B615E33">
        <w:rPr>
          <w:rFonts w:eastAsiaTheme="minorEastAsia"/>
        </w:rPr>
        <w:t>adí</w:t>
      </w:r>
      <w:r w:rsidR="299F040F" w:rsidRPr="0B615E33">
        <w:rPr>
          <w:rFonts w:eastAsiaTheme="minorEastAsia"/>
        </w:rPr>
        <w:t xml:space="preserve"> zvažování</w:t>
      </w:r>
      <w:r w:rsidR="1498E17B" w:rsidRPr="0B615E33">
        <w:rPr>
          <w:rFonts w:eastAsiaTheme="minorEastAsia"/>
        </w:rPr>
        <w:t xml:space="preserve"> protichůdných hodnot a priorit, přemýšlení mimo stanovené šablony</w:t>
      </w:r>
      <w:r w:rsidR="00912905" w:rsidRPr="0B615E33">
        <w:rPr>
          <w:rFonts w:eastAsiaTheme="minorEastAsia"/>
        </w:rPr>
        <w:t>, a</w:t>
      </w:r>
      <w:r w:rsidR="1498E17B" w:rsidRPr="0B615E33">
        <w:rPr>
          <w:rFonts w:eastAsiaTheme="minorEastAsia"/>
        </w:rPr>
        <w:t>nebo</w:t>
      </w:r>
      <w:r w:rsidR="5C33DCA5" w:rsidRPr="0B615E33">
        <w:rPr>
          <w:rFonts w:eastAsiaTheme="minorEastAsia"/>
        </w:rPr>
        <w:t xml:space="preserve"> třeba </w:t>
      </w:r>
      <w:r w:rsidR="14C37F2C" w:rsidRPr="009B1F4F">
        <w:rPr>
          <w:rFonts w:eastAsiaTheme="minorEastAsia"/>
        </w:rPr>
        <w:t>schopnost pružně</w:t>
      </w:r>
      <w:r w:rsidR="594AC89F" w:rsidRPr="009B1F4F">
        <w:rPr>
          <w:rFonts w:eastAsiaTheme="minorEastAsia"/>
        </w:rPr>
        <w:t xml:space="preserve"> </w:t>
      </w:r>
      <w:r w:rsidR="14C37F2C" w:rsidRPr="009B1F4F">
        <w:rPr>
          <w:rFonts w:eastAsiaTheme="minorEastAsia"/>
        </w:rPr>
        <w:t>reagovat v rámci r</w:t>
      </w:r>
      <w:r w:rsidR="002D2298" w:rsidRPr="009B1F4F">
        <w:rPr>
          <w:rFonts w:eastAsiaTheme="minorEastAsia"/>
        </w:rPr>
        <w:t>ů</w:t>
      </w:r>
      <w:r w:rsidR="14C37F2C" w:rsidRPr="009B1F4F">
        <w:rPr>
          <w:rFonts w:eastAsiaTheme="minorEastAsia"/>
        </w:rPr>
        <w:t>zn</w:t>
      </w:r>
      <w:r w:rsidR="002D2298" w:rsidRPr="009B1F4F">
        <w:rPr>
          <w:rFonts w:eastAsiaTheme="minorEastAsia"/>
        </w:rPr>
        <w:t>ý</w:t>
      </w:r>
      <w:r w:rsidR="14C37F2C" w:rsidRPr="009B1F4F">
        <w:rPr>
          <w:rFonts w:eastAsiaTheme="minorEastAsia"/>
        </w:rPr>
        <w:t>ch scénář</w:t>
      </w:r>
      <w:r w:rsidR="002D2298" w:rsidRPr="009B1F4F">
        <w:rPr>
          <w:rFonts w:eastAsiaTheme="minorEastAsia"/>
        </w:rPr>
        <w:t>ů</w:t>
      </w:r>
      <w:r w:rsidR="009B1F4F" w:rsidRPr="009B1F4F">
        <w:rPr>
          <w:rFonts w:eastAsiaTheme="minorEastAsia"/>
        </w:rPr>
        <w:t>.</w:t>
      </w:r>
    </w:p>
    <w:p w14:paraId="31AC524E" w14:textId="067A6469" w:rsidR="20D578EF" w:rsidRDefault="20D578EF" w:rsidP="5B7A5370">
      <w:pPr>
        <w:jc w:val="both"/>
        <w:rPr>
          <w:rFonts w:eastAsiaTheme="minorEastAsia"/>
          <w:highlight w:val="yellow"/>
        </w:rPr>
      </w:pPr>
      <w:r w:rsidRPr="0B615E33">
        <w:rPr>
          <w:rFonts w:eastAsiaTheme="minorEastAsia"/>
        </w:rPr>
        <w:t xml:space="preserve">Za </w:t>
      </w:r>
      <w:r w:rsidR="7296B276" w:rsidRPr="0B615E33">
        <w:rPr>
          <w:rFonts w:eastAsiaTheme="minorEastAsia"/>
        </w:rPr>
        <w:t>cíl práce</w:t>
      </w:r>
      <w:r w:rsidRPr="0B615E33">
        <w:rPr>
          <w:rFonts w:eastAsiaTheme="minorEastAsia"/>
        </w:rPr>
        <w:t xml:space="preserve"> si pokládáme na základě literární rešerš</w:t>
      </w:r>
      <w:r w:rsidR="00DD0626" w:rsidRPr="0B615E33">
        <w:rPr>
          <w:rFonts w:eastAsiaTheme="minorEastAsia"/>
        </w:rPr>
        <w:t>i</w:t>
      </w:r>
      <w:r w:rsidRPr="0B615E33">
        <w:rPr>
          <w:rFonts w:eastAsiaTheme="minorEastAsia"/>
        </w:rPr>
        <w:t xml:space="preserve"> identifikovat nástroje </w:t>
      </w:r>
      <w:r w:rsidR="00DD0626" w:rsidRPr="0B615E33">
        <w:rPr>
          <w:rFonts w:eastAsiaTheme="minorEastAsia"/>
        </w:rPr>
        <w:t>výcviku</w:t>
      </w:r>
      <w:r w:rsidRPr="0B615E33">
        <w:rPr>
          <w:rFonts w:eastAsiaTheme="minorEastAsia"/>
        </w:rPr>
        <w:t xml:space="preserve"> úsudku a pomocí systematické literární rešerše </w:t>
      </w:r>
      <w:r w:rsidR="00375470" w:rsidRPr="0B615E33">
        <w:rPr>
          <w:rFonts w:eastAsiaTheme="minorEastAsia"/>
        </w:rPr>
        <w:t xml:space="preserve">jejich </w:t>
      </w:r>
      <w:r w:rsidR="2C544092" w:rsidRPr="0B615E33">
        <w:rPr>
          <w:rFonts w:eastAsiaTheme="minorEastAsia"/>
        </w:rPr>
        <w:t>s</w:t>
      </w:r>
      <w:r w:rsidR="00375470" w:rsidRPr="0B615E33">
        <w:rPr>
          <w:rFonts w:eastAsiaTheme="minorEastAsia"/>
        </w:rPr>
        <w:t>rovnání</w:t>
      </w:r>
      <w:r w:rsidRPr="0B615E33">
        <w:rPr>
          <w:rFonts w:eastAsiaTheme="minorEastAsia"/>
        </w:rPr>
        <w:t>.</w:t>
      </w:r>
      <w:r w:rsidR="578F0856" w:rsidRPr="0B615E33">
        <w:rPr>
          <w:rFonts w:eastAsiaTheme="minorEastAsia"/>
        </w:rPr>
        <w:t xml:space="preserve"> </w:t>
      </w:r>
      <w:r w:rsidR="147097EA" w:rsidRPr="0B615E33">
        <w:rPr>
          <w:rFonts w:eastAsiaTheme="minorEastAsia"/>
        </w:rPr>
        <w:t>Výzkumn</w:t>
      </w:r>
      <w:r w:rsidR="001963DD" w:rsidRPr="0B615E33">
        <w:rPr>
          <w:rFonts w:eastAsiaTheme="minorEastAsia"/>
        </w:rPr>
        <w:t>á</w:t>
      </w:r>
      <w:r w:rsidR="147097EA" w:rsidRPr="0B615E33">
        <w:rPr>
          <w:rFonts w:eastAsiaTheme="minorEastAsia"/>
        </w:rPr>
        <w:t xml:space="preserve"> otázka teda zní: </w:t>
      </w:r>
      <w:r w:rsidR="51C48186" w:rsidRPr="0B615E33">
        <w:rPr>
          <w:rFonts w:eastAsiaTheme="minorEastAsia"/>
        </w:rPr>
        <w:t xml:space="preserve">Jak se liší mentoring, </w:t>
      </w:r>
      <w:r w:rsidR="00375470" w:rsidRPr="0B615E33">
        <w:rPr>
          <w:rFonts w:eastAsiaTheme="minorEastAsia"/>
        </w:rPr>
        <w:t>kolegiální koučink</w:t>
      </w:r>
      <w:r w:rsidR="001963DD" w:rsidRPr="0B615E33">
        <w:rPr>
          <w:rFonts w:eastAsiaTheme="minorEastAsia"/>
        </w:rPr>
        <w:t xml:space="preserve"> </w:t>
      </w:r>
      <w:r w:rsidR="51C48186" w:rsidRPr="0B615E33">
        <w:rPr>
          <w:rFonts w:eastAsiaTheme="minorEastAsia"/>
        </w:rPr>
        <w:t>(</w:t>
      </w:r>
      <w:r w:rsidR="51C48186" w:rsidRPr="0B615E33">
        <w:rPr>
          <w:rFonts w:eastAsiaTheme="minorEastAsia"/>
          <w:i/>
        </w:rPr>
        <w:t>peer coaching</w:t>
      </w:r>
      <w:r w:rsidR="51C48186" w:rsidRPr="0B615E33">
        <w:rPr>
          <w:rFonts w:eastAsiaTheme="minorEastAsia"/>
        </w:rPr>
        <w:t xml:space="preserve">) a reflexivní </w:t>
      </w:r>
      <w:r w:rsidR="001963DD" w:rsidRPr="0B615E33">
        <w:rPr>
          <w:rFonts w:eastAsiaTheme="minorEastAsia"/>
        </w:rPr>
        <w:t>techniky</w:t>
      </w:r>
      <w:r w:rsidR="51C48186" w:rsidRPr="0B615E33">
        <w:rPr>
          <w:rFonts w:eastAsiaTheme="minorEastAsia"/>
        </w:rPr>
        <w:t xml:space="preserve"> (</w:t>
      </w:r>
      <w:proofErr w:type="spellStart"/>
      <w:r w:rsidR="51C48186" w:rsidRPr="0B615E33">
        <w:rPr>
          <w:rFonts w:eastAsiaTheme="minorEastAsia"/>
          <w:i/>
        </w:rPr>
        <w:t>ref</w:t>
      </w:r>
      <w:r w:rsidR="2AF438FB" w:rsidRPr="0B615E33">
        <w:rPr>
          <w:rFonts w:eastAsiaTheme="minorEastAsia"/>
          <w:i/>
        </w:rPr>
        <w:t>l</w:t>
      </w:r>
      <w:r w:rsidR="51C48186" w:rsidRPr="0B615E33">
        <w:rPr>
          <w:rFonts w:eastAsiaTheme="minorEastAsia"/>
          <w:i/>
        </w:rPr>
        <w:t>exive</w:t>
      </w:r>
      <w:proofErr w:type="spellEnd"/>
      <w:r w:rsidR="51C48186" w:rsidRPr="0B615E33">
        <w:rPr>
          <w:rFonts w:eastAsiaTheme="minorEastAsia"/>
          <w:i/>
        </w:rPr>
        <w:t xml:space="preserve"> </w:t>
      </w:r>
      <w:proofErr w:type="spellStart"/>
      <w:r w:rsidR="51C48186" w:rsidRPr="0B615E33">
        <w:rPr>
          <w:rFonts w:eastAsiaTheme="minorEastAsia"/>
          <w:i/>
        </w:rPr>
        <w:t>practices</w:t>
      </w:r>
      <w:proofErr w:type="spellEnd"/>
      <w:r w:rsidR="51C48186" w:rsidRPr="0B615E33">
        <w:rPr>
          <w:rFonts w:eastAsiaTheme="minorEastAsia"/>
        </w:rPr>
        <w:t>)</w:t>
      </w:r>
      <w:r w:rsidR="1EA16FA7" w:rsidRPr="0B615E33">
        <w:rPr>
          <w:rFonts w:eastAsiaTheme="minorEastAsia"/>
        </w:rPr>
        <w:t xml:space="preserve"> z hlediska </w:t>
      </w:r>
      <w:r w:rsidR="0BA6B32B" w:rsidRPr="0B615E33">
        <w:rPr>
          <w:rFonts w:eastAsiaTheme="minorEastAsia"/>
        </w:rPr>
        <w:t xml:space="preserve">cíle </w:t>
      </w:r>
      <w:r w:rsidR="0BA6B32B" w:rsidRPr="00835EA3">
        <w:rPr>
          <w:rFonts w:eastAsiaTheme="minorEastAsia"/>
        </w:rPr>
        <w:t>nástro</w:t>
      </w:r>
      <w:r w:rsidR="002D2298" w:rsidRPr="00835EA3">
        <w:rPr>
          <w:rFonts w:eastAsiaTheme="minorEastAsia"/>
        </w:rPr>
        <w:t>jů</w:t>
      </w:r>
      <w:r w:rsidR="0BA6B32B" w:rsidRPr="00835EA3">
        <w:rPr>
          <w:rFonts w:eastAsiaTheme="minorEastAsia"/>
        </w:rPr>
        <w:t>,</w:t>
      </w:r>
      <w:r w:rsidR="0BA6B32B" w:rsidRPr="0B615E33">
        <w:rPr>
          <w:rFonts w:eastAsiaTheme="minorEastAsia"/>
        </w:rPr>
        <w:t xml:space="preserve"> </w:t>
      </w:r>
      <w:r w:rsidR="1EA16FA7" w:rsidRPr="0B615E33">
        <w:rPr>
          <w:rFonts w:eastAsiaTheme="minorEastAsia"/>
        </w:rPr>
        <w:t>zainteresovaných stran a přínosu</w:t>
      </w:r>
      <w:r w:rsidR="14A604A2" w:rsidRPr="0B615E33">
        <w:rPr>
          <w:rFonts w:eastAsiaTheme="minorEastAsia"/>
        </w:rPr>
        <w:t xml:space="preserve"> pro rozvoj vedoucích pracovník</w:t>
      </w:r>
      <w:r w:rsidR="001963DD" w:rsidRPr="0B615E33">
        <w:rPr>
          <w:rFonts w:eastAsiaTheme="minorEastAsia"/>
        </w:rPr>
        <w:t>ů</w:t>
      </w:r>
      <w:r w:rsidR="1EA16FA7" w:rsidRPr="0B615E33">
        <w:rPr>
          <w:rFonts w:eastAsiaTheme="minorEastAsia"/>
        </w:rPr>
        <w:t>?</w:t>
      </w:r>
      <w:r w:rsidR="578F0856" w:rsidRPr="0B615E33">
        <w:rPr>
          <w:rFonts w:eastAsiaTheme="minorEastAsia"/>
        </w:rPr>
        <w:t xml:space="preserve"> </w:t>
      </w:r>
    </w:p>
    <w:p w14:paraId="2938EE8C" w14:textId="64983386" w:rsidR="371B4504" w:rsidRDefault="371B4504" w:rsidP="37F8643D">
      <w:pPr>
        <w:jc w:val="both"/>
        <w:rPr>
          <w:rFonts w:eastAsiaTheme="minorEastAsia"/>
        </w:rPr>
      </w:pPr>
      <w:r w:rsidRPr="0B615E33">
        <w:rPr>
          <w:rFonts w:eastAsiaTheme="minorEastAsia"/>
        </w:rPr>
        <w:t>Práce je dál členěna na pět částí</w:t>
      </w:r>
      <w:r w:rsidR="2A8E6F1E" w:rsidRPr="0B615E33">
        <w:rPr>
          <w:rFonts w:eastAsiaTheme="minorEastAsia"/>
        </w:rPr>
        <w:t xml:space="preserve"> a to</w:t>
      </w:r>
      <w:r w:rsidRPr="0B615E33">
        <w:rPr>
          <w:rFonts w:eastAsiaTheme="minorEastAsia"/>
        </w:rPr>
        <w:t>, teoretick</w:t>
      </w:r>
      <w:r w:rsidR="61249768" w:rsidRPr="0B615E33">
        <w:rPr>
          <w:rFonts w:eastAsiaTheme="minorEastAsia"/>
        </w:rPr>
        <w:t>á</w:t>
      </w:r>
      <w:r w:rsidRPr="0B615E33">
        <w:rPr>
          <w:rFonts w:eastAsiaTheme="minorEastAsia"/>
        </w:rPr>
        <w:t xml:space="preserve"> východiska, výzkumné metody a data, výsledky, diskuze a závěr. V rámci teoretických vý</w:t>
      </w:r>
      <w:r w:rsidR="1F02CD1E" w:rsidRPr="0B615E33">
        <w:rPr>
          <w:rFonts w:eastAsiaTheme="minorEastAsia"/>
        </w:rPr>
        <w:t>chod</w:t>
      </w:r>
      <w:r w:rsidR="0D94C6DC" w:rsidRPr="0B615E33">
        <w:rPr>
          <w:rFonts w:eastAsiaTheme="minorEastAsia"/>
        </w:rPr>
        <w:t>ise</w:t>
      </w:r>
      <w:r w:rsidR="1F02CD1E" w:rsidRPr="0B615E33">
        <w:rPr>
          <w:rFonts w:eastAsiaTheme="minorEastAsia"/>
        </w:rPr>
        <w:t xml:space="preserve">k </w:t>
      </w:r>
      <w:r w:rsidR="0AA8EF19" w:rsidRPr="0B615E33">
        <w:rPr>
          <w:rFonts w:eastAsiaTheme="minorEastAsia"/>
        </w:rPr>
        <w:t xml:space="preserve">uvádíme čtenáře do kontextu vzniku teorie úsudku, jeho využití v rámci </w:t>
      </w:r>
      <w:r w:rsidR="2239B07F" w:rsidRPr="0B615E33">
        <w:rPr>
          <w:rFonts w:eastAsiaTheme="minorEastAsia"/>
        </w:rPr>
        <w:t>činnosti vedoucích pracovník</w:t>
      </w:r>
      <w:r w:rsidR="002F3739" w:rsidRPr="0B615E33">
        <w:rPr>
          <w:rFonts w:eastAsiaTheme="minorEastAsia"/>
        </w:rPr>
        <w:t>ů</w:t>
      </w:r>
      <w:r w:rsidR="2239B07F" w:rsidRPr="0B615E33">
        <w:rPr>
          <w:rFonts w:eastAsiaTheme="minorEastAsia"/>
        </w:rPr>
        <w:t xml:space="preserve"> a možnosti jeho </w:t>
      </w:r>
      <w:r w:rsidR="004C2467" w:rsidRPr="0B615E33">
        <w:rPr>
          <w:rFonts w:eastAsiaTheme="minorEastAsia"/>
        </w:rPr>
        <w:t>výcviku</w:t>
      </w:r>
      <w:r w:rsidR="2239B07F" w:rsidRPr="0B615E33">
        <w:rPr>
          <w:rFonts w:eastAsiaTheme="minorEastAsia"/>
        </w:rPr>
        <w:t>. V rámci výzkumných metod a dat popisujeme zp</w:t>
      </w:r>
      <w:r w:rsidR="002F3739" w:rsidRPr="0B615E33">
        <w:rPr>
          <w:rFonts w:eastAsiaTheme="minorEastAsia"/>
        </w:rPr>
        <w:t>ů</w:t>
      </w:r>
      <w:r w:rsidR="2239B07F" w:rsidRPr="0B615E33">
        <w:rPr>
          <w:rFonts w:eastAsiaTheme="minorEastAsia"/>
        </w:rPr>
        <w:t>sob získ</w:t>
      </w:r>
      <w:r w:rsidR="18A36718" w:rsidRPr="0B615E33">
        <w:rPr>
          <w:rFonts w:eastAsiaTheme="minorEastAsia"/>
        </w:rPr>
        <w:t>á</w:t>
      </w:r>
      <w:r w:rsidR="2239B07F" w:rsidRPr="0B615E33">
        <w:rPr>
          <w:rFonts w:eastAsiaTheme="minorEastAsia"/>
        </w:rPr>
        <w:t>vání relevantních zdroj</w:t>
      </w:r>
      <w:r w:rsidR="002F3739" w:rsidRPr="0B615E33">
        <w:rPr>
          <w:rFonts w:eastAsiaTheme="minorEastAsia"/>
        </w:rPr>
        <w:t>ů</w:t>
      </w:r>
      <w:r w:rsidR="3E9FC39E" w:rsidRPr="0B615E33">
        <w:rPr>
          <w:rFonts w:eastAsiaTheme="minorEastAsia"/>
        </w:rPr>
        <w:t xml:space="preserve">, které v další části práce, výsledky, </w:t>
      </w:r>
      <w:r w:rsidR="6AF925C3" w:rsidRPr="0B615E33">
        <w:rPr>
          <w:rFonts w:eastAsiaTheme="minorEastAsia"/>
        </w:rPr>
        <w:t>popisujeme</w:t>
      </w:r>
      <w:r w:rsidR="3E9FC39E" w:rsidRPr="0B615E33">
        <w:rPr>
          <w:rFonts w:eastAsiaTheme="minorEastAsia"/>
        </w:rPr>
        <w:t xml:space="preserve"> a vyvozujeme základní poznatky o využití jednotlivých nástroj</w:t>
      </w:r>
      <w:r w:rsidR="002F3739" w:rsidRPr="0B615E33">
        <w:rPr>
          <w:rFonts w:eastAsiaTheme="minorEastAsia"/>
        </w:rPr>
        <w:t>ů</w:t>
      </w:r>
      <w:r w:rsidR="3E9FC39E" w:rsidRPr="0B615E33">
        <w:rPr>
          <w:rFonts w:eastAsiaTheme="minorEastAsia"/>
        </w:rPr>
        <w:t xml:space="preserve"> v rámci vzdělávan</w:t>
      </w:r>
      <w:r w:rsidR="6A9FCC81" w:rsidRPr="0B615E33">
        <w:rPr>
          <w:rFonts w:eastAsiaTheme="minorEastAsia"/>
        </w:rPr>
        <w:t>í vedoucích pracovník</w:t>
      </w:r>
      <w:r w:rsidR="002F3739" w:rsidRPr="0B615E33">
        <w:rPr>
          <w:rFonts w:eastAsiaTheme="minorEastAsia"/>
        </w:rPr>
        <w:t>ů</w:t>
      </w:r>
      <w:r w:rsidR="6A9FCC81" w:rsidRPr="0B615E33">
        <w:rPr>
          <w:rFonts w:eastAsiaTheme="minorEastAsia"/>
        </w:rPr>
        <w:t xml:space="preserve">. V části diskuze </w:t>
      </w:r>
      <w:r w:rsidR="2F806F37" w:rsidRPr="0B615E33">
        <w:rPr>
          <w:rFonts w:eastAsiaTheme="minorEastAsia"/>
        </w:rPr>
        <w:t xml:space="preserve">komparujeme </w:t>
      </w:r>
      <w:r w:rsidR="6A9FCC81" w:rsidRPr="0B615E33">
        <w:rPr>
          <w:rFonts w:eastAsiaTheme="minorEastAsia"/>
        </w:rPr>
        <w:t>získané výsledky</w:t>
      </w:r>
      <w:r w:rsidR="2F306B75" w:rsidRPr="0B615E33">
        <w:rPr>
          <w:rFonts w:eastAsiaTheme="minorEastAsia"/>
        </w:rPr>
        <w:t xml:space="preserve"> a</w:t>
      </w:r>
      <w:r w:rsidR="6A9FCC81" w:rsidRPr="0B615E33">
        <w:rPr>
          <w:rFonts w:eastAsiaTheme="minorEastAsia"/>
        </w:rPr>
        <w:t xml:space="preserve"> stejně tak poukazujeme na možné úskalí</w:t>
      </w:r>
      <w:r w:rsidR="002F3739" w:rsidRPr="0B615E33">
        <w:rPr>
          <w:rFonts w:eastAsiaTheme="minorEastAsia"/>
        </w:rPr>
        <w:t xml:space="preserve"> těchto nástrojů</w:t>
      </w:r>
      <w:r w:rsidR="741B553E" w:rsidRPr="0B615E33">
        <w:rPr>
          <w:rFonts w:eastAsiaTheme="minorEastAsia"/>
        </w:rPr>
        <w:t xml:space="preserve"> a jejich přínos pro vzdělávání vedoucích pracovník</w:t>
      </w:r>
      <w:r w:rsidR="002D2298">
        <w:rPr>
          <w:rFonts w:eastAsiaTheme="minorEastAsia"/>
        </w:rPr>
        <w:t>ů</w:t>
      </w:r>
      <w:r w:rsidR="741B553E" w:rsidRPr="0B615E33">
        <w:rPr>
          <w:rFonts w:eastAsiaTheme="minorEastAsia"/>
        </w:rPr>
        <w:t xml:space="preserve"> k zvládaní neočekávaných situací</w:t>
      </w:r>
      <w:r w:rsidR="509B48CA" w:rsidRPr="0B615E33">
        <w:rPr>
          <w:rFonts w:eastAsiaTheme="minorEastAsia"/>
        </w:rPr>
        <w:t>. Závěr obsahuje krátké shrnutí výsledk</w:t>
      </w:r>
      <w:r w:rsidR="002F3739" w:rsidRPr="0B615E33">
        <w:rPr>
          <w:rFonts w:eastAsiaTheme="minorEastAsia"/>
        </w:rPr>
        <w:t>ů</w:t>
      </w:r>
      <w:r w:rsidR="509B48CA" w:rsidRPr="0B615E33">
        <w:rPr>
          <w:rFonts w:eastAsiaTheme="minorEastAsia"/>
        </w:rPr>
        <w:t xml:space="preserve"> práce.</w:t>
      </w:r>
    </w:p>
    <w:p w14:paraId="35433302" w14:textId="5FA9DA98" w:rsidR="00701B35" w:rsidRPr="00701B35" w:rsidRDefault="00577620" w:rsidP="0AF6E6F2">
      <w:pPr>
        <w:pStyle w:val="berschrift3"/>
        <w:spacing w:after="160"/>
        <w:jc w:val="both"/>
      </w:pPr>
      <w:r>
        <w:t>Teoretická východiska</w:t>
      </w:r>
    </w:p>
    <w:p w14:paraId="6F0EA40F" w14:textId="3FB14571" w:rsidR="095B1691" w:rsidRDefault="7C8D214B" w:rsidP="095B1691">
      <w:pPr>
        <w:jc w:val="both"/>
        <w:rPr>
          <w:rStyle w:val="normaltextrun"/>
          <w:rFonts w:eastAsiaTheme="minorEastAsia"/>
          <w:color w:val="000000" w:themeColor="text2"/>
        </w:rPr>
      </w:pPr>
      <w:r w:rsidRPr="7FEE145E">
        <w:rPr>
          <w:rStyle w:val="normaltextrun"/>
          <w:rFonts w:eastAsiaTheme="minorEastAsia"/>
          <w:color w:val="000000" w:themeColor="text2"/>
        </w:rPr>
        <w:t xml:space="preserve">Aristoteles definuje termín </w:t>
      </w:r>
      <w:r w:rsidR="00BE59F6">
        <w:rPr>
          <w:rStyle w:val="normaltextrun"/>
          <w:rFonts w:eastAsiaTheme="minorEastAsia"/>
          <w:color w:val="000000" w:themeColor="text2"/>
        </w:rPr>
        <w:t>praktická moudrost (</w:t>
      </w:r>
      <w:proofErr w:type="spellStart"/>
      <w:r w:rsidR="00BE59F6" w:rsidRPr="00BE59F6">
        <w:rPr>
          <w:rStyle w:val="spellingerror"/>
          <w:rFonts w:eastAsiaTheme="minorEastAsia"/>
          <w:i/>
          <w:color w:val="000000" w:themeColor="text2"/>
        </w:rPr>
        <w:t>phronesis</w:t>
      </w:r>
      <w:proofErr w:type="spellEnd"/>
      <w:r w:rsidR="00BE59F6">
        <w:rPr>
          <w:rStyle w:val="normaltextrun"/>
          <w:rFonts w:eastAsiaTheme="minorEastAsia"/>
          <w:color w:val="000000" w:themeColor="text2"/>
        </w:rPr>
        <w:t xml:space="preserve">), </w:t>
      </w:r>
      <w:r w:rsidRPr="7FEE145E">
        <w:rPr>
          <w:rStyle w:val="normaltextrun"/>
          <w:rFonts w:eastAsiaTheme="minorEastAsia"/>
          <w:color w:val="000000" w:themeColor="text2"/>
        </w:rPr>
        <w:t>pod kterým si Van </w:t>
      </w:r>
      <w:proofErr w:type="spellStart"/>
      <w:r w:rsidRPr="7FEE145E">
        <w:rPr>
          <w:rStyle w:val="spellingerror"/>
          <w:rFonts w:eastAsiaTheme="minorEastAsia"/>
          <w:color w:val="000000" w:themeColor="text2"/>
        </w:rPr>
        <w:t>Hooft</w:t>
      </w:r>
      <w:proofErr w:type="spellEnd"/>
      <w:r w:rsidRPr="7FEE145E">
        <w:rPr>
          <w:rStyle w:val="normaltextrun"/>
          <w:rFonts w:eastAsiaTheme="minorEastAsia"/>
          <w:color w:val="000000" w:themeColor="text2"/>
        </w:rPr>
        <w:t> (2006</w:t>
      </w:r>
      <w:r w:rsidR="38CF7618" w:rsidRPr="7FEE145E">
        <w:rPr>
          <w:rStyle w:val="normaltextrun"/>
          <w:rFonts w:eastAsiaTheme="minorEastAsia"/>
          <w:color w:val="000000" w:themeColor="text2"/>
        </w:rPr>
        <w:t xml:space="preserve">, str. </w:t>
      </w:r>
      <w:r w:rsidR="512F7DEA" w:rsidRPr="7FEE145E">
        <w:rPr>
          <w:rStyle w:val="normaltextrun"/>
          <w:rFonts w:eastAsiaTheme="minorEastAsia"/>
          <w:color w:val="000000" w:themeColor="text2"/>
        </w:rPr>
        <w:t>65-66</w:t>
      </w:r>
      <w:r w:rsidR="67A56421" w:rsidRPr="7FEE145E">
        <w:rPr>
          <w:rStyle w:val="normaltextrun"/>
          <w:rFonts w:eastAsiaTheme="minorEastAsia"/>
          <w:color w:val="000000" w:themeColor="text2"/>
        </w:rPr>
        <w:t xml:space="preserve">, citováno v </w:t>
      </w:r>
      <w:proofErr w:type="spellStart"/>
      <w:r w:rsidR="67A56421" w:rsidRPr="7FEE145E">
        <w:rPr>
          <w:rStyle w:val="normaltextrun"/>
          <w:rFonts w:eastAsiaTheme="minorEastAsia"/>
          <w:color w:val="000000" w:themeColor="text2"/>
        </w:rPr>
        <w:t>Shotter</w:t>
      </w:r>
      <w:proofErr w:type="spellEnd"/>
      <w:r w:rsidR="67A56421" w:rsidRPr="7FEE145E">
        <w:rPr>
          <w:rStyle w:val="normaltextrun"/>
          <w:rFonts w:eastAsiaTheme="minorEastAsia"/>
          <w:color w:val="000000" w:themeColor="text2"/>
        </w:rPr>
        <w:t xml:space="preserve"> a </w:t>
      </w:r>
      <w:proofErr w:type="spellStart"/>
      <w:r w:rsidR="67A56421" w:rsidRPr="7FEE145E">
        <w:rPr>
          <w:rStyle w:val="normaltextrun"/>
          <w:rFonts w:eastAsiaTheme="minorEastAsia"/>
          <w:color w:val="000000" w:themeColor="text2"/>
        </w:rPr>
        <w:t>Tsoukas</w:t>
      </w:r>
      <w:proofErr w:type="spellEnd"/>
      <w:r w:rsidR="3A8330D0" w:rsidRPr="7FEE145E">
        <w:rPr>
          <w:rStyle w:val="normaltextrun"/>
          <w:rFonts w:eastAsiaTheme="minorEastAsia"/>
          <w:color w:val="000000" w:themeColor="text2"/>
        </w:rPr>
        <w:t xml:space="preserve">, </w:t>
      </w:r>
      <w:r w:rsidR="67A56421" w:rsidRPr="7FEE145E">
        <w:rPr>
          <w:rStyle w:val="normaltextrun"/>
          <w:rFonts w:eastAsiaTheme="minorEastAsia"/>
          <w:color w:val="000000" w:themeColor="text2"/>
        </w:rPr>
        <w:t>2014a</w:t>
      </w:r>
      <w:r w:rsidR="50A412BE" w:rsidRPr="7FEE145E">
        <w:rPr>
          <w:rStyle w:val="normaltextrun"/>
          <w:rFonts w:eastAsiaTheme="minorEastAsia"/>
          <w:color w:val="000000" w:themeColor="text2"/>
        </w:rPr>
        <w:t xml:space="preserve">, str. </w:t>
      </w:r>
      <w:r w:rsidR="67A56421" w:rsidRPr="7FEE145E">
        <w:rPr>
          <w:rStyle w:val="normaltextrun"/>
          <w:rFonts w:eastAsiaTheme="minorEastAsia"/>
          <w:color w:val="000000" w:themeColor="text2"/>
        </w:rPr>
        <w:t>381)</w:t>
      </w:r>
      <w:r w:rsidR="51079D87" w:rsidRPr="7FEE145E">
        <w:rPr>
          <w:rStyle w:val="normaltextrun"/>
          <w:rFonts w:eastAsiaTheme="minorEastAsia"/>
          <w:color w:val="000000" w:themeColor="text2"/>
        </w:rPr>
        <w:t>,</w:t>
      </w:r>
      <w:r w:rsidRPr="7FEE145E">
        <w:rPr>
          <w:rStyle w:val="normaltextrun"/>
          <w:rFonts w:eastAsiaTheme="minorEastAsia"/>
          <w:color w:val="000000" w:themeColor="text2"/>
        </w:rPr>
        <w:t xml:space="preserve"> představuje cíl praktického důvodu (</w:t>
      </w:r>
      <w:proofErr w:type="spellStart"/>
      <w:r w:rsidRPr="7FEE145E">
        <w:rPr>
          <w:rStyle w:val="spellingerror"/>
          <w:rFonts w:eastAsiaTheme="minorEastAsia"/>
          <w:i/>
          <w:color w:val="000000" w:themeColor="text2"/>
        </w:rPr>
        <w:t>practical</w:t>
      </w:r>
      <w:proofErr w:type="spellEnd"/>
      <w:r w:rsidRPr="7FEE145E">
        <w:rPr>
          <w:rStyle w:val="normaltextrun"/>
          <w:rFonts w:eastAsiaTheme="minorEastAsia"/>
          <w:i/>
          <w:color w:val="000000" w:themeColor="text2"/>
        </w:rPr>
        <w:t> </w:t>
      </w:r>
      <w:proofErr w:type="spellStart"/>
      <w:r w:rsidRPr="7FEE145E">
        <w:rPr>
          <w:rStyle w:val="spellingerror"/>
          <w:rFonts w:eastAsiaTheme="minorEastAsia"/>
          <w:i/>
          <w:color w:val="000000" w:themeColor="text2"/>
        </w:rPr>
        <w:t>reason</w:t>
      </w:r>
      <w:proofErr w:type="spellEnd"/>
      <w:r w:rsidRPr="7FEE145E">
        <w:rPr>
          <w:rStyle w:val="normaltextrun"/>
          <w:rFonts w:eastAsiaTheme="minorEastAsia"/>
          <w:color w:val="000000" w:themeColor="text2"/>
        </w:rPr>
        <w:t xml:space="preserve">) jako přijetí vhodné akce, v určitých okolnostech. </w:t>
      </w:r>
      <w:r w:rsidR="3F79CAA4" w:rsidRPr="7FEE145E">
        <w:rPr>
          <w:rStyle w:val="normaltextrun"/>
          <w:rFonts w:eastAsiaTheme="minorEastAsia"/>
          <w:color w:val="000000" w:themeColor="text2"/>
        </w:rPr>
        <w:t>Vhodná akce je dle Aristotela založená</w:t>
      </w:r>
      <w:r w:rsidRPr="7FEE145E">
        <w:rPr>
          <w:rStyle w:val="normaltextrun"/>
          <w:rFonts w:eastAsiaTheme="minorEastAsia"/>
          <w:color w:val="000000" w:themeColor="text2"/>
        </w:rPr>
        <w:t xml:space="preserve"> na intelektuální znalosti a </w:t>
      </w:r>
      <w:r w:rsidR="3F79CAA4" w:rsidRPr="7FEE145E">
        <w:rPr>
          <w:rStyle w:val="normaltextrun"/>
          <w:rFonts w:eastAsiaTheme="minorEastAsia"/>
          <w:color w:val="000000" w:themeColor="text2"/>
        </w:rPr>
        <w:t>řízená</w:t>
      </w:r>
      <w:r w:rsidRPr="7FEE145E">
        <w:rPr>
          <w:rStyle w:val="normaltextrun"/>
          <w:rFonts w:eastAsiaTheme="minorEastAsia"/>
          <w:color w:val="000000" w:themeColor="text2"/>
        </w:rPr>
        <w:t xml:space="preserve"> touhou zlepšit schopnost jedince. V rámci </w:t>
      </w:r>
      <w:r w:rsidR="117D367B" w:rsidRPr="7FEE145E">
        <w:rPr>
          <w:rStyle w:val="normaltextrun"/>
          <w:rFonts w:eastAsiaTheme="minorEastAsia"/>
          <w:color w:val="000000" w:themeColor="text2"/>
        </w:rPr>
        <w:t>vedení (</w:t>
      </w:r>
      <w:proofErr w:type="spellStart"/>
      <w:r w:rsidRPr="7FEE145E">
        <w:rPr>
          <w:rStyle w:val="normaltextrun"/>
          <w:rFonts w:eastAsiaTheme="minorEastAsia"/>
          <w:i/>
          <w:color w:val="000000" w:themeColor="text2"/>
        </w:rPr>
        <w:t>leadershipu</w:t>
      </w:r>
      <w:proofErr w:type="spellEnd"/>
      <w:r w:rsidR="362CB812" w:rsidRPr="7FEE145E">
        <w:rPr>
          <w:rStyle w:val="normaltextrun"/>
          <w:rFonts w:eastAsiaTheme="minorEastAsia"/>
          <w:color w:val="000000" w:themeColor="text2"/>
        </w:rPr>
        <w:t>)</w:t>
      </w:r>
      <w:r w:rsidRPr="7FEE145E">
        <w:rPr>
          <w:rStyle w:val="normaltextrun"/>
          <w:rFonts w:eastAsiaTheme="minorEastAsia"/>
          <w:color w:val="000000" w:themeColor="text2"/>
        </w:rPr>
        <w:t xml:space="preserve"> se </w:t>
      </w:r>
      <w:proofErr w:type="spellStart"/>
      <w:r w:rsidRPr="7FEE145E">
        <w:rPr>
          <w:rStyle w:val="spellingerror"/>
          <w:rFonts w:eastAsiaTheme="minorEastAsia"/>
          <w:color w:val="000000" w:themeColor="text2"/>
        </w:rPr>
        <w:t>Halversonovi</w:t>
      </w:r>
      <w:proofErr w:type="spellEnd"/>
      <w:r w:rsidRPr="7FEE145E">
        <w:rPr>
          <w:rStyle w:val="normaltextrun"/>
          <w:rFonts w:eastAsiaTheme="minorEastAsia"/>
          <w:color w:val="000000" w:themeColor="text2"/>
        </w:rPr>
        <w:t xml:space="preserve"> (2004</w:t>
      </w:r>
      <w:r w:rsidR="2D8175DD" w:rsidRPr="7FEE145E">
        <w:rPr>
          <w:rStyle w:val="normaltextrun"/>
          <w:rFonts w:eastAsiaTheme="minorEastAsia"/>
          <w:color w:val="000000" w:themeColor="text2"/>
        </w:rPr>
        <w:t xml:space="preserve">, str. </w:t>
      </w:r>
      <w:r w:rsidR="65ACBC46" w:rsidRPr="7FEE145E">
        <w:rPr>
          <w:rStyle w:val="normaltextrun"/>
          <w:rFonts w:eastAsiaTheme="minorEastAsia"/>
          <w:color w:val="000000" w:themeColor="text2"/>
        </w:rPr>
        <w:t>13</w:t>
      </w:r>
      <w:r w:rsidR="00441DE0">
        <w:rPr>
          <w:rStyle w:val="normaltextrun"/>
          <w:rFonts w:eastAsiaTheme="minorEastAsia"/>
          <w:color w:val="000000" w:themeColor="text2"/>
        </w:rPr>
        <w:t>) praktická moudrost (</w:t>
      </w:r>
      <w:proofErr w:type="spellStart"/>
      <w:r w:rsidRPr="00441DE0">
        <w:rPr>
          <w:rStyle w:val="spellingerror"/>
          <w:rFonts w:eastAsiaTheme="minorEastAsia"/>
          <w:i/>
          <w:color w:val="000000" w:themeColor="text2"/>
        </w:rPr>
        <w:t>phronesis</w:t>
      </w:r>
      <w:proofErr w:type="spellEnd"/>
      <w:r w:rsidR="00441DE0">
        <w:rPr>
          <w:rStyle w:val="normaltextrun"/>
          <w:rFonts w:eastAsiaTheme="minorEastAsia"/>
          <w:color w:val="000000" w:themeColor="text2"/>
        </w:rPr>
        <w:t>)</w:t>
      </w:r>
      <w:r w:rsidRPr="7FEE145E">
        <w:rPr>
          <w:rStyle w:val="normaltextrun"/>
          <w:rFonts w:eastAsiaTheme="minorEastAsia"/>
          <w:color w:val="000000" w:themeColor="text2"/>
        </w:rPr>
        <w:t xml:space="preserve"> jeví jako schopnost </w:t>
      </w:r>
      <w:r w:rsidRPr="7FEE145E">
        <w:rPr>
          <w:rStyle w:val="normaltextrun"/>
          <w:rFonts w:eastAsiaTheme="minorEastAsia"/>
          <w:color w:val="000000" w:themeColor="text2"/>
        </w:rPr>
        <w:lastRenderedPageBreak/>
        <w:t xml:space="preserve">vybrat si vhodné cíle a způsoby jejich dosažení. Důležitost </w:t>
      </w:r>
      <w:r w:rsidR="00BE59F6">
        <w:rPr>
          <w:rStyle w:val="normaltextrun"/>
          <w:rFonts w:eastAsiaTheme="minorEastAsia"/>
          <w:color w:val="000000" w:themeColor="text2"/>
        </w:rPr>
        <w:t>praktické moudrosti (</w:t>
      </w:r>
      <w:proofErr w:type="spellStart"/>
      <w:r w:rsidR="00BE59F6" w:rsidRPr="00BE59F6">
        <w:rPr>
          <w:rStyle w:val="spellingerror"/>
          <w:rFonts w:eastAsiaTheme="minorEastAsia"/>
          <w:i/>
          <w:color w:val="000000" w:themeColor="text2"/>
        </w:rPr>
        <w:t>phronesis</w:t>
      </w:r>
      <w:proofErr w:type="spellEnd"/>
      <w:r w:rsidR="00BE59F6">
        <w:rPr>
          <w:rStyle w:val="normaltextrun"/>
          <w:rFonts w:eastAsiaTheme="minorEastAsia"/>
          <w:color w:val="000000" w:themeColor="text2"/>
        </w:rPr>
        <w:t xml:space="preserve">) </w:t>
      </w:r>
      <w:r w:rsidRPr="7FEE145E">
        <w:rPr>
          <w:rStyle w:val="normaltextrun"/>
          <w:rFonts w:eastAsiaTheme="minorEastAsia"/>
          <w:color w:val="000000" w:themeColor="text2"/>
        </w:rPr>
        <w:t>jako poznání o tom, jak usuzovat v určitých případech</w:t>
      </w:r>
      <w:r w:rsidR="00AA2E16" w:rsidRPr="7FEE145E">
        <w:rPr>
          <w:rStyle w:val="normaltextrun"/>
          <w:rFonts w:eastAsiaTheme="minorEastAsia"/>
          <w:color w:val="000000" w:themeColor="text2"/>
        </w:rPr>
        <w:t xml:space="preserve"> </w:t>
      </w:r>
      <w:r w:rsidRPr="7FEE145E">
        <w:rPr>
          <w:rStyle w:val="normaltextrun"/>
          <w:rFonts w:eastAsiaTheme="minorEastAsia"/>
          <w:color w:val="000000" w:themeColor="text2"/>
        </w:rPr>
        <w:t>rozpoznalo několik odborník</w:t>
      </w:r>
      <w:r w:rsidRPr="7FEE145E">
        <w:rPr>
          <w:rFonts w:eastAsiaTheme="minorEastAsia"/>
          <w:color w:val="000000" w:themeColor="text2"/>
          <w:lang w:val="cs"/>
        </w:rPr>
        <w:t>ů</w:t>
      </w:r>
      <w:r w:rsidRPr="7FEE145E">
        <w:rPr>
          <w:rStyle w:val="normaltextrun"/>
          <w:rFonts w:eastAsiaTheme="minorEastAsia"/>
          <w:color w:val="000000" w:themeColor="text2"/>
        </w:rPr>
        <w:t xml:space="preserve"> v oblasti managementu, příkladem mohou být </w:t>
      </w:r>
      <w:proofErr w:type="spellStart"/>
      <w:r w:rsidRPr="7FEE145E">
        <w:rPr>
          <w:rStyle w:val="spellingerror"/>
          <w:rFonts w:eastAsiaTheme="minorEastAsia"/>
          <w:color w:val="000000" w:themeColor="text2"/>
        </w:rPr>
        <w:t>Nonaka</w:t>
      </w:r>
      <w:proofErr w:type="spellEnd"/>
      <w:r w:rsidRPr="7FEE145E">
        <w:rPr>
          <w:rStyle w:val="normaltextrun"/>
          <w:rFonts w:eastAsiaTheme="minorEastAsia"/>
          <w:color w:val="000000" w:themeColor="text2"/>
        </w:rPr>
        <w:t xml:space="preserve"> a </w:t>
      </w:r>
      <w:proofErr w:type="spellStart"/>
      <w:r w:rsidR="00CE28BC" w:rsidRPr="7FEE145E">
        <w:rPr>
          <w:rStyle w:val="spellingerror"/>
          <w:rFonts w:eastAsiaTheme="minorEastAsia"/>
          <w:color w:val="000000" w:themeColor="text2"/>
        </w:rPr>
        <w:t>Toyama</w:t>
      </w:r>
      <w:proofErr w:type="spellEnd"/>
      <w:r w:rsidRPr="7FEE145E">
        <w:rPr>
          <w:rStyle w:val="spellingerror"/>
          <w:rFonts w:eastAsiaTheme="minorEastAsia"/>
          <w:color w:val="000000" w:themeColor="text2"/>
        </w:rPr>
        <w:t xml:space="preserve"> (2007), kteří se věnují </w:t>
      </w:r>
      <w:r w:rsidR="00BE59F6">
        <w:rPr>
          <w:rStyle w:val="normaltextrun"/>
          <w:rFonts w:eastAsiaTheme="minorEastAsia"/>
          <w:color w:val="000000" w:themeColor="text2"/>
        </w:rPr>
        <w:t>praktické moudrosti (</w:t>
      </w:r>
      <w:proofErr w:type="spellStart"/>
      <w:r w:rsidR="00BE59F6" w:rsidRPr="00BE59F6">
        <w:rPr>
          <w:rStyle w:val="spellingerror"/>
          <w:rFonts w:eastAsiaTheme="minorEastAsia"/>
          <w:i/>
          <w:color w:val="000000" w:themeColor="text2"/>
        </w:rPr>
        <w:t>phronesis</w:t>
      </w:r>
      <w:proofErr w:type="spellEnd"/>
      <w:r w:rsidR="00BE59F6">
        <w:rPr>
          <w:rStyle w:val="normaltextrun"/>
          <w:rFonts w:eastAsiaTheme="minorEastAsia"/>
          <w:color w:val="000000" w:themeColor="text2"/>
        </w:rPr>
        <w:t xml:space="preserve">) </w:t>
      </w:r>
      <w:r w:rsidRPr="7FEE145E">
        <w:rPr>
          <w:rStyle w:val="normaltextrun"/>
          <w:rFonts w:eastAsiaTheme="minorEastAsia"/>
          <w:color w:val="000000" w:themeColor="text2"/>
        </w:rPr>
        <w:t>jako zefektivňující součásti strategického managementu organizace.</w:t>
      </w:r>
    </w:p>
    <w:p w14:paraId="49F2075D" w14:textId="70557F2E" w:rsidR="10589968" w:rsidRPr="004D6DEE" w:rsidRDefault="030AEFD9" w:rsidP="41F2F3B4">
      <w:pPr>
        <w:jc w:val="both"/>
        <w:rPr>
          <w:rStyle w:val="normaltextrun"/>
          <w:rFonts w:eastAsiaTheme="minorEastAsia"/>
          <w:color w:val="000000" w:themeColor="text2"/>
        </w:rPr>
      </w:pPr>
      <w:proofErr w:type="spellStart"/>
      <w:r w:rsidRPr="7FEE145E">
        <w:rPr>
          <w:rStyle w:val="normaltextrun"/>
          <w:rFonts w:eastAsiaTheme="minorEastAsia"/>
          <w:color w:val="000000" w:themeColor="text2"/>
        </w:rPr>
        <w:t>Shotter</w:t>
      </w:r>
      <w:proofErr w:type="spellEnd"/>
      <w:r w:rsidRPr="7FEE145E">
        <w:rPr>
          <w:rStyle w:val="normaltextrun"/>
          <w:rFonts w:eastAsiaTheme="minorEastAsia"/>
          <w:color w:val="000000" w:themeColor="text2"/>
        </w:rPr>
        <w:t xml:space="preserve"> a </w:t>
      </w:r>
      <w:proofErr w:type="spellStart"/>
      <w:r w:rsidRPr="7FEE145E">
        <w:rPr>
          <w:rStyle w:val="normaltextrun"/>
          <w:rFonts w:eastAsiaTheme="minorEastAsia"/>
          <w:color w:val="000000" w:themeColor="text2"/>
        </w:rPr>
        <w:t>Tsoukas</w:t>
      </w:r>
      <w:proofErr w:type="spellEnd"/>
      <w:r w:rsidRPr="7FEE145E">
        <w:rPr>
          <w:rStyle w:val="normaltextrun"/>
          <w:rFonts w:eastAsiaTheme="minorEastAsia"/>
          <w:color w:val="000000" w:themeColor="text2"/>
        </w:rPr>
        <w:t xml:space="preserve"> (</w:t>
      </w:r>
      <w:r w:rsidR="669FA608" w:rsidRPr="7FEE145E">
        <w:rPr>
          <w:rStyle w:val="normaltextrun"/>
          <w:rFonts w:eastAsiaTheme="minorEastAsia"/>
          <w:color w:val="000000" w:themeColor="text2"/>
        </w:rPr>
        <w:t>2014</w:t>
      </w:r>
      <w:r w:rsidR="1B4CCA78" w:rsidRPr="7FEE145E">
        <w:rPr>
          <w:rStyle w:val="normaltextrun"/>
          <w:rFonts w:eastAsiaTheme="minorEastAsia"/>
          <w:color w:val="000000" w:themeColor="text2"/>
        </w:rPr>
        <w:t>b</w:t>
      </w:r>
      <w:r w:rsidR="27616FD6" w:rsidRPr="7FEE145E">
        <w:rPr>
          <w:rStyle w:val="normaltextrun"/>
          <w:rFonts w:eastAsiaTheme="minorEastAsia"/>
          <w:color w:val="000000" w:themeColor="text2"/>
        </w:rPr>
        <w:t xml:space="preserve">, str. </w:t>
      </w:r>
      <w:r w:rsidR="7C950A78" w:rsidRPr="7FEE145E">
        <w:rPr>
          <w:rStyle w:val="normaltextrun"/>
          <w:rFonts w:eastAsiaTheme="minorEastAsia"/>
          <w:color w:val="000000" w:themeColor="text2"/>
        </w:rPr>
        <w:t>227</w:t>
      </w:r>
      <w:r w:rsidR="52D9FACE" w:rsidRPr="7FEE145E">
        <w:rPr>
          <w:rStyle w:val="normaltextrun"/>
          <w:rFonts w:eastAsiaTheme="minorEastAsia"/>
          <w:color w:val="000000" w:themeColor="text2"/>
        </w:rPr>
        <w:t>) rozdělují literaturu týkající se studia úsu</w:t>
      </w:r>
      <w:r w:rsidR="261DE529" w:rsidRPr="7FEE145E">
        <w:rPr>
          <w:rStyle w:val="normaltextrun"/>
          <w:rFonts w:eastAsiaTheme="minorEastAsia"/>
          <w:color w:val="000000" w:themeColor="text2"/>
        </w:rPr>
        <w:t>dku v</w:t>
      </w:r>
      <w:r w:rsidR="52D9FACE" w:rsidRPr="7FEE145E">
        <w:rPr>
          <w:rStyle w:val="normaltextrun"/>
          <w:rFonts w:eastAsiaTheme="minorEastAsia"/>
          <w:color w:val="000000" w:themeColor="text2"/>
        </w:rPr>
        <w:t xml:space="preserve"> </w:t>
      </w:r>
      <w:r w:rsidR="261DE529" w:rsidRPr="7FEE145E">
        <w:rPr>
          <w:rStyle w:val="normaltextrun"/>
          <w:rFonts w:eastAsiaTheme="minorEastAsia"/>
          <w:color w:val="000000" w:themeColor="text2"/>
        </w:rPr>
        <w:t>organizačním a manažersk</w:t>
      </w:r>
      <w:r w:rsidR="2D6CE818" w:rsidRPr="7FEE145E">
        <w:rPr>
          <w:rStyle w:val="normaltextrun"/>
          <w:rFonts w:eastAsiaTheme="minorEastAsia"/>
          <w:color w:val="000000" w:themeColor="text2"/>
        </w:rPr>
        <w:t>é</w:t>
      </w:r>
      <w:r w:rsidR="261DE529" w:rsidRPr="7FEE145E">
        <w:rPr>
          <w:rStyle w:val="normaltextrun"/>
          <w:rFonts w:eastAsiaTheme="minorEastAsia"/>
          <w:color w:val="000000" w:themeColor="text2"/>
        </w:rPr>
        <w:t>m výzkumu</w:t>
      </w:r>
      <w:r w:rsidR="7245FF64" w:rsidRPr="7FEE145E">
        <w:rPr>
          <w:rStyle w:val="normaltextrun"/>
          <w:rFonts w:eastAsiaTheme="minorEastAsia"/>
          <w:color w:val="000000" w:themeColor="text2"/>
        </w:rPr>
        <w:t xml:space="preserve"> do dvou kategorií, racionální přístup</w:t>
      </w:r>
      <w:r w:rsidR="391884E4" w:rsidRPr="7FEE145E">
        <w:rPr>
          <w:rStyle w:val="normaltextrun"/>
          <w:rFonts w:eastAsiaTheme="minorEastAsia"/>
          <w:color w:val="000000" w:themeColor="text2"/>
        </w:rPr>
        <w:t xml:space="preserve"> a </w:t>
      </w:r>
      <w:r w:rsidR="4624A410" w:rsidRPr="7FEE145E">
        <w:rPr>
          <w:rStyle w:val="normaltextrun"/>
          <w:rFonts w:eastAsiaTheme="minorEastAsia"/>
          <w:color w:val="000000" w:themeColor="text2"/>
        </w:rPr>
        <w:t xml:space="preserve">post-racionální </w:t>
      </w:r>
      <w:r w:rsidR="391884E4" w:rsidRPr="7FEE145E">
        <w:rPr>
          <w:rStyle w:val="normaltextrun"/>
          <w:rFonts w:eastAsiaTheme="minorEastAsia"/>
          <w:color w:val="000000" w:themeColor="text2"/>
        </w:rPr>
        <w:t>přístup</w:t>
      </w:r>
      <w:r w:rsidR="10FEBB93" w:rsidRPr="7FEE145E">
        <w:rPr>
          <w:rStyle w:val="normaltextrun"/>
          <w:rFonts w:eastAsiaTheme="minorEastAsia"/>
          <w:color w:val="000000" w:themeColor="text2"/>
        </w:rPr>
        <w:t xml:space="preserve">, </w:t>
      </w:r>
      <w:r w:rsidR="44DF2D22" w:rsidRPr="7FEE145E">
        <w:rPr>
          <w:rStyle w:val="normaltextrun"/>
          <w:rFonts w:eastAsiaTheme="minorEastAsia"/>
          <w:color w:val="000000" w:themeColor="text2"/>
        </w:rPr>
        <w:t xml:space="preserve">tedy </w:t>
      </w:r>
      <w:r w:rsidR="10FEBB93" w:rsidRPr="7FEE145E">
        <w:rPr>
          <w:rStyle w:val="normaltextrun"/>
          <w:rFonts w:eastAsiaTheme="minorEastAsia"/>
          <w:color w:val="000000" w:themeColor="text2"/>
        </w:rPr>
        <w:t>přístup</w:t>
      </w:r>
      <w:r w:rsidR="391884E4" w:rsidRPr="7FEE145E">
        <w:rPr>
          <w:rStyle w:val="normaltextrun"/>
          <w:rFonts w:eastAsiaTheme="minorEastAsia"/>
          <w:color w:val="000000" w:themeColor="text2"/>
        </w:rPr>
        <w:t xml:space="preserve"> překračující hranice racionálního přístupu</w:t>
      </w:r>
      <w:r w:rsidR="261DE529" w:rsidRPr="7FEE145E">
        <w:rPr>
          <w:rStyle w:val="normaltextrun"/>
          <w:rFonts w:eastAsiaTheme="minorEastAsia"/>
          <w:color w:val="000000" w:themeColor="text2"/>
        </w:rPr>
        <w:t>.</w:t>
      </w:r>
      <w:r w:rsidR="2C7C887C" w:rsidRPr="7FEE145E">
        <w:rPr>
          <w:rStyle w:val="normaltextrun"/>
          <w:rFonts w:eastAsiaTheme="minorEastAsia"/>
          <w:color w:val="000000" w:themeColor="text2"/>
        </w:rPr>
        <w:t xml:space="preserve"> Racionální přístup je přezkoumán více</w:t>
      </w:r>
      <w:r w:rsidR="1B15C149" w:rsidRPr="7FEE145E">
        <w:rPr>
          <w:rStyle w:val="normaltextrun"/>
          <w:rFonts w:eastAsiaTheme="minorEastAsia"/>
          <w:color w:val="000000" w:themeColor="text2"/>
        </w:rPr>
        <w:t>,</w:t>
      </w:r>
      <w:r w:rsidR="2C7C887C" w:rsidRPr="7FEE145E">
        <w:rPr>
          <w:rStyle w:val="normaltextrun"/>
          <w:rFonts w:eastAsiaTheme="minorEastAsia"/>
          <w:color w:val="000000" w:themeColor="text2"/>
        </w:rPr>
        <w:t xml:space="preserve"> ale</w:t>
      </w:r>
      <w:r w:rsidR="52D9FACE" w:rsidRPr="7FEE145E">
        <w:rPr>
          <w:rStyle w:val="normaltextrun"/>
          <w:rFonts w:eastAsiaTheme="minorEastAsia"/>
          <w:color w:val="000000" w:themeColor="text2"/>
        </w:rPr>
        <w:t xml:space="preserve"> </w:t>
      </w:r>
      <w:r w:rsidR="2C7C887C" w:rsidRPr="7FEE145E">
        <w:rPr>
          <w:rStyle w:val="normaltextrun"/>
          <w:rFonts w:eastAsiaTheme="minorEastAsia"/>
          <w:color w:val="000000" w:themeColor="text2"/>
        </w:rPr>
        <w:t>čím dál, tím víc se do</w:t>
      </w:r>
      <w:r w:rsidR="0BC666E1" w:rsidRPr="7FEE145E">
        <w:rPr>
          <w:rStyle w:val="normaltextrun"/>
          <w:rFonts w:eastAsiaTheme="minorEastAsia"/>
          <w:color w:val="000000" w:themeColor="text2"/>
        </w:rPr>
        <w:t xml:space="preserve"> popředí dostává i </w:t>
      </w:r>
      <w:r w:rsidR="56A44CCD" w:rsidRPr="7FEE145E">
        <w:rPr>
          <w:rStyle w:val="normaltextrun"/>
          <w:rFonts w:eastAsiaTheme="minorEastAsia"/>
          <w:color w:val="000000" w:themeColor="text2"/>
        </w:rPr>
        <w:t>post-racionální</w:t>
      </w:r>
      <w:r w:rsidR="0BC666E1" w:rsidRPr="7FEE145E">
        <w:rPr>
          <w:rStyle w:val="normaltextrun"/>
          <w:rFonts w:eastAsiaTheme="minorEastAsia"/>
          <w:color w:val="000000" w:themeColor="text2"/>
        </w:rPr>
        <w:t xml:space="preserve"> přístup.</w:t>
      </w:r>
      <w:r w:rsidR="52D9FACE" w:rsidRPr="7FEE145E">
        <w:rPr>
          <w:rStyle w:val="normaltextrun"/>
          <w:rFonts w:eastAsiaTheme="minorEastAsia"/>
          <w:color w:val="000000" w:themeColor="text2"/>
        </w:rPr>
        <w:t xml:space="preserve"> </w:t>
      </w:r>
      <w:r w:rsidR="0BC666E1" w:rsidRPr="7FEE145E">
        <w:rPr>
          <w:rStyle w:val="normaltextrun"/>
          <w:rFonts w:eastAsiaTheme="minorEastAsia"/>
          <w:color w:val="000000" w:themeColor="text2"/>
        </w:rPr>
        <w:t>V rámci racionálního přístupu</w:t>
      </w:r>
      <w:r w:rsidR="52D9FACE" w:rsidRPr="7FEE145E">
        <w:rPr>
          <w:rStyle w:val="normaltextrun"/>
          <w:rFonts w:eastAsiaTheme="minorEastAsia"/>
          <w:color w:val="000000" w:themeColor="text2"/>
        </w:rPr>
        <w:t xml:space="preserve"> </w:t>
      </w:r>
      <w:r w:rsidR="5C39DEE2" w:rsidRPr="7FEE145E">
        <w:rPr>
          <w:rStyle w:val="normaltextrun"/>
          <w:rFonts w:eastAsiaTheme="minorEastAsia"/>
          <w:color w:val="000000" w:themeColor="text2"/>
        </w:rPr>
        <w:t>se k procesu dospívání k úsudku přistupuje jako k čistě</w:t>
      </w:r>
      <w:r w:rsidR="52D9FACE" w:rsidRPr="7FEE145E">
        <w:rPr>
          <w:rStyle w:val="normaltextrun"/>
          <w:rFonts w:eastAsiaTheme="minorEastAsia"/>
          <w:color w:val="000000" w:themeColor="text2"/>
        </w:rPr>
        <w:t xml:space="preserve"> </w:t>
      </w:r>
      <w:r w:rsidR="30C0163C" w:rsidRPr="7FEE145E">
        <w:rPr>
          <w:rStyle w:val="normaltextrun"/>
          <w:rFonts w:eastAsiaTheme="minorEastAsia"/>
          <w:color w:val="000000" w:themeColor="text2"/>
        </w:rPr>
        <w:t>racionálnímu postupu</w:t>
      </w:r>
      <w:r w:rsidR="52D9FACE" w:rsidRPr="7FEE145E">
        <w:rPr>
          <w:rStyle w:val="normaltextrun"/>
          <w:rFonts w:eastAsiaTheme="minorEastAsia"/>
          <w:color w:val="000000" w:themeColor="text2"/>
        </w:rPr>
        <w:t xml:space="preserve"> </w:t>
      </w:r>
      <w:r w:rsidR="7F3DBE42" w:rsidRPr="7FEE145E">
        <w:rPr>
          <w:rStyle w:val="normaltextrun"/>
          <w:rFonts w:eastAsiaTheme="minorEastAsia"/>
          <w:color w:val="000000" w:themeColor="text2"/>
        </w:rPr>
        <w:t>(</w:t>
      </w:r>
      <w:proofErr w:type="spellStart"/>
      <w:r w:rsidR="7F3DBE42" w:rsidRPr="7FEE145E">
        <w:rPr>
          <w:rFonts w:eastAsiaTheme="minorEastAsia"/>
        </w:rPr>
        <w:t>Baars</w:t>
      </w:r>
      <w:proofErr w:type="spellEnd"/>
      <w:r w:rsidR="7F3DBE42" w:rsidRPr="7FEE145E">
        <w:rPr>
          <w:rFonts w:eastAsiaTheme="minorEastAsia"/>
        </w:rPr>
        <w:t>, 1997</w:t>
      </w:r>
      <w:r w:rsidR="7F3DBE42" w:rsidRPr="7FEE145E">
        <w:rPr>
          <w:rStyle w:val="normaltextrun"/>
          <w:rFonts w:eastAsiaTheme="minorEastAsia"/>
          <w:color w:val="000000" w:themeColor="text2"/>
        </w:rPr>
        <w:t xml:space="preserve">) </w:t>
      </w:r>
      <w:r w:rsidR="30C0163C" w:rsidRPr="7FEE145E">
        <w:rPr>
          <w:rStyle w:val="normaltextrun"/>
          <w:rFonts w:eastAsiaTheme="minorEastAsia"/>
          <w:color w:val="000000" w:themeColor="text2"/>
        </w:rPr>
        <w:t>a i když se berou do úvahy</w:t>
      </w:r>
      <w:r w:rsidR="52D9FACE" w:rsidRPr="7FEE145E">
        <w:rPr>
          <w:rStyle w:val="normaltextrun"/>
          <w:rFonts w:eastAsiaTheme="minorEastAsia"/>
          <w:color w:val="000000" w:themeColor="text2"/>
        </w:rPr>
        <w:t xml:space="preserve"> </w:t>
      </w:r>
      <w:proofErr w:type="spellStart"/>
      <w:r w:rsidR="5DA311AB" w:rsidRPr="7FEE145E">
        <w:rPr>
          <w:rStyle w:val="normaltextrun"/>
          <w:rFonts w:eastAsiaTheme="minorEastAsia"/>
          <w:color w:val="000000" w:themeColor="text2"/>
        </w:rPr>
        <w:t>tacitní</w:t>
      </w:r>
      <w:proofErr w:type="spellEnd"/>
      <w:r w:rsidR="5DA311AB" w:rsidRPr="7FEE145E">
        <w:rPr>
          <w:rStyle w:val="normaltextrun"/>
          <w:rFonts w:eastAsiaTheme="minorEastAsia"/>
          <w:color w:val="000000" w:themeColor="text2"/>
        </w:rPr>
        <w:t xml:space="preserve"> znalosti, d</w:t>
      </w:r>
      <w:r w:rsidR="2D6CE818" w:rsidRPr="7FEE145E">
        <w:rPr>
          <w:rStyle w:val="normaltextrun"/>
          <w:rFonts w:eastAsiaTheme="minorEastAsia"/>
          <w:color w:val="000000" w:themeColor="text2"/>
        </w:rPr>
        <w:t>ů</w:t>
      </w:r>
      <w:r w:rsidR="5DA311AB" w:rsidRPr="7FEE145E">
        <w:rPr>
          <w:rStyle w:val="normaltextrun"/>
          <w:rFonts w:eastAsiaTheme="minorEastAsia"/>
          <w:color w:val="000000" w:themeColor="text2"/>
        </w:rPr>
        <w:t>raz z</w:t>
      </w:r>
      <w:r w:rsidR="2D6CE818" w:rsidRPr="7FEE145E">
        <w:rPr>
          <w:rStyle w:val="normaltextrun"/>
          <w:rFonts w:eastAsiaTheme="minorEastAsia"/>
          <w:color w:val="000000" w:themeColor="text2"/>
        </w:rPr>
        <w:t>ů</w:t>
      </w:r>
      <w:r w:rsidR="5DA311AB" w:rsidRPr="7FEE145E">
        <w:rPr>
          <w:rStyle w:val="normaltextrun"/>
          <w:rFonts w:eastAsiaTheme="minorEastAsia"/>
          <w:color w:val="000000" w:themeColor="text2"/>
        </w:rPr>
        <w:t>stáv</w:t>
      </w:r>
      <w:r w:rsidR="2D6CE818" w:rsidRPr="7FEE145E">
        <w:rPr>
          <w:rStyle w:val="normaltextrun"/>
          <w:rFonts w:eastAsiaTheme="minorEastAsia"/>
          <w:color w:val="000000" w:themeColor="text2"/>
        </w:rPr>
        <w:t>á</w:t>
      </w:r>
      <w:r w:rsidR="5DA311AB" w:rsidRPr="7FEE145E">
        <w:rPr>
          <w:rStyle w:val="normaltextrun"/>
          <w:rFonts w:eastAsiaTheme="minorEastAsia"/>
          <w:color w:val="000000" w:themeColor="text2"/>
        </w:rPr>
        <w:t xml:space="preserve"> na </w:t>
      </w:r>
      <w:r w:rsidR="76198B0A" w:rsidRPr="7FEE145E">
        <w:rPr>
          <w:rStyle w:val="normaltextrun"/>
          <w:rFonts w:eastAsiaTheme="minorEastAsia"/>
          <w:color w:val="000000" w:themeColor="text2"/>
        </w:rPr>
        <w:t xml:space="preserve">mentálním postupu řešení problému </w:t>
      </w:r>
      <w:r w:rsidR="76198B0A" w:rsidRPr="7FEE145E">
        <w:rPr>
          <w:rFonts w:eastAsiaTheme="minorEastAsia"/>
        </w:rPr>
        <w:t>(</w:t>
      </w:r>
      <w:proofErr w:type="spellStart"/>
      <w:r w:rsidR="76198B0A" w:rsidRPr="7FEE145E">
        <w:rPr>
          <w:rFonts w:eastAsiaTheme="minorEastAsia"/>
        </w:rPr>
        <w:t>Nonaka</w:t>
      </w:r>
      <w:proofErr w:type="spellEnd"/>
      <w:r w:rsidR="76198B0A" w:rsidRPr="7FEE145E">
        <w:rPr>
          <w:rFonts w:eastAsiaTheme="minorEastAsia"/>
        </w:rPr>
        <w:t xml:space="preserve"> &amp; </w:t>
      </w:r>
      <w:proofErr w:type="spellStart"/>
      <w:r w:rsidR="76198B0A" w:rsidRPr="7FEE145E">
        <w:rPr>
          <w:rFonts w:eastAsiaTheme="minorEastAsia"/>
        </w:rPr>
        <w:t>Takeuchi</w:t>
      </w:r>
      <w:proofErr w:type="spellEnd"/>
      <w:r w:rsidR="76198B0A" w:rsidRPr="7FEE145E">
        <w:rPr>
          <w:rFonts w:eastAsiaTheme="minorEastAsia"/>
        </w:rPr>
        <w:t xml:space="preserve">, 2011; </w:t>
      </w:r>
      <w:proofErr w:type="spellStart"/>
      <w:r w:rsidR="76198B0A" w:rsidRPr="7FEE145E">
        <w:rPr>
          <w:rFonts w:eastAsiaTheme="minorEastAsia"/>
        </w:rPr>
        <w:t>Sternberg</w:t>
      </w:r>
      <w:proofErr w:type="spellEnd"/>
      <w:r w:rsidR="76198B0A" w:rsidRPr="7FEE145E">
        <w:rPr>
          <w:rFonts w:eastAsiaTheme="minorEastAsia"/>
        </w:rPr>
        <w:t>, 1998</w:t>
      </w:r>
      <w:r w:rsidR="255D2539" w:rsidRPr="7FEE145E">
        <w:rPr>
          <w:rFonts w:eastAsiaTheme="minorEastAsia"/>
        </w:rPr>
        <w:t>;</w:t>
      </w:r>
      <w:r w:rsidR="43D17EC7" w:rsidRPr="7FEE145E">
        <w:rPr>
          <w:rFonts w:eastAsiaTheme="minorEastAsia"/>
        </w:rPr>
        <w:t xml:space="preserve"> citováno v </w:t>
      </w:r>
      <w:proofErr w:type="spellStart"/>
      <w:r w:rsidR="43D17EC7" w:rsidRPr="7FEE145E">
        <w:rPr>
          <w:rFonts w:eastAsiaTheme="minorEastAsia"/>
        </w:rPr>
        <w:t>Shotter</w:t>
      </w:r>
      <w:proofErr w:type="spellEnd"/>
      <w:r w:rsidR="43D17EC7" w:rsidRPr="7FEE145E">
        <w:rPr>
          <w:rFonts w:eastAsiaTheme="minorEastAsia"/>
        </w:rPr>
        <w:t xml:space="preserve"> </w:t>
      </w:r>
      <w:r w:rsidR="71EE3912" w:rsidRPr="7FEE145E">
        <w:rPr>
          <w:rFonts w:eastAsiaTheme="minorEastAsia"/>
        </w:rPr>
        <w:t>&amp;</w:t>
      </w:r>
      <w:r w:rsidR="43D17EC7" w:rsidRPr="7FEE145E">
        <w:rPr>
          <w:rFonts w:eastAsiaTheme="minorEastAsia"/>
        </w:rPr>
        <w:t xml:space="preserve"> </w:t>
      </w:r>
      <w:proofErr w:type="spellStart"/>
      <w:r w:rsidR="43D17EC7" w:rsidRPr="7FEE145E">
        <w:rPr>
          <w:rFonts w:eastAsiaTheme="minorEastAsia"/>
        </w:rPr>
        <w:t>Tsoukas</w:t>
      </w:r>
      <w:proofErr w:type="spellEnd"/>
      <w:r w:rsidR="43D17EC7" w:rsidRPr="7FEE145E">
        <w:rPr>
          <w:rFonts w:eastAsiaTheme="minorEastAsia"/>
        </w:rPr>
        <w:t>, 2014</w:t>
      </w:r>
      <w:r w:rsidR="01EEB50D" w:rsidRPr="7FEE145E">
        <w:rPr>
          <w:rFonts w:eastAsiaTheme="minorEastAsia"/>
        </w:rPr>
        <w:t>b</w:t>
      </w:r>
      <w:r w:rsidR="2FF68557" w:rsidRPr="7FEE145E">
        <w:rPr>
          <w:rFonts w:eastAsiaTheme="minorEastAsia"/>
        </w:rPr>
        <w:t xml:space="preserve">, str. </w:t>
      </w:r>
      <w:r w:rsidR="01EEB50D" w:rsidRPr="7FEE145E">
        <w:rPr>
          <w:rFonts w:eastAsiaTheme="minorEastAsia"/>
        </w:rPr>
        <w:t>227</w:t>
      </w:r>
      <w:r w:rsidR="34AB04BF" w:rsidRPr="7FEE145E">
        <w:rPr>
          <w:rFonts w:eastAsiaTheme="minorEastAsia"/>
        </w:rPr>
        <w:t>)</w:t>
      </w:r>
      <w:r w:rsidR="34AB04BF" w:rsidRPr="7FEE145E">
        <w:rPr>
          <w:rStyle w:val="normaltextrun"/>
          <w:rFonts w:eastAsiaTheme="minorEastAsia"/>
          <w:color w:val="000000" w:themeColor="text2"/>
        </w:rPr>
        <w:t>.</w:t>
      </w:r>
      <w:r w:rsidR="0208146B" w:rsidRPr="7FEE145E">
        <w:rPr>
          <w:rStyle w:val="normaltextrun"/>
          <w:rFonts w:eastAsiaTheme="minorEastAsia"/>
          <w:color w:val="000000" w:themeColor="text2"/>
        </w:rPr>
        <w:t xml:space="preserve"> V post-racionálním přístupu </w:t>
      </w:r>
      <w:r w:rsidR="2358654E" w:rsidRPr="7FEE145E">
        <w:rPr>
          <w:rStyle w:val="normaltextrun"/>
          <w:rFonts w:eastAsiaTheme="minorEastAsia"/>
          <w:color w:val="000000" w:themeColor="text2"/>
        </w:rPr>
        <w:t>se na postup dospívání k úsudku dívá jako na komplexní, nejednoznačn</w:t>
      </w:r>
      <w:r w:rsidR="000A7C9B" w:rsidRPr="7FEE145E">
        <w:rPr>
          <w:rStyle w:val="normaltextrun"/>
          <w:rFonts w:eastAsiaTheme="minorEastAsia"/>
          <w:color w:val="000000" w:themeColor="text2"/>
        </w:rPr>
        <w:t>é</w:t>
      </w:r>
      <w:r w:rsidR="2358654E" w:rsidRPr="7FEE145E">
        <w:rPr>
          <w:rStyle w:val="normaltextrun"/>
          <w:rFonts w:eastAsiaTheme="minorEastAsia"/>
          <w:color w:val="000000" w:themeColor="text2"/>
        </w:rPr>
        <w:t xml:space="preserve"> jednání, které se skládá z racionálního přem</w:t>
      </w:r>
      <w:r w:rsidR="505EC1BC" w:rsidRPr="7FEE145E">
        <w:rPr>
          <w:rStyle w:val="normaltextrun"/>
          <w:rFonts w:eastAsiaTheme="minorEastAsia"/>
          <w:color w:val="000000" w:themeColor="text2"/>
        </w:rPr>
        <w:t>ýšlení, morálních zásad, etických zásad, emocí rozhodovatele, kontextu a mnoho dalšího</w:t>
      </w:r>
      <w:r w:rsidR="3E83A665" w:rsidRPr="7FEE145E">
        <w:rPr>
          <w:rStyle w:val="normaltextrun"/>
          <w:rFonts w:eastAsiaTheme="minorEastAsia"/>
          <w:color w:val="000000" w:themeColor="text2"/>
        </w:rPr>
        <w:t xml:space="preserve"> (Jones, 1991; </w:t>
      </w:r>
      <w:proofErr w:type="spellStart"/>
      <w:r w:rsidR="3E83A665" w:rsidRPr="7FEE145E">
        <w:rPr>
          <w:rStyle w:val="normaltextrun"/>
          <w:rFonts w:eastAsiaTheme="minorEastAsia"/>
          <w:color w:val="000000" w:themeColor="text2"/>
        </w:rPr>
        <w:t>Trevino</w:t>
      </w:r>
      <w:proofErr w:type="spellEnd"/>
      <w:r w:rsidR="3E83A665" w:rsidRPr="7FEE145E">
        <w:rPr>
          <w:rStyle w:val="normaltextrun"/>
          <w:rFonts w:eastAsiaTheme="minorEastAsia"/>
          <w:color w:val="000000" w:themeColor="text2"/>
        </w:rPr>
        <w:t xml:space="preserve">, 1986; </w:t>
      </w:r>
      <w:proofErr w:type="spellStart"/>
      <w:r w:rsidR="3E83A665" w:rsidRPr="7FEE145E">
        <w:rPr>
          <w:rStyle w:val="normaltextrun"/>
          <w:rFonts w:eastAsiaTheme="minorEastAsia"/>
          <w:color w:val="000000" w:themeColor="text2"/>
        </w:rPr>
        <w:t>Trevino</w:t>
      </w:r>
      <w:proofErr w:type="spellEnd"/>
      <w:r w:rsidR="3E83A665" w:rsidRPr="7FEE145E">
        <w:rPr>
          <w:rStyle w:val="normaltextrun"/>
          <w:rFonts w:eastAsiaTheme="minorEastAsia"/>
          <w:color w:val="000000" w:themeColor="text2"/>
        </w:rPr>
        <w:t xml:space="preserve"> </w:t>
      </w:r>
      <w:r w:rsidR="185E3ACC" w:rsidRPr="7FEE145E">
        <w:rPr>
          <w:rStyle w:val="normaltextrun"/>
          <w:rFonts w:eastAsiaTheme="minorEastAsia"/>
          <w:color w:val="000000" w:themeColor="text2"/>
        </w:rPr>
        <w:t>&amp;</w:t>
      </w:r>
      <w:r w:rsidR="3E83A665" w:rsidRPr="7FEE145E">
        <w:rPr>
          <w:rStyle w:val="normaltextrun"/>
          <w:rFonts w:eastAsiaTheme="minorEastAsia"/>
          <w:color w:val="000000" w:themeColor="text2"/>
        </w:rPr>
        <w:t xml:space="preserve"> </w:t>
      </w:r>
      <w:proofErr w:type="spellStart"/>
      <w:r w:rsidR="3E83A665" w:rsidRPr="7FEE145E">
        <w:rPr>
          <w:rStyle w:val="normaltextrun"/>
          <w:rFonts w:eastAsiaTheme="minorEastAsia"/>
          <w:color w:val="000000" w:themeColor="text2"/>
        </w:rPr>
        <w:t>Youngblood</w:t>
      </w:r>
      <w:proofErr w:type="spellEnd"/>
      <w:r w:rsidR="2691D94F" w:rsidRPr="7FEE145E">
        <w:rPr>
          <w:rStyle w:val="normaltextrun"/>
          <w:rFonts w:eastAsiaTheme="minorEastAsia"/>
          <w:color w:val="000000" w:themeColor="text2"/>
        </w:rPr>
        <w:t>,</w:t>
      </w:r>
      <w:r w:rsidR="3E83A665" w:rsidRPr="7FEE145E">
        <w:rPr>
          <w:rStyle w:val="normaltextrun"/>
          <w:rFonts w:eastAsiaTheme="minorEastAsia"/>
          <w:color w:val="000000" w:themeColor="text2"/>
        </w:rPr>
        <w:t xml:space="preserve"> 1990</w:t>
      </w:r>
      <w:r w:rsidR="48270619" w:rsidRPr="7FEE145E">
        <w:rPr>
          <w:rStyle w:val="normaltextrun"/>
          <w:rFonts w:eastAsiaTheme="minorEastAsia"/>
          <w:color w:val="000000" w:themeColor="text2"/>
        </w:rPr>
        <w:t>;</w:t>
      </w:r>
      <w:r w:rsidR="72143577" w:rsidRPr="7FEE145E">
        <w:rPr>
          <w:rStyle w:val="normaltextrun"/>
          <w:rFonts w:eastAsiaTheme="minorEastAsia"/>
          <w:color w:val="000000" w:themeColor="text2"/>
        </w:rPr>
        <w:t xml:space="preserve"> </w:t>
      </w:r>
      <w:proofErr w:type="spellStart"/>
      <w:r w:rsidR="72143577" w:rsidRPr="7FEE145E">
        <w:rPr>
          <w:rStyle w:val="normaltextrun"/>
          <w:rFonts w:eastAsiaTheme="minorEastAsia"/>
          <w:color w:val="000000" w:themeColor="text2"/>
        </w:rPr>
        <w:t>Awasthi</w:t>
      </w:r>
      <w:proofErr w:type="spellEnd"/>
      <w:r w:rsidR="72143577" w:rsidRPr="7FEE145E">
        <w:rPr>
          <w:rStyle w:val="normaltextrun"/>
          <w:rFonts w:eastAsiaTheme="minorEastAsia"/>
          <w:color w:val="000000" w:themeColor="text2"/>
        </w:rPr>
        <w:t>, 2007)</w:t>
      </w:r>
      <w:r w:rsidR="505EC1BC" w:rsidRPr="7FEE145E">
        <w:rPr>
          <w:rStyle w:val="normaltextrun"/>
          <w:rFonts w:eastAsiaTheme="minorEastAsia"/>
          <w:color w:val="000000" w:themeColor="text2"/>
        </w:rPr>
        <w:t>.</w:t>
      </w:r>
      <w:r w:rsidR="5932A5CB" w:rsidRPr="7FEE145E">
        <w:rPr>
          <w:rStyle w:val="normaltextrun"/>
          <w:rFonts w:eastAsiaTheme="minorEastAsia"/>
          <w:color w:val="000000" w:themeColor="text2"/>
        </w:rPr>
        <w:t xml:space="preserve"> </w:t>
      </w:r>
      <w:r w:rsidR="0098772D" w:rsidRPr="7FEE145E">
        <w:rPr>
          <w:rStyle w:val="normaltextrun"/>
          <w:rFonts w:eastAsiaTheme="minorEastAsia"/>
          <w:color w:val="000000"/>
          <w:shd w:val="clear" w:color="auto" w:fill="FFFFFF"/>
        </w:rPr>
        <w:t xml:space="preserve"> </w:t>
      </w:r>
    </w:p>
    <w:p w14:paraId="13890360" w14:textId="3F5A9050" w:rsidR="00B571D2" w:rsidRPr="00B571D2" w:rsidRDefault="702B8782" w:rsidP="6453961A">
      <w:pPr>
        <w:jc w:val="both"/>
        <w:rPr>
          <w:rStyle w:val="normaltextrun"/>
          <w:rFonts w:eastAsiaTheme="minorEastAsia"/>
          <w:color w:val="000000" w:themeColor="text2"/>
        </w:rPr>
      </w:pPr>
      <w:proofErr w:type="spellStart"/>
      <w:r w:rsidRPr="7FEE145E">
        <w:rPr>
          <w:rStyle w:val="normaltextrun"/>
          <w:rFonts w:eastAsiaTheme="minorEastAsia"/>
          <w:color w:val="000000" w:themeColor="text2"/>
        </w:rPr>
        <w:t>Shotter</w:t>
      </w:r>
      <w:proofErr w:type="spellEnd"/>
      <w:r w:rsidRPr="7FEE145E">
        <w:rPr>
          <w:rStyle w:val="normaltextrun"/>
          <w:rFonts w:eastAsiaTheme="minorEastAsia"/>
          <w:color w:val="000000" w:themeColor="text2"/>
        </w:rPr>
        <w:t xml:space="preserve"> a </w:t>
      </w:r>
      <w:proofErr w:type="spellStart"/>
      <w:r w:rsidRPr="7FEE145E">
        <w:rPr>
          <w:rStyle w:val="normaltextrun"/>
          <w:rFonts w:eastAsiaTheme="minorEastAsia"/>
          <w:color w:val="000000" w:themeColor="text2"/>
        </w:rPr>
        <w:t>Tsoukas</w:t>
      </w:r>
      <w:proofErr w:type="spellEnd"/>
      <w:r w:rsidRPr="7FEE145E">
        <w:rPr>
          <w:rStyle w:val="normaltextrun"/>
          <w:rFonts w:eastAsiaTheme="minorEastAsia"/>
          <w:color w:val="000000" w:themeColor="text2"/>
        </w:rPr>
        <w:t xml:space="preserve"> (</w:t>
      </w:r>
      <w:r w:rsidR="038666EC" w:rsidRPr="7FEE145E">
        <w:rPr>
          <w:rStyle w:val="normaltextrun"/>
          <w:rFonts w:eastAsiaTheme="minorEastAsia"/>
          <w:color w:val="000000" w:themeColor="text2"/>
        </w:rPr>
        <w:t>2014</w:t>
      </w:r>
      <w:r w:rsidR="3BB514BE" w:rsidRPr="7FEE145E">
        <w:rPr>
          <w:rStyle w:val="normaltextrun"/>
          <w:rFonts w:eastAsiaTheme="minorEastAsia"/>
          <w:color w:val="000000" w:themeColor="text2"/>
        </w:rPr>
        <w:t>a</w:t>
      </w:r>
      <w:r w:rsidR="7B28406E" w:rsidRPr="7FEE145E">
        <w:rPr>
          <w:rStyle w:val="normaltextrun"/>
          <w:rFonts w:eastAsiaTheme="minorEastAsia"/>
          <w:color w:val="000000" w:themeColor="text2"/>
        </w:rPr>
        <w:t xml:space="preserve">, str. </w:t>
      </w:r>
      <w:r w:rsidR="3BB514BE" w:rsidRPr="7FEE145E">
        <w:rPr>
          <w:rStyle w:val="normaltextrun"/>
          <w:rFonts w:eastAsiaTheme="minorEastAsia"/>
          <w:color w:val="000000" w:themeColor="text2"/>
        </w:rPr>
        <w:t>392</w:t>
      </w:r>
      <w:r w:rsidRPr="7FEE145E">
        <w:rPr>
          <w:rStyle w:val="normaltextrun"/>
          <w:rFonts w:eastAsiaTheme="minorEastAsia"/>
          <w:color w:val="000000" w:themeColor="text2"/>
        </w:rPr>
        <w:t xml:space="preserve">) </w:t>
      </w:r>
      <w:r w:rsidR="12B178B0" w:rsidRPr="7FEE145E">
        <w:rPr>
          <w:rStyle w:val="normaltextrun"/>
          <w:rFonts w:eastAsiaTheme="minorEastAsia"/>
          <w:color w:val="000000" w:themeColor="text2"/>
        </w:rPr>
        <w:t>pochybují</w:t>
      </w:r>
      <w:r w:rsidR="58E6ABC1" w:rsidRPr="7FEE145E">
        <w:rPr>
          <w:rStyle w:val="normaltextrun"/>
          <w:rFonts w:eastAsiaTheme="minorEastAsia"/>
          <w:color w:val="000000" w:themeColor="text2"/>
        </w:rPr>
        <w:t xml:space="preserve"> o tom, zda je možné naučit se dobrému</w:t>
      </w:r>
      <w:r w:rsidR="11F65AC2" w:rsidRPr="7FEE145E">
        <w:rPr>
          <w:rStyle w:val="normaltextrun"/>
          <w:rFonts w:eastAsiaTheme="minorEastAsia"/>
          <w:color w:val="000000" w:themeColor="text2"/>
        </w:rPr>
        <w:t xml:space="preserve"> </w:t>
      </w:r>
      <w:r w:rsidR="58E6ABC1" w:rsidRPr="7FEE145E">
        <w:rPr>
          <w:rStyle w:val="normaltextrun"/>
          <w:rFonts w:eastAsiaTheme="minorEastAsia"/>
          <w:color w:val="000000" w:themeColor="text2"/>
        </w:rPr>
        <w:t xml:space="preserve">úsudku </w:t>
      </w:r>
      <w:r w:rsidR="40A616C6" w:rsidRPr="7FEE145E">
        <w:rPr>
          <w:rStyle w:val="normaltextrun"/>
          <w:rFonts w:eastAsiaTheme="minorEastAsia"/>
          <w:color w:val="000000" w:themeColor="text2"/>
        </w:rPr>
        <w:t>tradičním školským zp</w:t>
      </w:r>
      <w:r w:rsidR="418F3160" w:rsidRPr="7FEE145E">
        <w:rPr>
          <w:rStyle w:val="normaltextrun"/>
          <w:rFonts w:eastAsiaTheme="minorEastAsia"/>
          <w:color w:val="000000" w:themeColor="text2"/>
        </w:rPr>
        <w:t>ů</w:t>
      </w:r>
      <w:r w:rsidR="40A616C6" w:rsidRPr="7FEE145E">
        <w:rPr>
          <w:rStyle w:val="normaltextrun"/>
          <w:rFonts w:eastAsiaTheme="minorEastAsia"/>
          <w:color w:val="000000" w:themeColor="text2"/>
        </w:rPr>
        <w:t>sobem za využití učebnic. Dodávají však, že jeho rozvoj m</w:t>
      </w:r>
      <w:r w:rsidR="418F3160" w:rsidRPr="7FEE145E">
        <w:rPr>
          <w:rStyle w:val="normaltextrun"/>
          <w:rFonts w:eastAsiaTheme="minorEastAsia"/>
          <w:color w:val="000000" w:themeColor="text2"/>
        </w:rPr>
        <w:t>ů</w:t>
      </w:r>
      <w:r w:rsidR="40A616C6" w:rsidRPr="7FEE145E">
        <w:rPr>
          <w:rStyle w:val="normaltextrun"/>
          <w:rFonts w:eastAsiaTheme="minorEastAsia"/>
          <w:color w:val="000000" w:themeColor="text2"/>
        </w:rPr>
        <w:t xml:space="preserve">že být </w:t>
      </w:r>
      <w:r w:rsidR="5F912908" w:rsidRPr="7FEE145E">
        <w:rPr>
          <w:rStyle w:val="normaltextrun"/>
          <w:rFonts w:eastAsiaTheme="minorEastAsia"/>
          <w:color w:val="000000" w:themeColor="text2"/>
        </w:rPr>
        <w:t>usnadněn přijetím r</w:t>
      </w:r>
      <w:r w:rsidR="418F3160" w:rsidRPr="7FEE145E">
        <w:rPr>
          <w:rStyle w:val="normaltextrun"/>
          <w:rFonts w:eastAsiaTheme="minorEastAsia"/>
          <w:color w:val="000000" w:themeColor="text2"/>
        </w:rPr>
        <w:t>ů</w:t>
      </w:r>
      <w:r w:rsidR="5F912908" w:rsidRPr="7FEE145E">
        <w:rPr>
          <w:rStyle w:val="normaltextrun"/>
          <w:rFonts w:eastAsiaTheme="minorEastAsia"/>
          <w:color w:val="000000" w:themeColor="text2"/>
        </w:rPr>
        <w:t>zn</w:t>
      </w:r>
      <w:r w:rsidR="418F3160" w:rsidRPr="7FEE145E">
        <w:rPr>
          <w:rStyle w:val="normaltextrun"/>
          <w:rFonts w:eastAsiaTheme="minorEastAsia"/>
          <w:color w:val="000000" w:themeColor="text2"/>
        </w:rPr>
        <w:t>ý</w:t>
      </w:r>
      <w:r w:rsidR="5F912908" w:rsidRPr="7FEE145E">
        <w:rPr>
          <w:rStyle w:val="normaltextrun"/>
          <w:rFonts w:eastAsiaTheme="minorEastAsia"/>
          <w:color w:val="000000" w:themeColor="text2"/>
        </w:rPr>
        <w:t>ch typ</w:t>
      </w:r>
      <w:r w:rsidR="418F3160" w:rsidRPr="7FEE145E">
        <w:rPr>
          <w:rStyle w:val="normaltextrun"/>
          <w:rFonts w:eastAsiaTheme="minorEastAsia"/>
          <w:color w:val="000000" w:themeColor="text2"/>
        </w:rPr>
        <w:t>ů</w:t>
      </w:r>
      <w:r w:rsidR="5F912908" w:rsidRPr="7FEE145E">
        <w:rPr>
          <w:rStyle w:val="normaltextrun"/>
          <w:rFonts w:eastAsiaTheme="minorEastAsia"/>
          <w:color w:val="000000" w:themeColor="text2"/>
        </w:rPr>
        <w:t xml:space="preserve"> znalostí (Chia </w:t>
      </w:r>
      <w:r w:rsidR="2A861556" w:rsidRPr="7FEE145E">
        <w:rPr>
          <w:rStyle w:val="normaltextrun"/>
          <w:rFonts w:eastAsiaTheme="minorEastAsia"/>
          <w:color w:val="000000" w:themeColor="text2"/>
        </w:rPr>
        <w:t>&amp;</w:t>
      </w:r>
      <w:r w:rsidR="5F912908" w:rsidRPr="7FEE145E">
        <w:rPr>
          <w:rStyle w:val="normaltextrun"/>
          <w:rFonts w:eastAsiaTheme="minorEastAsia"/>
          <w:color w:val="000000" w:themeColor="text2"/>
        </w:rPr>
        <w:t xml:space="preserve"> Holt, 2008)</w:t>
      </w:r>
      <w:r w:rsidR="682AADFE" w:rsidRPr="7FEE145E">
        <w:rPr>
          <w:rStyle w:val="normaltextrun"/>
          <w:rFonts w:eastAsiaTheme="minorEastAsia"/>
          <w:color w:val="000000" w:themeColor="text2"/>
        </w:rPr>
        <w:t xml:space="preserve">, které </w:t>
      </w:r>
      <w:r w:rsidR="00AB6D0A" w:rsidRPr="7FEE145E">
        <w:rPr>
          <w:rStyle w:val="normaltextrun"/>
          <w:rFonts w:eastAsiaTheme="minorEastAsia"/>
          <w:color w:val="000000" w:themeColor="text2"/>
        </w:rPr>
        <w:t xml:space="preserve">zahrnují především </w:t>
      </w:r>
      <w:r w:rsidR="17FED8BF" w:rsidRPr="7FEE145E">
        <w:rPr>
          <w:rStyle w:val="normaltextrun"/>
          <w:rFonts w:eastAsiaTheme="minorEastAsia"/>
          <w:color w:val="000000" w:themeColor="text2"/>
        </w:rPr>
        <w:t>osobní zkušenosti</w:t>
      </w:r>
      <w:r w:rsidR="11E4AED9" w:rsidRPr="7FEE145E">
        <w:rPr>
          <w:rStyle w:val="normaltextrun"/>
          <w:rFonts w:eastAsiaTheme="minorEastAsia"/>
          <w:color w:val="000000" w:themeColor="text2"/>
        </w:rPr>
        <w:t xml:space="preserve"> (</w:t>
      </w:r>
      <w:proofErr w:type="spellStart"/>
      <w:r w:rsidR="5791FE57" w:rsidRPr="7FEE145E">
        <w:rPr>
          <w:rStyle w:val="normaltextrun"/>
          <w:rFonts w:eastAsiaTheme="minorEastAsia"/>
          <w:i/>
          <w:color w:val="000000" w:themeColor="text2"/>
        </w:rPr>
        <w:t>first</w:t>
      </w:r>
      <w:proofErr w:type="spellEnd"/>
      <w:r w:rsidR="5791FE57" w:rsidRPr="7FEE145E">
        <w:rPr>
          <w:rStyle w:val="normaltextrun"/>
          <w:rFonts w:eastAsiaTheme="minorEastAsia"/>
          <w:i/>
          <w:color w:val="000000" w:themeColor="text2"/>
        </w:rPr>
        <w:t xml:space="preserve"> person </w:t>
      </w:r>
      <w:proofErr w:type="spellStart"/>
      <w:r w:rsidR="5791FE57" w:rsidRPr="7FEE145E">
        <w:rPr>
          <w:rStyle w:val="normaltextrun"/>
          <w:rFonts w:eastAsiaTheme="minorEastAsia"/>
          <w:i/>
          <w:color w:val="000000" w:themeColor="text2"/>
        </w:rPr>
        <w:t>accounts</w:t>
      </w:r>
      <w:proofErr w:type="spellEnd"/>
      <w:r w:rsidR="33C9124C" w:rsidRPr="7FEE145E">
        <w:rPr>
          <w:rStyle w:val="normaltextrun"/>
          <w:rFonts w:eastAsiaTheme="minorEastAsia"/>
          <w:color w:val="000000" w:themeColor="text2"/>
        </w:rPr>
        <w:t>)</w:t>
      </w:r>
      <w:r w:rsidR="5791FE57" w:rsidRPr="7FEE145E">
        <w:rPr>
          <w:rStyle w:val="normaltextrun"/>
          <w:rFonts w:eastAsiaTheme="minorEastAsia"/>
          <w:color w:val="000000" w:themeColor="text2"/>
        </w:rPr>
        <w:t>, interpretační perspektivy, dočasnost a reflexivitu</w:t>
      </w:r>
      <w:r w:rsidR="5F912908" w:rsidRPr="7FEE145E">
        <w:rPr>
          <w:rStyle w:val="normaltextrun"/>
          <w:rFonts w:eastAsiaTheme="minorEastAsia"/>
          <w:color w:val="000000" w:themeColor="text2"/>
        </w:rPr>
        <w:t>.</w:t>
      </w:r>
      <w:r w:rsidR="24E13386" w:rsidRPr="7FEE145E">
        <w:rPr>
          <w:rStyle w:val="normaltextrun"/>
          <w:rFonts w:eastAsiaTheme="minorEastAsia"/>
          <w:color w:val="000000" w:themeColor="text2"/>
        </w:rPr>
        <w:t xml:space="preserve"> Tyto typy znalostí zachovávají část složitosti chování člověka, zejména d</w:t>
      </w:r>
      <w:r w:rsidR="0F34086F" w:rsidRPr="7FEE145E">
        <w:rPr>
          <w:rStyle w:val="normaltextrun"/>
          <w:rFonts w:eastAsiaTheme="minorEastAsia"/>
          <w:color w:val="000000" w:themeColor="text2"/>
        </w:rPr>
        <w:t>ů</w:t>
      </w:r>
      <w:r w:rsidR="24E13386" w:rsidRPr="7FEE145E">
        <w:rPr>
          <w:rStyle w:val="normaltextrun"/>
          <w:rFonts w:eastAsiaTheme="minorEastAsia"/>
          <w:color w:val="000000" w:themeColor="text2"/>
        </w:rPr>
        <w:t>ležitost zdánlivě ned</w:t>
      </w:r>
      <w:r w:rsidR="0F34086F" w:rsidRPr="7FEE145E">
        <w:rPr>
          <w:rStyle w:val="normaltextrun"/>
          <w:rFonts w:eastAsiaTheme="minorEastAsia"/>
          <w:color w:val="000000" w:themeColor="text2"/>
        </w:rPr>
        <w:t>ů</w:t>
      </w:r>
      <w:r w:rsidR="24E13386" w:rsidRPr="7FEE145E">
        <w:rPr>
          <w:rStyle w:val="normaltextrun"/>
          <w:rFonts w:eastAsiaTheme="minorEastAsia"/>
          <w:color w:val="000000" w:themeColor="text2"/>
        </w:rPr>
        <w:t>ležitých konte</w:t>
      </w:r>
      <w:r w:rsidR="0A3972D5" w:rsidRPr="7FEE145E">
        <w:rPr>
          <w:rStyle w:val="normaltextrun"/>
          <w:rFonts w:eastAsiaTheme="minorEastAsia"/>
          <w:color w:val="000000" w:themeColor="text2"/>
        </w:rPr>
        <w:t>xtových deta</w:t>
      </w:r>
      <w:r w:rsidR="73311D5C" w:rsidRPr="7FEE145E">
        <w:rPr>
          <w:rStyle w:val="normaltextrun"/>
          <w:rFonts w:eastAsiaTheme="minorEastAsia"/>
          <w:color w:val="000000" w:themeColor="text2"/>
        </w:rPr>
        <w:t>i</w:t>
      </w:r>
      <w:r w:rsidR="0A3972D5" w:rsidRPr="7FEE145E">
        <w:rPr>
          <w:rStyle w:val="normaltextrun"/>
          <w:rFonts w:eastAsiaTheme="minorEastAsia"/>
          <w:color w:val="000000" w:themeColor="text2"/>
        </w:rPr>
        <w:t>l</w:t>
      </w:r>
      <w:r w:rsidR="00C12CA6" w:rsidRPr="7FEE145E">
        <w:rPr>
          <w:rStyle w:val="normaltextrun"/>
          <w:rFonts w:eastAsiaTheme="minorEastAsia"/>
          <w:color w:val="000000" w:themeColor="text2"/>
        </w:rPr>
        <w:t>ů</w:t>
      </w:r>
      <w:r w:rsidR="0A3972D5" w:rsidRPr="7FEE145E">
        <w:rPr>
          <w:rStyle w:val="normaltextrun"/>
          <w:rFonts w:eastAsiaTheme="minorEastAsia"/>
          <w:color w:val="000000" w:themeColor="text2"/>
        </w:rPr>
        <w:t>, morální vlastnosti agent</w:t>
      </w:r>
      <w:r w:rsidR="00C12CA6" w:rsidRPr="7FEE145E">
        <w:rPr>
          <w:rStyle w:val="normaltextrun"/>
          <w:rFonts w:eastAsiaTheme="minorEastAsia"/>
          <w:color w:val="000000" w:themeColor="text2"/>
        </w:rPr>
        <w:t>ů</w:t>
      </w:r>
      <w:r w:rsidR="73E65870" w:rsidRPr="7FEE145E">
        <w:rPr>
          <w:rStyle w:val="normaltextrun"/>
          <w:rFonts w:eastAsiaTheme="minorEastAsia"/>
          <w:color w:val="000000" w:themeColor="text2"/>
        </w:rPr>
        <w:t>, dvojznačnost motiv</w:t>
      </w:r>
      <w:r w:rsidR="008E68ED" w:rsidRPr="7FEE145E">
        <w:rPr>
          <w:rStyle w:val="normaltextrun"/>
          <w:rFonts w:eastAsiaTheme="minorEastAsia"/>
          <w:color w:val="000000" w:themeColor="text2"/>
        </w:rPr>
        <w:t>ů</w:t>
      </w:r>
      <w:r w:rsidR="73E65870" w:rsidRPr="7FEE145E">
        <w:rPr>
          <w:rStyle w:val="normaltextrun"/>
          <w:rFonts w:eastAsiaTheme="minorEastAsia"/>
          <w:color w:val="000000" w:themeColor="text2"/>
        </w:rPr>
        <w:t>, které charakterizují velkou část lidského jednání</w:t>
      </w:r>
      <w:r w:rsidR="3E9EDED9" w:rsidRPr="7FEE145E">
        <w:rPr>
          <w:rStyle w:val="normaltextrun"/>
          <w:rFonts w:eastAsiaTheme="minorEastAsia"/>
          <w:color w:val="000000" w:themeColor="text2"/>
        </w:rPr>
        <w:t xml:space="preserve"> a na pozorovateli závislý popis systému (</w:t>
      </w:r>
      <w:proofErr w:type="spellStart"/>
      <w:r w:rsidR="3E9EDED9" w:rsidRPr="7FEE145E">
        <w:rPr>
          <w:rStyle w:val="normaltextrun"/>
          <w:rFonts w:eastAsiaTheme="minorEastAsia"/>
          <w:color w:val="000000" w:themeColor="text2"/>
        </w:rPr>
        <w:t>March</w:t>
      </w:r>
      <w:proofErr w:type="spellEnd"/>
      <w:r w:rsidR="3E9EDED9" w:rsidRPr="7FEE145E">
        <w:rPr>
          <w:rStyle w:val="normaltextrun"/>
          <w:rFonts w:eastAsiaTheme="minorEastAsia"/>
          <w:color w:val="000000" w:themeColor="text2"/>
        </w:rPr>
        <w:t xml:space="preserve">, 2007; </w:t>
      </w:r>
      <w:proofErr w:type="spellStart"/>
      <w:r w:rsidR="3E9EDED9" w:rsidRPr="7FEE145E">
        <w:rPr>
          <w:rStyle w:val="normaltextrun"/>
          <w:rFonts w:eastAsiaTheme="minorEastAsia"/>
          <w:color w:val="000000" w:themeColor="text2"/>
        </w:rPr>
        <w:t>Podolny</w:t>
      </w:r>
      <w:proofErr w:type="spellEnd"/>
      <w:r w:rsidR="3E9EDED9" w:rsidRPr="7FEE145E">
        <w:rPr>
          <w:rStyle w:val="normaltextrun"/>
          <w:rFonts w:eastAsiaTheme="minorEastAsia"/>
          <w:color w:val="000000" w:themeColor="text2"/>
        </w:rPr>
        <w:t xml:space="preserve">, 2011; </w:t>
      </w:r>
      <w:proofErr w:type="spellStart"/>
      <w:r w:rsidR="3E9EDED9" w:rsidRPr="7FEE145E">
        <w:rPr>
          <w:rStyle w:val="normaltextrun"/>
          <w:rFonts w:eastAsiaTheme="minorEastAsia"/>
          <w:color w:val="000000" w:themeColor="text2"/>
        </w:rPr>
        <w:t>Tsoukas</w:t>
      </w:r>
      <w:proofErr w:type="spellEnd"/>
      <w:r w:rsidR="3E9EDED9" w:rsidRPr="7FEE145E">
        <w:rPr>
          <w:rStyle w:val="normaltextrun"/>
          <w:rFonts w:eastAsiaTheme="minorEastAsia"/>
          <w:color w:val="000000" w:themeColor="text2"/>
        </w:rPr>
        <w:t xml:space="preserve"> </w:t>
      </w:r>
      <w:r w:rsidR="46E6F9E3" w:rsidRPr="7FEE145E">
        <w:rPr>
          <w:rStyle w:val="normaltextrun"/>
          <w:rFonts w:eastAsiaTheme="minorEastAsia"/>
          <w:color w:val="000000" w:themeColor="text2"/>
        </w:rPr>
        <w:t>&amp;</w:t>
      </w:r>
      <w:r w:rsidR="3E9EDED9" w:rsidRPr="7FEE145E">
        <w:rPr>
          <w:rStyle w:val="normaltextrun"/>
          <w:rFonts w:eastAsiaTheme="minorEastAsia"/>
          <w:color w:val="000000" w:themeColor="text2"/>
        </w:rPr>
        <w:t xml:space="preserve"> </w:t>
      </w:r>
      <w:proofErr w:type="spellStart"/>
      <w:r w:rsidR="3E9EDED9" w:rsidRPr="7FEE145E">
        <w:rPr>
          <w:rStyle w:val="normaltextrun"/>
          <w:rFonts w:eastAsiaTheme="minorEastAsia"/>
          <w:color w:val="000000" w:themeColor="text2"/>
        </w:rPr>
        <w:t>Hatch</w:t>
      </w:r>
      <w:proofErr w:type="spellEnd"/>
      <w:r w:rsidR="3E9EDED9" w:rsidRPr="7FEE145E">
        <w:rPr>
          <w:rStyle w:val="normaltextrun"/>
          <w:rFonts w:eastAsiaTheme="minorEastAsia"/>
          <w:color w:val="000000" w:themeColor="text2"/>
        </w:rPr>
        <w:t xml:space="preserve">, 2001; </w:t>
      </w:r>
      <w:proofErr w:type="spellStart"/>
      <w:r w:rsidR="3E9EDED9" w:rsidRPr="7FEE145E">
        <w:rPr>
          <w:rStyle w:val="normaltextrun"/>
          <w:rFonts w:eastAsiaTheme="minorEastAsia"/>
          <w:color w:val="000000" w:themeColor="text2"/>
        </w:rPr>
        <w:t>Weick</w:t>
      </w:r>
      <w:proofErr w:type="spellEnd"/>
      <w:r w:rsidR="3E9EDED9" w:rsidRPr="7FEE145E">
        <w:rPr>
          <w:rStyle w:val="normaltextrun"/>
          <w:rFonts w:eastAsiaTheme="minorEastAsia"/>
          <w:color w:val="000000" w:themeColor="text2"/>
        </w:rPr>
        <w:t xml:space="preserve">, 2004). </w:t>
      </w:r>
    </w:p>
    <w:p w14:paraId="48C8907A" w14:textId="7E59E480" w:rsidR="00B571D2" w:rsidRPr="00B571D2" w:rsidRDefault="4D570F2C" w:rsidP="7FD335F9">
      <w:pPr>
        <w:jc w:val="both"/>
        <w:rPr>
          <w:rStyle w:val="normaltextrun"/>
          <w:rFonts w:eastAsiaTheme="minorEastAsia"/>
          <w:color w:val="000000"/>
          <w:shd w:val="clear" w:color="auto" w:fill="FFFFFF"/>
        </w:rPr>
      </w:pPr>
      <w:r w:rsidRPr="7FEE145E">
        <w:rPr>
          <w:rStyle w:val="normaltextrun"/>
          <w:rFonts w:eastAsiaTheme="minorEastAsia"/>
          <w:color w:val="000000" w:themeColor="text2"/>
        </w:rPr>
        <w:t xml:space="preserve"> </w:t>
      </w:r>
      <w:proofErr w:type="spellStart"/>
      <w:r w:rsidR="243F59AE" w:rsidRPr="7FEE145E">
        <w:rPr>
          <w:rStyle w:val="normaltextrun"/>
          <w:rFonts w:eastAsiaTheme="minorEastAsia"/>
          <w:color w:val="000000" w:themeColor="text2"/>
        </w:rPr>
        <w:t>Baltes</w:t>
      </w:r>
      <w:proofErr w:type="spellEnd"/>
      <w:r w:rsidR="243F59AE" w:rsidRPr="7FEE145E">
        <w:rPr>
          <w:rStyle w:val="normaltextrun"/>
          <w:rFonts w:eastAsiaTheme="minorEastAsia"/>
          <w:color w:val="000000" w:themeColor="text2"/>
        </w:rPr>
        <w:t xml:space="preserve"> a </w:t>
      </w:r>
      <w:proofErr w:type="spellStart"/>
      <w:r w:rsidR="243F59AE" w:rsidRPr="7FEE145E">
        <w:rPr>
          <w:rStyle w:val="normaltextrun"/>
          <w:rFonts w:eastAsiaTheme="minorEastAsia"/>
          <w:color w:val="000000" w:themeColor="text2"/>
        </w:rPr>
        <w:t>Kubzmann</w:t>
      </w:r>
      <w:proofErr w:type="spellEnd"/>
      <w:r w:rsidR="243F59AE" w:rsidRPr="7FEE145E">
        <w:rPr>
          <w:rStyle w:val="normaltextrun"/>
          <w:rFonts w:eastAsiaTheme="minorEastAsia"/>
          <w:color w:val="000000" w:themeColor="text2"/>
        </w:rPr>
        <w:t xml:space="preserve"> (2003</w:t>
      </w:r>
      <w:r w:rsidR="5F9FBEA3" w:rsidRPr="7FEE145E">
        <w:rPr>
          <w:rStyle w:val="normaltextrun"/>
          <w:rFonts w:eastAsiaTheme="minorEastAsia"/>
          <w:color w:val="000000" w:themeColor="text2"/>
        </w:rPr>
        <w:t xml:space="preserve">, str. </w:t>
      </w:r>
      <w:r w:rsidR="33E50857" w:rsidRPr="7FEE145E">
        <w:rPr>
          <w:rStyle w:val="normaltextrun"/>
          <w:rFonts w:eastAsiaTheme="minorEastAsia"/>
          <w:color w:val="000000" w:themeColor="text2"/>
        </w:rPr>
        <w:t>132</w:t>
      </w:r>
      <w:r w:rsidR="5C00CFC7" w:rsidRPr="7FEE145E">
        <w:rPr>
          <w:rStyle w:val="normaltextrun"/>
          <w:rFonts w:eastAsiaTheme="minorEastAsia"/>
          <w:color w:val="000000" w:themeColor="text2"/>
        </w:rPr>
        <w:t>;</w:t>
      </w:r>
      <w:r w:rsidR="76C161B4" w:rsidRPr="7FEE145E">
        <w:rPr>
          <w:rStyle w:val="normaltextrun"/>
          <w:rFonts w:eastAsiaTheme="minorEastAsia"/>
          <w:color w:val="000000" w:themeColor="text2"/>
        </w:rPr>
        <w:t xml:space="preserve"> citováno v </w:t>
      </w:r>
      <w:proofErr w:type="spellStart"/>
      <w:r w:rsidR="76C161B4" w:rsidRPr="7FEE145E">
        <w:rPr>
          <w:rStyle w:val="normaltextrun"/>
          <w:rFonts w:eastAsiaTheme="minorEastAsia"/>
          <w:color w:val="000000" w:themeColor="text2"/>
        </w:rPr>
        <w:t>Small</w:t>
      </w:r>
      <w:proofErr w:type="spellEnd"/>
      <w:r w:rsidR="7C2A2B0C" w:rsidRPr="7FEE145E">
        <w:rPr>
          <w:rStyle w:val="normaltextrun"/>
          <w:rFonts w:eastAsiaTheme="minorEastAsia"/>
          <w:color w:val="000000" w:themeColor="text2"/>
        </w:rPr>
        <w:t xml:space="preserve">, </w:t>
      </w:r>
      <w:r w:rsidR="76C161B4" w:rsidRPr="7FEE145E">
        <w:rPr>
          <w:rStyle w:val="normaltextrun"/>
          <w:rFonts w:eastAsiaTheme="minorEastAsia"/>
          <w:color w:val="000000" w:themeColor="text2"/>
        </w:rPr>
        <w:t>2004),</w:t>
      </w:r>
      <w:r w:rsidR="243F59AE" w:rsidRPr="7FEE145E">
        <w:rPr>
          <w:rStyle w:val="normaltextrun"/>
          <w:rFonts w:eastAsiaTheme="minorEastAsia"/>
          <w:color w:val="000000" w:themeColor="text2"/>
        </w:rPr>
        <w:t xml:space="preserve"> dodávají, že rozvíjení vědomostí souvisejících s moudrostí a úsudkem vyžaduje komplexní spolupráci faktor</w:t>
      </w:r>
      <w:r w:rsidR="243F59AE" w:rsidRPr="7FEE145E">
        <w:rPr>
          <w:rFonts w:eastAsiaTheme="minorEastAsia"/>
          <w:color w:val="000000" w:themeColor="text2"/>
          <w:lang w:val="cs"/>
        </w:rPr>
        <w:t>ů</w:t>
      </w:r>
      <w:r w:rsidR="243F59AE" w:rsidRPr="7FEE145E">
        <w:rPr>
          <w:rStyle w:val="normaltextrun"/>
          <w:rFonts w:eastAsiaTheme="minorEastAsia"/>
          <w:color w:val="000000" w:themeColor="text2"/>
        </w:rPr>
        <w:t xml:space="preserve"> z rozdílných oblastí: psychologické, sociální, profesionální i historické. </w:t>
      </w:r>
      <w:r w:rsidR="69446474" w:rsidRPr="7FEE145E">
        <w:rPr>
          <w:rStyle w:val="normaltextrun"/>
          <w:rFonts w:eastAsiaTheme="minorEastAsia"/>
          <w:color w:val="000000" w:themeColor="text2"/>
        </w:rPr>
        <w:t>Navíc</w:t>
      </w:r>
      <w:r w:rsidR="01901A05" w:rsidRPr="7FEE145E">
        <w:rPr>
          <w:rStyle w:val="normaltextrun"/>
          <w:rFonts w:eastAsiaTheme="minorEastAsia"/>
          <w:color w:val="000000" w:themeColor="text2"/>
        </w:rPr>
        <w:t>, proces dospívání k mou</w:t>
      </w:r>
      <w:r w:rsidR="040AE756" w:rsidRPr="7FEE145E">
        <w:rPr>
          <w:rStyle w:val="normaltextrun"/>
          <w:rFonts w:eastAsiaTheme="minorEastAsia"/>
          <w:color w:val="000000" w:themeColor="text2"/>
        </w:rPr>
        <w:t>drému úsudku lz</w:t>
      </w:r>
      <w:r w:rsidR="538AD1E6" w:rsidRPr="7FEE145E">
        <w:rPr>
          <w:rStyle w:val="normaltextrun"/>
          <w:rFonts w:eastAsiaTheme="minorEastAsia"/>
          <w:color w:val="000000" w:themeColor="text2"/>
        </w:rPr>
        <w:t>e</w:t>
      </w:r>
      <w:r w:rsidR="141B10D7" w:rsidRPr="7FEE145E">
        <w:rPr>
          <w:rStyle w:val="normaltextrun"/>
          <w:rFonts w:eastAsiaTheme="minorEastAsia"/>
          <w:color w:val="000000" w:themeColor="text2"/>
        </w:rPr>
        <w:t xml:space="preserve"> dle Chia </w:t>
      </w:r>
      <w:r w:rsidR="56FB232A" w:rsidRPr="7FEE145E">
        <w:rPr>
          <w:rStyle w:val="normaltextrun"/>
          <w:rFonts w:eastAsiaTheme="minorEastAsia"/>
          <w:color w:val="000000" w:themeColor="text2"/>
        </w:rPr>
        <w:t>a</w:t>
      </w:r>
      <w:r w:rsidR="1B4B1157" w:rsidRPr="7FEE145E">
        <w:rPr>
          <w:rStyle w:val="normaltextrun"/>
          <w:rFonts w:eastAsiaTheme="minorEastAsia"/>
          <w:color w:val="000000" w:themeColor="text2"/>
        </w:rPr>
        <w:t xml:space="preserve"> </w:t>
      </w:r>
      <w:r w:rsidR="141B10D7" w:rsidRPr="7FEE145E">
        <w:rPr>
          <w:rStyle w:val="normaltextrun"/>
          <w:rFonts w:eastAsiaTheme="minorEastAsia"/>
          <w:color w:val="000000" w:themeColor="text2"/>
        </w:rPr>
        <w:t>Holt</w:t>
      </w:r>
      <w:r w:rsidR="040AE756" w:rsidRPr="7FEE145E">
        <w:rPr>
          <w:rStyle w:val="normaltextrun"/>
          <w:rFonts w:eastAsiaTheme="minorEastAsia"/>
          <w:color w:val="000000" w:themeColor="text2"/>
        </w:rPr>
        <w:t xml:space="preserve"> </w:t>
      </w:r>
      <w:r w:rsidR="141B10D7" w:rsidRPr="7FEE145E">
        <w:rPr>
          <w:rStyle w:val="normaltextrun"/>
          <w:rFonts w:eastAsiaTheme="minorEastAsia"/>
          <w:color w:val="000000" w:themeColor="text2"/>
        </w:rPr>
        <w:t>(2008</w:t>
      </w:r>
      <w:r w:rsidR="747DCECA" w:rsidRPr="7FEE145E">
        <w:rPr>
          <w:rStyle w:val="normaltextrun"/>
          <w:rFonts w:eastAsiaTheme="minorEastAsia"/>
          <w:color w:val="000000" w:themeColor="text2"/>
        </w:rPr>
        <w:t>, str.</w:t>
      </w:r>
      <w:r w:rsidR="141B10D7" w:rsidRPr="7FEE145E">
        <w:rPr>
          <w:rStyle w:val="normaltextrun"/>
          <w:rFonts w:eastAsiaTheme="minorEastAsia"/>
          <w:color w:val="000000" w:themeColor="text2"/>
        </w:rPr>
        <w:t xml:space="preserve"> 480)</w:t>
      </w:r>
      <w:r w:rsidR="040AE756" w:rsidRPr="7FEE145E">
        <w:rPr>
          <w:rStyle w:val="normaltextrun"/>
          <w:rFonts w:eastAsiaTheme="minorEastAsia"/>
          <w:color w:val="000000" w:themeColor="text2"/>
        </w:rPr>
        <w:t xml:space="preserve"> v zásadě naučit</w:t>
      </w:r>
      <w:r w:rsidR="7FAAEFE9" w:rsidRPr="7FEE145E">
        <w:rPr>
          <w:rStyle w:val="normaltextrun"/>
          <w:rFonts w:eastAsiaTheme="minorEastAsia"/>
          <w:color w:val="000000" w:themeColor="text2"/>
        </w:rPr>
        <w:t>, když jsou odborníci vystaveni r</w:t>
      </w:r>
      <w:r w:rsidR="7DE52AF0" w:rsidRPr="7FEE145E">
        <w:rPr>
          <w:rStyle w:val="normaltextrun"/>
          <w:rFonts w:eastAsiaTheme="minorEastAsia"/>
          <w:color w:val="000000" w:themeColor="text2"/>
        </w:rPr>
        <w:t>ů</w:t>
      </w:r>
      <w:r w:rsidR="7FAAEFE9" w:rsidRPr="7FEE145E">
        <w:rPr>
          <w:rStyle w:val="normaltextrun"/>
          <w:rFonts w:eastAsiaTheme="minorEastAsia"/>
          <w:color w:val="000000" w:themeColor="text2"/>
        </w:rPr>
        <w:t>zným zkušenostem.</w:t>
      </w:r>
      <w:r w:rsidR="3BA895D8" w:rsidRPr="3CC162EE">
        <w:rPr>
          <w:rStyle w:val="normaltextrun"/>
          <w:rFonts w:eastAsiaTheme="minorEastAsia"/>
          <w:color w:val="000000"/>
          <w:shd w:val="clear" w:color="auto" w:fill="FFFFFF"/>
        </w:rPr>
        <w:t xml:space="preserve"> </w:t>
      </w:r>
      <w:r w:rsidR="7394140F" w:rsidRPr="7FEE145E">
        <w:rPr>
          <w:rStyle w:val="normaltextrun"/>
          <w:rFonts w:eastAsiaTheme="minorEastAsia"/>
          <w:color w:val="000000"/>
          <w:shd w:val="clear" w:color="auto" w:fill="FFFFFF"/>
        </w:rPr>
        <w:t>Úsudek je dále také ovlivněn</w:t>
      </w:r>
      <w:r w:rsidR="0A0EDCBE" w:rsidRPr="7FEE145E">
        <w:rPr>
          <w:rStyle w:val="normaltextrun"/>
          <w:rFonts w:eastAsiaTheme="minorEastAsia"/>
          <w:color w:val="000000"/>
          <w:shd w:val="clear" w:color="auto" w:fill="FFFFFF"/>
        </w:rPr>
        <w:t xml:space="preserve"> </w:t>
      </w:r>
      <w:r w:rsidR="7394140F" w:rsidRPr="7FEE145E">
        <w:rPr>
          <w:rStyle w:val="normaltextrun"/>
          <w:rFonts w:eastAsiaTheme="minorEastAsia"/>
          <w:color w:val="000000"/>
          <w:shd w:val="clear" w:color="auto" w:fill="FFFFFF"/>
        </w:rPr>
        <w:t>emocemi, ty nám v dané situaci odkrývají pocity jedince, a tudíž do určité míry ovlivňují, jak v danou chvíli jedinec zareaguje (</w:t>
      </w:r>
      <w:proofErr w:type="spellStart"/>
      <w:r w:rsidR="7394140F" w:rsidRPr="7FEE145E">
        <w:rPr>
          <w:rStyle w:val="normaltextrun"/>
          <w:rFonts w:eastAsiaTheme="minorEastAsia"/>
          <w:color w:val="000000"/>
          <w:shd w:val="clear" w:color="auto" w:fill="FFFFFF"/>
        </w:rPr>
        <w:t>Solomon</w:t>
      </w:r>
      <w:proofErr w:type="spellEnd"/>
      <w:r w:rsidR="7394140F" w:rsidRPr="7FEE145E">
        <w:rPr>
          <w:rStyle w:val="normaltextrun"/>
          <w:rFonts w:eastAsiaTheme="minorEastAsia"/>
          <w:color w:val="000000"/>
          <w:shd w:val="clear" w:color="auto" w:fill="FFFFFF"/>
        </w:rPr>
        <w:t>, 2001</w:t>
      </w:r>
      <w:r w:rsidR="5BD4B286" w:rsidRPr="7FEE145E">
        <w:rPr>
          <w:rStyle w:val="normaltextrun"/>
          <w:rFonts w:eastAsiaTheme="minorEastAsia"/>
          <w:color w:val="000000"/>
          <w:shd w:val="clear" w:color="auto" w:fill="FFFFFF"/>
        </w:rPr>
        <w:t xml:space="preserve">; citováno v </w:t>
      </w:r>
      <w:proofErr w:type="spellStart"/>
      <w:r w:rsidR="5BD4B286" w:rsidRPr="7FEE145E">
        <w:rPr>
          <w:rStyle w:val="normaltextrun"/>
          <w:rFonts w:eastAsiaTheme="minorEastAsia"/>
          <w:color w:val="000000"/>
          <w:shd w:val="clear" w:color="auto" w:fill="FFFFFF"/>
        </w:rPr>
        <w:t>Shotter</w:t>
      </w:r>
      <w:proofErr w:type="spellEnd"/>
      <w:r w:rsidR="5BD4B286" w:rsidRPr="7FEE145E">
        <w:rPr>
          <w:rStyle w:val="normaltextrun"/>
          <w:rFonts w:eastAsiaTheme="minorEastAsia"/>
          <w:color w:val="000000"/>
          <w:shd w:val="clear" w:color="auto" w:fill="FFFFFF"/>
        </w:rPr>
        <w:t xml:space="preserve"> &amp; </w:t>
      </w:r>
      <w:proofErr w:type="spellStart"/>
      <w:r w:rsidR="5BD4B286" w:rsidRPr="7FEE145E">
        <w:rPr>
          <w:rStyle w:val="normaltextrun"/>
          <w:rFonts w:eastAsiaTheme="minorEastAsia"/>
          <w:color w:val="000000"/>
          <w:shd w:val="clear" w:color="auto" w:fill="FFFFFF"/>
        </w:rPr>
        <w:t>Tsoukas</w:t>
      </w:r>
      <w:proofErr w:type="spellEnd"/>
      <w:r w:rsidR="5BD4B286" w:rsidRPr="7FEE145E">
        <w:rPr>
          <w:rStyle w:val="normaltextrun"/>
          <w:rFonts w:eastAsiaTheme="minorEastAsia"/>
          <w:color w:val="000000"/>
          <w:shd w:val="clear" w:color="auto" w:fill="FFFFFF"/>
        </w:rPr>
        <w:t>, 2014b</w:t>
      </w:r>
      <w:r w:rsidR="24270817" w:rsidRPr="7FEE145E">
        <w:rPr>
          <w:rStyle w:val="normaltextrun"/>
          <w:rFonts w:eastAsiaTheme="minorEastAsia"/>
          <w:color w:val="000000"/>
          <w:shd w:val="clear" w:color="auto" w:fill="FFFFFF"/>
        </w:rPr>
        <w:t xml:space="preserve">, str. </w:t>
      </w:r>
      <w:r w:rsidR="5BD4B286" w:rsidRPr="7FEE145E">
        <w:rPr>
          <w:rStyle w:val="normaltextrun"/>
          <w:rFonts w:eastAsiaTheme="minorEastAsia"/>
          <w:color w:val="000000"/>
          <w:shd w:val="clear" w:color="auto" w:fill="FFFFFF"/>
        </w:rPr>
        <w:t>233</w:t>
      </w:r>
      <w:r w:rsidR="7394140F" w:rsidRPr="7FEE145E">
        <w:rPr>
          <w:rStyle w:val="normaltextrun"/>
          <w:rFonts w:eastAsiaTheme="minorEastAsia"/>
          <w:color w:val="000000"/>
          <w:shd w:val="clear" w:color="auto" w:fill="FFFFFF"/>
        </w:rPr>
        <w:t>)</w:t>
      </w:r>
      <w:r w:rsidR="756ABF4A" w:rsidRPr="7FEE145E">
        <w:rPr>
          <w:rStyle w:val="normaltextrun"/>
          <w:rFonts w:eastAsiaTheme="minorEastAsia"/>
          <w:color w:val="000000"/>
          <w:shd w:val="clear" w:color="auto" w:fill="FFFFFF"/>
        </w:rPr>
        <w:t>.</w:t>
      </w:r>
      <w:r w:rsidR="11F65AC2" w:rsidRPr="7FEE145E">
        <w:rPr>
          <w:rStyle w:val="normaltextrun"/>
          <w:rFonts w:eastAsiaTheme="minorEastAsia"/>
          <w:color w:val="000000"/>
          <w:shd w:val="clear" w:color="auto" w:fill="FFFFFF"/>
        </w:rPr>
        <w:t xml:space="preserve"> </w:t>
      </w:r>
      <w:r w:rsidR="58F24A56" w:rsidRPr="7FEE145E">
        <w:rPr>
          <w:rStyle w:val="normaltextrun"/>
          <w:rFonts w:eastAsiaTheme="minorEastAsia"/>
          <w:color w:val="000000"/>
          <w:shd w:val="clear" w:color="auto" w:fill="FFFFFF"/>
        </w:rPr>
        <w:t xml:space="preserve">Strom a </w:t>
      </w:r>
      <w:proofErr w:type="spellStart"/>
      <w:r w:rsidR="58F24A56" w:rsidRPr="7FEE145E">
        <w:rPr>
          <w:rStyle w:val="normaltextrun"/>
          <w:rFonts w:eastAsiaTheme="minorEastAsia"/>
          <w:color w:val="000000"/>
          <w:shd w:val="clear" w:color="auto" w:fill="FFFFFF"/>
        </w:rPr>
        <w:t>Ledoux</w:t>
      </w:r>
      <w:proofErr w:type="spellEnd"/>
      <w:r w:rsidR="58F24A56" w:rsidRPr="7FEE145E">
        <w:rPr>
          <w:rStyle w:val="normaltextrun"/>
          <w:rFonts w:eastAsiaTheme="minorEastAsia"/>
          <w:color w:val="000000"/>
          <w:shd w:val="clear" w:color="auto" w:fill="FFFFFF"/>
        </w:rPr>
        <w:t xml:space="preserve"> (</w:t>
      </w:r>
      <w:r w:rsidR="6B3A8EEE" w:rsidRPr="7FEE145E">
        <w:rPr>
          <w:rStyle w:val="normaltextrun"/>
          <w:rFonts w:eastAsiaTheme="minorEastAsia"/>
          <w:color w:val="000000"/>
          <w:shd w:val="clear" w:color="auto" w:fill="FFFFFF"/>
        </w:rPr>
        <w:t>2011</w:t>
      </w:r>
      <w:r w:rsidR="0A23EC54" w:rsidRPr="7FEE145E">
        <w:rPr>
          <w:rStyle w:val="normaltextrun"/>
          <w:rFonts w:eastAsiaTheme="minorEastAsia"/>
          <w:color w:val="000000"/>
          <w:shd w:val="clear" w:color="auto" w:fill="FFFFFF"/>
        </w:rPr>
        <w:t xml:space="preserve">, str. </w:t>
      </w:r>
      <w:r w:rsidR="175A28BF" w:rsidRPr="7FEE145E">
        <w:rPr>
          <w:rStyle w:val="normaltextrun"/>
          <w:rFonts w:eastAsiaTheme="minorEastAsia"/>
          <w:color w:val="000000"/>
          <w:shd w:val="clear" w:color="auto" w:fill="FFFFFF"/>
        </w:rPr>
        <w:t>95</w:t>
      </w:r>
      <w:r w:rsidR="58F24A56" w:rsidRPr="7FEE145E">
        <w:rPr>
          <w:rStyle w:val="normaltextrun"/>
          <w:rFonts w:eastAsiaTheme="minorEastAsia"/>
          <w:color w:val="000000"/>
          <w:shd w:val="clear" w:color="auto" w:fill="FFFFFF"/>
        </w:rPr>
        <w:t>) definují moudrost jako dobré čtení vzorc</w:t>
      </w:r>
      <w:r w:rsidR="260A9C37" w:rsidRPr="7FEE145E">
        <w:rPr>
          <w:rStyle w:val="normaltextrun"/>
          <w:rFonts w:eastAsiaTheme="minorEastAsia"/>
          <w:color w:val="000000"/>
          <w:shd w:val="clear" w:color="auto" w:fill="FFFFFF"/>
        </w:rPr>
        <w:t>ů</w:t>
      </w:r>
      <w:r w:rsidR="58F24A56" w:rsidRPr="7FEE145E">
        <w:rPr>
          <w:rStyle w:val="normaltextrun"/>
          <w:rFonts w:eastAsiaTheme="minorEastAsia"/>
          <w:color w:val="000000"/>
          <w:shd w:val="clear" w:color="auto" w:fill="FFFFFF"/>
        </w:rPr>
        <w:t xml:space="preserve"> života a </w:t>
      </w:r>
      <w:r w:rsidR="59C31535" w:rsidRPr="7FEE145E">
        <w:rPr>
          <w:rStyle w:val="normaltextrun"/>
          <w:rFonts w:eastAsiaTheme="minorEastAsia"/>
          <w:color w:val="000000"/>
          <w:shd w:val="clear" w:color="auto" w:fill="FFFFFF"/>
        </w:rPr>
        <w:t>jej</w:t>
      </w:r>
      <w:r w:rsidR="58F24A56" w:rsidRPr="7FEE145E">
        <w:rPr>
          <w:rStyle w:val="normaltextrun"/>
          <w:rFonts w:eastAsiaTheme="minorEastAsia"/>
          <w:color w:val="000000"/>
          <w:shd w:val="clear" w:color="auto" w:fill="FFFFFF"/>
        </w:rPr>
        <w:t>ich aplikace</w:t>
      </w:r>
      <w:r w:rsidR="2D59B4B4" w:rsidRPr="7FEE145E">
        <w:rPr>
          <w:rStyle w:val="normaltextrun"/>
          <w:rFonts w:eastAsiaTheme="minorEastAsia"/>
          <w:color w:val="000000"/>
          <w:shd w:val="clear" w:color="auto" w:fill="FFFFFF"/>
        </w:rPr>
        <w:t xml:space="preserve"> s nadhledem, integritou a starostlivostí. </w:t>
      </w:r>
      <w:r w:rsidR="2A0589B1" w:rsidRPr="7FEE145E">
        <w:rPr>
          <w:rStyle w:val="normaltextrun"/>
          <w:rFonts w:eastAsiaTheme="minorEastAsia"/>
          <w:color w:val="000000"/>
          <w:shd w:val="clear" w:color="auto" w:fill="FFFFFF"/>
        </w:rPr>
        <w:t>Shaw a Locke (1993</w:t>
      </w:r>
      <w:r w:rsidR="5F8A1F68" w:rsidRPr="7FEE145E">
        <w:rPr>
          <w:rStyle w:val="normaltextrun"/>
          <w:rFonts w:eastAsiaTheme="minorEastAsia"/>
          <w:color w:val="000000"/>
          <w:shd w:val="clear" w:color="auto" w:fill="FFFFFF"/>
        </w:rPr>
        <w:t xml:space="preserve">, str. </w:t>
      </w:r>
      <w:r w:rsidR="70865BD5" w:rsidRPr="7FEE145E">
        <w:rPr>
          <w:rStyle w:val="normaltextrun"/>
          <w:rFonts w:eastAsiaTheme="minorEastAsia"/>
          <w:color w:val="000000"/>
          <w:shd w:val="clear" w:color="auto" w:fill="FFFFFF"/>
        </w:rPr>
        <w:t>35</w:t>
      </w:r>
      <w:r w:rsidR="67E30D3A" w:rsidRPr="7FEE145E">
        <w:rPr>
          <w:rStyle w:val="normaltextrun"/>
          <w:rFonts w:eastAsiaTheme="minorEastAsia"/>
          <w:color w:val="000000"/>
          <w:shd w:val="clear" w:color="auto" w:fill="FFFFFF"/>
        </w:rPr>
        <w:t>0</w:t>
      </w:r>
      <w:r w:rsidR="2A0589B1" w:rsidRPr="7FEE145E">
        <w:rPr>
          <w:rStyle w:val="normaltextrun"/>
          <w:rFonts w:eastAsiaTheme="minorEastAsia"/>
          <w:color w:val="000000"/>
          <w:shd w:val="clear" w:color="auto" w:fill="FFFFFF"/>
        </w:rPr>
        <w:t>) například navrhují využití fikce v rámci vzdělávaní mana</w:t>
      </w:r>
      <w:r w:rsidR="004E5216" w:rsidRPr="7FEE145E">
        <w:rPr>
          <w:rStyle w:val="normaltextrun"/>
          <w:rFonts w:eastAsiaTheme="minorEastAsia"/>
          <w:color w:val="000000"/>
          <w:shd w:val="clear" w:color="auto" w:fill="FFFFFF"/>
        </w:rPr>
        <w:t>žerů</w:t>
      </w:r>
      <w:r w:rsidR="2A0589B1" w:rsidRPr="7FEE145E">
        <w:rPr>
          <w:rStyle w:val="normaltextrun"/>
          <w:rFonts w:eastAsiaTheme="minorEastAsia"/>
          <w:color w:val="000000"/>
          <w:shd w:val="clear" w:color="auto" w:fill="FFFFFF"/>
        </w:rPr>
        <w:t xml:space="preserve">. Opírají se u toho o </w:t>
      </w:r>
      <w:proofErr w:type="spellStart"/>
      <w:r w:rsidR="2A0589B1" w:rsidRPr="7FEE145E">
        <w:rPr>
          <w:rStyle w:val="normaltextrun"/>
          <w:rFonts w:eastAsiaTheme="minorEastAsia"/>
          <w:color w:val="000000"/>
          <w:shd w:val="clear" w:color="auto" w:fill="FFFFFF"/>
        </w:rPr>
        <w:t>Vickerse</w:t>
      </w:r>
      <w:proofErr w:type="spellEnd"/>
      <w:r w:rsidR="2A0589B1" w:rsidRPr="7FEE145E">
        <w:rPr>
          <w:rStyle w:val="normaltextrun"/>
          <w:rFonts w:eastAsiaTheme="minorEastAsia"/>
          <w:color w:val="000000"/>
          <w:shd w:val="clear" w:color="auto" w:fill="FFFFFF"/>
        </w:rPr>
        <w:t xml:space="preserve"> (1967</w:t>
      </w:r>
      <w:r w:rsidR="793E09FD" w:rsidRPr="7FEE145E">
        <w:rPr>
          <w:rStyle w:val="normaltextrun"/>
          <w:rFonts w:eastAsiaTheme="minorEastAsia"/>
          <w:color w:val="000000"/>
          <w:shd w:val="clear" w:color="auto" w:fill="FFFFFF"/>
        </w:rPr>
        <w:t xml:space="preserve">, str. </w:t>
      </w:r>
      <w:r w:rsidR="085AF87C" w:rsidRPr="7FEE145E">
        <w:rPr>
          <w:rStyle w:val="normaltextrun"/>
          <w:rFonts w:eastAsiaTheme="minorEastAsia"/>
          <w:color w:val="000000"/>
          <w:shd w:val="clear" w:color="auto" w:fill="FFFFFF"/>
        </w:rPr>
        <w:t>64-65</w:t>
      </w:r>
      <w:r w:rsidR="2A0589B1" w:rsidRPr="7FEE145E">
        <w:rPr>
          <w:rStyle w:val="normaltextrun"/>
          <w:rFonts w:eastAsiaTheme="minorEastAsia"/>
          <w:color w:val="000000"/>
          <w:shd w:val="clear" w:color="auto" w:fill="FFFFFF"/>
        </w:rPr>
        <w:t>), který definuje vzdělávaní</w:t>
      </w:r>
      <w:r w:rsidR="785BD418" w:rsidRPr="7FEE145E">
        <w:rPr>
          <w:rStyle w:val="normaltextrun"/>
          <w:rFonts w:eastAsiaTheme="minorEastAsia"/>
          <w:color w:val="000000"/>
          <w:shd w:val="clear" w:color="auto" w:fill="FFFFFF"/>
        </w:rPr>
        <w:t xml:space="preserve"> jako jakousi “školu úsudku” (</w:t>
      </w:r>
      <w:proofErr w:type="spellStart"/>
      <w:r w:rsidR="785BD418" w:rsidRPr="7FEE145E">
        <w:rPr>
          <w:rStyle w:val="normaltextrun"/>
          <w:rFonts w:eastAsiaTheme="minorEastAsia"/>
          <w:i/>
          <w:color w:val="000000"/>
          <w:shd w:val="clear" w:color="auto" w:fill="FFFFFF"/>
        </w:rPr>
        <w:t>school</w:t>
      </w:r>
      <w:proofErr w:type="spellEnd"/>
      <w:r w:rsidR="785BD418" w:rsidRPr="7FEE145E">
        <w:rPr>
          <w:rStyle w:val="normaltextrun"/>
          <w:rFonts w:eastAsiaTheme="minorEastAsia"/>
          <w:i/>
          <w:color w:val="000000"/>
          <w:shd w:val="clear" w:color="auto" w:fill="FFFFFF"/>
        </w:rPr>
        <w:t xml:space="preserve"> </w:t>
      </w:r>
      <w:proofErr w:type="spellStart"/>
      <w:r w:rsidR="785BD418" w:rsidRPr="7FEE145E">
        <w:rPr>
          <w:rStyle w:val="normaltextrun"/>
          <w:rFonts w:eastAsiaTheme="minorEastAsia"/>
          <w:i/>
          <w:color w:val="000000"/>
          <w:shd w:val="clear" w:color="auto" w:fill="FFFFFF"/>
        </w:rPr>
        <w:t>of</w:t>
      </w:r>
      <w:proofErr w:type="spellEnd"/>
      <w:r w:rsidR="785BD418" w:rsidRPr="7FEE145E">
        <w:rPr>
          <w:rStyle w:val="normaltextrun"/>
          <w:rFonts w:eastAsiaTheme="minorEastAsia"/>
          <w:i/>
          <w:color w:val="000000"/>
          <w:shd w:val="clear" w:color="auto" w:fill="FFFFFF"/>
        </w:rPr>
        <w:t xml:space="preserve"> </w:t>
      </w:r>
      <w:proofErr w:type="spellStart"/>
      <w:r w:rsidR="785BD418" w:rsidRPr="7FEE145E">
        <w:rPr>
          <w:rStyle w:val="normaltextrun"/>
          <w:rFonts w:eastAsiaTheme="minorEastAsia"/>
          <w:i/>
          <w:color w:val="000000"/>
          <w:shd w:val="clear" w:color="auto" w:fill="FFFFFF"/>
        </w:rPr>
        <w:t>judgment</w:t>
      </w:r>
      <w:proofErr w:type="spellEnd"/>
      <w:r w:rsidR="785BD418" w:rsidRPr="7FEE145E">
        <w:rPr>
          <w:rStyle w:val="normaltextrun"/>
          <w:rFonts w:eastAsiaTheme="minorEastAsia"/>
          <w:color w:val="000000"/>
          <w:shd w:val="clear" w:color="auto" w:fill="FFFFFF"/>
        </w:rPr>
        <w:t>). V rámci této školy úsudku</w:t>
      </w:r>
      <w:r w:rsidR="424B43B6" w:rsidRPr="7FEE145E">
        <w:rPr>
          <w:rStyle w:val="normaltextrun"/>
          <w:rFonts w:eastAsiaTheme="minorEastAsia"/>
          <w:color w:val="000000"/>
          <w:shd w:val="clear" w:color="auto" w:fill="FFFFFF"/>
        </w:rPr>
        <w:t xml:space="preserve"> </w:t>
      </w:r>
      <w:r w:rsidR="5943079D" w:rsidRPr="7FEE145E">
        <w:rPr>
          <w:rStyle w:val="normaltextrun"/>
          <w:rFonts w:eastAsiaTheme="minorEastAsia"/>
          <w:color w:val="000000"/>
          <w:shd w:val="clear" w:color="auto" w:fill="FFFFFF"/>
        </w:rPr>
        <w:t>mohou jednotlivci rozvíjet, cvičením a příklad</w:t>
      </w:r>
      <w:r w:rsidR="2461073A" w:rsidRPr="7FEE145E">
        <w:rPr>
          <w:rStyle w:val="normaltextrun"/>
          <w:rFonts w:eastAsiaTheme="minorEastAsia"/>
          <w:color w:val="000000"/>
          <w:shd w:val="clear" w:color="auto" w:fill="FFFFFF"/>
        </w:rPr>
        <w:t>e</w:t>
      </w:r>
      <w:r w:rsidR="5943079D" w:rsidRPr="7FEE145E">
        <w:rPr>
          <w:rStyle w:val="normaltextrun"/>
          <w:rFonts w:eastAsiaTheme="minorEastAsia"/>
          <w:color w:val="000000"/>
          <w:shd w:val="clear" w:color="auto" w:fill="FFFFFF"/>
        </w:rPr>
        <w:t>m, jak obecné vlastnosti mysle, srdce a v</w:t>
      </w:r>
      <w:r w:rsidR="00645DBF" w:rsidRPr="7FEE145E">
        <w:rPr>
          <w:rStyle w:val="normaltextrun"/>
          <w:rFonts w:eastAsiaTheme="minorEastAsia"/>
          <w:color w:val="000000"/>
          <w:shd w:val="clear" w:color="auto" w:fill="FFFFFF"/>
        </w:rPr>
        <w:t>ů</w:t>
      </w:r>
      <w:r w:rsidR="5943079D" w:rsidRPr="7FEE145E">
        <w:rPr>
          <w:rStyle w:val="normaltextrun"/>
          <w:rFonts w:eastAsiaTheme="minorEastAsia"/>
          <w:color w:val="000000"/>
          <w:shd w:val="clear" w:color="auto" w:fill="FFFFFF"/>
        </w:rPr>
        <w:t>le</w:t>
      </w:r>
      <w:r w:rsidR="2D85EB0D" w:rsidRPr="7FEE145E">
        <w:rPr>
          <w:rStyle w:val="normaltextrun"/>
          <w:rFonts w:eastAsiaTheme="minorEastAsia"/>
          <w:color w:val="000000"/>
          <w:shd w:val="clear" w:color="auto" w:fill="FFFFFF"/>
        </w:rPr>
        <w:t xml:space="preserve">, které vyžaduje tvorba úsudku, tak i </w:t>
      </w:r>
      <w:r w:rsidR="392CA003" w:rsidRPr="7FEE145E">
        <w:rPr>
          <w:rStyle w:val="normaltextrun"/>
          <w:rFonts w:eastAsiaTheme="minorEastAsia"/>
          <w:color w:val="000000"/>
          <w:shd w:val="clear" w:color="auto" w:fill="FFFFFF"/>
        </w:rPr>
        <w:t>jejich vlastní konkrétní vlohy</w:t>
      </w:r>
      <w:r w:rsidR="4DA0D9D4" w:rsidRPr="7FEE145E">
        <w:rPr>
          <w:rStyle w:val="normaltextrun"/>
          <w:rFonts w:eastAsiaTheme="minorEastAsia"/>
          <w:color w:val="000000"/>
          <w:shd w:val="clear" w:color="auto" w:fill="FFFFFF"/>
        </w:rPr>
        <w:t>.</w:t>
      </w:r>
      <w:r w:rsidR="08B59516" w:rsidRPr="7FEE145E">
        <w:rPr>
          <w:rStyle w:val="normaltextrun"/>
          <w:rFonts w:eastAsiaTheme="minorEastAsia"/>
          <w:color w:val="000000"/>
          <w:shd w:val="clear" w:color="auto" w:fill="FFFFFF"/>
        </w:rPr>
        <w:t xml:space="preserve"> Využití fikce umožňuje student</w:t>
      </w:r>
      <w:r w:rsidR="00645DBF" w:rsidRPr="7FEE145E">
        <w:rPr>
          <w:rStyle w:val="normaltextrun"/>
          <w:rFonts w:eastAsiaTheme="minorEastAsia"/>
          <w:color w:val="000000"/>
          <w:shd w:val="clear" w:color="auto" w:fill="FFFFFF"/>
        </w:rPr>
        <w:t>ů</w:t>
      </w:r>
      <w:r w:rsidR="08B59516" w:rsidRPr="7FEE145E">
        <w:rPr>
          <w:rStyle w:val="normaltextrun"/>
          <w:rFonts w:eastAsiaTheme="minorEastAsia"/>
          <w:color w:val="000000"/>
          <w:shd w:val="clear" w:color="auto" w:fill="FFFFFF"/>
        </w:rPr>
        <w:t>m se ponořit do role ne jenom</w:t>
      </w:r>
      <w:r w:rsidR="1EEA9928" w:rsidRPr="7FEE145E">
        <w:rPr>
          <w:rStyle w:val="normaltextrun"/>
          <w:rFonts w:eastAsiaTheme="minorEastAsia"/>
          <w:color w:val="000000"/>
          <w:shd w:val="clear" w:color="auto" w:fill="FFFFFF"/>
        </w:rPr>
        <w:t xml:space="preserve"> rozhodovatel</w:t>
      </w:r>
      <w:r w:rsidR="00CD5837" w:rsidRPr="7FEE145E">
        <w:rPr>
          <w:rStyle w:val="normaltextrun"/>
          <w:rFonts w:eastAsiaTheme="minorEastAsia"/>
          <w:color w:val="000000"/>
          <w:shd w:val="clear" w:color="auto" w:fill="FFFFFF"/>
        </w:rPr>
        <w:t>ů</w:t>
      </w:r>
      <w:r w:rsidR="1EEA9928" w:rsidRPr="7FEE145E">
        <w:rPr>
          <w:rStyle w:val="normaltextrun"/>
          <w:rFonts w:eastAsiaTheme="minorEastAsia"/>
          <w:color w:val="000000"/>
          <w:shd w:val="clear" w:color="auto" w:fill="FFFFFF"/>
        </w:rPr>
        <w:t xml:space="preserve"> ze studií ale také </w:t>
      </w:r>
      <w:r w:rsidR="1EEA9928" w:rsidRPr="7FEE145E">
        <w:rPr>
          <w:rStyle w:val="normaltextrun"/>
          <w:rFonts w:eastAsiaTheme="minorEastAsia"/>
          <w:color w:val="000000"/>
          <w:shd w:val="clear" w:color="auto" w:fill="FFFFFF"/>
        </w:rPr>
        <w:lastRenderedPageBreak/>
        <w:t xml:space="preserve">do role mocných, nepříjemných, odvážných, </w:t>
      </w:r>
      <w:r w:rsidR="00BE59F6">
        <w:rPr>
          <w:rStyle w:val="normaltextrun"/>
          <w:rFonts w:eastAsiaTheme="minorEastAsia"/>
          <w:color w:val="000000"/>
          <w:shd w:val="clear" w:color="auto" w:fill="FFFFFF"/>
        </w:rPr>
        <w:t>pokryteckých</w:t>
      </w:r>
      <w:r w:rsidR="1EEA9928" w:rsidRPr="7FEE145E">
        <w:rPr>
          <w:rStyle w:val="normaltextrun"/>
          <w:rFonts w:eastAsiaTheme="minorEastAsia"/>
          <w:color w:val="000000"/>
          <w:shd w:val="clear" w:color="auto" w:fill="FFFFFF"/>
        </w:rPr>
        <w:t xml:space="preserve"> </w:t>
      </w:r>
      <w:r w:rsidR="001B479C" w:rsidRPr="7FEE145E">
        <w:rPr>
          <w:rStyle w:val="normaltextrun"/>
          <w:rFonts w:eastAsiaTheme="minorEastAsia"/>
          <w:color w:val="000000"/>
          <w:shd w:val="clear" w:color="auto" w:fill="FFFFFF"/>
        </w:rPr>
        <w:t>(</w:t>
      </w:r>
      <w:proofErr w:type="spellStart"/>
      <w:r w:rsidR="001B479C" w:rsidRPr="7FEE145E">
        <w:rPr>
          <w:rStyle w:val="normaltextrun"/>
          <w:rFonts w:eastAsiaTheme="minorEastAsia"/>
          <w:i/>
          <w:color w:val="000000"/>
          <w:shd w:val="clear" w:color="auto" w:fill="FFFFFF"/>
        </w:rPr>
        <w:t>hypocra</w:t>
      </w:r>
      <w:r w:rsidR="00C91865" w:rsidRPr="7FEE145E">
        <w:rPr>
          <w:rStyle w:val="normaltextrun"/>
          <w:rFonts w:eastAsiaTheme="minorEastAsia"/>
          <w:i/>
          <w:color w:val="000000"/>
          <w:shd w:val="clear" w:color="auto" w:fill="FFFFFF"/>
        </w:rPr>
        <w:t>tic</w:t>
      </w:r>
      <w:proofErr w:type="spellEnd"/>
      <w:r w:rsidR="00C91865" w:rsidRPr="7FEE145E">
        <w:rPr>
          <w:rStyle w:val="normaltextrun"/>
          <w:rFonts w:eastAsiaTheme="minorEastAsia"/>
          <w:color w:val="000000"/>
          <w:shd w:val="clear" w:color="auto" w:fill="FFFFFF"/>
        </w:rPr>
        <w:t xml:space="preserve">) </w:t>
      </w:r>
      <w:r w:rsidR="1EEA9928" w:rsidRPr="7FEE145E">
        <w:rPr>
          <w:rStyle w:val="normaltextrun"/>
          <w:rFonts w:eastAsiaTheme="minorEastAsia"/>
          <w:color w:val="000000"/>
          <w:shd w:val="clear" w:color="auto" w:fill="FFFFFF"/>
        </w:rPr>
        <w:t>a jiných jednotlivc</w:t>
      </w:r>
      <w:r w:rsidR="00645DBF" w:rsidRPr="7FEE145E">
        <w:rPr>
          <w:rStyle w:val="normaltextrun"/>
          <w:rFonts w:eastAsiaTheme="minorEastAsia"/>
          <w:color w:val="000000"/>
          <w:shd w:val="clear" w:color="auto" w:fill="FFFFFF"/>
        </w:rPr>
        <w:t>ů</w:t>
      </w:r>
      <w:r w:rsidR="4043AC6A" w:rsidRPr="7FEE145E">
        <w:rPr>
          <w:rStyle w:val="normaltextrun"/>
          <w:rFonts w:eastAsiaTheme="minorEastAsia"/>
          <w:color w:val="000000"/>
          <w:shd w:val="clear" w:color="auto" w:fill="FFFFFF"/>
        </w:rPr>
        <w:t>. Toto jim m</w:t>
      </w:r>
      <w:r w:rsidR="00CD5837" w:rsidRPr="7FEE145E">
        <w:rPr>
          <w:rStyle w:val="normaltextrun"/>
          <w:rFonts w:eastAsiaTheme="minorEastAsia"/>
          <w:color w:val="000000"/>
          <w:shd w:val="clear" w:color="auto" w:fill="FFFFFF"/>
        </w:rPr>
        <w:t>ů</w:t>
      </w:r>
      <w:r w:rsidR="4043AC6A" w:rsidRPr="7FEE145E">
        <w:rPr>
          <w:rStyle w:val="normaltextrun"/>
          <w:rFonts w:eastAsiaTheme="minorEastAsia"/>
          <w:color w:val="000000"/>
          <w:shd w:val="clear" w:color="auto" w:fill="FFFFFF"/>
        </w:rPr>
        <w:t>že pomoct rozvíjet jejich schopnost artikulovat, upravovat a obhajovat jejich</w:t>
      </w:r>
      <w:r w:rsidR="4F09B966" w:rsidRPr="7FEE145E">
        <w:rPr>
          <w:rStyle w:val="normaltextrun"/>
          <w:rFonts w:eastAsiaTheme="minorEastAsia"/>
          <w:color w:val="000000"/>
          <w:shd w:val="clear" w:color="auto" w:fill="FFFFFF"/>
        </w:rPr>
        <w:t xml:space="preserve"> vnímaní a perspektivy v nejednoznačných situacích a rozvíjet úsudek</w:t>
      </w:r>
      <w:r w:rsidR="4112C4AF" w:rsidRPr="7FEE145E">
        <w:rPr>
          <w:rStyle w:val="normaltextrun"/>
          <w:rFonts w:eastAsiaTheme="minorEastAsia"/>
          <w:color w:val="000000"/>
          <w:shd w:val="clear" w:color="auto" w:fill="FFFFFF"/>
        </w:rPr>
        <w:t xml:space="preserve"> (Shaw &amp; Locke, 1993</w:t>
      </w:r>
      <w:r w:rsidR="6BB7AB5D" w:rsidRPr="7FEE145E">
        <w:rPr>
          <w:rStyle w:val="normaltextrun"/>
          <w:rFonts w:eastAsiaTheme="minorEastAsia"/>
          <w:color w:val="000000"/>
          <w:shd w:val="clear" w:color="auto" w:fill="FFFFFF"/>
        </w:rPr>
        <w:t xml:space="preserve">, str. </w:t>
      </w:r>
      <w:r w:rsidR="4112C4AF" w:rsidRPr="7FEE145E">
        <w:rPr>
          <w:rStyle w:val="normaltextrun"/>
          <w:rFonts w:eastAsiaTheme="minorEastAsia"/>
          <w:color w:val="000000"/>
          <w:shd w:val="clear" w:color="auto" w:fill="FFFFFF"/>
        </w:rPr>
        <w:t>358)</w:t>
      </w:r>
      <w:r w:rsidR="4F09B966" w:rsidRPr="7FEE145E">
        <w:rPr>
          <w:rStyle w:val="normaltextrun"/>
          <w:rFonts w:eastAsiaTheme="minorEastAsia"/>
          <w:color w:val="000000"/>
          <w:shd w:val="clear" w:color="auto" w:fill="FFFFFF"/>
        </w:rPr>
        <w:t>.</w:t>
      </w:r>
    </w:p>
    <w:p w14:paraId="505B070C" w14:textId="7936201D" w:rsidR="00B571D2" w:rsidRDefault="3A98EBD8" w:rsidP="5F7C5E2B">
      <w:pPr>
        <w:jc w:val="both"/>
        <w:rPr>
          <w:rStyle w:val="normaltextrun"/>
          <w:rFonts w:eastAsiaTheme="minorEastAsia"/>
          <w:color w:val="000000" w:themeColor="text2"/>
        </w:rPr>
      </w:pPr>
      <w:r w:rsidRPr="7FEE145E">
        <w:rPr>
          <w:rStyle w:val="normaltextrun"/>
          <w:rFonts w:eastAsiaTheme="minorEastAsia"/>
          <w:color w:val="000000" w:themeColor="text2"/>
        </w:rPr>
        <w:t>Men</w:t>
      </w:r>
      <w:r w:rsidR="093D38EF" w:rsidRPr="7FEE145E">
        <w:rPr>
          <w:rStyle w:val="normaltextrun"/>
          <w:rFonts w:eastAsiaTheme="minorEastAsia"/>
          <w:color w:val="000000" w:themeColor="text2"/>
        </w:rPr>
        <w:t>to</w:t>
      </w:r>
      <w:r w:rsidRPr="7FEE145E">
        <w:rPr>
          <w:rStyle w:val="normaltextrun"/>
          <w:rFonts w:eastAsiaTheme="minorEastAsia"/>
          <w:color w:val="000000" w:themeColor="text2"/>
        </w:rPr>
        <w:t>ring</w:t>
      </w:r>
      <w:r w:rsidR="348CF976" w:rsidRPr="7FEE145E">
        <w:rPr>
          <w:rStyle w:val="normaltextrun"/>
          <w:rFonts w:eastAsiaTheme="minorEastAsia"/>
          <w:color w:val="000000" w:themeColor="text2"/>
        </w:rPr>
        <w:t>o</w:t>
      </w:r>
      <w:r w:rsidRPr="7FEE145E">
        <w:rPr>
          <w:rStyle w:val="normaltextrun"/>
          <w:rFonts w:eastAsiaTheme="minorEastAsia"/>
          <w:color w:val="000000" w:themeColor="text2"/>
        </w:rPr>
        <w:t>vé programy</w:t>
      </w:r>
      <w:r w:rsidR="7806F222" w:rsidRPr="7FEE145E">
        <w:rPr>
          <w:rStyle w:val="normaltextrun"/>
          <w:rFonts w:eastAsiaTheme="minorEastAsia"/>
          <w:color w:val="000000" w:themeColor="text2"/>
        </w:rPr>
        <w:t>,</w:t>
      </w:r>
      <w:r w:rsidRPr="7FEE145E">
        <w:rPr>
          <w:rStyle w:val="normaltextrun"/>
          <w:rFonts w:eastAsiaTheme="minorEastAsia"/>
          <w:color w:val="000000" w:themeColor="text2"/>
        </w:rPr>
        <w:t xml:space="preserve"> </w:t>
      </w:r>
      <w:r w:rsidR="772A5A93" w:rsidRPr="7FEE145E">
        <w:rPr>
          <w:rStyle w:val="normaltextrun"/>
          <w:rFonts w:eastAsiaTheme="minorEastAsia"/>
          <w:color w:val="000000" w:themeColor="text2"/>
        </w:rPr>
        <w:t>ko</w:t>
      </w:r>
      <w:r w:rsidR="00F74646" w:rsidRPr="7FEE145E">
        <w:rPr>
          <w:rStyle w:val="normaltextrun"/>
          <w:rFonts w:eastAsiaTheme="minorEastAsia"/>
          <w:color w:val="000000" w:themeColor="text2"/>
        </w:rPr>
        <w:t>legiální koučink</w:t>
      </w:r>
      <w:r w:rsidR="772A5A93" w:rsidRPr="7FEE145E">
        <w:rPr>
          <w:rStyle w:val="normaltextrun"/>
          <w:rFonts w:eastAsiaTheme="minorEastAsia"/>
          <w:color w:val="000000" w:themeColor="text2"/>
        </w:rPr>
        <w:t xml:space="preserve"> (</w:t>
      </w:r>
      <w:r w:rsidRPr="7FEE145E">
        <w:rPr>
          <w:rStyle w:val="normaltextrun"/>
          <w:rFonts w:eastAsiaTheme="minorEastAsia"/>
          <w:i/>
          <w:color w:val="000000" w:themeColor="text2"/>
        </w:rPr>
        <w:t>peer coaching),</w:t>
      </w:r>
      <w:r w:rsidR="00D85D7E" w:rsidRPr="7FEE145E">
        <w:rPr>
          <w:rStyle w:val="normaltextrun"/>
          <w:rFonts w:eastAsiaTheme="minorEastAsia"/>
          <w:color w:val="000000" w:themeColor="text2"/>
        </w:rPr>
        <w:t xml:space="preserve"> </w:t>
      </w:r>
      <w:r w:rsidR="0054431B" w:rsidRPr="7FEE145E">
        <w:rPr>
          <w:rStyle w:val="normaltextrun"/>
          <w:rFonts w:eastAsiaTheme="minorEastAsia"/>
          <w:color w:val="000000" w:themeColor="text2"/>
        </w:rPr>
        <w:t>systémy učňovského vzdělávání</w:t>
      </w:r>
      <w:r w:rsidRPr="7FEE145E">
        <w:rPr>
          <w:rStyle w:val="normaltextrun"/>
          <w:rFonts w:eastAsiaTheme="minorEastAsia"/>
          <w:color w:val="000000" w:themeColor="text2"/>
        </w:rPr>
        <w:t xml:space="preserve"> </w:t>
      </w:r>
      <w:r w:rsidR="0054431B" w:rsidRPr="7FEE145E">
        <w:rPr>
          <w:rStyle w:val="normaltextrun"/>
          <w:rFonts w:eastAsiaTheme="minorEastAsia"/>
          <w:color w:val="000000" w:themeColor="text2"/>
        </w:rPr>
        <w:t>(</w:t>
      </w:r>
      <w:proofErr w:type="spellStart"/>
      <w:r w:rsidRPr="7FEE145E">
        <w:rPr>
          <w:rStyle w:val="normaltextrun"/>
          <w:rFonts w:eastAsiaTheme="minorEastAsia"/>
          <w:i/>
          <w:color w:val="000000" w:themeColor="text2"/>
        </w:rPr>
        <w:t>apprenticeship</w:t>
      </w:r>
      <w:proofErr w:type="spellEnd"/>
      <w:r w:rsidRPr="7FEE145E">
        <w:rPr>
          <w:rStyle w:val="normaltextrun"/>
          <w:rFonts w:eastAsiaTheme="minorEastAsia"/>
          <w:i/>
          <w:color w:val="000000" w:themeColor="text2"/>
        </w:rPr>
        <w:t xml:space="preserve"> </w:t>
      </w:r>
      <w:proofErr w:type="spellStart"/>
      <w:r w:rsidR="4D487CE2" w:rsidRPr="7FEE145E">
        <w:rPr>
          <w:rStyle w:val="normaltextrun"/>
          <w:rFonts w:eastAsiaTheme="minorEastAsia"/>
          <w:i/>
          <w:color w:val="000000" w:themeColor="text2"/>
        </w:rPr>
        <w:t>schemes</w:t>
      </w:r>
      <w:proofErr w:type="spellEnd"/>
      <w:r w:rsidR="0054431B" w:rsidRPr="7FEE145E">
        <w:rPr>
          <w:rStyle w:val="normaltextrun"/>
          <w:rFonts w:eastAsiaTheme="minorEastAsia"/>
          <w:color w:val="000000" w:themeColor="text2"/>
        </w:rPr>
        <w:t>)</w:t>
      </w:r>
      <w:r w:rsidR="3E1FC516" w:rsidRPr="7FEE145E">
        <w:rPr>
          <w:rStyle w:val="normaltextrun"/>
          <w:rFonts w:eastAsiaTheme="minorEastAsia"/>
          <w:color w:val="000000" w:themeColor="text2"/>
        </w:rPr>
        <w:t>,</w:t>
      </w:r>
      <w:r w:rsidR="4D487CE2" w:rsidRPr="7FEE145E">
        <w:rPr>
          <w:rStyle w:val="normaltextrun"/>
          <w:rFonts w:eastAsiaTheme="minorEastAsia"/>
          <w:color w:val="000000" w:themeColor="text2"/>
        </w:rPr>
        <w:t xml:space="preserve"> </w:t>
      </w:r>
      <w:r w:rsidR="55E237CD" w:rsidRPr="7FEE145E">
        <w:rPr>
          <w:rStyle w:val="normaltextrun"/>
          <w:rFonts w:eastAsiaTheme="minorEastAsia"/>
          <w:color w:val="000000" w:themeColor="text2"/>
        </w:rPr>
        <w:t>oblastní</w:t>
      </w:r>
      <w:r w:rsidR="1A954DF6" w:rsidRPr="7FEE145E">
        <w:rPr>
          <w:rStyle w:val="normaltextrun"/>
          <w:rFonts w:eastAsiaTheme="minorEastAsia"/>
          <w:color w:val="000000" w:themeColor="text2"/>
        </w:rPr>
        <w:t xml:space="preserve"> </w:t>
      </w:r>
      <w:r w:rsidR="0FB32C67" w:rsidRPr="7FEE145E">
        <w:rPr>
          <w:rStyle w:val="normaltextrun"/>
          <w:rFonts w:eastAsiaTheme="minorEastAsia"/>
          <w:color w:val="000000" w:themeColor="text2"/>
        </w:rPr>
        <w:t>trén</w:t>
      </w:r>
      <w:r w:rsidR="007F3E85">
        <w:rPr>
          <w:rStyle w:val="normaltextrun"/>
          <w:rFonts w:eastAsiaTheme="minorEastAsia"/>
          <w:color w:val="000000" w:themeColor="text2"/>
        </w:rPr>
        <w:t>ink</w:t>
      </w:r>
      <w:r w:rsidR="0FB32C67" w:rsidRPr="7FEE145E">
        <w:rPr>
          <w:rStyle w:val="normaltextrun"/>
          <w:rFonts w:eastAsiaTheme="minorEastAsia"/>
          <w:color w:val="000000" w:themeColor="text2"/>
        </w:rPr>
        <w:t xml:space="preserve"> (</w:t>
      </w:r>
      <w:proofErr w:type="spellStart"/>
      <w:r w:rsidR="4D487CE2" w:rsidRPr="7FEE145E">
        <w:rPr>
          <w:rStyle w:val="normaltextrun"/>
          <w:rFonts w:eastAsiaTheme="minorEastAsia"/>
          <w:i/>
          <w:color w:val="000000" w:themeColor="text2"/>
        </w:rPr>
        <w:t>field</w:t>
      </w:r>
      <w:proofErr w:type="spellEnd"/>
      <w:r w:rsidR="4D487CE2" w:rsidRPr="7FEE145E">
        <w:rPr>
          <w:rStyle w:val="normaltextrun"/>
          <w:rFonts w:eastAsiaTheme="minorEastAsia"/>
          <w:i/>
          <w:color w:val="000000" w:themeColor="text2"/>
        </w:rPr>
        <w:t xml:space="preserve"> </w:t>
      </w:r>
      <w:proofErr w:type="spellStart"/>
      <w:r w:rsidR="4D487CE2" w:rsidRPr="7FEE145E">
        <w:rPr>
          <w:rStyle w:val="normaltextrun"/>
          <w:rFonts w:eastAsiaTheme="minorEastAsia"/>
          <w:i/>
          <w:color w:val="000000" w:themeColor="text2"/>
        </w:rPr>
        <w:t>training</w:t>
      </w:r>
      <w:proofErr w:type="spellEnd"/>
      <w:r w:rsidR="4D487CE2" w:rsidRPr="7FEE145E">
        <w:rPr>
          <w:rStyle w:val="normaltextrun"/>
          <w:rFonts w:eastAsiaTheme="minorEastAsia"/>
          <w:color w:val="000000" w:themeColor="text2"/>
        </w:rPr>
        <w:t xml:space="preserve">), </w:t>
      </w:r>
      <w:r w:rsidR="10584D98" w:rsidRPr="7FEE145E">
        <w:rPr>
          <w:rStyle w:val="normaltextrun"/>
          <w:rFonts w:eastAsiaTheme="minorEastAsia"/>
          <w:color w:val="000000" w:themeColor="text2"/>
        </w:rPr>
        <w:t>trénovaní pomocí simulací (</w:t>
      </w:r>
      <w:proofErr w:type="spellStart"/>
      <w:r w:rsidR="4D487CE2" w:rsidRPr="7FEE145E">
        <w:rPr>
          <w:rStyle w:val="normaltextrun"/>
          <w:rFonts w:eastAsiaTheme="minorEastAsia"/>
          <w:i/>
          <w:color w:val="000000" w:themeColor="text2"/>
        </w:rPr>
        <w:t>simulation-based</w:t>
      </w:r>
      <w:proofErr w:type="spellEnd"/>
      <w:r w:rsidR="4D487CE2" w:rsidRPr="7FEE145E">
        <w:rPr>
          <w:rStyle w:val="normaltextrun"/>
          <w:rFonts w:eastAsiaTheme="minorEastAsia"/>
          <w:i/>
          <w:color w:val="000000" w:themeColor="text2"/>
        </w:rPr>
        <w:t xml:space="preserve"> </w:t>
      </w:r>
      <w:proofErr w:type="spellStart"/>
      <w:r w:rsidR="4D487CE2" w:rsidRPr="7FEE145E">
        <w:rPr>
          <w:rStyle w:val="normaltextrun"/>
          <w:rFonts w:eastAsiaTheme="minorEastAsia"/>
          <w:i/>
          <w:color w:val="000000" w:themeColor="text2"/>
        </w:rPr>
        <w:t>training</w:t>
      </w:r>
      <w:proofErr w:type="spellEnd"/>
      <w:r w:rsidR="22F9F158" w:rsidRPr="7FEE145E">
        <w:rPr>
          <w:rStyle w:val="normaltextrun"/>
          <w:rFonts w:eastAsiaTheme="minorEastAsia"/>
          <w:color w:val="000000" w:themeColor="text2"/>
        </w:rPr>
        <w:t xml:space="preserve">) a </w:t>
      </w:r>
      <w:r w:rsidR="70CA8337" w:rsidRPr="7FEE145E">
        <w:rPr>
          <w:rStyle w:val="normaltextrun"/>
          <w:rFonts w:eastAsiaTheme="minorEastAsia"/>
          <w:color w:val="000000" w:themeColor="text2"/>
        </w:rPr>
        <w:t>reflexivní</w:t>
      </w:r>
      <w:r w:rsidR="00020560" w:rsidRPr="7FEE145E">
        <w:rPr>
          <w:rStyle w:val="normaltextrun"/>
          <w:rFonts w:eastAsiaTheme="minorEastAsia"/>
          <w:color w:val="000000" w:themeColor="text2"/>
        </w:rPr>
        <w:t xml:space="preserve"> techniky</w:t>
      </w:r>
      <w:r w:rsidR="70CA8337" w:rsidRPr="7FEE145E">
        <w:rPr>
          <w:rStyle w:val="normaltextrun"/>
          <w:rFonts w:eastAsiaTheme="minorEastAsia"/>
          <w:color w:val="000000" w:themeColor="text2"/>
        </w:rPr>
        <w:t xml:space="preserve"> (</w:t>
      </w:r>
      <w:proofErr w:type="spellStart"/>
      <w:r w:rsidR="22F9F158" w:rsidRPr="7FEE145E">
        <w:rPr>
          <w:rStyle w:val="normaltextrun"/>
          <w:rFonts w:eastAsiaTheme="minorEastAsia"/>
          <w:i/>
          <w:color w:val="000000" w:themeColor="text2"/>
        </w:rPr>
        <w:t>reflexive</w:t>
      </w:r>
      <w:proofErr w:type="spellEnd"/>
      <w:r w:rsidR="22F9F158" w:rsidRPr="7FEE145E">
        <w:rPr>
          <w:rStyle w:val="normaltextrun"/>
          <w:rFonts w:eastAsiaTheme="minorEastAsia"/>
          <w:i/>
          <w:color w:val="000000" w:themeColor="text2"/>
        </w:rPr>
        <w:t xml:space="preserve"> </w:t>
      </w:r>
      <w:proofErr w:type="spellStart"/>
      <w:r w:rsidR="22F9F158" w:rsidRPr="7FEE145E">
        <w:rPr>
          <w:rStyle w:val="normaltextrun"/>
          <w:rFonts w:eastAsiaTheme="minorEastAsia"/>
          <w:i/>
          <w:color w:val="000000" w:themeColor="text2"/>
        </w:rPr>
        <w:t>practice</w:t>
      </w:r>
      <w:r w:rsidR="22F9F158" w:rsidRPr="7FEE145E">
        <w:rPr>
          <w:rStyle w:val="normaltextrun"/>
          <w:rFonts w:eastAsiaTheme="minorEastAsia"/>
          <w:color w:val="000000" w:themeColor="text2"/>
        </w:rPr>
        <w:t>s</w:t>
      </w:r>
      <w:proofErr w:type="spellEnd"/>
      <w:r w:rsidR="22F9F158" w:rsidRPr="7FEE145E">
        <w:rPr>
          <w:rStyle w:val="normaltextrun"/>
          <w:rFonts w:eastAsiaTheme="minorEastAsia"/>
          <w:color w:val="000000" w:themeColor="text2"/>
        </w:rPr>
        <w:t>) míří práv</w:t>
      </w:r>
      <w:r w:rsidR="37E2B63B" w:rsidRPr="7FEE145E">
        <w:rPr>
          <w:rStyle w:val="normaltextrun"/>
          <w:rFonts w:eastAsiaTheme="minorEastAsia"/>
          <w:color w:val="000000" w:themeColor="text2"/>
        </w:rPr>
        <w:t>ě k dosažení tohoto rozvíjení dovedností</w:t>
      </w:r>
      <w:r w:rsidR="7552F22D" w:rsidRPr="7FEE145E">
        <w:rPr>
          <w:rStyle w:val="normaltextrun"/>
          <w:rFonts w:eastAsiaTheme="minorEastAsia"/>
          <w:color w:val="000000" w:themeColor="text2"/>
        </w:rPr>
        <w:t xml:space="preserve"> </w:t>
      </w:r>
      <w:r w:rsidR="7CBC6D38" w:rsidRPr="7FEE145E">
        <w:rPr>
          <w:rStyle w:val="normaltextrun"/>
          <w:rFonts w:eastAsiaTheme="minorEastAsia"/>
          <w:color w:val="000000" w:themeColor="text2"/>
        </w:rPr>
        <w:t xml:space="preserve">potřebných k tvorbě dobrého úsudku </w:t>
      </w:r>
      <w:r w:rsidR="7552F22D" w:rsidRPr="7FEE145E">
        <w:rPr>
          <w:rStyle w:val="normaltextrun"/>
          <w:rFonts w:eastAsiaTheme="minorEastAsia"/>
          <w:color w:val="000000" w:themeColor="text2"/>
        </w:rPr>
        <w:t>(</w:t>
      </w:r>
      <w:proofErr w:type="spellStart"/>
      <w:r w:rsidR="7552F22D" w:rsidRPr="7FEE145E">
        <w:rPr>
          <w:rStyle w:val="normaltextrun"/>
          <w:rFonts w:eastAsiaTheme="minorEastAsia"/>
          <w:color w:val="000000" w:themeColor="text2"/>
        </w:rPr>
        <w:t>Nonaka</w:t>
      </w:r>
      <w:proofErr w:type="spellEnd"/>
      <w:r w:rsidR="7552F22D" w:rsidRPr="7FEE145E">
        <w:rPr>
          <w:rStyle w:val="normaltextrun"/>
          <w:rFonts w:eastAsiaTheme="minorEastAsia"/>
          <w:color w:val="000000" w:themeColor="text2"/>
        </w:rPr>
        <w:t xml:space="preserve"> </w:t>
      </w:r>
      <w:r w:rsidR="7D94B078" w:rsidRPr="7FEE145E">
        <w:rPr>
          <w:rStyle w:val="normaltextrun"/>
          <w:rFonts w:eastAsiaTheme="minorEastAsia"/>
          <w:color w:val="000000" w:themeColor="text2"/>
        </w:rPr>
        <w:t>&amp;</w:t>
      </w:r>
      <w:r w:rsidR="7552F22D" w:rsidRPr="7FEE145E">
        <w:rPr>
          <w:rStyle w:val="normaltextrun"/>
          <w:rFonts w:eastAsiaTheme="minorEastAsia"/>
          <w:color w:val="000000" w:themeColor="text2"/>
        </w:rPr>
        <w:t xml:space="preserve"> </w:t>
      </w:r>
      <w:proofErr w:type="spellStart"/>
      <w:r w:rsidR="7552F22D" w:rsidRPr="7FEE145E">
        <w:rPr>
          <w:rStyle w:val="normaltextrun"/>
          <w:rFonts w:eastAsiaTheme="minorEastAsia"/>
          <w:color w:val="000000" w:themeColor="text2"/>
        </w:rPr>
        <w:t>Takeuchi</w:t>
      </w:r>
      <w:proofErr w:type="spellEnd"/>
      <w:r w:rsidR="7552F22D" w:rsidRPr="7FEE145E">
        <w:rPr>
          <w:rStyle w:val="normaltextrun"/>
          <w:rFonts w:eastAsiaTheme="minorEastAsia"/>
          <w:color w:val="000000" w:themeColor="text2"/>
        </w:rPr>
        <w:t>, 2011</w:t>
      </w:r>
      <w:r w:rsidR="2059A773" w:rsidRPr="7FEE145E">
        <w:rPr>
          <w:rStyle w:val="normaltextrun"/>
          <w:rFonts w:eastAsiaTheme="minorEastAsia"/>
          <w:color w:val="000000" w:themeColor="text2"/>
        </w:rPr>
        <w:t>;</w:t>
      </w:r>
      <w:r w:rsidR="4FEEBDF4" w:rsidRPr="7FEE145E">
        <w:rPr>
          <w:rStyle w:val="normaltextrun"/>
          <w:rFonts w:eastAsiaTheme="minorEastAsia"/>
          <w:color w:val="000000" w:themeColor="text2"/>
        </w:rPr>
        <w:t xml:space="preserve"> citováno v </w:t>
      </w:r>
      <w:proofErr w:type="spellStart"/>
      <w:r w:rsidR="4FEEBDF4" w:rsidRPr="7FEE145E">
        <w:rPr>
          <w:rStyle w:val="normaltextrun"/>
          <w:rFonts w:eastAsiaTheme="minorEastAsia"/>
          <w:color w:val="000000" w:themeColor="text2"/>
        </w:rPr>
        <w:t>Shotter</w:t>
      </w:r>
      <w:proofErr w:type="spellEnd"/>
      <w:r w:rsidR="4FEEBDF4" w:rsidRPr="7FEE145E">
        <w:rPr>
          <w:rStyle w:val="normaltextrun"/>
          <w:rFonts w:eastAsiaTheme="minorEastAsia"/>
          <w:color w:val="000000" w:themeColor="text2"/>
        </w:rPr>
        <w:t xml:space="preserve"> &amp; </w:t>
      </w:r>
      <w:proofErr w:type="spellStart"/>
      <w:r w:rsidR="4FEEBDF4" w:rsidRPr="7FEE145E">
        <w:rPr>
          <w:rStyle w:val="normaltextrun"/>
          <w:rFonts w:eastAsiaTheme="minorEastAsia"/>
          <w:color w:val="000000" w:themeColor="text2"/>
        </w:rPr>
        <w:t>Tsoukas</w:t>
      </w:r>
      <w:proofErr w:type="spellEnd"/>
      <w:r w:rsidR="4FEEBDF4" w:rsidRPr="7FEE145E">
        <w:rPr>
          <w:rStyle w:val="normaltextrun"/>
          <w:rFonts w:eastAsiaTheme="minorEastAsia"/>
          <w:color w:val="000000" w:themeColor="text2"/>
        </w:rPr>
        <w:t xml:space="preserve"> 2014a</w:t>
      </w:r>
      <w:r w:rsidR="667FD26D" w:rsidRPr="7FEE145E">
        <w:rPr>
          <w:rStyle w:val="normaltextrun"/>
          <w:rFonts w:eastAsiaTheme="minorEastAsia"/>
          <w:color w:val="000000" w:themeColor="text2"/>
        </w:rPr>
        <w:t xml:space="preserve">, str. </w:t>
      </w:r>
      <w:r w:rsidR="4FEEBDF4" w:rsidRPr="7FEE145E">
        <w:rPr>
          <w:rStyle w:val="normaltextrun"/>
          <w:rFonts w:eastAsiaTheme="minorEastAsia"/>
          <w:color w:val="000000" w:themeColor="text2"/>
        </w:rPr>
        <w:t>392</w:t>
      </w:r>
      <w:r w:rsidR="7552F22D" w:rsidRPr="7FEE145E">
        <w:rPr>
          <w:rStyle w:val="normaltextrun"/>
          <w:rFonts w:eastAsiaTheme="minorEastAsia"/>
          <w:color w:val="000000" w:themeColor="text2"/>
        </w:rPr>
        <w:t>)</w:t>
      </w:r>
      <w:r w:rsidR="37E2B63B" w:rsidRPr="7FEE145E">
        <w:rPr>
          <w:rStyle w:val="normaltextrun"/>
          <w:rFonts w:eastAsiaTheme="minorEastAsia"/>
          <w:color w:val="000000" w:themeColor="text2"/>
        </w:rPr>
        <w:t>.</w:t>
      </w:r>
      <w:r w:rsidR="00CD49B7" w:rsidRPr="7FEE145E">
        <w:rPr>
          <w:rStyle w:val="normaltextrun"/>
          <w:rFonts w:eastAsiaTheme="minorEastAsia"/>
          <w:color w:val="000000" w:themeColor="text2"/>
        </w:rPr>
        <w:t xml:space="preserve"> </w:t>
      </w:r>
    </w:p>
    <w:p w14:paraId="56BC21A8" w14:textId="2E123FFB" w:rsidR="2D7C70F5" w:rsidRDefault="00BE59F6" w:rsidP="03B04D8A">
      <w:pPr>
        <w:jc w:val="both"/>
        <w:rPr>
          <w:rStyle w:val="normaltextrun"/>
          <w:rFonts w:eastAsiaTheme="minorEastAsia"/>
          <w:color w:val="000000" w:themeColor="text2"/>
        </w:rPr>
      </w:pPr>
      <w:r>
        <w:rPr>
          <w:rStyle w:val="normaltextrun"/>
          <w:rFonts w:eastAsiaTheme="minorEastAsia"/>
          <w:color w:val="000000" w:themeColor="text2"/>
        </w:rPr>
        <w:t>Rozvíjení praktické moudrosti (</w:t>
      </w:r>
      <w:proofErr w:type="spellStart"/>
      <w:r w:rsidR="0E338FCD" w:rsidRPr="00BE59F6">
        <w:rPr>
          <w:rStyle w:val="normaltextrun"/>
          <w:rFonts w:eastAsiaTheme="minorEastAsia"/>
          <w:i/>
          <w:color w:val="000000" w:themeColor="text2"/>
        </w:rPr>
        <w:t>phronesis</w:t>
      </w:r>
      <w:proofErr w:type="spellEnd"/>
      <w:r>
        <w:rPr>
          <w:rStyle w:val="normaltextrun"/>
          <w:rFonts w:eastAsiaTheme="minorEastAsia"/>
          <w:color w:val="000000" w:themeColor="text2"/>
        </w:rPr>
        <w:t>)</w:t>
      </w:r>
      <w:r w:rsidR="0E338FCD" w:rsidRPr="7FEE145E">
        <w:rPr>
          <w:rStyle w:val="normaltextrun"/>
          <w:rFonts w:eastAsiaTheme="minorEastAsia"/>
          <w:color w:val="000000" w:themeColor="text2"/>
        </w:rPr>
        <w:t>, jak už bylo řečeno</w:t>
      </w:r>
      <w:r w:rsidR="4438AAC1" w:rsidRPr="7FEE145E">
        <w:rPr>
          <w:rStyle w:val="normaltextrun"/>
          <w:rFonts w:eastAsiaTheme="minorEastAsia"/>
          <w:color w:val="000000" w:themeColor="text2"/>
        </w:rPr>
        <w:t>,</w:t>
      </w:r>
      <w:r w:rsidR="0E338FCD" w:rsidRPr="7FEE145E">
        <w:rPr>
          <w:rStyle w:val="normaltextrun"/>
          <w:rFonts w:eastAsiaTheme="minorEastAsia"/>
          <w:color w:val="000000" w:themeColor="text2"/>
        </w:rPr>
        <w:t xml:space="preserve"> tedy není o intelektuálním rozvoji jedince, avšak o hodnotách jedince a jakým člověkem chce být a jestli vhodným způsobem reaguje na nečekané situace </w:t>
      </w:r>
      <w:r w:rsidR="437B521B" w:rsidRPr="7FEE145E">
        <w:rPr>
          <w:rStyle w:val="normaltextrun"/>
          <w:rFonts w:eastAsiaTheme="minorEastAsia"/>
          <w:color w:val="000000" w:themeColor="text2"/>
        </w:rPr>
        <w:t>(</w:t>
      </w:r>
      <w:proofErr w:type="spellStart"/>
      <w:r w:rsidR="437B521B" w:rsidRPr="7FEE145E">
        <w:rPr>
          <w:rStyle w:val="normaltextrun"/>
          <w:rFonts w:eastAsiaTheme="minorEastAsia"/>
          <w:color w:val="000000" w:themeColor="text2"/>
        </w:rPr>
        <w:t>Shotter</w:t>
      </w:r>
      <w:proofErr w:type="spellEnd"/>
      <w:r w:rsidR="437B521B" w:rsidRPr="7FEE145E">
        <w:rPr>
          <w:rStyle w:val="normaltextrun"/>
          <w:rFonts w:eastAsiaTheme="minorEastAsia"/>
          <w:color w:val="000000" w:themeColor="text2"/>
        </w:rPr>
        <w:t xml:space="preserve"> a </w:t>
      </w:r>
      <w:proofErr w:type="spellStart"/>
      <w:r w:rsidR="437B521B" w:rsidRPr="7FEE145E">
        <w:rPr>
          <w:rStyle w:val="normaltextrun"/>
          <w:rFonts w:eastAsiaTheme="minorEastAsia"/>
          <w:color w:val="000000" w:themeColor="text2"/>
        </w:rPr>
        <w:t>Tsoukas</w:t>
      </w:r>
      <w:proofErr w:type="spellEnd"/>
      <w:r w:rsidR="437B521B" w:rsidRPr="7FEE145E">
        <w:rPr>
          <w:rStyle w:val="normaltextrun"/>
          <w:rFonts w:eastAsiaTheme="minorEastAsia"/>
          <w:color w:val="000000" w:themeColor="text2"/>
        </w:rPr>
        <w:t>, 2014b</w:t>
      </w:r>
      <w:r w:rsidR="1EB36C7F" w:rsidRPr="7FEE145E">
        <w:rPr>
          <w:rStyle w:val="normaltextrun"/>
          <w:rFonts w:eastAsiaTheme="minorEastAsia"/>
          <w:color w:val="000000" w:themeColor="text2"/>
        </w:rPr>
        <w:t xml:space="preserve">, str. </w:t>
      </w:r>
      <w:r w:rsidR="437B521B" w:rsidRPr="7FEE145E">
        <w:rPr>
          <w:rStyle w:val="normaltextrun"/>
          <w:rFonts w:eastAsiaTheme="minorEastAsia"/>
          <w:color w:val="000000" w:themeColor="text2"/>
        </w:rPr>
        <w:t>232</w:t>
      </w:r>
      <w:r w:rsidR="00716E2B" w:rsidRPr="7FEE145E">
        <w:rPr>
          <w:rStyle w:val="normaltextrun"/>
          <w:rFonts w:eastAsiaTheme="minorEastAsia"/>
          <w:color w:val="000000" w:themeColor="text2"/>
        </w:rPr>
        <w:t xml:space="preserve">, </w:t>
      </w:r>
      <w:r w:rsidR="0E338FCD" w:rsidRPr="7FEE145E">
        <w:rPr>
          <w:rStyle w:val="normaltextrun"/>
          <w:rFonts w:eastAsiaTheme="minorEastAsia"/>
          <w:color w:val="000000" w:themeColor="text2"/>
        </w:rPr>
        <w:t>Hartman, 2013). Dle Aristotela tyto dovednosti je možné si do jisté míry osvojit jedině praxí. Důležité jsou při těchto situacích předešlé zkušenosti a schopnost se těmto situacím přizpůsobit</w:t>
      </w:r>
      <w:r w:rsidR="769654D4" w:rsidRPr="7FEE145E">
        <w:rPr>
          <w:rStyle w:val="normaltextrun"/>
          <w:rFonts w:eastAsiaTheme="minorEastAsia"/>
          <w:color w:val="000000" w:themeColor="text2"/>
        </w:rPr>
        <w:t>.</w:t>
      </w:r>
      <w:r w:rsidR="0E338FCD" w:rsidRPr="7FEE145E">
        <w:rPr>
          <w:rStyle w:val="normaltextrun"/>
          <w:rFonts w:eastAsiaTheme="minorEastAsia"/>
          <w:color w:val="000000" w:themeColor="text2"/>
        </w:rPr>
        <w:t xml:space="preserve"> </w:t>
      </w:r>
    </w:p>
    <w:p w14:paraId="65B97ABA" w14:textId="35DB82E0" w:rsidR="0085601D" w:rsidRPr="00DE55BC" w:rsidRDefault="2DD49F9E" w:rsidP="0B615E33">
      <w:pPr>
        <w:jc w:val="both"/>
        <w:rPr>
          <w:rStyle w:val="normaltextrun"/>
          <w:rFonts w:eastAsiaTheme="minorEastAsia"/>
          <w:color w:val="000000" w:themeColor="text2"/>
        </w:rPr>
      </w:pPr>
      <w:r w:rsidRPr="7FEE145E">
        <w:rPr>
          <w:rStyle w:val="normaltextrun"/>
          <w:rFonts w:eastAsiaTheme="minorEastAsia"/>
          <w:color w:val="000000" w:themeColor="text2"/>
        </w:rPr>
        <w:t>Dále se budeme v naší práci</w:t>
      </w:r>
      <w:r w:rsidR="2DB9656E" w:rsidRPr="7FEE145E">
        <w:rPr>
          <w:rStyle w:val="normaltextrun"/>
          <w:rFonts w:eastAsiaTheme="minorEastAsia"/>
          <w:color w:val="000000" w:themeColor="text2"/>
        </w:rPr>
        <w:t xml:space="preserve"> zaobírat několika výše zmíněný</w:t>
      </w:r>
      <w:r w:rsidR="7C49317F" w:rsidRPr="7FEE145E">
        <w:rPr>
          <w:rStyle w:val="normaltextrun"/>
          <w:rFonts w:eastAsiaTheme="minorEastAsia"/>
          <w:color w:val="000000" w:themeColor="text2"/>
        </w:rPr>
        <w:t>mi</w:t>
      </w:r>
      <w:r w:rsidR="29D22996" w:rsidRPr="7FEE145E">
        <w:rPr>
          <w:rStyle w:val="normaltextrun"/>
          <w:rFonts w:eastAsiaTheme="minorEastAsia"/>
          <w:color w:val="000000" w:themeColor="text2"/>
        </w:rPr>
        <w:t xml:space="preserve"> z</w:t>
      </w:r>
      <w:r w:rsidR="0265759C" w:rsidRPr="7FEE145E">
        <w:rPr>
          <w:rStyle w:val="normaltextrun"/>
          <w:rFonts w:eastAsiaTheme="minorEastAsia"/>
          <w:color w:val="000000" w:themeColor="text2"/>
        </w:rPr>
        <w:t>pů</w:t>
      </w:r>
      <w:r w:rsidR="29D22996" w:rsidRPr="7FEE145E">
        <w:rPr>
          <w:rStyle w:val="normaltextrun"/>
          <w:rFonts w:eastAsiaTheme="minorEastAsia"/>
          <w:color w:val="000000" w:themeColor="text2"/>
        </w:rPr>
        <w:t>so</w:t>
      </w:r>
      <w:r w:rsidR="725EA49F" w:rsidRPr="7FEE145E">
        <w:rPr>
          <w:rStyle w:val="normaltextrun"/>
          <w:rFonts w:eastAsiaTheme="minorEastAsia"/>
          <w:color w:val="000000" w:themeColor="text2"/>
        </w:rPr>
        <w:t>by</w:t>
      </w:r>
      <w:r w:rsidR="61FE5BF8" w:rsidRPr="7FEE145E">
        <w:rPr>
          <w:rStyle w:val="normaltextrun"/>
          <w:rFonts w:eastAsiaTheme="minorEastAsia"/>
          <w:color w:val="000000" w:themeColor="text2"/>
        </w:rPr>
        <w:t>,</w:t>
      </w:r>
      <w:r w:rsidR="29D22996" w:rsidRPr="7FEE145E">
        <w:rPr>
          <w:rStyle w:val="normaltextrun"/>
          <w:rFonts w:eastAsiaTheme="minorEastAsia"/>
          <w:color w:val="000000" w:themeColor="text2"/>
        </w:rPr>
        <w:t xml:space="preserve"> jak nastolit vhodné podmínky pro </w:t>
      </w:r>
      <w:r w:rsidR="00B35DA1" w:rsidRPr="7FEE145E">
        <w:rPr>
          <w:rStyle w:val="normaltextrun"/>
          <w:rFonts w:eastAsiaTheme="minorEastAsia"/>
          <w:color w:val="000000" w:themeColor="text2"/>
        </w:rPr>
        <w:t xml:space="preserve">výcvik </w:t>
      </w:r>
      <w:r w:rsidR="0A71E011" w:rsidRPr="7FEE145E">
        <w:rPr>
          <w:rStyle w:val="normaltextrun"/>
          <w:rFonts w:eastAsiaTheme="minorEastAsia"/>
          <w:color w:val="000000" w:themeColor="text2"/>
        </w:rPr>
        <w:t>úsudku</w:t>
      </w:r>
      <w:r w:rsidR="29D22996" w:rsidRPr="7FEE145E">
        <w:rPr>
          <w:rStyle w:val="normaltextrun"/>
          <w:rFonts w:eastAsiaTheme="minorEastAsia"/>
          <w:color w:val="000000" w:themeColor="text2"/>
        </w:rPr>
        <w:t xml:space="preserve"> </w:t>
      </w:r>
      <w:r w:rsidR="28B825C9" w:rsidRPr="7FEE145E">
        <w:rPr>
          <w:rStyle w:val="normaltextrun"/>
          <w:rFonts w:eastAsiaTheme="minorEastAsia"/>
          <w:color w:val="000000" w:themeColor="text2"/>
        </w:rPr>
        <w:t>vedoucího pracovníka</w:t>
      </w:r>
      <w:r w:rsidR="29D22996" w:rsidRPr="7FEE145E">
        <w:rPr>
          <w:rStyle w:val="normaltextrun"/>
          <w:rFonts w:eastAsiaTheme="minorEastAsia"/>
          <w:color w:val="000000" w:themeColor="text2"/>
        </w:rPr>
        <w:t xml:space="preserve">, tak aby byl schopný dobrého úsudku v nečekaných situacích. </w:t>
      </w:r>
      <w:r w:rsidR="427711E2" w:rsidRPr="7FEE145E">
        <w:rPr>
          <w:rStyle w:val="normaltextrun"/>
          <w:rFonts w:eastAsiaTheme="minorEastAsia"/>
          <w:color w:val="000000" w:themeColor="text2"/>
        </w:rPr>
        <w:t>Výzkumn</w:t>
      </w:r>
      <w:r w:rsidR="00E62D48" w:rsidRPr="7FEE145E">
        <w:rPr>
          <w:rStyle w:val="normaltextrun"/>
          <w:rFonts w:eastAsiaTheme="minorEastAsia"/>
          <w:color w:val="000000" w:themeColor="text2"/>
        </w:rPr>
        <w:t>á</w:t>
      </w:r>
      <w:r w:rsidR="427711E2" w:rsidRPr="7FEE145E">
        <w:rPr>
          <w:rStyle w:val="normaltextrun"/>
          <w:rFonts w:eastAsiaTheme="minorEastAsia"/>
          <w:color w:val="000000" w:themeColor="text2"/>
        </w:rPr>
        <w:t xml:space="preserve"> otázka, jak už bylo zmíněno, ted</w:t>
      </w:r>
      <w:r w:rsidR="00E62D48" w:rsidRPr="7FEE145E">
        <w:rPr>
          <w:rStyle w:val="normaltextrun"/>
          <w:rFonts w:eastAsiaTheme="minorEastAsia"/>
          <w:color w:val="000000" w:themeColor="text2"/>
        </w:rPr>
        <w:t>y</w:t>
      </w:r>
      <w:r w:rsidR="427711E2" w:rsidRPr="7FEE145E">
        <w:rPr>
          <w:rStyle w:val="normaltextrun"/>
          <w:rFonts w:eastAsiaTheme="minorEastAsia"/>
          <w:color w:val="000000" w:themeColor="text2"/>
        </w:rPr>
        <w:t xml:space="preserve"> zní: </w:t>
      </w:r>
      <w:r w:rsidR="132AE059" w:rsidRPr="7FEE145E">
        <w:rPr>
          <w:rFonts w:eastAsiaTheme="minorEastAsia"/>
        </w:rPr>
        <w:t xml:space="preserve">Jak se liší mentoring, </w:t>
      </w:r>
      <w:r w:rsidR="00E62D48" w:rsidRPr="7FEE145E">
        <w:rPr>
          <w:rFonts w:eastAsiaTheme="minorEastAsia"/>
        </w:rPr>
        <w:t>kolegiální koučink</w:t>
      </w:r>
      <w:r w:rsidR="132AE059" w:rsidRPr="7FEE145E">
        <w:rPr>
          <w:rFonts w:eastAsiaTheme="minorEastAsia"/>
        </w:rPr>
        <w:t xml:space="preserve"> (</w:t>
      </w:r>
      <w:r w:rsidR="132AE059" w:rsidRPr="7FEE145E">
        <w:rPr>
          <w:rFonts w:eastAsiaTheme="minorEastAsia"/>
          <w:i/>
        </w:rPr>
        <w:t>peer coaching</w:t>
      </w:r>
      <w:r w:rsidR="132AE059" w:rsidRPr="7FEE145E">
        <w:rPr>
          <w:rFonts w:eastAsiaTheme="minorEastAsia"/>
        </w:rPr>
        <w:t>) a reflexivní techniky (</w:t>
      </w:r>
      <w:proofErr w:type="spellStart"/>
      <w:r w:rsidR="132AE059" w:rsidRPr="7FEE145E">
        <w:rPr>
          <w:rFonts w:eastAsiaTheme="minorEastAsia"/>
          <w:i/>
        </w:rPr>
        <w:t>reflexive</w:t>
      </w:r>
      <w:proofErr w:type="spellEnd"/>
      <w:r w:rsidR="132AE059" w:rsidRPr="7FEE145E">
        <w:rPr>
          <w:rFonts w:eastAsiaTheme="minorEastAsia"/>
          <w:i/>
        </w:rPr>
        <w:t xml:space="preserve"> </w:t>
      </w:r>
      <w:proofErr w:type="spellStart"/>
      <w:r w:rsidR="132AE059" w:rsidRPr="7FEE145E">
        <w:rPr>
          <w:rFonts w:eastAsiaTheme="minorEastAsia"/>
          <w:i/>
        </w:rPr>
        <w:t>practices</w:t>
      </w:r>
      <w:proofErr w:type="spellEnd"/>
      <w:r w:rsidR="132AE059" w:rsidRPr="7FEE145E">
        <w:rPr>
          <w:rFonts w:eastAsiaTheme="minorEastAsia"/>
        </w:rPr>
        <w:t xml:space="preserve">) z hlediska </w:t>
      </w:r>
      <w:r w:rsidR="6E3D0801" w:rsidRPr="7FEE145E">
        <w:rPr>
          <w:rFonts w:eastAsiaTheme="minorEastAsia"/>
        </w:rPr>
        <w:t xml:space="preserve">cíle </w:t>
      </w:r>
      <w:r w:rsidR="6E3D0801" w:rsidRPr="007F3E85">
        <w:rPr>
          <w:rFonts w:eastAsiaTheme="minorEastAsia"/>
        </w:rPr>
        <w:t>nástro</w:t>
      </w:r>
      <w:r w:rsidR="007F3E85" w:rsidRPr="007F3E85">
        <w:rPr>
          <w:rFonts w:eastAsiaTheme="minorEastAsia"/>
        </w:rPr>
        <w:t>jů</w:t>
      </w:r>
      <w:r w:rsidR="6E3D0801" w:rsidRPr="7FEE145E">
        <w:rPr>
          <w:rFonts w:eastAsiaTheme="minorEastAsia"/>
        </w:rPr>
        <w:t xml:space="preserve">, </w:t>
      </w:r>
      <w:r w:rsidR="132AE059" w:rsidRPr="7FEE145E">
        <w:rPr>
          <w:rFonts w:eastAsiaTheme="minorEastAsia"/>
        </w:rPr>
        <w:t>zainteresovaných stran a přínosu pro rozvoj vedoucích pracovníků?</w:t>
      </w:r>
      <w:r w:rsidR="427711E2" w:rsidRPr="7FEE145E">
        <w:rPr>
          <w:rFonts w:eastAsiaTheme="minorEastAsia"/>
        </w:rPr>
        <w:t xml:space="preserve"> </w:t>
      </w:r>
    </w:p>
    <w:p w14:paraId="3498C4BF" w14:textId="6E62260B" w:rsidR="0085601D" w:rsidRPr="00DE55BC" w:rsidRDefault="04ED9374" w:rsidP="6453961A">
      <w:pPr>
        <w:jc w:val="both"/>
        <w:rPr>
          <w:rStyle w:val="normaltextrun"/>
          <w:rFonts w:eastAsiaTheme="minorEastAsia"/>
          <w:color w:val="000000" w:themeColor="text2"/>
          <w:highlight w:val="yellow"/>
        </w:rPr>
      </w:pPr>
      <w:r w:rsidRPr="7FEE145E">
        <w:rPr>
          <w:rStyle w:val="normaltextrun"/>
          <w:rFonts w:eastAsiaTheme="minorEastAsia"/>
          <w:color w:val="000000" w:themeColor="text2"/>
        </w:rPr>
        <w:t xml:space="preserve">Prvním </w:t>
      </w:r>
      <w:r w:rsidR="760B13EC" w:rsidRPr="7FEE145E">
        <w:rPr>
          <w:rStyle w:val="normaltextrun"/>
          <w:rFonts w:eastAsiaTheme="minorEastAsia"/>
          <w:color w:val="000000" w:themeColor="text2"/>
        </w:rPr>
        <w:t xml:space="preserve">ze zkoumaných </w:t>
      </w:r>
      <w:r w:rsidR="0A8C32FB" w:rsidRPr="7FEE145E">
        <w:rPr>
          <w:rStyle w:val="normaltextrun"/>
          <w:rFonts w:eastAsiaTheme="minorEastAsia"/>
          <w:color w:val="000000" w:themeColor="text2"/>
        </w:rPr>
        <w:t>nástroj</w:t>
      </w:r>
      <w:r w:rsidR="00BA2267" w:rsidRPr="7FEE145E">
        <w:rPr>
          <w:rStyle w:val="normaltextrun"/>
          <w:rFonts w:eastAsiaTheme="minorEastAsia"/>
          <w:color w:val="000000" w:themeColor="text2"/>
        </w:rPr>
        <w:t>ů</w:t>
      </w:r>
      <w:r w:rsidR="760B13EC" w:rsidRPr="7FEE145E">
        <w:rPr>
          <w:rStyle w:val="normaltextrun"/>
          <w:rFonts w:eastAsiaTheme="minorEastAsia"/>
          <w:color w:val="000000" w:themeColor="text2"/>
        </w:rPr>
        <w:t xml:space="preserve"> je</w:t>
      </w:r>
      <w:r w:rsidR="000C3A8B" w:rsidRPr="7FEE145E">
        <w:rPr>
          <w:rStyle w:val="normaltextrun"/>
          <w:rFonts w:eastAsiaTheme="minorEastAsia"/>
          <w:color w:val="000000" w:themeColor="text2"/>
        </w:rPr>
        <w:t xml:space="preserve"> </w:t>
      </w:r>
      <w:r w:rsidR="30909688" w:rsidRPr="7FEE145E">
        <w:rPr>
          <w:rStyle w:val="normaltextrun"/>
          <w:rFonts w:eastAsiaTheme="minorEastAsia"/>
          <w:color w:val="000000" w:themeColor="text2"/>
        </w:rPr>
        <w:t>mentoring</w:t>
      </w:r>
      <w:r w:rsidR="760B13EC" w:rsidRPr="7FEE145E">
        <w:rPr>
          <w:rStyle w:val="normaltextrun"/>
          <w:rFonts w:eastAsiaTheme="minorEastAsia"/>
          <w:color w:val="000000" w:themeColor="text2"/>
        </w:rPr>
        <w:t>.</w:t>
      </w:r>
      <w:r w:rsidR="43586165" w:rsidRPr="7FEE145E">
        <w:rPr>
          <w:rStyle w:val="normaltextrun"/>
          <w:rFonts w:eastAsiaTheme="minorEastAsia"/>
          <w:color w:val="000000" w:themeColor="text2"/>
        </w:rPr>
        <w:t xml:space="preserve"> </w:t>
      </w:r>
      <w:r w:rsidR="42227324" w:rsidRPr="7FEE145E">
        <w:rPr>
          <w:rFonts w:eastAsiaTheme="minorEastAsia"/>
          <w:color w:val="000000" w:themeColor="text2"/>
        </w:rPr>
        <w:t>Jeho p</w:t>
      </w:r>
      <w:r w:rsidR="00147A0D" w:rsidRPr="7FEE145E">
        <w:rPr>
          <w:rFonts w:eastAsiaTheme="minorEastAsia"/>
          <w:color w:val="000000" w:themeColor="text2"/>
        </w:rPr>
        <w:t>ů</w:t>
      </w:r>
      <w:r w:rsidR="42227324" w:rsidRPr="7FEE145E">
        <w:rPr>
          <w:rFonts w:eastAsiaTheme="minorEastAsia"/>
          <w:color w:val="000000" w:themeColor="text2"/>
        </w:rPr>
        <w:t>vod byl dle Jacobi (1991</w:t>
      </w:r>
      <w:r w:rsidR="39F8130A" w:rsidRPr="7FEE145E">
        <w:rPr>
          <w:rFonts w:eastAsiaTheme="minorEastAsia"/>
          <w:color w:val="000000" w:themeColor="text2"/>
        </w:rPr>
        <w:t xml:space="preserve">, str. </w:t>
      </w:r>
      <w:r w:rsidR="486C55DF" w:rsidRPr="7FEE145E">
        <w:rPr>
          <w:rFonts w:eastAsiaTheme="minorEastAsia"/>
          <w:color w:val="000000" w:themeColor="text2"/>
        </w:rPr>
        <w:t>506</w:t>
      </w:r>
      <w:r w:rsidR="42227324" w:rsidRPr="7FEE145E">
        <w:rPr>
          <w:rFonts w:eastAsiaTheme="minorEastAsia"/>
          <w:color w:val="000000" w:themeColor="text2"/>
        </w:rPr>
        <w:t>) dohledaný až k řecké mytol</w:t>
      </w:r>
      <w:r w:rsidR="7734934C" w:rsidRPr="7FEE145E">
        <w:rPr>
          <w:rFonts w:eastAsiaTheme="minorEastAsia"/>
          <w:color w:val="000000" w:themeColor="text2"/>
        </w:rPr>
        <w:t>o</w:t>
      </w:r>
      <w:r w:rsidR="42227324" w:rsidRPr="7FEE145E">
        <w:rPr>
          <w:rFonts w:eastAsiaTheme="minorEastAsia"/>
          <w:color w:val="000000" w:themeColor="text2"/>
        </w:rPr>
        <w:t>gii</w:t>
      </w:r>
      <w:r w:rsidR="675EC162" w:rsidRPr="7FEE145E">
        <w:rPr>
          <w:rFonts w:eastAsiaTheme="minorEastAsia"/>
          <w:color w:val="000000" w:themeColor="text2"/>
        </w:rPr>
        <w:t>, konkrétně k mýtu o Odysseovi.</w:t>
      </w:r>
      <w:r w:rsidR="42227324" w:rsidRPr="7FEE145E">
        <w:rPr>
          <w:rFonts w:eastAsiaTheme="minorEastAsia"/>
          <w:color w:val="000000" w:themeColor="text2"/>
        </w:rPr>
        <w:t xml:space="preserve"> </w:t>
      </w:r>
      <w:r w:rsidR="43586165" w:rsidRPr="7FEE145E">
        <w:rPr>
          <w:rFonts w:eastAsiaTheme="minorEastAsia"/>
          <w:color w:val="000000" w:themeColor="text2"/>
        </w:rPr>
        <w:t>Jeho d</w:t>
      </w:r>
      <w:r w:rsidR="00F17896" w:rsidRPr="7FEE145E">
        <w:rPr>
          <w:rFonts w:eastAsiaTheme="minorEastAsia"/>
          <w:color w:val="000000" w:themeColor="text2"/>
        </w:rPr>
        <w:t>ů</w:t>
      </w:r>
      <w:r w:rsidR="43586165" w:rsidRPr="7FEE145E">
        <w:rPr>
          <w:rFonts w:eastAsiaTheme="minorEastAsia"/>
          <w:color w:val="000000" w:themeColor="text2"/>
        </w:rPr>
        <w:t>ležitost pro kariérní postup popsalo několik autor</w:t>
      </w:r>
      <w:r w:rsidR="003103D0" w:rsidRPr="7FEE145E">
        <w:rPr>
          <w:rFonts w:eastAsiaTheme="minorEastAsia"/>
          <w:color w:val="000000" w:themeColor="text2"/>
        </w:rPr>
        <w:t>ů</w:t>
      </w:r>
      <w:r w:rsidR="43586165" w:rsidRPr="7FEE145E">
        <w:rPr>
          <w:rFonts w:eastAsiaTheme="minorEastAsia"/>
          <w:color w:val="000000" w:themeColor="text2"/>
        </w:rPr>
        <w:t xml:space="preserve"> (</w:t>
      </w:r>
      <w:proofErr w:type="spellStart"/>
      <w:r w:rsidR="43586165" w:rsidRPr="7FEE145E">
        <w:rPr>
          <w:rStyle w:val="normaltextrun"/>
          <w:rFonts w:eastAsiaTheme="minorEastAsia"/>
          <w:color w:val="000000" w:themeColor="text2"/>
        </w:rPr>
        <w:t>Collins</w:t>
      </w:r>
      <w:proofErr w:type="spellEnd"/>
      <w:r w:rsidR="43586165" w:rsidRPr="7FEE145E">
        <w:rPr>
          <w:rStyle w:val="normaltextrun"/>
          <w:rFonts w:eastAsiaTheme="minorEastAsia"/>
          <w:color w:val="000000" w:themeColor="text2"/>
        </w:rPr>
        <w:t xml:space="preserve"> </w:t>
      </w:r>
      <w:r w:rsidR="7A01E748" w:rsidRPr="7FEE145E">
        <w:rPr>
          <w:rStyle w:val="normaltextrun"/>
          <w:rFonts w:eastAsiaTheme="minorEastAsia"/>
          <w:color w:val="000000" w:themeColor="text2"/>
        </w:rPr>
        <w:t>&amp;</w:t>
      </w:r>
      <w:r w:rsidR="43586165" w:rsidRPr="7FEE145E">
        <w:rPr>
          <w:rStyle w:val="normaltextrun"/>
          <w:rFonts w:eastAsiaTheme="minorEastAsia"/>
          <w:color w:val="000000" w:themeColor="text2"/>
        </w:rPr>
        <w:t xml:space="preserve"> </w:t>
      </w:r>
      <w:proofErr w:type="spellStart"/>
      <w:r w:rsidR="43586165" w:rsidRPr="7FEE145E">
        <w:rPr>
          <w:rStyle w:val="normaltextrun"/>
          <w:rFonts w:eastAsiaTheme="minorEastAsia"/>
          <w:color w:val="000000" w:themeColor="text2"/>
        </w:rPr>
        <w:t>Scott</w:t>
      </w:r>
      <w:proofErr w:type="spellEnd"/>
      <w:r w:rsidR="43586165" w:rsidRPr="7FEE145E">
        <w:rPr>
          <w:rStyle w:val="normaltextrun"/>
          <w:rFonts w:eastAsiaTheme="minorEastAsia"/>
          <w:color w:val="000000" w:themeColor="text2"/>
        </w:rPr>
        <w:t xml:space="preserve">, 1978; </w:t>
      </w:r>
      <w:proofErr w:type="spellStart"/>
      <w:r w:rsidR="43586165" w:rsidRPr="7FEE145E">
        <w:rPr>
          <w:rStyle w:val="normaltextrun"/>
          <w:rFonts w:eastAsiaTheme="minorEastAsia"/>
          <w:color w:val="000000" w:themeColor="text2"/>
        </w:rPr>
        <w:t>Kanter</w:t>
      </w:r>
      <w:proofErr w:type="spellEnd"/>
      <w:r w:rsidR="43586165" w:rsidRPr="7FEE145E">
        <w:rPr>
          <w:rStyle w:val="normaltextrun"/>
          <w:rFonts w:eastAsiaTheme="minorEastAsia"/>
          <w:color w:val="000000" w:themeColor="text2"/>
        </w:rPr>
        <w:t xml:space="preserve">, 1977; </w:t>
      </w:r>
      <w:proofErr w:type="spellStart"/>
      <w:r w:rsidR="43586165" w:rsidRPr="7FEE145E">
        <w:rPr>
          <w:rStyle w:val="normaltextrun"/>
          <w:rFonts w:eastAsiaTheme="minorEastAsia"/>
          <w:color w:val="000000" w:themeColor="text2"/>
        </w:rPr>
        <w:t>Levinson</w:t>
      </w:r>
      <w:proofErr w:type="spellEnd"/>
      <w:r w:rsidR="43586165" w:rsidRPr="7FEE145E">
        <w:rPr>
          <w:rStyle w:val="normaltextrun"/>
          <w:rFonts w:eastAsiaTheme="minorEastAsia"/>
          <w:color w:val="000000" w:themeColor="text2"/>
        </w:rPr>
        <w:t xml:space="preserve">, 1978; </w:t>
      </w:r>
      <w:proofErr w:type="spellStart"/>
      <w:r w:rsidR="43586165" w:rsidRPr="7FEE145E">
        <w:rPr>
          <w:rStyle w:val="normaltextrun"/>
          <w:rFonts w:eastAsiaTheme="minorEastAsia"/>
          <w:color w:val="000000" w:themeColor="text2"/>
        </w:rPr>
        <w:t>Roche</w:t>
      </w:r>
      <w:proofErr w:type="spellEnd"/>
      <w:r w:rsidR="43586165" w:rsidRPr="7FEE145E">
        <w:rPr>
          <w:rStyle w:val="normaltextrun"/>
          <w:rFonts w:eastAsiaTheme="minorEastAsia"/>
          <w:color w:val="000000" w:themeColor="text2"/>
        </w:rPr>
        <w:t>, 1979).</w:t>
      </w:r>
    </w:p>
    <w:p w14:paraId="51918D67" w14:textId="42F44BB8" w:rsidR="00E07125" w:rsidRDefault="08AC6CD5" w:rsidP="6453961A">
      <w:pPr>
        <w:jc w:val="both"/>
        <w:rPr>
          <w:rStyle w:val="normaltextrun"/>
          <w:rFonts w:eastAsiaTheme="minorEastAsia"/>
          <w:color w:val="000000" w:themeColor="text2"/>
        </w:rPr>
      </w:pPr>
      <w:proofErr w:type="spellStart"/>
      <w:r w:rsidRPr="7FEE145E">
        <w:rPr>
          <w:rStyle w:val="normaltextrun"/>
          <w:rFonts w:eastAsiaTheme="minorEastAsia"/>
          <w:color w:val="000000" w:themeColor="text2"/>
        </w:rPr>
        <w:t>Bierema</w:t>
      </w:r>
      <w:proofErr w:type="spellEnd"/>
      <w:r w:rsidRPr="7FEE145E">
        <w:rPr>
          <w:rStyle w:val="normaltextrun"/>
          <w:rFonts w:eastAsiaTheme="minorEastAsia"/>
          <w:color w:val="000000" w:themeColor="text2"/>
        </w:rPr>
        <w:t xml:space="preserve"> a </w:t>
      </w:r>
      <w:proofErr w:type="spellStart"/>
      <w:r w:rsidRPr="7FEE145E">
        <w:rPr>
          <w:rStyle w:val="normaltextrun"/>
          <w:rFonts w:eastAsiaTheme="minorEastAsia"/>
          <w:color w:val="000000" w:themeColor="text2"/>
        </w:rPr>
        <w:t>Merriam</w:t>
      </w:r>
      <w:proofErr w:type="spellEnd"/>
      <w:r w:rsidRPr="7FEE145E">
        <w:rPr>
          <w:rStyle w:val="normaltextrun"/>
          <w:rFonts w:eastAsiaTheme="minorEastAsia"/>
          <w:color w:val="000000" w:themeColor="text2"/>
        </w:rPr>
        <w:t xml:space="preserve"> (2002</w:t>
      </w:r>
      <w:r w:rsidR="15E5307A" w:rsidRPr="7FEE145E">
        <w:rPr>
          <w:rStyle w:val="normaltextrun"/>
          <w:rFonts w:eastAsiaTheme="minorEastAsia"/>
          <w:color w:val="000000" w:themeColor="text2"/>
        </w:rPr>
        <w:t xml:space="preserve">, str. </w:t>
      </w:r>
      <w:r w:rsidR="738F1BB9" w:rsidRPr="7FEE145E">
        <w:rPr>
          <w:rStyle w:val="normaltextrun"/>
          <w:rFonts w:eastAsiaTheme="minorEastAsia"/>
          <w:color w:val="000000" w:themeColor="text2"/>
        </w:rPr>
        <w:t>212</w:t>
      </w:r>
      <w:r w:rsidRPr="7FEE145E">
        <w:rPr>
          <w:rStyle w:val="normaltextrun"/>
          <w:rFonts w:eastAsiaTheme="minorEastAsia"/>
          <w:color w:val="000000" w:themeColor="text2"/>
        </w:rPr>
        <w:t>) uvádějí rozlišnost definicí toho, co vlastně mentoring je a co už ne</w:t>
      </w:r>
      <w:r w:rsidR="58AC3C1F" w:rsidRPr="7FEE145E">
        <w:rPr>
          <w:rStyle w:val="normaltextrun"/>
          <w:rFonts w:eastAsiaTheme="minorEastAsia"/>
          <w:color w:val="000000" w:themeColor="text2"/>
        </w:rPr>
        <w:t>.</w:t>
      </w:r>
      <w:r w:rsidR="66BFA1F4" w:rsidRPr="7FEE145E">
        <w:rPr>
          <w:rStyle w:val="normaltextrun"/>
          <w:rFonts w:eastAsiaTheme="minorEastAsia"/>
          <w:color w:val="000000" w:themeColor="text2"/>
        </w:rPr>
        <w:t xml:space="preserve"> </w:t>
      </w:r>
      <w:r w:rsidR="386516C8" w:rsidRPr="7FEE145E">
        <w:rPr>
          <w:rStyle w:val="normaltextrun"/>
          <w:rFonts w:eastAsiaTheme="minorEastAsia"/>
          <w:color w:val="000000" w:themeColor="text2"/>
        </w:rPr>
        <w:t>Jacobi (1991</w:t>
      </w:r>
      <w:r w:rsidR="2B809947" w:rsidRPr="7FEE145E">
        <w:rPr>
          <w:rStyle w:val="normaltextrun"/>
          <w:rFonts w:eastAsiaTheme="minorEastAsia"/>
          <w:color w:val="000000" w:themeColor="text2"/>
        </w:rPr>
        <w:t xml:space="preserve">, str. </w:t>
      </w:r>
      <w:r w:rsidR="04CFE9DE" w:rsidRPr="7FEE145E">
        <w:rPr>
          <w:rStyle w:val="normaltextrun"/>
          <w:rFonts w:eastAsiaTheme="minorEastAsia"/>
          <w:color w:val="000000" w:themeColor="text2"/>
        </w:rPr>
        <w:t>506-508</w:t>
      </w:r>
      <w:r w:rsidR="386516C8" w:rsidRPr="7FEE145E">
        <w:rPr>
          <w:rStyle w:val="normaltextrun"/>
          <w:rFonts w:eastAsiaTheme="minorEastAsia"/>
          <w:color w:val="000000" w:themeColor="text2"/>
        </w:rPr>
        <w:t>) sepsala seznam patnácti r</w:t>
      </w:r>
      <w:r w:rsidR="00620482" w:rsidRPr="7FEE145E">
        <w:rPr>
          <w:rStyle w:val="normaltextrun"/>
          <w:rFonts w:eastAsiaTheme="minorEastAsia"/>
          <w:color w:val="000000" w:themeColor="text2"/>
        </w:rPr>
        <w:t>ů</w:t>
      </w:r>
      <w:r w:rsidR="386516C8" w:rsidRPr="7FEE145E">
        <w:rPr>
          <w:rStyle w:val="normaltextrun"/>
          <w:rFonts w:eastAsiaTheme="minorEastAsia"/>
          <w:color w:val="000000" w:themeColor="text2"/>
        </w:rPr>
        <w:t>zn</w:t>
      </w:r>
      <w:r w:rsidR="00C11285" w:rsidRPr="7FEE145E">
        <w:rPr>
          <w:rStyle w:val="normaltextrun"/>
          <w:rFonts w:eastAsiaTheme="minorEastAsia"/>
          <w:color w:val="000000" w:themeColor="text2"/>
        </w:rPr>
        <w:t>ý</w:t>
      </w:r>
      <w:r w:rsidR="386516C8" w:rsidRPr="7FEE145E">
        <w:rPr>
          <w:rStyle w:val="normaltextrun"/>
          <w:rFonts w:eastAsiaTheme="minorEastAsia"/>
          <w:color w:val="000000" w:themeColor="text2"/>
        </w:rPr>
        <w:t>ch definic mentora nebo mentoring</w:t>
      </w:r>
      <w:r w:rsidR="6ACF12CB" w:rsidRPr="7FEE145E">
        <w:rPr>
          <w:rStyle w:val="normaltextrun"/>
          <w:rFonts w:eastAsiaTheme="minorEastAsia"/>
          <w:color w:val="000000" w:themeColor="text2"/>
        </w:rPr>
        <w:t>u</w:t>
      </w:r>
      <w:r w:rsidR="386516C8" w:rsidRPr="7FEE145E">
        <w:rPr>
          <w:rStyle w:val="normaltextrun"/>
          <w:rFonts w:eastAsiaTheme="minorEastAsia"/>
          <w:color w:val="000000" w:themeColor="text2"/>
        </w:rPr>
        <w:t xml:space="preserve">, které seřadila do třech kategorií, </w:t>
      </w:r>
      <w:r w:rsidR="6794D2AE" w:rsidRPr="7FEE145E">
        <w:rPr>
          <w:rStyle w:val="normaltextrun"/>
          <w:rFonts w:eastAsiaTheme="minorEastAsia"/>
          <w:color w:val="000000" w:themeColor="text2"/>
        </w:rPr>
        <w:t>definice z oblasti vyššího vzdělání, z oblasti managementu a z oblasti psychologie. I když se tyto definice</w:t>
      </w:r>
      <w:r w:rsidR="71206759" w:rsidRPr="7FEE145E">
        <w:rPr>
          <w:rStyle w:val="normaltextrun"/>
          <w:rFonts w:eastAsiaTheme="minorEastAsia"/>
          <w:color w:val="000000" w:themeColor="text2"/>
        </w:rPr>
        <w:t xml:space="preserve"> napříč oblastmi liší, v rámci jednotlivých oblastí si jsou velmi podobné. V oblasti managementu teda m</w:t>
      </w:r>
      <w:r w:rsidR="00576F7B" w:rsidRPr="7FEE145E">
        <w:rPr>
          <w:rStyle w:val="normaltextrun"/>
          <w:rFonts w:eastAsiaTheme="minorEastAsia"/>
          <w:color w:val="000000" w:themeColor="text2"/>
        </w:rPr>
        <w:t>ů</w:t>
      </w:r>
      <w:r w:rsidR="5FF63C57" w:rsidRPr="7FEE145E">
        <w:rPr>
          <w:rStyle w:val="normaltextrun"/>
          <w:rFonts w:eastAsiaTheme="minorEastAsia"/>
          <w:color w:val="000000" w:themeColor="text2"/>
        </w:rPr>
        <w:t xml:space="preserve">žeme říct, že autoři </w:t>
      </w:r>
      <w:r w:rsidR="34C9F7D7" w:rsidRPr="7FEE145E">
        <w:rPr>
          <w:rStyle w:val="normaltextrun"/>
          <w:rFonts w:eastAsiaTheme="minorEastAsia"/>
          <w:color w:val="000000" w:themeColor="text2"/>
        </w:rPr>
        <w:t>(</w:t>
      </w:r>
      <w:proofErr w:type="spellStart"/>
      <w:r w:rsidR="34C9F7D7" w:rsidRPr="7FEE145E">
        <w:rPr>
          <w:rStyle w:val="normaltextrun"/>
          <w:rFonts w:eastAsiaTheme="minorEastAsia"/>
          <w:color w:val="000000" w:themeColor="text2"/>
        </w:rPr>
        <w:t>Fagenson</w:t>
      </w:r>
      <w:proofErr w:type="spellEnd"/>
      <w:r w:rsidR="34C9F7D7" w:rsidRPr="7FEE145E">
        <w:rPr>
          <w:rStyle w:val="normaltextrun"/>
          <w:rFonts w:eastAsiaTheme="minorEastAsia"/>
          <w:color w:val="000000" w:themeColor="text2"/>
        </w:rPr>
        <w:t>, 1989</w:t>
      </w:r>
      <w:r w:rsidR="5E205F12" w:rsidRPr="7FEE145E">
        <w:rPr>
          <w:rStyle w:val="normaltextrun"/>
          <w:rFonts w:eastAsiaTheme="minorEastAsia"/>
          <w:color w:val="000000" w:themeColor="text2"/>
        </w:rPr>
        <w:t xml:space="preserve">, str. </w:t>
      </w:r>
      <w:r w:rsidR="110112D7" w:rsidRPr="7FEE145E">
        <w:rPr>
          <w:rStyle w:val="normaltextrun"/>
          <w:rFonts w:eastAsiaTheme="minorEastAsia"/>
          <w:color w:val="000000" w:themeColor="text2"/>
        </w:rPr>
        <w:t>312</w:t>
      </w:r>
      <w:r w:rsidR="34C9F7D7" w:rsidRPr="7FEE145E">
        <w:rPr>
          <w:rStyle w:val="normaltextrun"/>
          <w:rFonts w:eastAsiaTheme="minorEastAsia"/>
          <w:color w:val="000000" w:themeColor="text2"/>
        </w:rPr>
        <w:t xml:space="preserve">; </w:t>
      </w:r>
      <w:proofErr w:type="spellStart"/>
      <w:r w:rsidR="34C9F7D7" w:rsidRPr="7FEE145E">
        <w:rPr>
          <w:rStyle w:val="normaltextrun"/>
          <w:rFonts w:eastAsiaTheme="minorEastAsia"/>
          <w:color w:val="000000" w:themeColor="text2"/>
        </w:rPr>
        <w:t>Kogler-Hill</w:t>
      </w:r>
      <w:proofErr w:type="spellEnd"/>
      <w:r w:rsidR="34C9F7D7" w:rsidRPr="7FEE145E">
        <w:rPr>
          <w:rStyle w:val="normaltextrun"/>
          <w:rFonts w:eastAsiaTheme="minorEastAsia"/>
          <w:color w:val="000000" w:themeColor="text2"/>
        </w:rPr>
        <w:t xml:space="preserve"> </w:t>
      </w:r>
      <w:r w:rsidR="34C9F7D7" w:rsidRPr="7FEE145E">
        <w:rPr>
          <w:rStyle w:val="normaltextrun"/>
          <w:rFonts w:eastAsiaTheme="minorEastAsia"/>
          <w:i/>
          <w:color w:val="000000" w:themeColor="text2"/>
        </w:rPr>
        <w:t>et al</w:t>
      </w:r>
      <w:r w:rsidR="34C9F7D7" w:rsidRPr="7FEE145E">
        <w:rPr>
          <w:rStyle w:val="normaltextrun"/>
          <w:rFonts w:eastAsiaTheme="minorEastAsia"/>
          <w:color w:val="000000" w:themeColor="text2"/>
        </w:rPr>
        <w:t>., 1989</w:t>
      </w:r>
      <w:r w:rsidR="4EE0D7ED" w:rsidRPr="7FEE145E">
        <w:rPr>
          <w:rStyle w:val="normaltextrun"/>
          <w:rFonts w:eastAsiaTheme="minorEastAsia"/>
          <w:color w:val="000000" w:themeColor="text2"/>
        </w:rPr>
        <w:t xml:space="preserve">, str. </w:t>
      </w:r>
      <w:r w:rsidR="5A023495" w:rsidRPr="7FEE145E">
        <w:rPr>
          <w:rStyle w:val="normaltextrun"/>
          <w:rFonts w:eastAsiaTheme="minorEastAsia"/>
          <w:color w:val="000000" w:themeColor="text2"/>
        </w:rPr>
        <w:t>356</w:t>
      </w:r>
      <w:r w:rsidR="34C9F7D7" w:rsidRPr="7FEE145E">
        <w:rPr>
          <w:rStyle w:val="normaltextrun"/>
          <w:rFonts w:eastAsiaTheme="minorEastAsia"/>
          <w:color w:val="000000" w:themeColor="text2"/>
        </w:rPr>
        <w:t xml:space="preserve">; </w:t>
      </w:r>
      <w:proofErr w:type="spellStart"/>
      <w:r w:rsidR="34C9F7D7" w:rsidRPr="7FEE145E">
        <w:rPr>
          <w:rStyle w:val="normaltextrun"/>
          <w:rFonts w:eastAsiaTheme="minorEastAsia"/>
          <w:color w:val="000000" w:themeColor="text2"/>
        </w:rPr>
        <w:t>Kram</w:t>
      </w:r>
      <w:proofErr w:type="spellEnd"/>
      <w:r w:rsidR="34C9F7D7" w:rsidRPr="7FEE145E">
        <w:rPr>
          <w:rStyle w:val="normaltextrun"/>
          <w:rFonts w:eastAsiaTheme="minorEastAsia"/>
          <w:color w:val="000000" w:themeColor="text2"/>
        </w:rPr>
        <w:t>, 1985</w:t>
      </w:r>
      <w:r w:rsidR="0CC35CC8" w:rsidRPr="7FEE145E">
        <w:rPr>
          <w:rStyle w:val="normaltextrun"/>
          <w:rFonts w:eastAsiaTheme="minorEastAsia"/>
          <w:color w:val="000000" w:themeColor="text2"/>
        </w:rPr>
        <w:t xml:space="preserve">, str. </w:t>
      </w:r>
      <w:r w:rsidR="4A476B72" w:rsidRPr="7FEE145E">
        <w:rPr>
          <w:rStyle w:val="normaltextrun"/>
          <w:rFonts w:eastAsiaTheme="minorEastAsia"/>
          <w:color w:val="000000" w:themeColor="text2"/>
        </w:rPr>
        <w:t>2</w:t>
      </w:r>
      <w:r w:rsidR="34C9F7D7" w:rsidRPr="7FEE145E">
        <w:rPr>
          <w:rStyle w:val="normaltextrun"/>
          <w:rFonts w:eastAsiaTheme="minorEastAsia"/>
          <w:color w:val="000000" w:themeColor="text2"/>
        </w:rPr>
        <w:t xml:space="preserve">; </w:t>
      </w:r>
      <w:proofErr w:type="spellStart"/>
      <w:r w:rsidR="34C9F7D7" w:rsidRPr="00386486">
        <w:rPr>
          <w:rStyle w:val="normaltextrun"/>
          <w:rFonts w:eastAsiaTheme="minorEastAsia"/>
          <w:color w:val="000000" w:themeColor="text2"/>
        </w:rPr>
        <w:t>Olian</w:t>
      </w:r>
      <w:proofErr w:type="spellEnd"/>
      <w:r w:rsidR="34C9F7D7" w:rsidRPr="00386486">
        <w:rPr>
          <w:rStyle w:val="normaltextrun"/>
          <w:rFonts w:eastAsiaTheme="minorEastAsia"/>
          <w:color w:val="000000" w:themeColor="text2"/>
        </w:rPr>
        <w:t xml:space="preserve"> et al., 1988</w:t>
      </w:r>
      <w:r w:rsidR="66B57493" w:rsidRPr="00386486">
        <w:rPr>
          <w:rStyle w:val="normaltextrun"/>
          <w:rFonts w:eastAsiaTheme="minorEastAsia"/>
          <w:color w:val="000000" w:themeColor="text2"/>
        </w:rPr>
        <w:t xml:space="preserve">, str. </w:t>
      </w:r>
      <w:r w:rsidR="319AFC7E" w:rsidRPr="00386486">
        <w:rPr>
          <w:rStyle w:val="normaltextrun"/>
          <w:rFonts w:eastAsiaTheme="minorEastAsia"/>
          <w:color w:val="000000" w:themeColor="text2"/>
        </w:rPr>
        <w:t>16</w:t>
      </w:r>
      <w:r w:rsidR="34C9F7D7" w:rsidRPr="00386486">
        <w:rPr>
          <w:rStyle w:val="normaltextrun"/>
          <w:rFonts w:eastAsiaTheme="minorEastAsia"/>
          <w:color w:val="000000" w:themeColor="text2"/>
        </w:rPr>
        <w:t>;</w:t>
      </w:r>
      <w:r w:rsidR="34C9F7D7" w:rsidRPr="7FEE145E">
        <w:rPr>
          <w:rStyle w:val="normaltextrun"/>
          <w:rFonts w:eastAsiaTheme="minorEastAsia"/>
          <w:color w:val="000000" w:themeColor="text2"/>
        </w:rPr>
        <w:t xml:space="preserve"> Philips-Jones, 1982</w:t>
      </w:r>
      <w:r w:rsidR="63BEE814" w:rsidRPr="7FEE145E">
        <w:rPr>
          <w:rStyle w:val="normaltextrun"/>
          <w:rFonts w:eastAsiaTheme="minorEastAsia"/>
          <w:color w:val="000000" w:themeColor="text2"/>
        </w:rPr>
        <w:t xml:space="preserve">, str. </w:t>
      </w:r>
      <w:r w:rsidR="7493F124" w:rsidRPr="7FEE145E">
        <w:rPr>
          <w:rStyle w:val="normaltextrun"/>
          <w:rFonts w:eastAsiaTheme="minorEastAsia"/>
          <w:color w:val="000000" w:themeColor="text2"/>
        </w:rPr>
        <w:t>21</w:t>
      </w:r>
      <w:r w:rsidR="34C9F7D7" w:rsidRPr="7FEE145E">
        <w:rPr>
          <w:rStyle w:val="normaltextrun"/>
          <w:rFonts w:eastAsiaTheme="minorEastAsia"/>
          <w:color w:val="000000" w:themeColor="text2"/>
        </w:rPr>
        <w:t xml:space="preserve">; </w:t>
      </w:r>
      <w:proofErr w:type="spellStart"/>
      <w:r w:rsidR="34C9F7D7" w:rsidRPr="7FEE145E">
        <w:rPr>
          <w:rStyle w:val="normaltextrun"/>
          <w:rFonts w:eastAsiaTheme="minorEastAsia"/>
          <w:color w:val="000000" w:themeColor="text2"/>
        </w:rPr>
        <w:t>Roche</w:t>
      </w:r>
      <w:proofErr w:type="spellEnd"/>
      <w:r w:rsidR="34C9F7D7" w:rsidRPr="7FEE145E">
        <w:rPr>
          <w:rStyle w:val="normaltextrun"/>
          <w:rFonts w:eastAsiaTheme="minorEastAsia"/>
          <w:color w:val="000000" w:themeColor="text2"/>
        </w:rPr>
        <w:t>, 1978</w:t>
      </w:r>
      <w:r w:rsidR="5B2168F5" w:rsidRPr="7FEE145E">
        <w:rPr>
          <w:rStyle w:val="normaltextrun"/>
          <w:rFonts w:eastAsiaTheme="minorEastAsia"/>
          <w:color w:val="000000" w:themeColor="text2"/>
        </w:rPr>
        <w:t xml:space="preserve">, str. </w:t>
      </w:r>
      <w:r w:rsidR="788B89EE" w:rsidRPr="7FEE145E">
        <w:rPr>
          <w:rStyle w:val="normaltextrun"/>
          <w:rFonts w:eastAsiaTheme="minorEastAsia"/>
          <w:color w:val="000000" w:themeColor="text2"/>
        </w:rPr>
        <w:t>15</w:t>
      </w:r>
      <w:r w:rsidR="34C9F7D7" w:rsidRPr="7FEE145E">
        <w:rPr>
          <w:rStyle w:val="normaltextrun"/>
          <w:rFonts w:eastAsiaTheme="minorEastAsia"/>
          <w:color w:val="000000" w:themeColor="text2"/>
        </w:rPr>
        <w:t xml:space="preserve">; </w:t>
      </w:r>
      <w:proofErr w:type="spellStart"/>
      <w:r w:rsidR="34C9F7D7" w:rsidRPr="7FEE145E">
        <w:rPr>
          <w:rStyle w:val="normaltextrun"/>
          <w:rFonts w:eastAsiaTheme="minorEastAsia"/>
          <w:color w:val="000000" w:themeColor="text2"/>
        </w:rPr>
        <w:t>Zey</w:t>
      </w:r>
      <w:proofErr w:type="spellEnd"/>
      <w:r w:rsidR="34C9F7D7" w:rsidRPr="7FEE145E">
        <w:rPr>
          <w:rStyle w:val="normaltextrun"/>
          <w:rFonts w:eastAsiaTheme="minorEastAsia"/>
          <w:color w:val="000000" w:themeColor="text2"/>
        </w:rPr>
        <w:t>, 1984</w:t>
      </w:r>
      <w:r w:rsidR="14257A07" w:rsidRPr="7FEE145E">
        <w:rPr>
          <w:rStyle w:val="normaltextrun"/>
          <w:rFonts w:eastAsiaTheme="minorEastAsia"/>
          <w:color w:val="000000" w:themeColor="text2"/>
        </w:rPr>
        <w:t xml:space="preserve">, str. </w:t>
      </w:r>
      <w:r w:rsidR="6A2CE35D" w:rsidRPr="7FEE145E">
        <w:rPr>
          <w:rStyle w:val="normaltextrun"/>
          <w:rFonts w:eastAsiaTheme="minorEastAsia"/>
          <w:color w:val="000000" w:themeColor="text2"/>
        </w:rPr>
        <w:t>7</w:t>
      </w:r>
      <w:r w:rsidR="34C9F7D7" w:rsidRPr="7FEE145E">
        <w:rPr>
          <w:rStyle w:val="normaltextrun"/>
          <w:rFonts w:eastAsiaTheme="minorEastAsia"/>
          <w:color w:val="000000" w:themeColor="text2"/>
        </w:rPr>
        <w:t xml:space="preserve">) </w:t>
      </w:r>
      <w:r w:rsidR="5FF63C57" w:rsidRPr="7FEE145E">
        <w:rPr>
          <w:rStyle w:val="normaltextrun"/>
          <w:rFonts w:eastAsiaTheme="minorEastAsia"/>
          <w:color w:val="000000" w:themeColor="text2"/>
        </w:rPr>
        <w:t>definují mentoring jako vztah</w:t>
      </w:r>
      <w:r w:rsidR="07C536B0" w:rsidRPr="7FEE145E">
        <w:rPr>
          <w:rStyle w:val="normaltextrun"/>
          <w:rFonts w:eastAsiaTheme="minorEastAsia"/>
          <w:color w:val="000000" w:themeColor="text2"/>
        </w:rPr>
        <w:t xml:space="preserve"> mezi</w:t>
      </w:r>
      <w:r w:rsidR="5FF63C57" w:rsidRPr="7FEE145E">
        <w:rPr>
          <w:rStyle w:val="normaltextrun"/>
          <w:rFonts w:eastAsiaTheme="minorEastAsia"/>
          <w:color w:val="000000" w:themeColor="text2"/>
        </w:rPr>
        <w:t xml:space="preserve"> starší, zkušenější</w:t>
      </w:r>
      <w:r w:rsidR="6DF438B4" w:rsidRPr="7FEE145E">
        <w:rPr>
          <w:rStyle w:val="normaltextrun"/>
          <w:rFonts w:eastAsiaTheme="minorEastAsia"/>
          <w:color w:val="000000" w:themeColor="text2"/>
        </w:rPr>
        <w:t xml:space="preserve"> </w:t>
      </w:r>
      <w:r w:rsidR="47E148CF" w:rsidRPr="7FEE145E">
        <w:rPr>
          <w:rStyle w:val="normaltextrun"/>
          <w:rFonts w:eastAsiaTheme="minorEastAsia"/>
          <w:color w:val="000000" w:themeColor="text2"/>
        </w:rPr>
        <w:t xml:space="preserve">či </w:t>
      </w:r>
      <w:r w:rsidR="6DF438B4" w:rsidRPr="7FEE145E">
        <w:rPr>
          <w:rStyle w:val="normaltextrun"/>
          <w:rFonts w:eastAsiaTheme="minorEastAsia"/>
          <w:color w:val="000000" w:themeColor="text2"/>
        </w:rPr>
        <w:t>vlivn</w:t>
      </w:r>
      <w:r w:rsidR="0CD4E9F9" w:rsidRPr="7FEE145E">
        <w:rPr>
          <w:rStyle w:val="normaltextrun"/>
          <w:rFonts w:eastAsiaTheme="minorEastAsia"/>
          <w:color w:val="000000" w:themeColor="text2"/>
        </w:rPr>
        <w:t>ě</w:t>
      </w:r>
      <w:r w:rsidR="6DF438B4" w:rsidRPr="7FEE145E">
        <w:rPr>
          <w:rStyle w:val="normaltextrun"/>
          <w:rFonts w:eastAsiaTheme="minorEastAsia"/>
          <w:color w:val="000000" w:themeColor="text2"/>
        </w:rPr>
        <w:t>jší osob</w:t>
      </w:r>
      <w:r w:rsidR="23284A8C" w:rsidRPr="7FEE145E">
        <w:rPr>
          <w:rStyle w:val="normaltextrun"/>
          <w:rFonts w:eastAsiaTheme="minorEastAsia"/>
          <w:color w:val="000000" w:themeColor="text2"/>
        </w:rPr>
        <w:t xml:space="preserve">ou a </w:t>
      </w:r>
      <w:r w:rsidR="757D3874" w:rsidRPr="7FEE145E">
        <w:rPr>
          <w:rStyle w:val="normaltextrun"/>
          <w:rFonts w:eastAsiaTheme="minorEastAsia"/>
          <w:color w:val="000000" w:themeColor="text2"/>
        </w:rPr>
        <w:t>mladší, méně zkušen</w:t>
      </w:r>
      <w:r w:rsidR="2872C417" w:rsidRPr="7FEE145E">
        <w:rPr>
          <w:rStyle w:val="normaltextrun"/>
          <w:rFonts w:eastAsiaTheme="minorEastAsia"/>
          <w:color w:val="000000" w:themeColor="text2"/>
        </w:rPr>
        <w:t>ou</w:t>
      </w:r>
      <w:r w:rsidR="757D3874" w:rsidRPr="7FEE145E">
        <w:rPr>
          <w:rStyle w:val="normaltextrun"/>
          <w:rFonts w:eastAsiaTheme="minorEastAsia"/>
          <w:color w:val="000000" w:themeColor="text2"/>
        </w:rPr>
        <w:t xml:space="preserve"> a méně vlivn</w:t>
      </w:r>
      <w:r w:rsidR="60A56994" w:rsidRPr="7FEE145E">
        <w:rPr>
          <w:rStyle w:val="normaltextrun"/>
          <w:rFonts w:eastAsiaTheme="minorEastAsia"/>
          <w:color w:val="000000" w:themeColor="text2"/>
        </w:rPr>
        <w:t>ou</w:t>
      </w:r>
      <w:r w:rsidR="757D3874" w:rsidRPr="7FEE145E">
        <w:rPr>
          <w:rStyle w:val="normaltextrun"/>
          <w:rFonts w:eastAsiaTheme="minorEastAsia"/>
          <w:color w:val="000000" w:themeColor="text2"/>
        </w:rPr>
        <w:t xml:space="preserve"> osob</w:t>
      </w:r>
      <w:r w:rsidR="53C07288" w:rsidRPr="7FEE145E">
        <w:rPr>
          <w:rStyle w:val="normaltextrun"/>
          <w:rFonts w:eastAsiaTheme="minorEastAsia"/>
          <w:color w:val="000000" w:themeColor="text2"/>
        </w:rPr>
        <w:t>ou. Cílem toho</w:t>
      </w:r>
      <w:r w:rsidR="51E7407B" w:rsidRPr="7FEE145E">
        <w:rPr>
          <w:rStyle w:val="normaltextrun"/>
          <w:rFonts w:eastAsiaTheme="minorEastAsia"/>
          <w:color w:val="000000" w:themeColor="text2"/>
        </w:rPr>
        <w:t>to</w:t>
      </w:r>
      <w:r w:rsidR="53C07288" w:rsidRPr="7FEE145E">
        <w:rPr>
          <w:rStyle w:val="normaltextrun"/>
          <w:rFonts w:eastAsiaTheme="minorEastAsia"/>
          <w:color w:val="000000" w:themeColor="text2"/>
        </w:rPr>
        <w:t xml:space="preserve"> vztahu je pomoci</w:t>
      </w:r>
      <w:r w:rsidR="2CA75700" w:rsidRPr="7FEE145E">
        <w:rPr>
          <w:rStyle w:val="normaltextrun"/>
          <w:rFonts w:eastAsiaTheme="minorEastAsia"/>
          <w:color w:val="000000" w:themeColor="text2"/>
        </w:rPr>
        <w:t xml:space="preserve"> pochopit základní organizační procesy, </w:t>
      </w:r>
      <w:r w:rsidR="386C1F84" w:rsidRPr="7FEE145E">
        <w:rPr>
          <w:rStyle w:val="normaltextrun"/>
          <w:rFonts w:eastAsiaTheme="minorEastAsia"/>
          <w:color w:val="000000" w:themeColor="text2"/>
        </w:rPr>
        <w:t>podpo</w:t>
      </w:r>
      <w:r w:rsidR="4920517E" w:rsidRPr="7FEE145E">
        <w:rPr>
          <w:rStyle w:val="normaltextrun"/>
          <w:rFonts w:eastAsiaTheme="minorEastAsia"/>
          <w:color w:val="000000" w:themeColor="text2"/>
        </w:rPr>
        <w:t>řit</w:t>
      </w:r>
      <w:r w:rsidR="386C1F84" w:rsidRPr="7FEE145E">
        <w:rPr>
          <w:rStyle w:val="normaltextrun"/>
          <w:rFonts w:eastAsiaTheme="minorEastAsia"/>
          <w:color w:val="000000" w:themeColor="text2"/>
        </w:rPr>
        <w:t>, rad</w:t>
      </w:r>
      <w:r w:rsidR="1E22889D" w:rsidRPr="7FEE145E">
        <w:rPr>
          <w:rStyle w:val="normaltextrun"/>
          <w:rFonts w:eastAsiaTheme="minorEastAsia"/>
          <w:color w:val="000000" w:themeColor="text2"/>
        </w:rPr>
        <w:t>i</w:t>
      </w:r>
      <w:r w:rsidR="77F2786E" w:rsidRPr="7FEE145E">
        <w:rPr>
          <w:rStyle w:val="normaltextrun"/>
          <w:rFonts w:eastAsiaTheme="minorEastAsia"/>
          <w:color w:val="000000" w:themeColor="text2"/>
        </w:rPr>
        <w:t>t</w:t>
      </w:r>
      <w:r w:rsidR="386C1F84" w:rsidRPr="7FEE145E">
        <w:rPr>
          <w:rStyle w:val="normaltextrun"/>
          <w:rFonts w:eastAsiaTheme="minorEastAsia"/>
          <w:color w:val="000000" w:themeColor="text2"/>
        </w:rPr>
        <w:t>, sdíl</w:t>
      </w:r>
      <w:r w:rsidR="2AA054A6" w:rsidRPr="7FEE145E">
        <w:rPr>
          <w:rStyle w:val="normaltextrun"/>
          <w:rFonts w:eastAsiaTheme="minorEastAsia"/>
          <w:color w:val="000000" w:themeColor="text2"/>
        </w:rPr>
        <w:t>et</w:t>
      </w:r>
      <w:r w:rsidR="386C1F84" w:rsidRPr="7FEE145E">
        <w:rPr>
          <w:rStyle w:val="normaltextrun"/>
          <w:rFonts w:eastAsiaTheme="minorEastAsia"/>
          <w:color w:val="000000" w:themeColor="text2"/>
        </w:rPr>
        <w:t xml:space="preserve"> hodnoty, </w:t>
      </w:r>
      <w:r w:rsidR="61354506" w:rsidRPr="7FEE145E">
        <w:rPr>
          <w:rStyle w:val="normaltextrun"/>
          <w:rFonts w:eastAsiaTheme="minorEastAsia"/>
          <w:color w:val="000000" w:themeColor="text2"/>
        </w:rPr>
        <w:t>nabíz</w:t>
      </w:r>
      <w:r w:rsidR="4719DB9C" w:rsidRPr="7FEE145E">
        <w:rPr>
          <w:rStyle w:val="normaltextrun"/>
          <w:rFonts w:eastAsiaTheme="minorEastAsia"/>
          <w:color w:val="000000" w:themeColor="text2"/>
        </w:rPr>
        <w:t>et</w:t>
      </w:r>
      <w:r w:rsidR="61354506" w:rsidRPr="7FEE145E">
        <w:rPr>
          <w:rStyle w:val="normaltextrun"/>
          <w:rFonts w:eastAsiaTheme="minorEastAsia"/>
          <w:color w:val="000000" w:themeColor="text2"/>
        </w:rPr>
        <w:t xml:space="preserve"> cenné propagovaní či sponzorství a </w:t>
      </w:r>
      <w:r w:rsidR="4CFB546B" w:rsidRPr="7FEE145E">
        <w:rPr>
          <w:rStyle w:val="normaltextrun"/>
          <w:rFonts w:eastAsiaTheme="minorEastAsia"/>
          <w:color w:val="000000" w:themeColor="text2"/>
        </w:rPr>
        <w:t>být</w:t>
      </w:r>
      <w:r w:rsidR="61354506" w:rsidRPr="7FEE145E">
        <w:rPr>
          <w:rStyle w:val="normaltextrun"/>
          <w:rFonts w:eastAsiaTheme="minorEastAsia"/>
          <w:color w:val="000000" w:themeColor="text2"/>
        </w:rPr>
        <w:t xml:space="preserve"> </w:t>
      </w:r>
      <w:r w:rsidR="386C1F84" w:rsidRPr="7FEE145E">
        <w:rPr>
          <w:rStyle w:val="normaltextrun"/>
          <w:rFonts w:eastAsiaTheme="minorEastAsia"/>
          <w:color w:val="000000" w:themeColor="text2"/>
        </w:rPr>
        <w:t xml:space="preserve">emoční </w:t>
      </w:r>
      <w:r w:rsidR="2F8E6CA2" w:rsidRPr="7FEE145E">
        <w:rPr>
          <w:rStyle w:val="normaltextrun"/>
          <w:rFonts w:eastAsiaTheme="minorEastAsia"/>
          <w:color w:val="000000" w:themeColor="text2"/>
        </w:rPr>
        <w:t>oporo</w:t>
      </w:r>
      <w:r w:rsidR="386C1F84" w:rsidRPr="7FEE145E">
        <w:rPr>
          <w:rStyle w:val="normaltextrun"/>
          <w:rFonts w:eastAsiaTheme="minorEastAsia"/>
          <w:color w:val="000000" w:themeColor="text2"/>
        </w:rPr>
        <w:t>u</w:t>
      </w:r>
      <w:r w:rsidR="5200C74D" w:rsidRPr="7FEE145E">
        <w:rPr>
          <w:rStyle w:val="normaltextrun"/>
          <w:rFonts w:eastAsiaTheme="minorEastAsia"/>
          <w:color w:val="000000" w:themeColor="text2"/>
        </w:rPr>
        <w:t>.</w:t>
      </w:r>
      <w:r w:rsidR="5E9CD97B" w:rsidRPr="7FEE145E">
        <w:rPr>
          <w:rStyle w:val="normaltextrun"/>
          <w:rFonts w:eastAsiaTheme="minorEastAsia"/>
          <w:color w:val="000000" w:themeColor="text2"/>
        </w:rPr>
        <w:t xml:space="preserve"> </w:t>
      </w:r>
      <w:proofErr w:type="spellStart"/>
      <w:r w:rsidR="5E9CD97B" w:rsidRPr="7FEE145E">
        <w:rPr>
          <w:rStyle w:val="normaltextrun"/>
          <w:rFonts w:eastAsiaTheme="minorEastAsia"/>
          <w:color w:val="000000" w:themeColor="text2"/>
        </w:rPr>
        <w:t>Huang</w:t>
      </w:r>
      <w:proofErr w:type="spellEnd"/>
      <w:r w:rsidR="5E9CD97B" w:rsidRPr="7FEE145E">
        <w:rPr>
          <w:rStyle w:val="normaltextrun"/>
          <w:rFonts w:eastAsiaTheme="minorEastAsia"/>
          <w:color w:val="000000" w:themeColor="text2"/>
        </w:rPr>
        <w:t xml:space="preserve"> a Lynch (1995) </w:t>
      </w:r>
      <w:r w:rsidR="3ACA38E9" w:rsidRPr="7FEE145E">
        <w:rPr>
          <w:rStyle w:val="normaltextrun"/>
          <w:rFonts w:eastAsiaTheme="minorEastAsia"/>
          <w:color w:val="000000" w:themeColor="text2"/>
        </w:rPr>
        <w:t>dodávají, že mentoring je</w:t>
      </w:r>
      <w:r w:rsidR="5E9CD97B" w:rsidRPr="7FEE145E">
        <w:rPr>
          <w:rStyle w:val="normaltextrun"/>
          <w:rFonts w:eastAsiaTheme="minorEastAsia"/>
          <w:color w:val="000000" w:themeColor="text2"/>
        </w:rPr>
        <w:t xml:space="preserve"> oboustranně prospěšn</w:t>
      </w:r>
      <w:r w:rsidR="7BEC2D33" w:rsidRPr="7FEE145E">
        <w:rPr>
          <w:rStyle w:val="normaltextrun"/>
          <w:rFonts w:eastAsiaTheme="minorEastAsia"/>
          <w:color w:val="000000" w:themeColor="text2"/>
        </w:rPr>
        <w:t>á</w:t>
      </w:r>
      <w:r w:rsidR="5E9CD97B" w:rsidRPr="7FEE145E">
        <w:rPr>
          <w:rStyle w:val="normaltextrun"/>
          <w:rFonts w:eastAsiaTheme="minorEastAsia"/>
          <w:color w:val="000000" w:themeColor="text2"/>
        </w:rPr>
        <w:t xml:space="preserve"> a</w:t>
      </w:r>
      <w:r w:rsidR="41144A5B" w:rsidRPr="7FEE145E">
        <w:rPr>
          <w:rStyle w:val="normaltextrun"/>
          <w:rFonts w:eastAsiaTheme="minorEastAsia"/>
          <w:color w:val="000000" w:themeColor="text2"/>
        </w:rPr>
        <w:t>k</w:t>
      </w:r>
      <w:r w:rsidR="5E9CD97B" w:rsidRPr="7FEE145E">
        <w:rPr>
          <w:rStyle w:val="normaltextrun"/>
          <w:rFonts w:eastAsiaTheme="minorEastAsia"/>
          <w:color w:val="000000" w:themeColor="text2"/>
        </w:rPr>
        <w:t>tivit</w:t>
      </w:r>
      <w:r w:rsidR="32A3EC12" w:rsidRPr="7FEE145E">
        <w:rPr>
          <w:rStyle w:val="normaltextrun"/>
          <w:rFonts w:eastAsiaTheme="minorEastAsia"/>
          <w:color w:val="000000" w:themeColor="text2"/>
        </w:rPr>
        <w:t>a</w:t>
      </w:r>
      <w:r w:rsidR="5E9CD97B" w:rsidRPr="7FEE145E">
        <w:rPr>
          <w:rStyle w:val="normaltextrun"/>
          <w:rFonts w:eastAsiaTheme="minorEastAsia"/>
          <w:color w:val="000000" w:themeColor="text2"/>
        </w:rPr>
        <w:t>, která</w:t>
      </w:r>
      <w:r w:rsidR="4D66CE66" w:rsidRPr="7FEE145E">
        <w:rPr>
          <w:rStyle w:val="normaltextrun"/>
          <w:rFonts w:eastAsiaTheme="minorEastAsia"/>
          <w:color w:val="000000" w:themeColor="text2"/>
        </w:rPr>
        <w:t xml:space="preserve"> se zabývá s</w:t>
      </w:r>
      <w:r w:rsidR="76266A83" w:rsidRPr="7FEE145E">
        <w:rPr>
          <w:rStyle w:val="normaltextrun"/>
          <w:rFonts w:eastAsiaTheme="minorEastAsia"/>
          <w:color w:val="000000" w:themeColor="text2"/>
        </w:rPr>
        <w:t>díleným</w:t>
      </w:r>
      <w:r w:rsidR="4D66CE66" w:rsidRPr="7FEE145E">
        <w:rPr>
          <w:rStyle w:val="normaltextrun"/>
          <w:rFonts w:eastAsiaTheme="minorEastAsia"/>
          <w:color w:val="000000" w:themeColor="text2"/>
        </w:rPr>
        <w:t xml:space="preserve"> učením a r</w:t>
      </w:r>
      <w:r w:rsidR="0025545E" w:rsidRPr="7FEE145E">
        <w:rPr>
          <w:rStyle w:val="normaltextrun"/>
          <w:rFonts w:eastAsiaTheme="minorEastAsia"/>
          <w:color w:val="000000" w:themeColor="text2"/>
        </w:rPr>
        <w:t>ů</w:t>
      </w:r>
      <w:r w:rsidR="4D66CE66" w:rsidRPr="7FEE145E">
        <w:rPr>
          <w:rStyle w:val="normaltextrun"/>
          <w:rFonts w:eastAsiaTheme="minorEastAsia"/>
          <w:color w:val="000000" w:themeColor="text2"/>
        </w:rPr>
        <w:t>stem.</w:t>
      </w:r>
      <w:r w:rsidR="3675D84D" w:rsidRPr="7FEE145E">
        <w:rPr>
          <w:rStyle w:val="normaltextrun"/>
          <w:rFonts w:eastAsiaTheme="minorEastAsia"/>
          <w:color w:val="000000" w:themeColor="text2"/>
        </w:rPr>
        <w:t xml:space="preserve"> </w:t>
      </w:r>
      <w:proofErr w:type="spellStart"/>
      <w:r w:rsidR="3675D84D" w:rsidRPr="7FEE145E">
        <w:rPr>
          <w:rStyle w:val="normaltextrun"/>
          <w:rFonts w:eastAsiaTheme="minorEastAsia"/>
          <w:color w:val="000000" w:themeColor="text2"/>
        </w:rPr>
        <w:t>Pfleeger</w:t>
      </w:r>
      <w:proofErr w:type="spellEnd"/>
      <w:r w:rsidR="3675D84D" w:rsidRPr="7FEE145E">
        <w:rPr>
          <w:rStyle w:val="normaltextrun"/>
          <w:rFonts w:eastAsiaTheme="minorEastAsia"/>
          <w:color w:val="000000" w:themeColor="text2"/>
        </w:rPr>
        <w:t xml:space="preserve"> a </w:t>
      </w:r>
      <w:proofErr w:type="spellStart"/>
      <w:r w:rsidR="3675D84D" w:rsidRPr="7FEE145E">
        <w:rPr>
          <w:rStyle w:val="normaltextrun"/>
          <w:rFonts w:eastAsiaTheme="minorEastAsia"/>
          <w:color w:val="000000" w:themeColor="text2"/>
        </w:rPr>
        <w:t>Mertz</w:t>
      </w:r>
      <w:proofErr w:type="spellEnd"/>
      <w:r w:rsidR="3675D84D" w:rsidRPr="7FEE145E">
        <w:rPr>
          <w:rStyle w:val="normaltextrun"/>
          <w:rFonts w:eastAsiaTheme="minorEastAsia"/>
          <w:color w:val="000000" w:themeColor="text2"/>
        </w:rPr>
        <w:t xml:space="preserve"> (1995</w:t>
      </w:r>
      <w:r w:rsidR="7663C462" w:rsidRPr="7FEE145E">
        <w:rPr>
          <w:rStyle w:val="normaltextrun"/>
          <w:rFonts w:eastAsiaTheme="minorEastAsia"/>
          <w:color w:val="000000" w:themeColor="text2"/>
        </w:rPr>
        <w:t xml:space="preserve">, str. </w:t>
      </w:r>
      <w:r w:rsidR="034D32C2" w:rsidRPr="7FEE145E">
        <w:rPr>
          <w:rStyle w:val="normaltextrun"/>
          <w:rFonts w:eastAsiaTheme="minorEastAsia"/>
          <w:color w:val="000000" w:themeColor="text2"/>
        </w:rPr>
        <w:t>72-73</w:t>
      </w:r>
      <w:r w:rsidR="3675D84D" w:rsidRPr="7FEE145E">
        <w:rPr>
          <w:rStyle w:val="normaltextrun"/>
          <w:rFonts w:eastAsiaTheme="minorEastAsia"/>
          <w:color w:val="000000" w:themeColor="text2"/>
        </w:rPr>
        <w:t>) zd</w:t>
      </w:r>
      <w:r w:rsidR="0025545E" w:rsidRPr="7FEE145E">
        <w:rPr>
          <w:rStyle w:val="normaltextrun"/>
          <w:rFonts w:eastAsiaTheme="minorEastAsia"/>
          <w:color w:val="000000" w:themeColor="text2"/>
        </w:rPr>
        <w:t>ů</w:t>
      </w:r>
      <w:r w:rsidR="3675D84D" w:rsidRPr="7FEE145E">
        <w:rPr>
          <w:rStyle w:val="normaltextrun"/>
          <w:rFonts w:eastAsiaTheme="minorEastAsia"/>
          <w:color w:val="000000" w:themeColor="text2"/>
        </w:rPr>
        <w:t>razňují, že mentoring vůbec není jednoduchá aktivita a že existují faktory, které</w:t>
      </w:r>
      <w:r w:rsidR="65A59433" w:rsidRPr="7FEE145E">
        <w:rPr>
          <w:rStyle w:val="normaltextrun"/>
          <w:rFonts w:eastAsiaTheme="minorEastAsia"/>
          <w:color w:val="000000" w:themeColor="text2"/>
        </w:rPr>
        <w:t xml:space="preserve"> musí být naplněny, jak na osobní úrovni, tak na organizační úrovni, aby byl úspěšný.</w:t>
      </w:r>
      <w:r w:rsidR="716A5CB7" w:rsidRPr="7FEE145E">
        <w:rPr>
          <w:rStyle w:val="normaltextrun"/>
          <w:rFonts w:eastAsiaTheme="minorEastAsia"/>
          <w:color w:val="000000" w:themeColor="text2"/>
        </w:rPr>
        <w:t xml:space="preserve"> </w:t>
      </w:r>
      <w:r w:rsidR="786AF9E0" w:rsidRPr="7FEE145E">
        <w:rPr>
          <w:rStyle w:val="normaltextrun"/>
          <w:rFonts w:eastAsiaTheme="minorEastAsia"/>
          <w:color w:val="000000" w:themeColor="text2"/>
        </w:rPr>
        <w:t xml:space="preserve">Ve své studii tyto </w:t>
      </w:r>
      <w:r w:rsidR="786AF9E0" w:rsidRPr="7FEE145E">
        <w:rPr>
          <w:rStyle w:val="normaltextrun"/>
          <w:rFonts w:eastAsiaTheme="minorEastAsia"/>
          <w:color w:val="000000" w:themeColor="text2"/>
        </w:rPr>
        <w:lastRenderedPageBreak/>
        <w:t>faktory popisují a dokazují na výzkumu s patnácti páry, z kterýc</w:t>
      </w:r>
      <w:r w:rsidR="140C1978" w:rsidRPr="7FEE145E">
        <w:rPr>
          <w:rStyle w:val="normaltextrun"/>
          <w:rFonts w:eastAsiaTheme="minorEastAsia"/>
          <w:color w:val="000000" w:themeColor="text2"/>
        </w:rPr>
        <w:t>h</w:t>
      </w:r>
      <w:r w:rsidR="786AF9E0" w:rsidRPr="7FEE145E">
        <w:rPr>
          <w:rStyle w:val="normaltextrun"/>
          <w:rFonts w:eastAsiaTheme="minorEastAsia"/>
          <w:color w:val="000000" w:themeColor="text2"/>
        </w:rPr>
        <w:t xml:space="preserve"> byli úspěš</w:t>
      </w:r>
      <w:r w:rsidR="08807778" w:rsidRPr="7FEE145E">
        <w:rPr>
          <w:rStyle w:val="normaltextrun"/>
          <w:rFonts w:eastAsiaTheme="minorEastAsia"/>
          <w:color w:val="000000" w:themeColor="text2"/>
        </w:rPr>
        <w:t xml:space="preserve">né jenom tři. </w:t>
      </w:r>
      <w:proofErr w:type="spellStart"/>
      <w:r w:rsidR="716A5CB7" w:rsidRPr="7FEE145E">
        <w:rPr>
          <w:rStyle w:val="normaltextrun"/>
          <w:rFonts w:eastAsiaTheme="minorEastAsia"/>
          <w:color w:val="000000" w:themeColor="text2"/>
        </w:rPr>
        <w:t>Bierema</w:t>
      </w:r>
      <w:proofErr w:type="spellEnd"/>
      <w:r w:rsidR="716A5CB7" w:rsidRPr="7FEE145E">
        <w:rPr>
          <w:rStyle w:val="normaltextrun"/>
          <w:rFonts w:eastAsiaTheme="minorEastAsia"/>
          <w:color w:val="000000" w:themeColor="text2"/>
        </w:rPr>
        <w:t xml:space="preserve"> a </w:t>
      </w:r>
      <w:proofErr w:type="spellStart"/>
      <w:r w:rsidR="716A5CB7" w:rsidRPr="7FEE145E">
        <w:rPr>
          <w:rStyle w:val="normaltextrun"/>
          <w:rFonts w:eastAsiaTheme="minorEastAsia"/>
          <w:color w:val="000000" w:themeColor="text2"/>
        </w:rPr>
        <w:t>Merriam</w:t>
      </w:r>
      <w:proofErr w:type="spellEnd"/>
      <w:r w:rsidR="716A5CB7" w:rsidRPr="7FEE145E">
        <w:rPr>
          <w:rStyle w:val="normaltextrun"/>
          <w:rFonts w:eastAsiaTheme="minorEastAsia"/>
          <w:color w:val="000000" w:themeColor="text2"/>
        </w:rPr>
        <w:t xml:space="preserve"> (2002</w:t>
      </w:r>
      <w:r w:rsidR="0E386109" w:rsidRPr="7FEE145E">
        <w:rPr>
          <w:rStyle w:val="normaltextrun"/>
          <w:rFonts w:eastAsiaTheme="minorEastAsia"/>
          <w:color w:val="000000" w:themeColor="text2"/>
        </w:rPr>
        <w:t xml:space="preserve">, str. </w:t>
      </w:r>
      <w:r w:rsidR="3F3F66B4" w:rsidRPr="7FEE145E">
        <w:rPr>
          <w:rStyle w:val="normaltextrun"/>
          <w:rFonts w:eastAsiaTheme="minorEastAsia"/>
          <w:color w:val="000000" w:themeColor="text2"/>
        </w:rPr>
        <w:t>213</w:t>
      </w:r>
      <w:r w:rsidR="716A5CB7" w:rsidRPr="7FEE145E">
        <w:rPr>
          <w:rStyle w:val="normaltextrun"/>
          <w:rFonts w:eastAsiaTheme="minorEastAsia"/>
          <w:color w:val="000000" w:themeColor="text2"/>
        </w:rPr>
        <w:t>) uvádějí vzájemnou d</w:t>
      </w:r>
      <w:r w:rsidR="004C00BA" w:rsidRPr="7FEE145E">
        <w:rPr>
          <w:rStyle w:val="normaltextrun"/>
          <w:rFonts w:eastAsiaTheme="minorEastAsia"/>
          <w:color w:val="000000" w:themeColor="text2"/>
        </w:rPr>
        <w:t>ů</w:t>
      </w:r>
      <w:r w:rsidR="716A5CB7" w:rsidRPr="7FEE145E">
        <w:rPr>
          <w:rStyle w:val="normaltextrun"/>
          <w:rFonts w:eastAsiaTheme="minorEastAsia"/>
          <w:color w:val="000000" w:themeColor="text2"/>
        </w:rPr>
        <w:t xml:space="preserve">věru, respekt a komfort jako </w:t>
      </w:r>
      <w:r w:rsidR="5FBBFF93" w:rsidRPr="7FEE145E">
        <w:rPr>
          <w:rStyle w:val="normaltextrun"/>
          <w:rFonts w:eastAsiaTheme="minorEastAsia"/>
          <w:color w:val="000000" w:themeColor="text2"/>
        </w:rPr>
        <w:t>základní součásti toho</w:t>
      </w:r>
      <w:r w:rsidR="6C37BF23" w:rsidRPr="7FEE145E">
        <w:rPr>
          <w:rStyle w:val="normaltextrun"/>
          <w:rFonts w:eastAsiaTheme="minorEastAsia"/>
          <w:color w:val="000000" w:themeColor="text2"/>
        </w:rPr>
        <w:t>to</w:t>
      </w:r>
      <w:r w:rsidR="5FBBFF93" w:rsidRPr="7FEE145E">
        <w:rPr>
          <w:rStyle w:val="normaltextrun"/>
          <w:rFonts w:eastAsiaTheme="minorEastAsia"/>
          <w:color w:val="000000" w:themeColor="text2"/>
        </w:rPr>
        <w:t xml:space="preserve"> vztahu a zd</w:t>
      </w:r>
      <w:r w:rsidR="004C00BA" w:rsidRPr="7FEE145E">
        <w:rPr>
          <w:rStyle w:val="normaltextrun"/>
          <w:rFonts w:eastAsiaTheme="minorEastAsia"/>
          <w:color w:val="000000" w:themeColor="text2"/>
        </w:rPr>
        <w:t>ů</w:t>
      </w:r>
      <w:r w:rsidR="5FBBFF93" w:rsidRPr="7FEE145E">
        <w:rPr>
          <w:rStyle w:val="normaltextrun"/>
          <w:rFonts w:eastAsiaTheme="minorEastAsia"/>
          <w:color w:val="000000" w:themeColor="text2"/>
        </w:rPr>
        <w:t>razňuj</w:t>
      </w:r>
      <w:r w:rsidR="3E1B7760" w:rsidRPr="7FEE145E">
        <w:rPr>
          <w:rStyle w:val="normaltextrun"/>
          <w:rFonts w:eastAsiaTheme="minorEastAsia"/>
          <w:color w:val="000000" w:themeColor="text2"/>
        </w:rPr>
        <w:t xml:space="preserve">í </w:t>
      </w:r>
      <w:r w:rsidR="5FBBFF93" w:rsidRPr="7FEE145E">
        <w:rPr>
          <w:rStyle w:val="normaltextrun"/>
          <w:rFonts w:eastAsiaTheme="minorEastAsia"/>
          <w:color w:val="000000" w:themeColor="text2"/>
        </w:rPr>
        <w:t>potřebu jejich přirozeného vývoje.</w:t>
      </w:r>
      <w:r w:rsidR="2BB966E5" w:rsidRPr="7FEE145E">
        <w:rPr>
          <w:rStyle w:val="normaltextrun"/>
          <w:rFonts w:eastAsiaTheme="minorEastAsia"/>
          <w:color w:val="000000" w:themeColor="text2"/>
        </w:rPr>
        <w:t xml:space="preserve"> Zároveň musí obě strany být oddané tomu</w:t>
      </w:r>
      <w:r w:rsidR="661C8456" w:rsidRPr="7FEE145E">
        <w:rPr>
          <w:rStyle w:val="normaltextrun"/>
          <w:rFonts w:eastAsiaTheme="minorEastAsia"/>
          <w:color w:val="000000" w:themeColor="text2"/>
        </w:rPr>
        <w:t>to</w:t>
      </w:r>
      <w:r w:rsidR="2BB966E5" w:rsidRPr="7FEE145E">
        <w:rPr>
          <w:rStyle w:val="normaltextrun"/>
          <w:rFonts w:eastAsiaTheme="minorEastAsia"/>
          <w:color w:val="000000" w:themeColor="text2"/>
        </w:rPr>
        <w:t xml:space="preserve"> vztahu a očekávaní musí b</w:t>
      </w:r>
      <w:r w:rsidR="1A8F3BE3" w:rsidRPr="7FEE145E">
        <w:rPr>
          <w:rStyle w:val="normaltextrun"/>
          <w:rFonts w:eastAsiaTheme="minorEastAsia"/>
          <w:color w:val="000000" w:themeColor="text2"/>
        </w:rPr>
        <w:t xml:space="preserve">ýt explicitně definované. Třetím faktorem úspěšného mentoringu je </w:t>
      </w:r>
      <w:r w:rsidR="0A42F84C" w:rsidRPr="7FEE145E">
        <w:rPr>
          <w:rStyle w:val="normaltextrun"/>
          <w:rFonts w:eastAsiaTheme="minorEastAsia"/>
          <w:color w:val="000000" w:themeColor="text2"/>
        </w:rPr>
        <w:t>častá a pravidelná interakce, i na úkor osobního času.</w:t>
      </w:r>
    </w:p>
    <w:p w14:paraId="5764FDB3" w14:textId="6A4C804C" w:rsidR="1393AB09" w:rsidRDefault="1393AB09" w:rsidP="0B615E33">
      <w:pPr>
        <w:jc w:val="both"/>
        <w:rPr>
          <w:rStyle w:val="normaltextrun"/>
          <w:rFonts w:eastAsiaTheme="minorEastAsia"/>
          <w:color w:val="000000" w:themeColor="text2"/>
        </w:rPr>
      </w:pPr>
      <w:r w:rsidRPr="7FEE145E">
        <w:rPr>
          <w:rFonts w:eastAsiaTheme="minorEastAsia"/>
          <w:color w:val="000000" w:themeColor="text2"/>
        </w:rPr>
        <w:t>Dalším způsobem využívaným k nastolení vhodných podmínek k výcviku úsudku je kolegiální koučink (</w:t>
      </w:r>
      <w:r w:rsidRPr="7FEE145E">
        <w:rPr>
          <w:rFonts w:eastAsiaTheme="minorEastAsia"/>
          <w:i/>
          <w:color w:val="000000" w:themeColor="text2"/>
        </w:rPr>
        <w:t>peer coaching</w:t>
      </w:r>
      <w:r w:rsidRPr="7FEE145E">
        <w:rPr>
          <w:rFonts w:eastAsiaTheme="minorEastAsia"/>
          <w:color w:val="000000" w:themeColor="text2"/>
        </w:rPr>
        <w:t xml:space="preserve">). </w:t>
      </w:r>
      <w:proofErr w:type="spellStart"/>
      <w:r w:rsidR="50580269" w:rsidRPr="7FEE145E">
        <w:rPr>
          <w:rStyle w:val="normaltextrun"/>
          <w:rFonts w:eastAsiaTheme="minorEastAsia"/>
          <w:color w:val="000000" w:themeColor="text2"/>
        </w:rPr>
        <w:t>Robbins</w:t>
      </w:r>
      <w:proofErr w:type="spellEnd"/>
      <w:r w:rsidR="50580269" w:rsidRPr="7FEE145E">
        <w:rPr>
          <w:rStyle w:val="normaltextrun"/>
          <w:rFonts w:eastAsiaTheme="minorEastAsia"/>
          <w:color w:val="000000" w:themeColor="text2"/>
        </w:rPr>
        <w:t xml:space="preserve"> (1991, str. 9) definuje kolegiální koučink (</w:t>
      </w:r>
      <w:r w:rsidR="50580269" w:rsidRPr="7FEE145E">
        <w:rPr>
          <w:rStyle w:val="normaltextrun"/>
          <w:rFonts w:eastAsiaTheme="minorEastAsia"/>
          <w:i/>
          <w:color w:val="000000" w:themeColor="text2"/>
        </w:rPr>
        <w:t>peer coaching</w:t>
      </w:r>
      <w:r w:rsidR="50580269" w:rsidRPr="7FEE145E">
        <w:rPr>
          <w:rStyle w:val="normaltextrun"/>
          <w:rFonts w:eastAsiaTheme="minorEastAsia"/>
          <w:color w:val="000000" w:themeColor="text2"/>
        </w:rPr>
        <w:t>) jako “důvěryhodný proces, při kterém dva a více jedinců společně reflektují situaci a její další postupy, jehož cílem je pro účastníky osobní či profesní rozvoj”. Dále může být definován jako rozvojový vztah s jasným účelem, a to podpora jedince v rámci dosažení jejich pracovních cílů</w:t>
      </w:r>
      <w:r w:rsidR="50580269" w:rsidRPr="7FEE145E">
        <w:rPr>
          <w:rFonts w:eastAsiaTheme="minorEastAsia"/>
        </w:rPr>
        <w:t xml:space="preserve"> </w:t>
      </w:r>
      <w:r w:rsidR="50580269" w:rsidRPr="7FEE145E">
        <w:rPr>
          <w:rStyle w:val="normaltextrun"/>
          <w:rFonts w:eastAsiaTheme="minorEastAsia"/>
          <w:color w:val="000000" w:themeColor="text2"/>
        </w:rPr>
        <w:t>(</w:t>
      </w:r>
      <w:proofErr w:type="spellStart"/>
      <w:r w:rsidR="50580269" w:rsidRPr="7FEE145E">
        <w:rPr>
          <w:rStyle w:val="normaltextrun"/>
          <w:rFonts w:eastAsiaTheme="minorEastAsia"/>
          <w:color w:val="000000" w:themeColor="text2"/>
        </w:rPr>
        <w:t>Holbeche</w:t>
      </w:r>
      <w:proofErr w:type="spellEnd"/>
      <w:r w:rsidR="50580269" w:rsidRPr="7FEE145E">
        <w:rPr>
          <w:rStyle w:val="normaltextrun"/>
          <w:rFonts w:eastAsiaTheme="minorEastAsia"/>
          <w:color w:val="000000" w:themeColor="text2"/>
        </w:rPr>
        <w:t>, 1996, str. 26). V rámci kariéry je potvrzeno, že vrstevníci si mohou navzájem lépe poskytnout emocionální a psychologickou podporu v rámci individuálního vzdělávání a kariérního růstu (</w:t>
      </w:r>
      <w:proofErr w:type="spellStart"/>
      <w:r w:rsidR="50580269" w:rsidRPr="7FEE145E">
        <w:rPr>
          <w:rStyle w:val="normaltextrun"/>
          <w:rFonts w:eastAsiaTheme="minorEastAsia"/>
          <w:color w:val="000000" w:themeColor="text2"/>
        </w:rPr>
        <w:t>Eby</w:t>
      </w:r>
      <w:proofErr w:type="spellEnd"/>
      <w:r w:rsidR="50580269" w:rsidRPr="7FEE145E">
        <w:rPr>
          <w:rStyle w:val="normaltextrun"/>
          <w:rFonts w:eastAsiaTheme="minorEastAsia"/>
          <w:color w:val="000000" w:themeColor="text2"/>
        </w:rPr>
        <w:t xml:space="preserve">, 1997; </w:t>
      </w:r>
      <w:proofErr w:type="spellStart"/>
      <w:r w:rsidR="50580269" w:rsidRPr="7FEE145E">
        <w:rPr>
          <w:rStyle w:val="normaltextrun"/>
          <w:rFonts w:eastAsiaTheme="minorEastAsia"/>
          <w:color w:val="000000" w:themeColor="text2"/>
        </w:rPr>
        <w:t>Ensher</w:t>
      </w:r>
      <w:proofErr w:type="spellEnd"/>
      <w:r w:rsidR="50580269" w:rsidRPr="7FEE145E">
        <w:rPr>
          <w:rStyle w:val="normaltextrun"/>
          <w:rFonts w:eastAsiaTheme="minorEastAsia"/>
          <w:color w:val="000000" w:themeColor="text2"/>
        </w:rPr>
        <w:t xml:space="preserve">, Thomas </w:t>
      </w:r>
      <w:r w:rsidR="50580269" w:rsidRPr="7FEE145E">
        <w:rPr>
          <w:rStyle w:val="normaltextrun"/>
          <w:rFonts w:eastAsiaTheme="minorEastAsia"/>
          <w:i/>
          <w:color w:val="000000" w:themeColor="text2"/>
        </w:rPr>
        <w:t>et al</w:t>
      </w:r>
      <w:r w:rsidR="50580269" w:rsidRPr="7FEE145E">
        <w:rPr>
          <w:rStyle w:val="normaltextrun"/>
          <w:rFonts w:eastAsiaTheme="minorEastAsia"/>
          <w:color w:val="000000" w:themeColor="text2"/>
        </w:rPr>
        <w:t xml:space="preserve">., 2001; </w:t>
      </w:r>
      <w:proofErr w:type="spellStart"/>
      <w:r w:rsidR="50580269" w:rsidRPr="7FEE145E">
        <w:rPr>
          <w:rStyle w:val="normaltextrun"/>
          <w:rFonts w:eastAsiaTheme="minorEastAsia"/>
          <w:color w:val="000000" w:themeColor="text2"/>
        </w:rPr>
        <w:t>Higgins</w:t>
      </w:r>
      <w:proofErr w:type="spellEnd"/>
      <w:r w:rsidR="50580269" w:rsidRPr="7FEE145E">
        <w:rPr>
          <w:rStyle w:val="normaltextrun"/>
          <w:rFonts w:eastAsiaTheme="minorEastAsia"/>
          <w:color w:val="000000" w:themeColor="text2"/>
        </w:rPr>
        <w:t xml:space="preserve"> &amp; </w:t>
      </w:r>
      <w:proofErr w:type="spellStart"/>
      <w:r w:rsidR="50580269" w:rsidRPr="7FEE145E">
        <w:rPr>
          <w:rStyle w:val="normaltextrun"/>
          <w:rFonts w:eastAsiaTheme="minorEastAsia"/>
          <w:color w:val="000000" w:themeColor="text2"/>
        </w:rPr>
        <w:t>Kram</w:t>
      </w:r>
      <w:proofErr w:type="spellEnd"/>
      <w:r w:rsidR="50580269" w:rsidRPr="7FEE145E">
        <w:rPr>
          <w:rStyle w:val="normaltextrun"/>
          <w:rFonts w:eastAsiaTheme="minorEastAsia"/>
          <w:color w:val="000000" w:themeColor="text2"/>
        </w:rPr>
        <w:t xml:space="preserve">, 2001). Navíc </w:t>
      </w:r>
      <w:proofErr w:type="spellStart"/>
      <w:r w:rsidR="50580269" w:rsidRPr="7FEE145E">
        <w:rPr>
          <w:rStyle w:val="normaltextrun"/>
          <w:rFonts w:eastAsiaTheme="minorEastAsia"/>
          <w:color w:val="000000" w:themeColor="text2"/>
        </w:rPr>
        <w:t>Buzbee</w:t>
      </w:r>
      <w:proofErr w:type="spellEnd"/>
      <w:r w:rsidR="50580269" w:rsidRPr="7FEE145E">
        <w:rPr>
          <w:rStyle w:val="normaltextrun"/>
          <w:rFonts w:eastAsiaTheme="minorEastAsia"/>
          <w:color w:val="000000" w:themeColor="text2"/>
        </w:rPr>
        <w:t xml:space="preserve"> </w:t>
      </w:r>
      <w:proofErr w:type="spellStart"/>
      <w:r w:rsidR="50580269" w:rsidRPr="7FEE145E">
        <w:rPr>
          <w:rStyle w:val="normaltextrun"/>
          <w:rFonts w:eastAsiaTheme="minorEastAsia"/>
          <w:color w:val="000000" w:themeColor="text2"/>
        </w:rPr>
        <w:t>Little</w:t>
      </w:r>
      <w:proofErr w:type="spellEnd"/>
      <w:r w:rsidR="50580269" w:rsidRPr="7FEE145E">
        <w:rPr>
          <w:rStyle w:val="normaltextrun"/>
          <w:rFonts w:eastAsiaTheme="minorEastAsia"/>
          <w:color w:val="000000" w:themeColor="text2"/>
        </w:rPr>
        <w:t xml:space="preserve"> (2005, str. 90) potvrzuje, že kolegiální koučink (</w:t>
      </w:r>
      <w:r w:rsidR="50580269" w:rsidRPr="7FEE145E">
        <w:rPr>
          <w:rStyle w:val="normaltextrun"/>
          <w:rFonts w:eastAsiaTheme="minorEastAsia"/>
          <w:i/>
          <w:color w:val="000000" w:themeColor="text2"/>
        </w:rPr>
        <w:t>peer coaching</w:t>
      </w:r>
      <w:r w:rsidR="50580269" w:rsidRPr="7FEE145E">
        <w:rPr>
          <w:rStyle w:val="normaltextrun"/>
          <w:rFonts w:eastAsiaTheme="minorEastAsia"/>
          <w:color w:val="000000" w:themeColor="text2"/>
        </w:rPr>
        <w:t>) maximalizuje přirozené prostředí právě pro vzdělávání zaměstnanců. Kolegiální koučink (</w:t>
      </w:r>
      <w:r w:rsidR="50580269" w:rsidRPr="7FEE145E">
        <w:rPr>
          <w:rStyle w:val="normaltextrun"/>
          <w:rFonts w:eastAsiaTheme="minorEastAsia"/>
          <w:i/>
          <w:color w:val="000000" w:themeColor="text2"/>
        </w:rPr>
        <w:t>peer coaching</w:t>
      </w:r>
      <w:r w:rsidR="50580269" w:rsidRPr="7FEE145E">
        <w:rPr>
          <w:rStyle w:val="normaltextrun"/>
          <w:rFonts w:eastAsiaTheme="minorEastAsia"/>
          <w:color w:val="000000" w:themeColor="text2"/>
        </w:rPr>
        <w:t xml:space="preserve">) zahrnuje tyto charakteristické prvky: rovné postavení partnerů, zaměření se na osobní či profesní rozvoj všech zúčastněných, identifikaci kritických incidentů, důraz na proces a obsah, který usnadňuje rozvoj vůdčích schopností, koncentrace na kariérní růst (Seibert </w:t>
      </w:r>
      <w:r w:rsidR="50580269" w:rsidRPr="7FEE145E">
        <w:rPr>
          <w:rStyle w:val="normaltextrun"/>
          <w:rFonts w:eastAsiaTheme="minorEastAsia"/>
          <w:i/>
          <w:color w:val="000000" w:themeColor="text2"/>
        </w:rPr>
        <w:t>et al</w:t>
      </w:r>
      <w:r w:rsidR="50580269" w:rsidRPr="7FEE145E">
        <w:rPr>
          <w:rStyle w:val="normaltextrun"/>
          <w:rFonts w:eastAsiaTheme="minorEastAsia"/>
          <w:color w:val="000000" w:themeColor="text2"/>
        </w:rPr>
        <w:t>., 2001;</w:t>
      </w:r>
      <w:r w:rsidR="50580269" w:rsidRPr="7FEE145E">
        <w:rPr>
          <w:rFonts w:eastAsiaTheme="minorEastAsia"/>
        </w:rPr>
        <w:t xml:space="preserve"> </w:t>
      </w:r>
      <w:proofErr w:type="spellStart"/>
      <w:r w:rsidR="50580269" w:rsidRPr="7FEE145E">
        <w:rPr>
          <w:rStyle w:val="normaltextrun"/>
          <w:rFonts w:eastAsiaTheme="minorEastAsia"/>
          <w:color w:val="000000" w:themeColor="text2"/>
        </w:rPr>
        <w:t>Daudelin</w:t>
      </w:r>
      <w:proofErr w:type="spellEnd"/>
      <w:r w:rsidR="50580269" w:rsidRPr="7FEE145E">
        <w:rPr>
          <w:rStyle w:val="normaltextrun"/>
          <w:rFonts w:eastAsiaTheme="minorEastAsia"/>
          <w:color w:val="000000" w:themeColor="text2"/>
        </w:rPr>
        <w:t>, 1996).</w:t>
      </w:r>
    </w:p>
    <w:p w14:paraId="5C0B25B9" w14:textId="4E3594DF" w:rsidR="007B39EF" w:rsidRDefault="000A3FC4" w:rsidP="6453961A">
      <w:pPr>
        <w:jc w:val="both"/>
        <w:rPr>
          <w:rStyle w:val="normaltextrun"/>
          <w:rFonts w:eastAsiaTheme="minorEastAsia"/>
          <w:color w:val="000000" w:themeColor="text2"/>
        </w:rPr>
      </w:pPr>
      <w:r w:rsidRPr="7FEE145E">
        <w:rPr>
          <w:rStyle w:val="normaltextrun"/>
          <w:rFonts w:eastAsiaTheme="minorEastAsia"/>
          <w:color w:val="000000" w:themeColor="text2"/>
        </w:rPr>
        <w:t xml:space="preserve">Dalším a posledním nástrojem, který bude součástí komparace jsou reflexivní </w:t>
      </w:r>
      <w:r w:rsidR="00156552" w:rsidRPr="7FEE145E">
        <w:rPr>
          <w:rStyle w:val="normaltextrun"/>
          <w:rFonts w:eastAsiaTheme="minorEastAsia"/>
          <w:color w:val="000000" w:themeColor="text2"/>
        </w:rPr>
        <w:t>techniky</w:t>
      </w:r>
      <w:r w:rsidRPr="7FEE145E">
        <w:rPr>
          <w:rStyle w:val="normaltextrun"/>
          <w:rFonts w:eastAsiaTheme="minorEastAsia"/>
          <w:color w:val="000000" w:themeColor="text2"/>
        </w:rPr>
        <w:t xml:space="preserve"> (</w:t>
      </w:r>
      <w:proofErr w:type="spellStart"/>
      <w:r w:rsidRPr="7FEE145E">
        <w:rPr>
          <w:rStyle w:val="normaltextrun"/>
          <w:rFonts w:eastAsiaTheme="minorEastAsia"/>
          <w:i/>
          <w:color w:val="000000" w:themeColor="text2"/>
        </w:rPr>
        <w:t>reflexive</w:t>
      </w:r>
      <w:proofErr w:type="spellEnd"/>
      <w:r w:rsidRPr="7FEE145E">
        <w:rPr>
          <w:rStyle w:val="normaltextrun"/>
          <w:rFonts w:eastAsiaTheme="minorEastAsia"/>
          <w:i/>
          <w:color w:val="000000" w:themeColor="text2"/>
        </w:rPr>
        <w:t xml:space="preserve"> </w:t>
      </w:r>
      <w:proofErr w:type="spellStart"/>
      <w:r w:rsidRPr="7FEE145E">
        <w:rPr>
          <w:rStyle w:val="normaltextrun"/>
          <w:rFonts w:eastAsiaTheme="minorEastAsia"/>
          <w:i/>
          <w:color w:val="000000" w:themeColor="text2"/>
        </w:rPr>
        <w:t>practices</w:t>
      </w:r>
      <w:proofErr w:type="spellEnd"/>
      <w:r w:rsidRPr="7FEE145E">
        <w:rPr>
          <w:rStyle w:val="normaltextrun"/>
          <w:rFonts w:eastAsiaTheme="minorEastAsia"/>
          <w:color w:val="000000" w:themeColor="text2"/>
        </w:rPr>
        <w:t xml:space="preserve">), jejichž </w:t>
      </w:r>
      <w:r w:rsidR="00AC17DF" w:rsidRPr="7FEE145E">
        <w:rPr>
          <w:rStyle w:val="normaltextrun"/>
          <w:rFonts w:eastAsiaTheme="minorEastAsia"/>
          <w:color w:val="000000" w:themeColor="text2"/>
        </w:rPr>
        <w:t xml:space="preserve">přístup </w:t>
      </w:r>
      <w:r w:rsidR="00EE1BAB" w:rsidRPr="7FEE145E">
        <w:rPr>
          <w:rStyle w:val="normaltextrun"/>
          <w:rFonts w:eastAsiaTheme="minorEastAsia"/>
          <w:color w:val="000000" w:themeColor="text2"/>
        </w:rPr>
        <w:t xml:space="preserve">ke vzdělávání vedoucích pracovníků </w:t>
      </w:r>
      <w:r w:rsidR="00E8103B" w:rsidRPr="7FEE145E">
        <w:rPr>
          <w:rStyle w:val="normaltextrun"/>
          <w:rFonts w:eastAsiaTheme="minorEastAsia"/>
          <w:color w:val="000000" w:themeColor="text2"/>
        </w:rPr>
        <w:t xml:space="preserve">uváděl </w:t>
      </w:r>
      <w:proofErr w:type="spellStart"/>
      <w:r w:rsidR="00AC17DF" w:rsidRPr="7FEE145E">
        <w:rPr>
          <w:rStyle w:val="normaltextrun"/>
          <w:rFonts w:eastAsiaTheme="minorEastAsia"/>
          <w:color w:val="000000" w:themeColor="text2"/>
        </w:rPr>
        <w:t>Cunliffe</w:t>
      </w:r>
      <w:proofErr w:type="spellEnd"/>
      <w:r w:rsidR="00AC17DF" w:rsidRPr="7FEE145E">
        <w:rPr>
          <w:rStyle w:val="normaltextrun"/>
          <w:rFonts w:eastAsiaTheme="minorEastAsia"/>
          <w:color w:val="000000" w:themeColor="text2"/>
        </w:rPr>
        <w:t xml:space="preserve"> (2002)</w:t>
      </w:r>
      <w:r w:rsidR="00F618CB" w:rsidRPr="7FEE145E">
        <w:rPr>
          <w:rStyle w:val="normaltextrun"/>
          <w:rFonts w:eastAsiaTheme="minorEastAsia"/>
          <w:color w:val="000000" w:themeColor="text2"/>
        </w:rPr>
        <w:t xml:space="preserve">. </w:t>
      </w:r>
      <w:r w:rsidR="0000680E" w:rsidRPr="7FEE145E">
        <w:rPr>
          <w:rStyle w:val="normaltextrun"/>
          <w:rFonts w:eastAsiaTheme="minorEastAsia"/>
          <w:color w:val="000000" w:themeColor="text2"/>
        </w:rPr>
        <w:t>Využití reflex</w:t>
      </w:r>
      <w:r w:rsidR="00527DC5" w:rsidRPr="7FEE145E">
        <w:rPr>
          <w:rStyle w:val="normaltextrun"/>
          <w:rFonts w:eastAsiaTheme="minorEastAsia"/>
          <w:color w:val="000000" w:themeColor="text2"/>
        </w:rPr>
        <w:t xml:space="preserve">ivity v rámci obchodního vedení zkoumal např. </w:t>
      </w:r>
      <w:proofErr w:type="spellStart"/>
      <w:r w:rsidR="00527DC5" w:rsidRPr="7FEE145E">
        <w:rPr>
          <w:rStyle w:val="normaltextrun"/>
          <w:rFonts w:eastAsiaTheme="minorEastAsia"/>
          <w:color w:val="000000" w:themeColor="text2"/>
        </w:rPr>
        <w:t>Maclean</w:t>
      </w:r>
      <w:proofErr w:type="spellEnd"/>
      <w:r w:rsidR="00527DC5" w:rsidRPr="7FEE145E">
        <w:rPr>
          <w:rStyle w:val="normaltextrun"/>
          <w:rFonts w:eastAsiaTheme="minorEastAsia"/>
          <w:color w:val="000000" w:themeColor="text2"/>
        </w:rPr>
        <w:t xml:space="preserve"> et al. (2012)</w:t>
      </w:r>
      <w:r w:rsidR="796F1E1A" w:rsidRPr="7FEE145E">
        <w:rPr>
          <w:rStyle w:val="normaltextrun"/>
          <w:rFonts w:eastAsiaTheme="minorEastAsia"/>
          <w:color w:val="000000" w:themeColor="text2"/>
        </w:rPr>
        <w:t>.</w:t>
      </w:r>
      <w:r w:rsidR="000C41C2" w:rsidRPr="7FEE145E">
        <w:rPr>
          <w:rStyle w:val="normaltextrun"/>
          <w:rFonts w:eastAsiaTheme="minorEastAsia"/>
          <w:color w:val="000000" w:themeColor="text2"/>
        </w:rPr>
        <w:t xml:space="preserve"> </w:t>
      </w:r>
      <w:proofErr w:type="spellStart"/>
      <w:r w:rsidR="000C41C2" w:rsidRPr="7FEE145E">
        <w:rPr>
          <w:rStyle w:val="normaltextrun"/>
          <w:rFonts w:eastAsiaTheme="minorEastAsia"/>
          <w:color w:val="000000" w:themeColor="text2"/>
        </w:rPr>
        <w:t>Segal</w:t>
      </w:r>
      <w:proofErr w:type="spellEnd"/>
      <w:r w:rsidR="000C41C2" w:rsidRPr="7FEE145E">
        <w:rPr>
          <w:rStyle w:val="normaltextrun"/>
          <w:rFonts w:eastAsiaTheme="minorEastAsia"/>
          <w:color w:val="000000" w:themeColor="text2"/>
        </w:rPr>
        <w:t xml:space="preserve"> (2010) </w:t>
      </w:r>
      <w:r w:rsidR="0090181C" w:rsidRPr="7FEE145E">
        <w:rPr>
          <w:rStyle w:val="normaltextrun"/>
          <w:rFonts w:eastAsiaTheme="minorEastAsia"/>
          <w:color w:val="000000" w:themeColor="text2"/>
        </w:rPr>
        <w:t xml:space="preserve">se dále věnoval např. reflexivitě vedoucích pracovníků, kteří se </w:t>
      </w:r>
      <w:r w:rsidR="00CE6C1D" w:rsidRPr="7FEE145E">
        <w:rPr>
          <w:rStyle w:val="normaltextrun"/>
          <w:rFonts w:eastAsiaTheme="minorEastAsia"/>
          <w:color w:val="000000" w:themeColor="text2"/>
        </w:rPr>
        <w:t>ocitali v těžkých krizových situacích.</w:t>
      </w:r>
      <w:r w:rsidR="008C363E" w:rsidRPr="7FEE145E">
        <w:rPr>
          <w:rStyle w:val="normaltextrun"/>
          <w:rFonts w:eastAsiaTheme="minorEastAsia"/>
          <w:color w:val="000000" w:themeColor="text2"/>
        </w:rPr>
        <w:t xml:space="preserve"> </w:t>
      </w:r>
      <w:r w:rsidR="00900590" w:rsidRPr="7FEE145E">
        <w:rPr>
          <w:rStyle w:val="normaltextrun"/>
          <w:rFonts w:eastAsiaTheme="minorEastAsia"/>
          <w:color w:val="000000" w:themeColor="text2"/>
        </w:rPr>
        <w:t xml:space="preserve">Pomocí </w:t>
      </w:r>
      <w:r w:rsidR="00D906A9" w:rsidRPr="7FEE145E">
        <w:rPr>
          <w:rStyle w:val="normaltextrun"/>
          <w:rFonts w:eastAsiaTheme="minorEastAsia"/>
          <w:color w:val="000000" w:themeColor="text2"/>
        </w:rPr>
        <w:t>reflexivit</w:t>
      </w:r>
      <w:r w:rsidR="58670F87" w:rsidRPr="7FEE145E">
        <w:rPr>
          <w:rStyle w:val="normaltextrun"/>
          <w:rFonts w:eastAsiaTheme="minorEastAsia"/>
          <w:color w:val="000000" w:themeColor="text2"/>
        </w:rPr>
        <w:t>y</w:t>
      </w:r>
      <w:r w:rsidR="00900590" w:rsidRPr="7FEE145E">
        <w:rPr>
          <w:rStyle w:val="normaltextrun"/>
          <w:rFonts w:eastAsiaTheme="minorEastAsia"/>
          <w:color w:val="000000" w:themeColor="text2"/>
        </w:rPr>
        <w:t xml:space="preserve"> jsou pracovníci schopni lépe</w:t>
      </w:r>
      <w:r w:rsidR="002B65CD" w:rsidRPr="7FEE145E">
        <w:rPr>
          <w:rStyle w:val="normaltextrun"/>
          <w:rFonts w:eastAsiaTheme="minorEastAsia"/>
          <w:color w:val="000000" w:themeColor="text2"/>
        </w:rPr>
        <w:t xml:space="preserve"> uchopit své dovednosti a zkušenosti, se kterými se v minulosti setkali</w:t>
      </w:r>
      <w:r w:rsidR="00F61C36" w:rsidRPr="7FEE145E">
        <w:rPr>
          <w:rStyle w:val="normaltextrun"/>
          <w:rFonts w:eastAsiaTheme="minorEastAsia"/>
          <w:color w:val="000000" w:themeColor="text2"/>
        </w:rPr>
        <w:t xml:space="preserve"> a kriticky</w:t>
      </w:r>
      <w:r w:rsidR="00136B53" w:rsidRPr="7FEE145E">
        <w:rPr>
          <w:rStyle w:val="normaltextrun"/>
          <w:rFonts w:eastAsiaTheme="minorEastAsia"/>
          <w:color w:val="000000" w:themeColor="text2"/>
        </w:rPr>
        <w:t xml:space="preserve"> je</w:t>
      </w:r>
      <w:r w:rsidR="00F61C36" w:rsidRPr="7FEE145E">
        <w:rPr>
          <w:rStyle w:val="normaltextrun"/>
          <w:rFonts w:eastAsiaTheme="minorEastAsia"/>
          <w:color w:val="000000" w:themeColor="text2"/>
        </w:rPr>
        <w:t xml:space="preserve"> zhodnotit</w:t>
      </w:r>
      <w:r w:rsidR="002B65CD" w:rsidRPr="7FEE145E">
        <w:rPr>
          <w:rStyle w:val="normaltextrun"/>
          <w:rFonts w:eastAsiaTheme="minorEastAsia"/>
          <w:color w:val="000000" w:themeColor="text2"/>
        </w:rPr>
        <w:t xml:space="preserve">. </w:t>
      </w:r>
      <w:r w:rsidR="008B5F4C" w:rsidRPr="7FEE145E">
        <w:rPr>
          <w:rStyle w:val="normaltextrun"/>
          <w:rFonts w:eastAsiaTheme="minorEastAsia"/>
          <w:color w:val="000000" w:themeColor="text2"/>
        </w:rPr>
        <w:t>Refl</w:t>
      </w:r>
      <w:r w:rsidR="00D906A9" w:rsidRPr="7FEE145E">
        <w:rPr>
          <w:rStyle w:val="normaltextrun"/>
          <w:rFonts w:eastAsiaTheme="minorEastAsia"/>
          <w:color w:val="000000" w:themeColor="text2"/>
        </w:rPr>
        <w:t>exivitu</w:t>
      </w:r>
      <w:r w:rsidR="00A8197A" w:rsidRPr="7FEE145E">
        <w:rPr>
          <w:rStyle w:val="normaltextrun"/>
          <w:rFonts w:eastAsiaTheme="minorEastAsia"/>
          <w:color w:val="000000" w:themeColor="text2"/>
        </w:rPr>
        <w:t xml:space="preserve"> </w:t>
      </w:r>
      <w:r w:rsidR="00877C99" w:rsidRPr="7FEE145E">
        <w:rPr>
          <w:rStyle w:val="normaltextrun"/>
          <w:rFonts w:eastAsiaTheme="minorEastAsia"/>
          <w:color w:val="000000" w:themeColor="text2"/>
        </w:rPr>
        <w:t>lz</w:t>
      </w:r>
      <w:r w:rsidR="001376F8" w:rsidRPr="7FEE145E">
        <w:rPr>
          <w:rStyle w:val="normaltextrun"/>
          <w:rFonts w:eastAsiaTheme="minorEastAsia"/>
          <w:color w:val="000000" w:themeColor="text2"/>
        </w:rPr>
        <w:t xml:space="preserve">e </w:t>
      </w:r>
      <w:r w:rsidR="00877C99" w:rsidRPr="7FEE145E">
        <w:rPr>
          <w:rStyle w:val="normaltextrun"/>
          <w:rFonts w:eastAsiaTheme="minorEastAsia"/>
          <w:color w:val="000000" w:themeColor="text2"/>
        </w:rPr>
        <w:t xml:space="preserve">řadit mezi </w:t>
      </w:r>
      <w:r w:rsidR="00FB2F32" w:rsidRPr="7FEE145E">
        <w:rPr>
          <w:rStyle w:val="normaltextrun"/>
          <w:rFonts w:eastAsiaTheme="minorEastAsia"/>
          <w:color w:val="000000" w:themeColor="text2"/>
        </w:rPr>
        <w:t>důležité aspekty</w:t>
      </w:r>
      <w:r w:rsidR="006310EB" w:rsidRPr="7FEE145E">
        <w:rPr>
          <w:rStyle w:val="normaltextrun"/>
          <w:rFonts w:eastAsiaTheme="minorEastAsia"/>
          <w:color w:val="000000" w:themeColor="text2"/>
        </w:rPr>
        <w:t xml:space="preserve">, které </w:t>
      </w:r>
      <w:r w:rsidR="00C60CE6" w:rsidRPr="7FEE145E">
        <w:rPr>
          <w:rStyle w:val="normaltextrun"/>
          <w:rFonts w:eastAsiaTheme="minorEastAsia"/>
          <w:color w:val="000000" w:themeColor="text2"/>
        </w:rPr>
        <w:t xml:space="preserve">podporují profesní </w:t>
      </w:r>
      <w:r w:rsidR="00251DDB" w:rsidRPr="7FEE145E">
        <w:rPr>
          <w:rStyle w:val="normaltextrun"/>
          <w:rFonts w:eastAsiaTheme="minorEastAsia"/>
          <w:color w:val="000000" w:themeColor="text2"/>
        </w:rPr>
        <w:t>rozvoj,</w:t>
      </w:r>
      <w:r w:rsidR="007B39EF" w:rsidRPr="7FEE145E">
        <w:rPr>
          <w:rStyle w:val="normaltextrun"/>
          <w:rFonts w:eastAsiaTheme="minorEastAsia"/>
          <w:color w:val="000000" w:themeColor="text2"/>
        </w:rPr>
        <w:t xml:space="preserve"> </w:t>
      </w:r>
      <w:r w:rsidR="00713C40" w:rsidRPr="7FEE145E">
        <w:rPr>
          <w:rStyle w:val="normaltextrun"/>
          <w:rFonts w:eastAsiaTheme="minorEastAsia"/>
          <w:color w:val="000000" w:themeColor="text2"/>
        </w:rPr>
        <w:t xml:space="preserve">zároveň </w:t>
      </w:r>
      <w:r w:rsidR="5BCC64B0" w:rsidRPr="7FEE145E">
        <w:rPr>
          <w:rStyle w:val="normaltextrun"/>
          <w:rFonts w:eastAsiaTheme="minorEastAsia"/>
          <w:color w:val="000000" w:themeColor="text2"/>
        </w:rPr>
        <w:t>je možné j</w:t>
      </w:r>
      <w:r w:rsidR="00713C40" w:rsidRPr="7FEE145E">
        <w:rPr>
          <w:rStyle w:val="normaltextrun"/>
          <w:rFonts w:eastAsiaTheme="minorEastAsia"/>
          <w:color w:val="000000" w:themeColor="text2"/>
        </w:rPr>
        <w:t>i tedy zařadit i mezi způsoby výcviku profesního úsudku.</w:t>
      </w:r>
      <w:r w:rsidR="00AA3190" w:rsidRPr="7FEE145E">
        <w:rPr>
          <w:rStyle w:val="normaltextrun"/>
          <w:rFonts w:eastAsiaTheme="minorEastAsia"/>
          <w:color w:val="000000" w:themeColor="text2"/>
        </w:rPr>
        <w:t xml:space="preserve"> </w:t>
      </w:r>
      <w:proofErr w:type="spellStart"/>
      <w:r w:rsidR="006B1D83" w:rsidRPr="7FEE145E">
        <w:rPr>
          <w:rStyle w:val="normaltextrun"/>
          <w:rFonts w:eastAsiaTheme="minorEastAsia"/>
          <w:color w:val="000000" w:themeColor="text2"/>
        </w:rPr>
        <w:t>Cunliffe</w:t>
      </w:r>
      <w:proofErr w:type="spellEnd"/>
      <w:r w:rsidR="006B1D83" w:rsidRPr="7FEE145E">
        <w:rPr>
          <w:rStyle w:val="normaltextrun"/>
          <w:rFonts w:eastAsiaTheme="minorEastAsia"/>
          <w:color w:val="000000" w:themeColor="text2"/>
        </w:rPr>
        <w:t xml:space="preserve"> (</w:t>
      </w:r>
      <w:r w:rsidR="00FB148A" w:rsidRPr="7FEE145E">
        <w:rPr>
          <w:rStyle w:val="normaltextrun"/>
          <w:rFonts w:eastAsiaTheme="minorEastAsia"/>
          <w:color w:val="000000" w:themeColor="text2"/>
        </w:rPr>
        <w:t>2002</w:t>
      </w:r>
      <w:r w:rsidR="348F2C2E" w:rsidRPr="7FEE145E">
        <w:rPr>
          <w:rStyle w:val="normaltextrun"/>
          <w:rFonts w:eastAsiaTheme="minorEastAsia"/>
          <w:color w:val="000000" w:themeColor="text2"/>
        </w:rPr>
        <w:t xml:space="preserve">, str. </w:t>
      </w:r>
      <w:r w:rsidR="006B1D83" w:rsidRPr="7FEE145E">
        <w:rPr>
          <w:rStyle w:val="normaltextrun"/>
          <w:rFonts w:eastAsiaTheme="minorEastAsia"/>
          <w:color w:val="000000" w:themeColor="text2"/>
        </w:rPr>
        <w:t>53) uvádí, že v</w:t>
      </w:r>
      <w:r w:rsidR="00D83B8D" w:rsidRPr="7FEE145E">
        <w:rPr>
          <w:rStyle w:val="normaltextrun"/>
          <w:rFonts w:eastAsiaTheme="minorEastAsia"/>
          <w:color w:val="000000" w:themeColor="text2"/>
        </w:rPr>
        <w:t> </w:t>
      </w:r>
      <w:r w:rsidR="006B1D83" w:rsidRPr="7FEE145E">
        <w:rPr>
          <w:rStyle w:val="normaltextrun"/>
          <w:rFonts w:eastAsiaTheme="minorEastAsia"/>
          <w:color w:val="000000" w:themeColor="text2"/>
        </w:rPr>
        <w:t>rámci</w:t>
      </w:r>
      <w:r w:rsidR="00D83B8D" w:rsidRPr="7FEE145E">
        <w:rPr>
          <w:rStyle w:val="normaltextrun"/>
          <w:rFonts w:eastAsiaTheme="minorEastAsia"/>
          <w:color w:val="000000" w:themeColor="text2"/>
        </w:rPr>
        <w:t xml:space="preserve"> vzdělávání a rozvoj</w:t>
      </w:r>
      <w:r w:rsidR="69913A89" w:rsidRPr="7FEE145E">
        <w:rPr>
          <w:rStyle w:val="normaltextrun"/>
          <w:rFonts w:eastAsiaTheme="minorEastAsia"/>
          <w:color w:val="000000" w:themeColor="text2"/>
        </w:rPr>
        <w:t>e</w:t>
      </w:r>
      <w:r w:rsidR="00D83B8D" w:rsidRPr="7FEE145E">
        <w:rPr>
          <w:rStyle w:val="normaltextrun"/>
          <w:rFonts w:eastAsiaTheme="minorEastAsia"/>
          <w:color w:val="000000" w:themeColor="text2"/>
        </w:rPr>
        <w:t xml:space="preserve"> ve</w:t>
      </w:r>
      <w:r w:rsidR="00BA0A99" w:rsidRPr="7FEE145E">
        <w:rPr>
          <w:rStyle w:val="normaltextrun"/>
          <w:rFonts w:eastAsiaTheme="minorEastAsia"/>
          <w:color w:val="000000" w:themeColor="text2"/>
        </w:rPr>
        <w:t xml:space="preserve">doucích pracovníků </w:t>
      </w:r>
      <w:r w:rsidR="00166073" w:rsidRPr="00835EA3">
        <w:rPr>
          <w:rStyle w:val="normaltextrun"/>
          <w:rFonts w:eastAsiaTheme="minorEastAsia"/>
          <w:color w:val="000000" w:themeColor="text2"/>
        </w:rPr>
        <w:t>m</w:t>
      </w:r>
      <w:r w:rsidR="00835EA3" w:rsidRPr="00835EA3">
        <w:rPr>
          <w:rStyle w:val="normaltextrun"/>
          <w:rFonts w:eastAsiaTheme="minorEastAsia"/>
          <w:color w:val="000000" w:themeColor="text2"/>
        </w:rPr>
        <w:t>ů</w:t>
      </w:r>
      <w:r w:rsidR="7F2CA356" w:rsidRPr="00835EA3">
        <w:rPr>
          <w:rStyle w:val="normaltextrun"/>
          <w:rFonts w:eastAsiaTheme="minorEastAsia"/>
          <w:color w:val="000000" w:themeColor="text2"/>
        </w:rPr>
        <w:t>že</w:t>
      </w:r>
      <w:r w:rsidR="00166073" w:rsidRPr="7FEE145E">
        <w:rPr>
          <w:rStyle w:val="normaltextrun"/>
          <w:rFonts w:eastAsiaTheme="minorEastAsia"/>
          <w:color w:val="000000" w:themeColor="text2"/>
        </w:rPr>
        <w:t xml:space="preserve"> být nápomocné např. </w:t>
      </w:r>
      <w:r w:rsidR="005C5E01" w:rsidRPr="7FEE145E">
        <w:rPr>
          <w:rStyle w:val="normaltextrun"/>
          <w:rFonts w:eastAsiaTheme="minorEastAsia"/>
          <w:color w:val="000000" w:themeColor="text2"/>
        </w:rPr>
        <w:t>vyprávění příběh</w:t>
      </w:r>
      <w:r w:rsidR="00AA3190" w:rsidRPr="7FEE145E">
        <w:rPr>
          <w:rStyle w:val="normaltextrun"/>
          <w:rFonts w:eastAsiaTheme="minorEastAsia"/>
          <w:color w:val="000000" w:themeColor="text2"/>
        </w:rPr>
        <w:t>ů</w:t>
      </w:r>
      <w:r w:rsidR="005C5E01" w:rsidRPr="7FEE145E">
        <w:rPr>
          <w:rStyle w:val="normaltextrun"/>
          <w:rFonts w:eastAsiaTheme="minorEastAsia"/>
          <w:color w:val="000000" w:themeColor="text2"/>
        </w:rPr>
        <w:t xml:space="preserve"> z vl</w:t>
      </w:r>
      <w:r w:rsidR="00AA3190" w:rsidRPr="7FEE145E">
        <w:rPr>
          <w:rStyle w:val="normaltextrun"/>
          <w:rFonts w:eastAsiaTheme="minorEastAsia"/>
          <w:color w:val="000000" w:themeColor="text2"/>
        </w:rPr>
        <w:t>a</w:t>
      </w:r>
      <w:r w:rsidR="005C5E01" w:rsidRPr="7FEE145E">
        <w:rPr>
          <w:rStyle w:val="normaltextrun"/>
          <w:rFonts w:eastAsiaTheme="minorEastAsia"/>
          <w:color w:val="000000" w:themeColor="text2"/>
        </w:rPr>
        <w:t xml:space="preserve">stních zkušeností, kdy </w:t>
      </w:r>
      <w:r w:rsidR="008D4E3D" w:rsidRPr="7FEE145E">
        <w:rPr>
          <w:rStyle w:val="normaltextrun"/>
          <w:rFonts w:eastAsiaTheme="minorEastAsia"/>
          <w:color w:val="000000" w:themeColor="text2"/>
        </w:rPr>
        <w:t>je důležité se zaměřit na jejich kritické zhodnocení.</w:t>
      </w:r>
      <w:r w:rsidR="002B4507" w:rsidRPr="7FEE145E">
        <w:rPr>
          <w:rStyle w:val="normaltextrun"/>
          <w:rFonts w:eastAsiaTheme="minorEastAsia"/>
          <w:color w:val="000000" w:themeColor="text2"/>
        </w:rPr>
        <w:t xml:space="preserve"> Následně nabízí i reflexivní dialogy, </w:t>
      </w:r>
      <w:r w:rsidR="000C426C" w:rsidRPr="7FEE145E">
        <w:rPr>
          <w:rStyle w:val="normaltextrun"/>
          <w:rFonts w:eastAsiaTheme="minorEastAsia"/>
          <w:color w:val="000000" w:themeColor="text2"/>
        </w:rPr>
        <w:t xml:space="preserve">jejichž formou </w:t>
      </w:r>
      <w:r w:rsidR="00022730" w:rsidRPr="7FEE145E">
        <w:rPr>
          <w:rStyle w:val="normaltextrun"/>
          <w:rFonts w:eastAsiaTheme="minorEastAsia"/>
          <w:color w:val="000000" w:themeColor="text2"/>
        </w:rPr>
        <w:t xml:space="preserve">je </w:t>
      </w:r>
      <w:r w:rsidR="283D313B" w:rsidRPr="7FEE145E">
        <w:rPr>
          <w:rStyle w:val="normaltextrun"/>
          <w:rFonts w:eastAsiaTheme="minorEastAsia"/>
          <w:color w:val="000000" w:themeColor="text2"/>
        </w:rPr>
        <w:t>po</w:t>
      </w:r>
      <w:r w:rsidR="71D1D758" w:rsidRPr="7FEE145E">
        <w:rPr>
          <w:rStyle w:val="normaltextrun"/>
          <w:rFonts w:eastAsiaTheme="minorEastAsia"/>
          <w:color w:val="000000" w:themeColor="text2"/>
        </w:rPr>
        <w:t>třeb</w:t>
      </w:r>
      <w:r w:rsidR="4080A383" w:rsidRPr="7FEE145E">
        <w:rPr>
          <w:rStyle w:val="normaltextrun"/>
          <w:rFonts w:eastAsiaTheme="minorEastAsia"/>
          <w:color w:val="000000" w:themeColor="text2"/>
        </w:rPr>
        <w:t>né</w:t>
      </w:r>
      <w:r w:rsidR="00022730" w:rsidRPr="7FEE145E">
        <w:rPr>
          <w:rStyle w:val="normaltextrun"/>
          <w:rFonts w:eastAsiaTheme="minorEastAsia"/>
          <w:color w:val="000000" w:themeColor="text2"/>
        </w:rPr>
        <w:t xml:space="preserve"> zhodnotit naše předpoklady společně </w:t>
      </w:r>
      <w:r w:rsidR="0308455C" w:rsidRPr="7FEE145E">
        <w:rPr>
          <w:rStyle w:val="normaltextrun"/>
          <w:rFonts w:eastAsiaTheme="minorEastAsia"/>
          <w:color w:val="000000" w:themeColor="text2"/>
        </w:rPr>
        <w:t>s</w:t>
      </w:r>
      <w:r w:rsidR="00022730" w:rsidRPr="7FEE145E">
        <w:rPr>
          <w:rStyle w:val="normaltextrun"/>
          <w:rFonts w:eastAsiaTheme="minorEastAsia"/>
          <w:color w:val="000000" w:themeColor="text2"/>
        </w:rPr>
        <w:t xml:space="preserve"> jejich </w:t>
      </w:r>
      <w:r w:rsidR="00E64C56" w:rsidRPr="7FEE145E">
        <w:rPr>
          <w:rStyle w:val="normaltextrun"/>
          <w:rFonts w:eastAsiaTheme="minorEastAsia"/>
          <w:color w:val="000000" w:themeColor="text2"/>
        </w:rPr>
        <w:t>dopady a ovlivnitelností (</w:t>
      </w:r>
      <w:proofErr w:type="spellStart"/>
      <w:r w:rsidR="00E64C56" w:rsidRPr="7FEE145E">
        <w:rPr>
          <w:rStyle w:val="normaltextrun"/>
          <w:rFonts w:eastAsiaTheme="minorEastAsia"/>
          <w:color w:val="000000" w:themeColor="text2"/>
        </w:rPr>
        <w:t>Cun</w:t>
      </w:r>
      <w:r w:rsidR="00CE6E47" w:rsidRPr="7FEE145E">
        <w:rPr>
          <w:rStyle w:val="normaltextrun"/>
          <w:rFonts w:eastAsiaTheme="minorEastAsia"/>
          <w:color w:val="000000" w:themeColor="text2"/>
        </w:rPr>
        <w:t>liffe</w:t>
      </w:r>
      <w:proofErr w:type="spellEnd"/>
      <w:r w:rsidR="00FB148A" w:rsidRPr="7FEE145E">
        <w:rPr>
          <w:rStyle w:val="normaltextrun"/>
          <w:rFonts w:eastAsiaTheme="minorEastAsia"/>
          <w:color w:val="000000" w:themeColor="text2"/>
        </w:rPr>
        <w:t>, 2002</w:t>
      </w:r>
      <w:r w:rsidR="33D1D388" w:rsidRPr="7FEE145E">
        <w:rPr>
          <w:rStyle w:val="normaltextrun"/>
          <w:rFonts w:eastAsiaTheme="minorEastAsia"/>
          <w:color w:val="000000" w:themeColor="text2"/>
        </w:rPr>
        <w:t xml:space="preserve">, str. </w:t>
      </w:r>
      <w:r w:rsidR="00CE6E47" w:rsidRPr="7FEE145E">
        <w:rPr>
          <w:rStyle w:val="normaltextrun"/>
          <w:rFonts w:eastAsiaTheme="minorEastAsia"/>
          <w:color w:val="000000" w:themeColor="text2"/>
        </w:rPr>
        <w:t>55</w:t>
      </w:r>
      <w:r w:rsidR="59504AA3" w:rsidRPr="7FEE145E">
        <w:rPr>
          <w:rStyle w:val="normaltextrun"/>
          <w:rFonts w:eastAsiaTheme="minorEastAsia"/>
          <w:color w:val="000000" w:themeColor="text2"/>
        </w:rPr>
        <w:t>)</w:t>
      </w:r>
      <w:r w:rsidR="4C000B2D" w:rsidRPr="7FEE145E">
        <w:rPr>
          <w:rStyle w:val="normaltextrun"/>
          <w:rFonts w:eastAsiaTheme="minorEastAsia"/>
          <w:color w:val="000000" w:themeColor="text2"/>
        </w:rPr>
        <w:t>.</w:t>
      </w:r>
    </w:p>
    <w:p w14:paraId="0EC37C5A" w14:textId="51781A9D" w:rsidR="00730335" w:rsidRDefault="3646607D" w:rsidP="00C86EBE">
      <w:pPr>
        <w:pStyle w:val="berschrift3"/>
        <w:jc w:val="both"/>
      </w:pPr>
      <w:r>
        <w:t>Výzkumné metod</w:t>
      </w:r>
      <w:r w:rsidR="004006D4">
        <w:t>y</w:t>
      </w:r>
    </w:p>
    <w:p w14:paraId="02034C87" w14:textId="4CD36B49" w:rsidR="00293B83" w:rsidRDefault="00CE2B66" w:rsidP="7027C2A1">
      <w:pPr>
        <w:spacing w:line="257" w:lineRule="auto"/>
        <w:jc w:val="both"/>
      </w:pPr>
      <w:r w:rsidRPr="2A083B3C">
        <w:rPr>
          <w:rFonts w:eastAsiaTheme="minorEastAsia"/>
        </w:rPr>
        <w:t xml:space="preserve">V naší práci se opíráme o tradiční systematickou literární rešerši, k identifikaci, hodnocení a komparaci již existujícího množství výzkumu, který se zaobírá vzděláváním </w:t>
      </w:r>
      <w:r w:rsidR="00611475" w:rsidRPr="2A083B3C">
        <w:rPr>
          <w:rFonts w:eastAsiaTheme="minorEastAsia"/>
        </w:rPr>
        <w:t xml:space="preserve">a rozvojem vedoucích </w:t>
      </w:r>
      <w:r w:rsidR="0024A26D" w:rsidRPr="2A083B3C">
        <w:rPr>
          <w:rFonts w:eastAsiaTheme="minorEastAsia"/>
        </w:rPr>
        <w:t>pra</w:t>
      </w:r>
      <w:r w:rsidR="50E2CD5B" w:rsidRPr="2A083B3C">
        <w:rPr>
          <w:rFonts w:eastAsiaTheme="minorEastAsia"/>
        </w:rPr>
        <w:t>c</w:t>
      </w:r>
      <w:r w:rsidR="0024A26D" w:rsidRPr="2A083B3C">
        <w:rPr>
          <w:rFonts w:eastAsiaTheme="minorEastAsia"/>
        </w:rPr>
        <w:t>ovníků</w:t>
      </w:r>
      <w:r w:rsidRPr="2A083B3C">
        <w:rPr>
          <w:rFonts w:eastAsiaTheme="minorEastAsia"/>
        </w:rPr>
        <w:t xml:space="preserve"> a </w:t>
      </w:r>
      <w:r w:rsidR="79E89B80" w:rsidRPr="2A083B3C">
        <w:rPr>
          <w:rFonts w:eastAsiaTheme="minorEastAsia"/>
        </w:rPr>
        <w:t>zejména úsudkem a cvičením</w:t>
      </w:r>
      <w:r w:rsidR="00783D23" w:rsidRPr="2A083B3C">
        <w:rPr>
          <w:rFonts w:eastAsiaTheme="minorEastAsia"/>
        </w:rPr>
        <w:t xml:space="preserve"> </w:t>
      </w:r>
      <w:r w:rsidR="792B42DA" w:rsidRPr="2A083B3C">
        <w:rPr>
          <w:rFonts w:eastAsiaTheme="minorEastAsia"/>
        </w:rPr>
        <w:t>tvorby</w:t>
      </w:r>
      <w:r w:rsidR="00783D23" w:rsidRPr="2A083B3C">
        <w:rPr>
          <w:rFonts w:eastAsiaTheme="minorEastAsia"/>
        </w:rPr>
        <w:t xml:space="preserve"> úsudku</w:t>
      </w:r>
      <w:r w:rsidR="007F2585" w:rsidRPr="2A083B3C">
        <w:rPr>
          <w:rFonts w:eastAsiaTheme="minorEastAsia"/>
        </w:rPr>
        <w:t>.</w:t>
      </w:r>
      <w:r w:rsidR="000B79E1" w:rsidRPr="2A083B3C">
        <w:rPr>
          <w:rFonts w:eastAsiaTheme="minorEastAsia"/>
        </w:rPr>
        <w:t xml:space="preserve"> </w:t>
      </w:r>
      <w:r w:rsidR="16F59076" w:rsidRPr="2A083B3C">
        <w:rPr>
          <w:rFonts w:eastAsiaTheme="minorEastAsia"/>
          <w:lang w:val="cs"/>
        </w:rPr>
        <w:t>V práci explicitně uvádíme, které studie byly použity.</w:t>
      </w:r>
    </w:p>
    <w:p w14:paraId="539B9AA1" w14:textId="77777777" w:rsidR="00293B83" w:rsidRDefault="00293B83" w:rsidP="00293B83">
      <w:pPr>
        <w:jc w:val="both"/>
        <w:rPr>
          <w:b/>
          <w:bCs/>
        </w:rPr>
      </w:pPr>
      <w:r w:rsidRPr="00384B9D">
        <w:rPr>
          <w:b/>
          <w:bCs/>
        </w:rPr>
        <w:t xml:space="preserve">Fáze </w:t>
      </w:r>
      <w:r>
        <w:rPr>
          <w:b/>
          <w:bCs/>
        </w:rPr>
        <w:t>1</w:t>
      </w:r>
    </w:p>
    <w:p w14:paraId="1387E630" w14:textId="0D7B5280" w:rsidR="00293B83" w:rsidRDefault="65159E07" w:rsidP="00293B83">
      <w:pPr>
        <w:jc w:val="both"/>
        <w:rPr>
          <w:rFonts w:eastAsiaTheme="minorEastAsia"/>
        </w:rPr>
      </w:pPr>
      <w:r w:rsidRPr="2A083B3C">
        <w:rPr>
          <w:rFonts w:eastAsiaTheme="minorEastAsia"/>
        </w:rPr>
        <w:lastRenderedPageBreak/>
        <w:t>V rámci p</w:t>
      </w:r>
      <w:r w:rsidR="00293B83" w:rsidRPr="2A083B3C">
        <w:rPr>
          <w:rFonts w:eastAsiaTheme="minorEastAsia"/>
        </w:rPr>
        <w:t xml:space="preserve">rvní fáze </w:t>
      </w:r>
      <w:r w:rsidR="53A797C5" w:rsidRPr="2A083B3C">
        <w:rPr>
          <w:rFonts w:eastAsiaTheme="minorEastAsia"/>
        </w:rPr>
        <w:t>proběhlo</w:t>
      </w:r>
      <w:r w:rsidR="00293B83" w:rsidRPr="2A083B3C">
        <w:rPr>
          <w:rFonts w:eastAsiaTheme="minorEastAsia"/>
        </w:rPr>
        <w:t xml:space="preserve"> seznámení se s konceptem </w:t>
      </w:r>
      <w:r w:rsidR="793E9202" w:rsidRPr="5D4FC4CC">
        <w:rPr>
          <w:rFonts w:eastAsiaTheme="minorEastAsia"/>
        </w:rPr>
        <w:t>výcvik</w:t>
      </w:r>
      <w:r w:rsidR="026386B8" w:rsidRPr="5D4FC4CC">
        <w:rPr>
          <w:rFonts w:eastAsiaTheme="minorEastAsia"/>
        </w:rPr>
        <w:t>u</w:t>
      </w:r>
      <w:r w:rsidR="00293B83" w:rsidRPr="2A083B3C">
        <w:rPr>
          <w:rFonts w:eastAsiaTheme="minorEastAsia"/>
        </w:rPr>
        <w:t xml:space="preserve"> úsudku a následn</w:t>
      </w:r>
      <w:r w:rsidR="6ABEDBC5" w:rsidRPr="2A083B3C">
        <w:rPr>
          <w:rFonts w:eastAsiaTheme="minorEastAsia"/>
        </w:rPr>
        <w:t>é</w:t>
      </w:r>
      <w:r w:rsidR="00293B83" w:rsidRPr="2A083B3C">
        <w:rPr>
          <w:rFonts w:eastAsiaTheme="minorEastAsia"/>
        </w:rPr>
        <w:t xml:space="preserve"> stanov</w:t>
      </w:r>
      <w:r w:rsidR="35F096DD" w:rsidRPr="2A083B3C">
        <w:rPr>
          <w:rFonts w:eastAsiaTheme="minorEastAsia"/>
        </w:rPr>
        <w:t>ení</w:t>
      </w:r>
      <w:r w:rsidR="00293B83" w:rsidRPr="2A083B3C">
        <w:rPr>
          <w:rFonts w:eastAsiaTheme="minorEastAsia"/>
        </w:rPr>
        <w:t xml:space="preserve"> si výzkumn</w:t>
      </w:r>
      <w:r w:rsidR="090C287A" w:rsidRPr="2A083B3C">
        <w:rPr>
          <w:rFonts w:eastAsiaTheme="minorEastAsia"/>
        </w:rPr>
        <w:t>é</w:t>
      </w:r>
      <w:r w:rsidR="00293B83" w:rsidRPr="2A083B3C">
        <w:rPr>
          <w:rFonts w:eastAsiaTheme="minorEastAsia"/>
        </w:rPr>
        <w:t xml:space="preserve"> otázk</w:t>
      </w:r>
      <w:r w:rsidR="154617A1" w:rsidRPr="2A083B3C">
        <w:rPr>
          <w:rFonts w:eastAsiaTheme="minorEastAsia"/>
        </w:rPr>
        <w:t>y</w:t>
      </w:r>
      <w:r w:rsidR="00293B83" w:rsidRPr="2A083B3C">
        <w:rPr>
          <w:rFonts w:eastAsiaTheme="minorEastAsia"/>
        </w:rPr>
        <w:t xml:space="preserve">, která by měla více zúžit rozsah práce na základě relevantních poznatků. Začínáme tedy s přečtením doporučených </w:t>
      </w:r>
      <w:r w:rsidR="488CA77E" w:rsidRPr="2A083B3C">
        <w:rPr>
          <w:rFonts w:eastAsiaTheme="minorEastAsia"/>
        </w:rPr>
        <w:t>článk</w:t>
      </w:r>
      <w:r w:rsidR="002841DD" w:rsidRPr="2A083B3C">
        <w:rPr>
          <w:rFonts w:eastAsiaTheme="minorEastAsia"/>
        </w:rPr>
        <w:t>ů</w:t>
      </w:r>
      <w:r w:rsidR="49E15CAA" w:rsidRPr="37197D42">
        <w:rPr>
          <w:rFonts w:eastAsiaTheme="minorEastAsia"/>
        </w:rPr>
        <w:t xml:space="preserve"> (</w:t>
      </w:r>
      <w:proofErr w:type="spellStart"/>
      <w:r w:rsidR="49E15CAA" w:rsidRPr="37197D42">
        <w:rPr>
          <w:rFonts w:eastAsiaTheme="minorEastAsia"/>
        </w:rPr>
        <w:t>Shotter-Tsoukas</w:t>
      </w:r>
      <w:proofErr w:type="spellEnd"/>
      <w:r w:rsidR="49E15CAA" w:rsidRPr="37197D42">
        <w:rPr>
          <w:rFonts w:eastAsiaTheme="minorEastAsia"/>
        </w:rPr>
        <w:t>, 2014a, 2014b)</w:t>
      </w:r>
      <w:r w:rsidR="0CA2D2AB" w:rsidRPr="37197D42">
        <w:rPr>
          <w:rFonts w:eastAsiaTheme="minorEastAsia"/>
        </w:rPr>
        <w:t>,</w:t>
      </w:r>
      <w:r w:rsidR="4A8ACBC4" w:rsidRPr="2A083B3C">
        <w:rPr>
          <w:rFonts w:eastAsiaTheme="minorEastAsia"/>
        </w:rPr>
        <w:t xml:space="preserve"> která byla na základě konzultace</w:t>
      </w:r>
      <w:r w:rsidR="00293B83" w:rsidRPr="2A083B3C">
        <w:rPr>
          <w:rFonts w:eastAsiaTheme="minorEastAsia"/>
        </w:rPr>
        <w:t xml:space="preserve"> naše</w:t>
      </w:r>
      <w:r w:rsidR="7D2A918F" w:rsidRPr="2A083B3C">
        <w:rPr>
          <w:rFonts w:eastAsiaTheme="minorEastAsia"/>
        </w:rPr>
        <w:t>ho</w:t>
      </w:r>
      <w:r w:rsidR="00293B83" w:rsidRPr="2A083B3C">
        <w:rPr>
          <w:rFonts w:eastAsiaTheme="minorEastAsia"/>
        </w:rPr>
        <w:t xml:space="preserve"> téma</w:t>
      </w:r>
      <w:r w:rsidR="77FAD137" w:rsidRPr="2A083B3C">
        <w:rPr>
          <w:rFonts w:eastAsiaTheme="minorEastAsia"/>
        </w:rPr>
        <w:t>tu</w:t>
      </w:r>
      <w:r w:rsidR="68C5FECE" w:rsidRPr="2A083B3C">
        <w:rPr>
          <w:rFonts w:eastAsiaTheme="minorEastAsia"/>
        </w:rPr>
        <w:t>,</w:t>
      </w:r>
      <w:r w:rsidR="77FAD137" w:rsidRPr="2A083B3C">
        <w:rPr>
          <w:rFonts w:eastAsiaTheme="minorEastAsia"/>
        </w:rPr>
        <w:t xml:space="preserve"> stanovena</w:t>
      </w:r>
      <w:r w:rsidR="5179B37C" w:rsidRPr="5D4FC4CC">
        <w:rPr>
          <w:rFonts w:eastAsiaTheme="minorEastAsia"/>
        </w:rPr>
        <w:t>.</w:t>
      </w:r>
      <w:r w:rsidR="00293B83" w:rsidRPr="2A083B3C">
        <w:rPr>
          <w:rFonts w:eastAsiaTheme="minorEastAsia"/>
        </w:rPr>
        <w:t xml:space="preserve"> </w:t>
      </w:r>
    </w:p>
    <w:p w14:paraId="71AC1F80" w14:textId="61C1E4DD" w:rsidR="00C44CA3" w:rsidRPr="00C44CA3" w:rsidRDefault="00C44CA3" w:rsidP="00293B83">
      <w:pPr>
        <w:jc w:val="both"/>
        <w:rPr>
          <w:b/>
          <w:bCs/>
        </w:rPr>
      </w:pPr>
      <w:r w:rsidRPr="00C44CA3">
        <w:rPr>
          <w:b/>
          <w:bCs/>
        </w:rPr>
        <w:t>Fáze 2</w:t>
      </w:r>
    </w:p>
    <w:p w14:paraId="66330AE4" w14:textId="36BD5A4A" w:rsidR="001A56E5" w:rsidRDefault="000C5EEC" w:rsidP="000C5EEC">
      <w:pPr>
        <w:jc w:val="both"/>
      </w:pPr>
      <w:r>
        <w:t>Při vyhledávání literatury</w:t>
      </w:r>
      <w:r w:rsidR="003B509A">
        <w:t xml:space="preserve"> </w:t>
      </w:r>
      <w:r>
        <w:t xml:space="preserve">relevantní </w:t>
      </w:r>
      <w:r w:rsidR="08FFBF42">
        <w:t xml:space="preserve">k tématu, </w:t>
      </w:r>
      <w:r w:rsidR="00534FCE">
        <w:t>byl</w:t>
      </w:r>
      <w:r w:rsidR="6A80B0F7">
        <w:t>y</w:t>
      </w:r>
      <w:r w:rsidR="00534FCE">
        <w:t xml:space="preserve"> použit</w:t>
      </w:r>
      <w:r w:rsidR="27303D90">
        <w:t>y</w:t>
      </w:r>
      <w:r w:rsidR="00534FCE">
        <w:t xml:space="preserve"> </w:t>
      </w:r>
      <w:r>
        <w:t>databáz</w:t>
      </w:r>
      <w:r w:rsidR="00534FCE">
        <w:t>e</w:t>
      </w:r>
      <w:r>
        <w:t xml:space="preserve"> </w:t>
      </w:r>
      <w:proofErr w:type="spellStart"/>
      <w:r>
        <w:t>The</w:t>
      </w:r>
      <w:proofErr w:type="spellEnd"/>
      <w:r>
        <w:t xml:space="preserve"> Web </w:t>
      </w:r>
      <w:proofErr w:type="spellStart"/>
      <w:r>
        <w:t>of</w:t>
      </w:r>
      <w:proofErr w:type="spellEnd"/>
      <w:r>
        <w:t xml:space="preserve"> Science, Google </w:t>
      </w:r>
      <w:proofErr w:type="spellStart"/>
      <w:r>
        <w:t>scholar</w:t>
      </w:r>
      <w:proofErr w:type="spellEnd"/>
      <w:r>
        <w:t xml:space="preserve">, </w:t>
      </w:r>
      <w:proofErr w:type="spellStart"/>
      <w:r>
        <w:t>Scopus</w:t>
      </w:r>
      <w:proofErr w:type="spellEnd"/>
      <w:r>
        <w:t xml:space="preserve">, </w:t>
      </w:r>
      <w:proofErr w:type="spellStart"/>
      <w:r>
        <w:t>EBSCOhost</w:t>
      </w:r>
      <w:proofErr w:type="spellEnd"/>
      <w:r>
        <w:t xml:space="preserve"> nebo JSTOR</w:t>
      </w:r>
      <w:r w:rsidR="5912AAB5">
        <w:t>. Tyhle</w:t>
      </w:r>
      <w:r w:rsidR="00935463">
        <w:t xml:space="preserve"> </w:t>
      </w:r>
      <w:r w:rsidR="00B2019E">
        <w:t xml:space="preserve">databáze byly využity v rámci </w:t>
      </w:r>
      <w:r w:rsidR="002841DD">
        <w:t>dohle</w:t>
      </w:r>
      <w:r w:rsidR="002841DD" w:rsidRPr="00386486">
        <w:t>dání</w:t>
      </w:r>
      <w:r w:rsidR="00B061A1" w:rsidRPr="00386486">
        <w:t xml:space="preserve"> </w:t>
      </w:r>
      <w:r w:rsidR="44AE17F4" w:rsidRPr="00386486">
        <w:t>článk</w:t>
      </w:r>
      <w:r w:rsidR="00386486" w:rsidRPr="00386486">
        <w:t>ů</w:t>
      </w:r>
      <w:r w:rsidR="44AE17F4" w:rsidRPr="00386486">
        <w:t>,</w:t>
      </w:r>
      <w:r w:rsidR="44AE17F4">
        <w:t xml:space="preserve"> z kterých jsme vycházeli při seznámení se s tématem a popisu základních teoretických východ</w:t>
      </w:r>
      <w:r w:rsidR="2114B2CA">
        <w:t>i</w:t>
      </w:r>
      <w:r w:rsidR="44AE17F4">
        <w:t>sek</w:t>
      </w:r>
      <w:r w:rsidR="00FF6F75">
        <w:t>. Při</w:t>
      </w:r>
      <w:r w:rsidR="00B2019E">
        <w:t xml:space="preserve"> vyhledávání</w:t>
      </w:r>
      <w:r w:rsidR="00AE4931">
        <w:t xml:space="preserve"> byla použita tato klíčová slova:</w:t>
      </w:r>
      <w:r w:rsidR="00FF6F75">
        <w:t xml:space="preserve"> </w:t>
      </w:r>
    </w:p>
    <w:p w14:paraId="4F35BAF9" w14:textId="425574D3" w:rsidR="00F02A68" w:rsidRPr="00F02A68" w:rsidRDefault="001A56E5" w:rsidP="001A56E5">
      <w:pPr>
        <w:jc w:val="both"/>
        <w:rPr>
          <w:i/>
          <w:iCs/>
        </w:rPr>
      </w:pPr>
      <w:r w:rsidRPr="00B765C0">
        <w:rPr>
          <w:i/>
          <w:iCs/>
        </w:rPr>
        <w:t>“</w:t>
      </w:r>
      <w:proofErr w:type="spellStart"/>
      <w:r w:rsidRPr="00B765C0">
        <w:rPr>
          <w:i/>
          <w:iCs/>
        </w:rPr>
        <w:t>judgement</w:t>
      </w:r>
      <w:proofErr w:type="spellEnd"/>
      <w:r w:rsidRPr="00B765C0">
        <w:rPr>
          <w:i/>
          <w:iCs/>
        </w:rPr>
        <w:t>”, “</w:t>
      </w:r>
      <w:proofErr w:type="spellStart"/>
      <w:r w:rsidRPr="00B765C0">
        <w:rPr>
          <w:i/>
          <w:iCs/>
        </w:rPr>
        <w:t>phronesis</w:t>
      </w:r>
      <w:proofErr w:type="spellEnd"/>
      <w:r w:rsidRPr="00B765C0">
        <w:rPr>
          <w:i/>
          <w:iCs/>
        </w:rPr>
        <w:t>”, “</w:t>
      </w:r>
      <w:proofErr w:type="spellStart"/>
      <w:r w:rsidRPr="00B765C0">
        <w:rPr>
          <w:i/>
          <w:iCs/>
        </w:rPr>
        <w:t>training</w:t>
      </w:r>
      <w:proofErr w:type="spellEnd"/>
      <w:r w:rsidRPr="00B765C0">
        <w:rPr>
          <w:i/>
          <w:iCs/>
        </w:rPr>
        <w:t xml:space="preserve"> </w:t>
      </w:r>
      <w:proofErr w:type="spellStart"/>
      <w:r w:rsidRPr="00B765C0">
        <w:rPr>
          <w:i/>
          <w:iCs/>
        </w:rPr>
        <w:t>of</w:t>
      </w:r>
      <w:proofErr w:type="spellEnd"/>
      <w:r w:rsidRPr="00B765C0">
        <w:rPr>
          <w:i/>
          <w:iCs/>
        </w:rPr>
        <w:t xml:space="preserve"> </w:t>
      </w:r>
      <w:proofErr w:type="spellStart"/>
      <w:r w:rsidRPr="00B765C0">
        <w:rPr>
          <w:i/>
          <w:iCs/>
        </w:rPr>
        <w:t>judgement</w:t>
      </w:r>
      <w:proofErr w:type="spellEnd"/>
      <w:r w:rsidRPr="00B765C0">
        <w:rPr>
          <w:i/>
          <w:iCs/>
        </w:rPr>
        <w:t>”,</w:t>
      </w:r>
      <w:r w:rsidR="001E1EEB">
        <w:rPr>
          <w:i/>
          <w:iCs/>
        </w:rPr>
        <w:t xml:space="preserve"> </w:t>
      </w:r>
      <w:r w:rsidRPr="00B765C0">
        <w:rPr>
          <w:i/>
          <w:iCs/>
        </w:rPr>
        <w:t>“</w:t>
      </w:r>
      <w:proofErr w:type="spellStart"/>
      <w:r w:rsidR="71703FFE" w:rsidRPr="7632A820">
        <w:rPr>
          <w:i/>
          <w:iCs/>
        </w:rPr>
        <w:t>mentoring</w:t>
      </w:r>
      <w:proofErr w:type="spellEnd"/>
      <w:r w:rsidR="71703FFE" w:rsidRPr="7632A820">
        <w:rPr>
          <w:i/>
          <w:iCs/>
        </w:rPr>
        <w:t xml:space="preserve">”, </w:t>
      </w:r>
      <w:r w:rsidRPr="7632A820">
        <w:rPr>
          <w:i/>
          <w:iCs/>
        </w:rPr>
        <w:t>“</w:t>
      </w:r>
      <w:r w:rsidRPr="00B765C0">
        <w:rPr>
          <w:i/>
          <w:iCs/>
        </w:rPr>
        <w:t xml:space="preserve">peer </w:t>
      </w:r>
      <w:proofErr w:type="spellStart"/>
      <w:r w:rsidRPr="00B765C0">
        <w:rPr>
          <w:i/>
          <w:iCs/>
        </w:rPr>
        <w:t>coaching</w:t>
      </w:r>
      <w:proofErr w:type="spellEnd"/>
      <w:r w:rsidRPr="5C32D630">
        <w:rPr>
          <w:i/>
          <w:iCs/>
        </w:rPr>
        <w:t>”</w:t>
      </w:r>
      <w:r w:rsidR="21044D9C" w:rsidRPr="5C32D630">
        <w:rPr>
          <w:i/>
          <w:iCs/>
        </w:rPr>
        <w:t>, “</w:t>
      </w:r>
      <w:proofErr w:type="spellStart"/>
      <w:r w:rsidR="21044D9C" w:rsidRPr="5C32D630">
        <w:rPr>
          <w:i/>
          <w:iCs/>
        </w:rPr>
        <w:t>reflexive</w:t>
      </w:r>
      <w:proofErr w:type="spellEnd"/>
      <w:r w:rsidR="21044D9C" w:rsidRPr="5C32D630">
        <w:rPr>
          <w:i/>
          <w:iCs/>
        </w:rPr>
        <w:t xml:space="preserve"> </w:t>
      </w:r>
      <w:proofErr w:type="spellStart"/>
      <w:r w:rsidR="21044D9C" w:rsidRPr="5C32D630">
        <w:rPr>
          <w:i/>
          <w:iCs/>
        </w:rPr>
        <w:t>practices</w:t>
      </w:r>
      <w:proofErr w:type="spellEnd"/>
      <w:r w:rsidRPr="00B765C0">
        <w:rPr>
          <w:i/>
          <w:iCs/>
        </w:rPr>
        <w:t>”</w:t>
      </w:r>
    </w:p>
    <w:p w14:paraId="4E7C4555" w14:textId="15A16472" w:rsidR="00F02A68" w:rsidRPr="00F02A68" w:rsidRDefault="00F02A68" w:rsidP="001F2DB4">
      <w:pPr>
        <w:jc w:val="both"/>
        <w:rPr>
          <w:b/>
          <w:bCs/>
        </w:rPr>
      </w:pPr>
      <w:r w:rsidRPr="00F02A68">
        <w:rPr>
          <w:b/>
          <w:bCs/>
        </w:rPr>
        <w:t>Fáze 3</w:t>
      </w:r>
    </w:p>
    <w:p w14:paraId="7270BB0F" w14:textId="0EC711BF" w:rsidR="00091C4B" w:rsidRDefault="00AC154D" w:rsidP="001F2DB4">
      <w:pPr>
        <w:jc w:val="both"/>
        <w:rPr>
          <w:rFonts w:ascii="Century Schoolbook" w:eastAsia="Century Schoolbook" w:hAnsi="Century Schoolbook" w:cs="Century Schoolbook"/>
        </w:rPr>
      </w:pPr>
      <w:r>
        <w:t>V</w:t>
      </w:r>
      <w:r w:rsidR="00F02A68">
        <w:t xml:space="preserve"> další fázi </w:t>
      </w:r>
      <w:r w:rsidR="00060E12">
        <w:t xml:space="preserve">bylo využito </w:t>
      </w:r>
      <w:r>
        <w:t>vyhledávání</w:t>
      </w:r>
      <w:r w:rsidR="00F80502">
        <w:t xml:space="preserve"> na </w:t>
      </w:r>
      <w:proofErr w:type="spellStart"/>
      <w:r w:rsidR="00F80502">
        <w:t>The</w:t>
      </w:r>
      <w:proofErr w:type="spellEnd"/>
      <w:r w:rsidR="00F80502">
        <w:t xml:space="preserve"> Web </w:t>
      </w:r>
      <w:proofErr w:type="spellStart"/>
      <w:r w:rsidR="00F80502">
        <w:t>of</w:t>
      </w:r>
      <w:proofErr w:type="spellEnd"/>
      <w:r w:rsidR="00F80502">
        <w:t xml:space="preserve"> Science</w:t>
      </w:r>
      <w:r w:rsidR="689288BC">
        <w:t>, kde jsme</w:t>
      </w:r>
      <w:r w:rsidR="00060E12">
        <w:t xml:space="preserve"> </w:t>
      </w:r>
      <w:r w:rsidR="002041D0">
        <w:t>stanov</w:t>
      </w:r>
      <w:r w:rsidR="323EDDCC">
        <w:t>il</w:t>
      </w:r>
      <w:r w:rsidR="002041D0">
        <w:t>y kritéria</w:t>
      </w:r>
      <w:r w:rsidR="00044B21">
        <w:t xml:space="preserve"> relevantnosti (viz. </w:t>
      </w:r>
      <w:r w:rsidR="002D12B3">
        <w:t>dále</w:t>
      </w:r>
      <w:r w:rsidR="00044B21">
        <w:t>)</w:t>
      </w:r>
      <w:r w:rsidR="002041D0">
        <w:t xml:space="preserve"> a </w:t>
      </w:r>
      <w:r w:rsidR="00357D66">
        <w:t>soustředily</w:t>
      </w:r>
      <w:r w:rsidR="002041D0">
        <w:t xml:space="preserve"> se </w:t>
      </w:r>
      <w:r w:rsidR="00357D66">
        <w:t>na</w:t>
      </w:r>
      <w:r w:rsidR="00060E12">
        <w:t xml:space="preserve"> tyto nástroje</w:t>
      </w:r>
      <w:r w:rsidR="005D3086">
        <w:t xml:space="preserve">: mentoring, </w:t>
      </w:r>
      <w:r w:rsidR="00780CCB">
        <w:t>ko</w:t>
      </w:r>
      <w:r w:rsidR="0074397D">
        <w:t>legiální koučink</w:t>
      </w:r>
      <w:r w:rsidR="25686FB6">
        <w:t xml:space="preserve"> </w:t>
      </w:r>
      <w:r w:rsidR="00780CCB">
        <w:t>(</w:t>
      </w:r>
      <w:r w:rsidR="00780CCB" w:rsidRPr="00780CCB">
        <w:rPr>
          <w:i/>
          <w:iCs/>
        </w:rPr>
        <w:t>peer coaching</w:t>
      </w:r>
      <w:r w:rsidR="00780CCB">
        <w:t xml:space="preserve">) </w:t>
      </w:r>
      <w:r w:rsidR="005D3086">
        <w:t>a</w:t>
      </w:r>
      <w:r w:rsidR="00060E12">
        <w:t xml:space="preserve"> </w:t>
      </w:r>
      <w:r w:rsidR="00E347B5">
        <w:t xml:space="preserve">reflexivní </w:t>
      </w:r>
      <w:r w:rsidR="00455DBE">
        <w:t>techniky</w:t>
      </w:r>
      <w:r w:rsidR="00E347B5">
        <w:t xml:space="preserve"> (</w:t>
      </w:r>
      <w:proofErr w:type="spellStart"/>
      <w:r w:rsidR="00060E12" w:rsidRPr="00E347B5">
        <w:rPr>
          <w:i/>
          <w:iCs/>
        </w:rPr>
        <w:t>reflexive</w:t>
      </w:r>
      <w:proofErr w:type="spellEnd"/>
      <w:r w:rsidR="00060E12" w:rsidRPr="00E347B5">
        <w:rPr>
          <w:i/>
          <w:iCs/>
        </w:rPr>
        <w:t xml:space="preserve"> </w:t>
      </w:r>
      <w:proofErr w:type="spellStart"/>
      <w:r w:rsidR="00B25989" w:rsidRPr="00E347B5">
        <w:rPr>
          <w:i/>
          <w:iCs/>
        </w:rPr>
        <w:t>practi</w:t>
      </w:r>
      <w:r w:rsidR="00995DD0" w:rsidRPr="00E347B5">
        <w:rPr>
          <w:i/>
          <w:iCs/>
        </w:rPr>
        <w:t>c</w:t>
      </w:r>
      <w:r w:rsidR="00B25989" w:rsidRPr="00E347B5">
        <w:rPr>
          <w:i/>
          <w:iCs/>
        </w:rPr>
        <w:t>es</w:t>
      </w:r>
      <w:proofErr w:type="spellEnd"/>
      <w:r w:rsidR="00E347B5">
        <w:t>)</w:t>
      </w:r>
      <w:r w:rsidR="27A382F6">
        <w:t>.</w:t>
      </w:r>
      <w:r w:rsidR="00AB1D42">
        <w:t xml:space="preserve"> </w:t>
      </w:r>
      <w:r w:rsidR="00220192">
        <w:t xml:space="preserve">Konkrétní kritéria se </w:t>
      </w:r>
      <w:r w:rsidR="00433137">
        <w:t xml:space="preserve">při </w:t>
      </w:r>
      <w:r w:rsidR="00995349" w:rsidRPr="3A84186E">
        <w:rPr>
          <w:rFonts w:ascii="Century Schoolbook" w:eastAsia="Century Schoolbook" w:hAnsi="Century Schoolbook" w:cs="Century Schoolbook"/>
        </w:rPr>
        <w:t xml:space="preserve">vyhledávaní </w:t>
      </w:r>
      <w:r w:rsidR="00AA6A11" w:rsidRPr="3A84186E">
        <w:rPr>
          <w:rFonts w:ascii="Century Schoolbook" w:eastAsia="Century Schoolbook" w:hAnsi="Century Schoolbook" w:cs="Century Schoolbook"/>
        </w:rPr>
        <w:t xml:space="preserve">týkaly hlavně relevantnosti </w:t>
      </w:r>
      <w:r w:rsidR="00DE0E15" w:rsidRPr="3A84186E">
        <w:rPr>
          <w:rFonts w:ascii="Century Schoolbook" w:eastAsia="Century Schoolbook" w:hAnsi="Century Schoolbook" w:cs="Century Schoolbook"/>
        </w:rPr>
        <w:t xml:space="preserve">tématu, takže např. při použití prvního klíčového slova </w:t>
      </w:r>
      <w:r w:rsidR="00995349" w:rsidRPr="3A84186E">
        <w:rPr>
          <w:rFonts w:ascii="Century Schoolbook" w:eastAsia="Century Schoolbook" w:hAnsi="Century Schoolbook" w:cs="Century Schoolbook"/>
        </w:rPr>
        <w:t>“mentoring” v</w:t>
      </w:r>
      <w:r w:rsidR="00D0021A" w:rsidRPr="3A84186E">
        <w:rPr>
          <w:rFonts w:ascii="Century Schoolbook" w:eastAsia="Century Schoolbook" w:hAnsi="Century Schoolbook" w:cs="Century Schoolbook"/>
        </w:rPr>
        <w:t> tématu (</w:t>
      </w:r>
      <w:proofErr w:type="spellStart"/>
      <w:r w:rsidR="00995349" w:rsidRPr="3A84186E">
        <w:rPr>
          <w:rFonts w:ascii="Century Schoolbook" w:eastAsia="Century Schoolbook" w:hAnsi="Century Schoolbook" w:cs="Century Schoolbook"/>
          <w:i/>
        </w:rPr>
        <w:t>topic</w:t>
      </w:r>
      <w:proofErr w:type="spellEnd"/>
      <w:r w:rsidR="00D0021A" w:rsidRPr="3A84186E">
        <w:rPr>
          <w:rFonts w:ascii="Century Schoolbook" w:eastAsia="Century Schoolbook" w:hAnsi="Century Schoolbook" w:cs="Century Schoolbook"/>
        </w:rPr>
        <w:t>)</w:t>
      </w:r>
      <w:r w:rsidR="00433137" w:rsidRPr="3A84186E">
        <w:rPr>
          <w:rFonts w:ascii="Century Schoolbook" w:eastAsia="Century Schoolbook" w:hAnsi="Century Schoolbook" w:cs="Century Schoolbook"/>
        </w:rPr>
        <w:t xml:space="preserve"> databáze</w:t>
      </w:r>
      <w:r w:rsidR="00995349" w:rsidRPr="3A84186E">
        <w:rPr>
          <w:rFonts w:ascii="Century Schoolbook" w:eastAsia="Century Schoolbook" w:hAnsi="Century Schoolbook" w:cs="Century Schoolbook"/>
        </w:rPr>
        <w:t xml:space="preserve"> přin</w:t>
      </w:r>
      <w:r w:rsidR="003B75E8" w:rsidRPr="3A84186E">
        <w:rPr>
          <w:rFonts w:ascii="Century Schoolbook" w:eastAsia="Century Schoolbook" w:hAnsi="Century Schoolbook" w:cs="Century Schoolbook"/>
        </w:rPr>
        <w:t>esla</w:t>
      </w:r>
      <w:r w:rsidR="00995349" w:rsidRPr="3A84186E">
        <w:rPr>
          <w:rFonts w:ascii="Century Schoolbook" w:eastAsia="Century Schoolbook" w:hAnsi="Century Schoolbook" w:cs="Century Schoolbook"/>
        </w:rPr>
        <w:t xml:space="preserve"> 27 </w:t>
      </w:r>
      <w:r w:rsidR="069960A0" w:rsidRPr="7F648B54">
        <w:rPr>
          <w:rFonts w:ascii="Century Schoolbook" w:eastAsia="Century Schoolbook" w:hAnsi="Century Schoolbook" w:cs="Century Schoolbook"/>
        </w:rPr>
        <w:t>855</w:t>
      </w:r>
      <w:r w:rsidR="00995349" w:rsidRPr="3A84186E">
        <w:rPr>
          <w:rFonts w:ascii="Century Schoolbook" w:eastAsia="Century Schoolbook" w:hAnsi="Century Schoolbook" w:cs="Century Schoolbook"/>
        </w:rPr>
        <w:t xml:space="preserve"> výsledk</w:t>
      </w:r>
      <w:r w:rsidR="00D0021A" w:rsidRPr="3A84186E">
        <w:rPr>
          <w:rFonts w:ascii="Century Schoolbook" w:eastAsia="Century Schoolbook" w:hAnsi="Century Schoolbook" w:cs="Century Schoolbook"/>
        </w:rPr>
        <w:t>ů</w:t>
      </w:r>
      <w:r w:rsidR="00995349" w:rsidRPr="3A84186E">
        <w:rPr>
          <w:rFonts w:ascii="Century Schoolbook" w:eastAsia="Century Schoolbook" w:hAnsi="Century Schoolbook" w:cs="Century Schoolbook"/>
        </w:rPr>
        <w:t xml:space="preserve">. Tyto výsledky byly omezeny </w:t>
      </w:r>
      <w:r w:rsidR="11CC3BF0" w:rsidRPr="30E248F2">
        <w:rPr>
          <w:rFonts w:ascii="Century Schoolbook" w:eastAsia="Century Schoolbook" w:hAnsi="Century Schoolbook" w:cs="Century Schoolbook"/>
        </w:rPr>
        <w:t xml:space="preserve">podle kategorií obchod, ekonomika a řízení </w:t>
      </w:r>
      <w:r w:rsidR="11CC3BF0" w:rsidRPr="30E248F2">
        <w:rPr>
          <w:rFonts w:ascii="Century Schoolbook" w:eastAsia="Century Schoolbook" w:hAnsi="Century Schoolbook" w:cs="Century Schoolbook"/>
          <w:i/>
          <w:iCs/>
        </w:rPr>
        <w:t xml:space="preserve">(business, </w:t>
      </w:r>
      <w:proofErr w:type="spellStart"/>
      <w:r w:rsidR="11CC3BF0" w:rsidRPr="30E248F2">
        <w:rPr>
          <w:rFonts w:ascii="Century Schoolbook" w:eastAsia="Century Schoolbook" w:hAnsi="Century Schoolbook" w:cs="Century Schoolbook"/>
          <w:i/>
          <w:iCs/>
        </w:rPr>
        <w:t>economics</w:t>
      </w:r>
      <w:proofErr w:type="spellEnd"/>
      <w:r w:rsidR="11CC3BF0" w:rsidRPr="30E248F2">
        <w:rPr>
          <w:rFonts w:ascii="Century Schoolbook" w:eastAsia="Century Schoolbook" w:hAnsi="Century Schoolbook" w:cs="Century Schoolbook"/>
          <w:i/>
          <w:iCs/>
        </w:rPr>
        <w:t>, management</w:t>
      </w:r>
      <w:r w:rsidR="00D0021A" w:rsidRPr="3A84186E">
        <w:rPr>
          <w:rFonts w:ascii="Century Schoolbook" w:eastAsia="Century Schoolbook" w:hAnsi="Century Schoolbook" w:cs="Century Schoolbook"/>
        </w:rPr>
        <w:t>)</w:t>
      </w:r>
      <w:r w:rsidR="00995349" w:rsidRPr="3A84186E">
        <w:rPr>
          <w:rFonts w:ascii="Century Schoolbook" w:eastAsia="Century Schoolbook" w:hAnsi="Century Schoolbook" w:cs="Century Schoolbook"/>
        </w:rPr>
        <w:t xml:space="preserve">, což </w:t>
      </w:r>
      <w:r w:rsidR="11CC3BF0" w:rsidRPr="30E248F2">
        <w:rPr>
          <w:rFonts w:ascii="Century Schoolbook" w:eastAsia="Century Schoolbook" w:hAnsi="Century Schoolbook" w:cs="Century Schoolbook"/>
        </w:rPr>
        <w:t xml:space="preserve">přineslo </w:t>
      </w:r>
      <w:r w:rsidR="11CC3BF0" w:rsidRPr="594D2DA3">
        <w:rPr>
          <w:rFonts w:ascii="Century Schoolbook" w:eastAsia="Century Schoolbook" w:hAnsi="Century Schoolbook" w:cs="Century Schoolbook"/>
        </w:rPr>
        <w:t>1 752</w:t>
      </w:r>
      <w:r w:rsidR="00995349" w:rsidRPr="3A84186E">
        <w:rPr>
          <w:rFonts w:ascii="Century Schoolbook" w:eastAsia="Century Schoolbook" w:hAnsi="Century Schoolbook" w:cs="Century Schoolbook"/>
        </w:rPr>
        <w:t xml:space="preserve"> výsledk</w:t>
      </w:r>
      <w:r w:rsidR="004B73FB" w:rsidRPr="3A84186E">
        <w:rPr>
          <w:rFonts w:ascii="Century Schoolbook" w:eastAsia="Century Schoolbook" w:hAnsi="Century Schoolbook" w:cs="Century Schoolbook"/>
        </w:rPr>
        <w:t>ů</w:t>
      </w:r>
      <w:r w:rsidR="11CC3BF0" w:rsidRPr="594D2DA3">
        <w:rPr>
          <w:rFonts w:ascii="Century Schoolbook" w:eastAsia="Century Schoolbook" w:hAnsi="Century Schoolbook" w:cs="Century Schoolbook"/>
        </w:rPr>
        <w:t>, které byly dál omezeny</w:t>
      </w:r>
      <w:r w:rsidR="00995349" w:rsidRPr="3A84186E">
        <w:rPr>
          <w:rFonts w:ascii="Century Schoolbook" w:eastAsia="Century Schoolbook" w:hAnsi="Century Schoolbook" w:cs="Century Schoolbook"/>
        </w:rPr>
        <w:t xml:space="preserve"> na </w:t>
      </w:r>
      <w:r w:rsidR="6F6563DD" w:rsidRPr="3E1E3E64">
        <w:rPr>
          <w:rFonts w:ascii="Century Schoolbook" w:eastAsia="Century Schoolbook" w:hAnsi="Century Schoolbook" w:cs="Century Schoolbook"/>
        </w:rPr>
        <w:t xml:space="preserve">články, což </w:t>
      </w:r>
      <w:r w:rsidR="6F6563DD" w:rsidRPr="24BDDA69">
        <w:rPr>
          <w:rFonts w:ascii="Century Schoolbook" w:eastAsia="Century Schoolbook" w:hAnsi="Century Schoolbook" w:cs="Century Schoolbook"/>
        </w:rPr>
        <w:t xml:space="preserve">vygenerovalo </w:t>
      </w:r>
      <w:r w:rsidR="72E8EBFA" w:rsidRPr="7927E316">
        <w:rPr>
          <w:rFonts w:ascii="Century Schoolbook" w:eastAsia="Century Schoolbook" w:hAnsi="Century Schoolbook" w:cs="Century Schoolbook"/>
        </w:rPr>
        <w:t>1223 výsledk</w:t>
      </w:r>
      <w:r w:rsidR="33775E16" w:rsidRPr="7927E316">
        <w:rPr>
          <w:rFonts w:ascii="Century Schoolbook" w:eastAsia="Century Schoolbook" w:hAnsi="Century Schoolbook" w:cs="Century Schoolbook"/>
        </w:rPr>
        <w:t>ů</w:t>
      </w:r>
      <w:r w:rsidR="72E8EBFA" w:rsidRPr="7927E316">
        <w:rPr>
          <w:rFonts w:ascii="Century Schoolbook" w:eastAsia="Century Schoolbook" w:hAnsi="Century Schoolbook" w:cs="Century Schoolbook"/>
        </w:rPr>
        <w:t>.</w:t>
      </w:r>
      <w:r w:rsidR="00995349" w:rsidRPr="3A84186E">
        <w:rPr>
          <w:rFonts w:ascii="Century Schoolbook" w:eastAsia="Century Schoolbook" w:hAnsi="Century Schoolbook" w:cs="Century Schoolbook"/>
        </w:rPr>
        <w:t xml:space="preserve"> Dále byly tyto výsledky zúženy pouze na články</w:t>
      </w:r>
      <w:r w:rsidR="48F43DF9" w:rsidRPr="7927E316">
        <w:rPr>
          <w:rFonts w:ascii="Century Schoolbook" w:eastAsia="Century Schoolbook" w:hAnsi="Century Schoolbook" w:cs="Century Schoolbook"/>
        </w:rPr>
        <w:t xml:space="preserve"> z posledních deseti let za účelem získání nejnovějších informací</w:t>
      </w:r>
      <w:r w:rsidR="00995349" w:rsidRPr="3A84186E">
        <w:rPr>
          <w:rFonts w:ascii="Century Schoolbook" w:eastAsia="Century Schoolbook" w:hAnsi="Century Schoolbook" w:cs="Century Schoolbook"/>
        </w:rPr>
        <w:t xml:space="preserve">, což vygenerovalo </w:t>
      </w:r>
      <w:r w:rsidR="3D559715" w:rsidRPr="7927E316">
        <w:rPr>
          <w:rFonts w:ascii="Century Schoolbook" w:eastAsia="Century Schoolbook" w:hAnsi="Century Schoolbook" w:cs="Century Schoolbook"/>
        </w:rPr>
        <w:t>90</w:t>
      </w:r>
      <w:r w:rsidR="00995349" w:rsidRPr="7927E316">
        <w:rPr>
          <w:rFonts w:ascii="Century Schoolbook" w:eastAsia="Century Schoolbook" w:hAnsi="Century Schoolbook" w:cs="Century Schoolbook"/>
        </w:rPr>
        <w:t>1</w:t>
      </w:r>
      <w:r w:rsidR="00995349" w:rsidRPr="3A84186E">
        <w:rPr>
          <w:rFonts w:ascii="Century Schoolbook" w:eastAsia="Century Schoolbook" w:hAnsi="Century Schoolbook" w:cs="Century Schoolbook"/>
        </w:rPr>
        <w:t xml:space="preserve"> výsledk</w:t>
      </w:r>
      <w:r w:rsidR="003E361F" w:rsidRPr="3A84186E">
        <w:rPr>
          <w:rFonts w:ascii="Century Schoolbook" w:eastAsia="Century Schoolbook" w:hAnsi="Century Schoolbook" w:cs="Century Schoolbook"/>
        </w:rPr>
        <w:t>ů</w:t>
      </w:r>
      <w:r w:rsidR="00995349" w:rsidRPr="3A84186E">
        <w:rPr>
          <w:rFonts w:ascii="Century Schoolbook" w:eastAsia="Century Schoolbook" w:hAnsi="Century Schoolbook" w:cs="Century Schoolbook"/>
        </w:rPr>
        <w:t xml:space="preserve">. </w:t>
      </w:r>
      <w:r w:rsidR="003E361F" w:rsidRPr="3A84186E">
        <w:rPr>
          <w:rFonts w:ascii="Century Schoolbook" w:eastAsia="Century Schoolbook" w:hAnsi="Century Schoolbook" w:cs="Century Schoolbook"/>
        </w:rPr>
        <w:t>V poslední řadě jsme t</w:t>
      </w:r>
      <w:r w:rsidR="00995349" w:rsidRPr="3A84186E">
        <w:rPr>
          <w:rFonts w:ascii="Century Schoolbook" w:eastAsia="Century Schoolbook" w:hAnsi="Century Schoolbook" w:cs="Century Schoolbook"/>
        </w:rPr>
        <w:t xml:space="preserve">yto výsledky </w:t>
      </w:r>
      <w:r w:rsidR="004C15FE" w:rsidRPr="3A84186E">
        <w:rPr>
          <w:rFonts w:ascii="Century Schoolbook" w:eastAsia="Century Schoolbook" w:hAnsi="Century Schoolbook" w:cs="Century Schoolbook"/>
        </w:rPr>
        <w:t>zúžily po</w:t>
      </w:r>
      <w:r w:rsidR="00995349" w:rsidRPr="3A84186E">
        <w:rPr>
          <w:rFonts w:ascii="Century Schoolbook" w:eastAsia="Century Schoolbook" w:hAnsi="Century Schoolbook" w:cs="Century Schoolbook"/>
        </w:rPr>
        <w:t xml:space="preserve">dle názvu a abstraktu a </w:t>
      </w:r>
      <w:r w:rsidR="00995349" w:rsidRPr="7927E316">
        <w:rPr>
          <w:rFonts w:ascii="Century Schoolbook" w:eastAsia="Century Schoolbook" w:hAnsi="Century Schoolbook" w:cs="Century Schoolbook"/>
        </w:rPr>
        <w:t>z</w:t>
      </w:r>
      <w:r w:rsidR="763195BD" w:rsidRPr="7927E316">
        <w:rPr>
          <w:rFonts w:ascii="Century Schoolbook" w:eastAsia="Century Schoolbook" w:hAnsi="Century Schoolbook" w:cs="Century Schoolbook"/>
        </w:rPr>
        <w:t>ískali</w:t>
      </w:r>
      <w:r w:rsidR="00995349" w:rsidRPr="3A84186E">
        <w:rPr>
          <w:rFonts w:ascii="Century Schoolbook" w:eastAsia="Century Schoolbook" w:hAnsi="Century Schoolbook" w:cs="Century Schoolbook"/>
        </w:rPr>
        <w:t xml:space="preserve"> </w:t>
      </w:r>
      <w:r w:rsidR="5CC30B7C" w:rsidRPr="5C6D0ADA">
        <w:rPr>
          <w:rFonts w:ascii="Century Schoolbook" w:eastAsia="Century Schoolbook" w:hAnsi="Century Schoolbook" w:cs="Century Schoolbook"/>
        </w:rPr>
        <w:t>t</w:t>
      </w:r>
      <w:r w:rsidR="00995349" w:rsidRPr="5C6D0ADA">
        <w:rPr>
          <w:rFonts w:ascii="Century Schoolbook" w:eastAsia="Century Schoolbook" w:hAnsi="Century Schoolbook" w:cs="Century Schoolbook"/>
        </w:rPr>
        <w:t>a</w:t>
      </w:r>
      <w:r w:rsidR="5CC30B7C" w:rsidRPr="5C6D0ADA">
        <w:rPr>
          <w:rFonts w:ascii="Century Schoolbook" w:eastAsia="Century Schoolbook" w:hAnsi="Century Schoolbook" w:cs="Century Schoolbook"/>
        </w:rPr>
        <w:t>k</w:t>
      </w:r>
      <w:r w:rsidR="00995349" w:rsidRPr="3A84186E">
        <w:rPr>
          <w:rFonts w:ascii="Century Schoolbook" w:eastAsia="Century Schoolbook" w:hAnsi="Century Schoolbook" w:cs="Century Schoolbook"/>
        </w:rPr>
        <w:t xml:space="preserve"> 25 výsledk</w:t>
      </w:r>
      <w:r w:rsidR="0043774C" w:rsidRPr="3A84186E">
        <w:rPr>
          <w:rFonts w:ascii="Century Schoolbook" w:eastAsia="Century Schoolbook" w:hAnsi="Century Schoolbook" w:cs="Century Schoolbook"/>
        </w:rPr>
        <w:t xml:space="preserve">ů. </w:t>
      </w:r>
      <w:r w:rsidR="00F32E38" w:rsidRPr="3A84186E">
        <w:rPr>
          <w:rFonts w:ascii="Century Schoolbook" w:eastAsia="Century Schoolbook" w:hAnsi="Century Schoolbook" w:cs="Century Schoolbook"/>
        </w:rPr>
        <w:t xml:space="preserve">Těchto 25 článků bylo zhodnoceno na základě </w:t>
      </w:r>
      <w:r w:rsidR="00FF108A" w:rsidRPr="3A84186E">
        <w:rPr>
          <w:rFonts w:ascii="Century Schoolbook" w:eastAsia="Century Schoolbook" w:hAnsi="Century Schoolbook" w:cs="Century Schoolbook"/>
        </w:rPr>
        <w:t>obsahu</w:t>
      </w:r>
      <w:r w:rsidR="007C693B" w:rsidRPr="3A84186E">
        <w:rPr>
          <w:rFonts w:ascii="Century Schoolbook" w:eastAsia="Century Schoolbook" w:hAnsi="Century Schoolbook" w:cs="Century Schoolbook"/>
        </w:rPr>
        <w:t xml:space="preserve"> a </w:t>
      </w:r>
      <w:r w:rsidR="7D2CBDA3" w:rsidRPr="5C6D0ADA">
        <w:rPr>
          <w:rFonts w:ascii="Century Schoolbook" w:eastAsia="Century Schoolbook" w:hAnsi="Century Schoolbook" w:cs="Century Schoolbook"/>
        </w:rPr>
        <w:t xml:space="preserve">vybrány </w:t>
      </w:r>
      <w:r w:rsidR="7D2CBDA3" w:rsidRPr="301B8883">
        <w:rPr>
          <w:rFonts w:ascii="Century Schoolbook" w:eastAsia="Century Schoolbook" w:hAnsi="Century Schoolbook" w:cs="Century Schoolbook"/>
        </w:rPr>
        <w:t>byly</w:t>
      </w:r>
      <w:r w:rsidR="007C693B" w:rsidRPr="301B8883">
        <w:rPr>
          <w:rFonts w:ascii="Century Schoolbook" w:eastAsia="Century Schoolbook" w:hAnsi="Century Schoolbook" w:cs="Century Schoolbook"/>
        </w:rPr>
        <w:t xml:space="preserve"> </w:t>
      </w:r>
      <w:r w:rsidR="15015A4A" w:rsidRPr="301B8883">
        <w:rPr>
          <w:rFonts w:ascii="Century Schoolbook" w:eastAsia="Century Schoolbook" w:hAnsi="Century Schoolbook" w:cs="Century Schoolbook"/>
        </w:rPr>
        <w:t xml:space="preserve">články, které se relevantně věnovali </w:t>
      </w:r>
      <w:r w:rsidR="007C693B" w:rsidRPr="301B8883">
        <w:rPr>
          <w:rFonts w:ascii="Century Schoolbook" w:eastAsia="Century Schoolbook" w:hAnsi="Century Schoolbook" w:cs="Century Schoolbook"/>
        </w:rPr>
        <w:t>dané</w:t>
      </w:r>
      <w:r w:rsidR="29DF6A71" w:rsidRPr="301B8883">
        <w:rPr>
          <w:rFonts w:ascii="Century Schoolbook" w:eastAsia="Century Schoolbook" w:hAnsi="Century Schoolbook" w:cs="Century Schoolbook"/>
        </w:rPr>
        <w:t>mu</w:t>
      </w:r>
      <w:r w:rsidR="007C693B" w:rsidRPr="301B8883">
        <w:rPr>
          <w:rFonts w:ascii="Century Schoolbook" w:eastAsia="Century Schoolbook" w:hAnsi="Century Schoolbook" w:cs="Century Schoolbook"/>
        </w:rPr>
        <w:t xml:space="preserve"> problému</w:t>
      </w:r>
      <w:r w:rsidR="00F241D3" w:rsidRPr="301B8883">
        <w:rPr>
          <w:rFonts w:ascii="Century Schoolbook" w:eastAsia="Century Schoolbook" w:hAnsi="Century Schoolbook" w:cs="Century Schoolbook"/>
        </w:rPr>
        <w:t xml:space="preserve">. </w:t>
      </w:r>
      <w:r w:rsidR="00D41FA5" w:rsidRPr="3A84186E">
        <w:rPr>
          <w:rFonts w:ascii="Century Schoolbook" w:eastAsia="Century Schoolbook" w:hAnsi="Century Schoolbook" w:cs="Century Schoolbook"/>
        </w:rPr>
        <w:t>V</w:t>
      </w:r>
      <w:r w:rsidR="005348F8">
        <w:rPr>
          <w:rFonts w:ascii="Century Schoolbook" w:eastAsia="Century Schoolbook" w:hAnsi="Century Schoolbook" w:cs="Century Schoolbook"/>
        </w:rPr>
        <w:t> </w:t>
      </w:r>
      <w:r w:rsidR="00D41FA5" w:rsidRPr="3A84186E">
        <w:rPr>
          <w:rFonts w:ascii="Century Schoolbook" w:eastAsia="Century Schoolbook" w:hAnsi="Century Schoolbook" w:cs="Century Schoolbook"/>
        </w:rPr>
        <w:t>následující</w:t>
      </w:r>
      <w:r w:rsidR="005348F8">
        <w:rPr>
          <w:rFonts w:ascii="Century Schoolbook" w:eastAsia="Century Schoolbook" w:hAnsi="Century Schoolbook" w:cs="Century Schoolbook"/>
        </w:rPr>
        <w:t xml:space="preserve">m </w:t>
      </w:r>
      <w:r w:rsidR="00091C4B">
        <w:rPr>
          <w:rFonts w:ascii="Century Schoolbook" w:eastAsia="Century Schoolbook" w:hAnsi="Century Schoolbook" w:cs="Century Schoolbook"/>
        </w:rPr>
        <w:t>diagramu</w:t>
      </w:r>
      <w:r w:rsidR="00D41FA5" w:rsidRPr="3A84186E">
        <w:rPr>
          <w:rFonts w:ascii="Century Schoolbook" w:eastAsia="Century Schoolbook" w:hAnsi="Century Schoolbook" w:cs="Century Schoolbook"/>
        </w:rPr>
        <w:t xml:space="preserve"> </w:t>
      </w:r>
      <w:r w:rsidR="00561F2A" w:rsidRPr="3A84186E">
        <w:rPr>
          <w:rFonts w:ascii="Century Schoolbook" w:eastAsia="Century Schoolbook" w:hAnsi="Century Schoolbook" w:cs="Century Schoolbook"/>
        </w:rPr>
        <w:t>č. 1</w:t>
      </w:r>
      <w:r w:rsidR="00091C4B">
        <w:rPr>
          <w:rFonts w:ascii="Century Schoolbook" w:eastAsia="Century Schoolbook" w:hAnsi="Century Schoolbook" w:cs="Century Schoolbook"/>
        </w:rPr>
        <w:t xml:space="preserve"> </w:t>
      </w:r>
      <w:r w:rsidR="00D41FA5" w:rsidRPr="3A84186E">
        <w:rPr>
          <w:rFonts w:ascii="Century Schoolbook" w:eastAsia="Century Schoolbook" w:hAnsi="Century Schoolbook" w:cs="Century Schoolbook"/>
        </w:rPr>
        <w:t>lze vidět, že konečný počet článk</w:t>
      </w:r>
      <w:r w:rsidR="005F1073" w:rsidRPr="3A84186E">
        <w:rPr>
          <w:rFonts w:ascii="Century Schoolbook" w:eastAsia="Century Schoolbook" w:hAnsi="Century Schoolbook" w:cs="Century Schoolbook"/>
        </w:rPr>
        <w:t xml:space="preserve">ů, </w:t>
      </w:r>
      <w:r w:rsidR="00561F2A" w:rsidRPr="3A84186E">
        <w:rPr>
          <w:rFonts w:ascii="Century Schoolbook" w:eastAsia="Century Schoolbook" w:hAnsi="Century Schoolbook" w:cs="Century Schoolbook"/>
        </w:rPr>
        <w:t>které byly vybrány pro výslednou část naší práce</w:t>
      </w:r>
      <w:r w:rsidR="005348F8">
        <w:rPr>
          <w:rFonts w:ascii="Century Schoolbook" w:eastAsia="Century Schoolbook" w:hAnsi="Century Schoolbook" w:cs="Century Schoolbook"/>
        </w:rPr>
        <w:t xml:space="preserve"> v rámci nástroje mentoring</w:t>
      </w:r>
      <w:r w:rsidR="47060C62" w:rsidRPr="0AF0A6CD">
        <w:rPr>
          <w:rFonts w:ascii="Century Schoolbook" w:eastAsia="Century Schoolbook" w:hAnsi="Century Schoolbook" w:cs="Century Schoolbook"/>
        </w:rPr>
        <w:t>, je 8</w:t>
      </w:r>
      <w:r w:rsidR="7635C55B" w:rsidRPr="0AF0A6CD">
        <w:rPr>
          <w:rFonts w:ascii="Century Schoolbook" w:eastAsia="Century Schoolbook" w:hAnsi="Century Schoolbook" w:cs="Century Schoolbook"/>
        </w:rPr>
        <w:t>.</w:t>
      </w:r>
      <w:r w:rsidR="00E90112" w:rsidRPr="3A84186E">
        <w:rPr>
          <w:rFonts w:ascii="Century Schoolbook" w:eastAsia="Century Schoolbook" w:hAnsi="Century Schoolbook" w:cs="Century Schoolbook"/>
        </w:rPr>
        <w:t xml:space="preserve"> </w:t>
      </w:r>
      <w:r w:rsidR="00005AD6">
        <w:rPr>
          <w:rFonts w:ascii="Century Schoolbook" w:eastAsia="Century Schoolbook" w:hAnsi="Century Schoolbook" w:cs="Century Schoolbook"/>
        </w:rPr>
        <w:t xml:space="preserve">Tento postup byl </w:t>
      </w:r>
      <w:r w:rsidR="00D373EA">
        <w:rPr>
          <w:rFonts w:ascii="Century Schoolbook" w:eastAsia="Century Schoolbook" w:hAnsi="Century Schoolbook" w:cs="Century Schoolbook"/>
        </w:rPr>
        <w:t xml:space="preserve">pro všechny tři články obdobný, jednotlivé výsledky lze vidět </w:t>
      </w:r>
      <w:r w:rsidR="006707A9">
        <w:rPr>
          <w:rFonts w:ascii="Century Schoolbook" w:eastAsia="Century Schoolbook" w:hAnsi="Century Schoolbook" w:cs="Century Schoolbook"/>
        </w:rPr>
        <w:t>v</w:t>
      </w:r>
      <w:r w:rsidR="0028574E">
        <w:rPr>
          <w:rFonts w:ascii="Century Schoolbook" w:eastAsia="Century Schoolbook" w:hAnsi="Century Schoolbook" w:cs="Century Schoolbook"/>
        </w:rPr>
        <w:t xml:space="preserve">e </w:t>
      </w:r>
      <w:proofErr w:type="spellStart"/>
      <w:r w:rsidR="0028574E">
        <w:rPr>
          <w:rFonts w:ascii="Century Schoolbook" w:eastAsia="Century Schoolbook" w:hAnsi="Century Schoolbook" w:cs="Century Schoolbook"/>
        </w:rPr>
        <w:t>flow</w:t>
      </w:r>
      <w:proofErr w:type="spellEnd"/>
      <w:r w:rsidR="0044442C">
        <w:rPr>
          <w:rFonts w:ascii="Century Schoolbook" w:eastAsia="Century Schoolbook" w:hAnsi="Century Schoolbook" w:cs="Century Schoolbook"/>
        </w:rPr>
        <w:t> diagramu níže.</w:t>
      </w:r>
      <w:r w:rsidR="006707A9">
        <w:rPr>
          <w:rFonts w:ascii="Century Schoolbook" w:eastAsia="Century Schoolbook" w:hAnsi="Century Schoolbook" w:cs="Century Schoolbook"/>
        </w:rPr>
        <w:t xml:space="preserve"> </w:t>
      </w:r>
    </w:p>
    <w:p w14:paraId="1272DE08" w14:textId="77777777" w:rsidR="00091C4B" w:rsidRDefault="00091C4B">
      <w:pPr>
        <w:rPr>
          <w:rFonts w:ascii="Century Schoolbook" w:eastAsia="Century Schoolbook" w:hAnsi="Century Schoolbook" w:cs="Century Schoolbook"/>
        </w:rPr>
      </w:pPr>
      <w:r>
        <w:rPr>
          <w:rFonts w:ascii="Century Schoolbook" w:eastAsia="Century Schoolbook" w:hAnsi="Century Schoolbook" w:cs="Century Schoolbook"/>
        </w:rPr>
        <w:br w:type="page"/>
      </w:r>
    </w:p>
    <w:p w14:paraId="6E370BEE" w14:textId="7FF25429" w:rsidR="00091C4B" w:rsidRPr="001E44D7" w:rsidRDefault="001E44D7" w:rsidP="001F2DB4">
      <w:pPr>
        <w:jc w:val="both"/>
        <w:rPr>
          <w:rFonts w:ascii="Century Schoolbook" w:eastAsia="Century Schoolbook" w:hAnsi="Century Schoolbook" w:cs="Century Schoolbook"/>
          <w:b/>
          <w:bCs/>
        </w:rPr>
      </w:pPr>
      <w:proofErr w:type="spellStart"/>
      <w:r w:rsidRPr="001E44D7">
        <w:rPr>
          <w:rFonts w:ascii="Century Schoolbook" w:eastAsia="Century Schoolbook" w:hAnsi="Century Schoolbook" w:cs="Century Schoolbook"/>
          <w:b/>
          <w:bCs/>
        </w:rPr>
        <w:lastRenderedPageBreak/>
        <w:t>Flow</w:t>
      </w:r>
      <w:proofErr w:type="spellEnd"/>
      <w:r w:rsidRPr="001E44D7">
        <w:rPr>
          <w:rFonts w:ascii="Century Schoolbook" w:eastAsia="Century Schoolbook" w:hAnsi="Century Schoolbook" w:cs="Century Schoolbook"/>
          <w:b/>
          <w:bCs/>
        </w:rPr>
        <w:t xml:space="preserve"> diagram </w:t>
      </w:r>
    </w:p>
    <w:p w14:paraId="3809A2C6" w14:textId="45229AD3" w:rsidR="00FA1BDB" w:rsidRDefault="000A4EFF" w:rsidP="001F2DB4">
      <w:pPr>
        <w:jc w:val="both"/>
        <w:rPr>
          <w:rFonts w:ascii="Century Schoolbook" w:eastAsia="Century Schoolbook" w:hAnsi="Century Schoolbook" w:cs="Century Schoolbook"/>
        </w:rPr>
      </w:pPr>
      <w:r>
        <w:rPr>
          <w:noProof/>
          <w:lang w:val="sk-SK" w:eastAsia="sk-SK"/>
        </w:rPr>
        <w:drawing>
          <wp:inline distT="0" distB="0" distL="0" distR="0" wp14:anchorId="5B9A6432" wp14:editId="3F5401EA">
            <wp:extent cx="5645442" cy="4203916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45442" cy="42039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797887" w14:textId="3E9FDACD" w:rsidR="00D36BB9" w:rsidRPr="00DD3B90" w:rsidRDefault="00D36BB9" w:rsidP="001F2DB4">
      <w:pPr>
        <w:jc w:val="both"/>
        <w:rPr>
          <w:i/>
          <w:iCs/>
          <w:sz w:val="20"/>
          <w:szCs w:val="20"/>
        </w:rPr>
      </w:pPr>
      <w:r w:rsidRPr="653FBA4C">
        <w:rPr>
          <w:i/>
          <w:iCs/>
          <w:sz w:val="20"/>
          <w:szCs w:val="20"/>
        </w:rPr>
        <w:t>Zdroj: Vlastní zpracování</w:t>
      </w:r>
      <w:r w:rsidRPr="04957B87">
        <w:rPr>
          <w:i/>
          <w:iCs/>
          <w:sz w:val="20"/>
          <w:szCs w:val="20"/>
        </w:rPr>
        <w:t xml:space="preserve"> pro účely seminární práce, 2020</w:t>
      </w:r>
    </w:p>
    <w:p w14:paraId="208C2559" w14:textId="00491589" w:rsidR="00F23E14" w:rsidRDefault="00F23E14" w:rsidP="000C5EEC">
      <w:pPr>
        <w:jc w:val="both"/>
        <w:rPr>
          <w:b/>
          <w:bCs/>
        </w:rPr>
      </w:pPr>
      <w:r>
        <w:rPr>
          <w:rFonts w:ascii="Century Schoolbook" w:eastAsia="Century Schoolbook" w:hAnsi="Century Schoolbook" w:cs="Century Schoolbook"/>
        </w:rPr>
        <w:t>Výsledné č</w:t>
      </w:r>
      <w:r w:rsidRPr="3A84186E">
        <w:rPr>
          <w:rFonts w:ascii="Century Schoolbook" w:eastAsia="Century Schoolbook" w:hAnsi="Century Schoolbook" w:cs="Century Schoolbook"/>
        </w:rPr>
        <w:t xml:space="preserve">lánky jsou </w:t>
      </w:r>
      <w:r w:rsidR="00D537AD">
        <w:rPr>
          <w:rFonts w:ascii="Century Schoolbook" w:eastAsia="Century Schoolbook" w:hAnsi="Century Schoolbook" w:cs="Century Schoolbook"/>
        </w:rPr>
        <w:t>také</w:t>
      </w:r>
      <w:r w:rsidRPr="3A84186E">
        <w:rPr>
          <w:rFonts w:ascii="Century Schoolbook" w:eastAsia="Century Schoolbook" w:hAnsi="Century Schoolbook" w:cs="Century Schoolbook"/>
        </w:rPr>
        <w:t xml:space="preserve"> rozděleny do </w:t>
      </w:r>
      <w:r w:rsidR="00C442BE">
        <w:rPr>
          <w:rFonts w:ascii="Century Schoolbook" w:eastAsia="Century Schoolbook" w:hAnsi="Century Schoolbook" w:cs="Century Schoolbook"/>
        </w:rPr>
        <w:t>čtyř</w:t>
      </w:r>
      <w:r w:rsidRPr="3A84186E">
        <w:rPr>
          <w:rFonts w:ascii="Century Schoolbook" w:eastAsia="Century Schoolbook" w:hAnsi="Century Schoolbook" w:cs="Century Schoolbook"/>
        </w:rPr>
        <w:t xml:space="preserve"> kategorií 1) popis nástroje 2) použití nástroje ve vzdělávání vedoucích pracovníků 3) úskalí nástroje 4) ostatní.</w:t>
      </w:r>
    </w:p>
    <w:p w14:paraId="5A2053AD" w14:textId="1B6DB684" w:rsidR="00EF7311" w:rsidRPr="00FE06B3" w:rsidRDefault="00FE06B3" w:rsidP="000C5EEC">
      <w:pPr>
        <w:jc w:val="both"/>
        <w:rPr>
          <w:b/>
          <w:bCs/>
        </w:rPr>
      </w:pPr>
      <w:r w:rsidRPr="00FE06B3">
        <w:rPr>
          <w:b/>
          <w:bCs/>
        </w:rPr>
        <w:t>Tabulka č. 1</w:t>
      </w:r>
    </w:p>
    <w:tbl>
      <w:tblPr>
        <w:tblW w:w="91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236"/>
        <w:gridCol w:w="2236"/>
        <w:gridCol w:w="2427"/>
      </w:tblGrid>
      <w:tr w:rsidR="00BB72B4" w:rsidRPr="00BB72B4" w14:paraId="781DA099" w14:textId="77777777" w:rsidTr="0EDCC8C9">
        <w:trPr>
          <w:trHeight w:val="630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0F994" w14:textId="3AB810B6" w:rsidR="00BB72B4" w:rsidRPr="00BB72B4" w:rsidRDefault="00BB72B4" w:rsidP="00121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37BDB" w14:textId="77777777" w:rsidR="00BB72B4" w:rsidRPr="00BB72B4" w:rsidRDefault="00BB72B4" w:rsidP="00121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BB72B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Mentoring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35947" w14:textId="4263D79D" w:rsidR="00BB72B4" w:rsidRPr="00BB72B4" w:rsidRDefault="30260B1D" w:rsidP="00121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4957B87">
              <w:rPr>
                <w:rFonts w:ascii="Calibri" w:eastAsia="Times New Roman" w:hAnsi="Calibri" w:cs="Calibri"/>
                <w:color w:val="000000" w:themeColor="text2"/>
                <w:sz w:val="22"/>
                <w:szCs w:val="22"/>
                <w:lang w:eastAsia="cs-CZ"/>
              </w:rPr>
              <w:t>K</w:t>
            </w:r>
            <w:r w:rsidR="485B9192" w:rsidRPr="04957B87">
              <w:rPr>
                <w:rFonts w:ascii="Calibri" w:eastAsia="Times New Roman" w:hAnsi="Calibri" w:cs="Calibri"/>
                <w:color w:val="000000" w:themeColor="text2"/>
                <w:sz w:val="22"/>
                <w:szCs w:val="22"/>
                <w:lang w:eastAsia="cs-CZ"/>
              </w:rPr>
              <w:t>olegiální koučování</w:t>
            </w:r>
            <w:r w:rsidR="2EFCFE76" w:rsidRPr="43F02B1D">
              <w:rPr>
                <w:rFonts w:ascii="Calibri" w:eastAsia="Times New Roman" w:hAnsi="Calibri" w:cs="Calibri"/>
                <w:color w:val="000000" w:themeColor="text2"/>
                <w:sz w:val="22"/>
                <w:szCs w:val="22"/>
                <w:lang w:eastAsia="cs-CZ"/>
              </w:rPr>
              <w:t xml:space="preserve"> (</w:t>
            </w:r>
            <w:r w:rsidR="5C0AEFBB" w:rsidRPr="43F02B1D">
              <w:rPr>
                <w:rFonts w:ascii="Calibri" w:eastAsia="Times New Roman" w:hAnsi="Calibri" w:cs="Calibri"/>
                <w:color w:val="000000" w:themeColor="text2"/>
                <w:sz w:val="22"/>
                <w:szCs w:val="22"/>
                <w:lang w:eastAsia="cs-CZ"/>
              </w:rPr>
              <w:t>Peer Coaching</w:t>
            </w:r>
            <w:r w:rsidR="6550A966" w:rsidRPr="43F02B1D">
              <w:rPr>
                <w:rFonts w:ascii="Calibri" w:eastAsia="Times New Roman" w:hAnsi="Calibri" w:cs="Calibri"/>
                <w:color w:val="000000" w:themeColor="text2"/>
                <w:sz w:val="22"/>
                <w:szCs w:val="22"/>
                <w:lang w:eastAsia="cs-CZ"/>
              </w:rPr>
              <w:t>)</w:t>
            </w:r>
          </w:p>
        </w:tc>
        <w:tc>
          <w:tcPr>
            <w:tcW w:w="2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4AEAA" w14:textId="1C059B52" w:rsidR="00BB72B4" w:rsidRPr="00BB72B4" w:rsidRDefault="6550A966" w:rsidP="00121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43F02B1D">
              <w:rPr>
                <w:rFonts w:ascii="Calibri" w:eastAsia="Times New Roman" w:hAnsi="Calibri" w:cs="Calibri"/>
                <w:color w:val="000000" w:themeColor="text2"/>
                <w:sz w:val="22"/>
                <w:szCs w:val="22"/>
                <w:lang w:eastAsia="cs-CZ"/>
              </w:rPr>
              <w:t>Reflexivní praktiky (</w:t>
            </w:r>
            <w:proofErr w:type="spellStart"/>
            <w:r w:rsidR="5C0AEFBB" w:rsidRPr="43F02B1D">
              <w:rPr>
                <w:rFonts w:ascii="Calibri" w:eastAsia="Times New Roman" w:hAnsi="Calibri" w:cs="Calibri"/>
                <w:color w:val="000000" w:themeColor="text2"/>
                <w:sz w:val="22"/>
                <w:szCs w:val="22"/>
                <w:lang w:eastAsia="cs-CZ"/>
              </w:rPr>
              <w:t>Reflexive</w:t>
            </w:r>
            <w:proofErr w:type="spellEnd"/>
            <w:r w:rsidR="5C0AEFBB" w:rsidRPr="43F02B1D">
              <w:rPr>
                <w:rFonts w:ascii="Calibri" w:eastAsia="Times New Roman" w:hAnsi="Calibri" w:cs="Calibri"/>
                <w:color w:val="000000" w:themeColor="text2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="5C0AEFBB" w:rsidRPr="43F02B1D">
              <w:rPr>
                <w:rFonts w:ascii="Calibri" w:eastAsia="Times New Roman" w:hAnsi="Calibri" w:cs="Calibri"/>
                <w:color w:val="000000" w:themeColor="text2"/>
                <w:sz w:val="22"/>
                <w:szCs w:val="22"/>
                <w:lang w:eastAsia="cs-CZ"/>
              </w:rPr>
              <w:t>practi</w:t>
            </w:r>
            <w:r w:rsidR="3C5C2F87" w:rsidRPr="43F02B1D">
              <w:rPr>
                <w:rFonts w:ascii="Calibri" w:eastAsia="Times New Roman" w:hAnsi="Calibri" w:cs="Calibri"/>
                <w:color w:val="000000" w:themeColor="text2"/>
                <w:sz w:val="22"/>
                <w:szCs w:val="22"/>
                <w:lang w:eastAsia="cs-CZ"/>
              </w:rPr>
              <w:t>c</w:t>
            </w:r>
            <w:r w:rsidR="5C0AEFBB" w:rsidRPr="43F02B1D">
              <w:rPr>
                <w:rFonts w:ascii="Calibri" w:eastAsia="Times New Roman" w:hAnsi="Calibri" w:cs="Calibri"/>
                <w:color w:val="000000" w:themeColor="text2"/>
                <w:sz w:val="22"/>
                <w:szCs w:val="22"/>
                <w:lang w:eastAsia="cs-CZ"/>
              </w:rPr>
              <w:t>es</w:t>
            </w:r>
            <w:proofErr w:type="spellEnd"/>
            <w:r w:rsidR="2667E8F5" w:rsidRPr="43F02B1D">
              <w:rPr>
                <w:rFonts w:ascii="Calibri" w:eastAsia="Times New Roman" w:hAnsi="Calibri" w:cs="Calibri"/>
                <w:color w:val="000000" w:themeColor="text2"/>
                <w:sz w:val="22"/>
                <w:szCs w:val="22"/>
                <w:lang w:eastAsia="cs-CZ"/>
              </w:rPr>
              <w:t>)</w:t>
            </w:r>
          </w:p>
        </w:tc>
      </w:tr>
      <w:tr w:rsidR="0012133E" w:rsidRPr="00BB72B4" w14:paraId="76AD4020" w14:textId="77777777" w:rsidTr="0EDCC8C9">
        <w:trPr>
          <w:trHeight w:val="630"/>
        </w:trPr>
        <w:tc>
          <w:tcPr>
            <w:tcW w:w="2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6FC8E" w14:textId="2D5FD74E" w:rsidR="00BB72B4" w:rsidRPr="00BB72B4" w:rsidRDefault="00BB72B4" w:rsidP="00121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BB72B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POPIS NÁS</w:t>
            </w:r>
            <w:r w:rsidR="0012133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TROJE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38783" w14:textId="47AF7D31" w:rsidR="00BB72B4" w:rsidRPr="00BB72B4" w:rsidRDefault="00BB72B4" w:rsidP="00121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3D23E3B4">
              <w:rPr>
                <w:rFonts w:ascii="Calibri" w:eastAsia="Times New Roman" w:hAnsi="Calibri" w:cs="Calibri"/>
                <w:color w:val="000000" w:themeColor="text2"/>
                <w:sz w:val="22"/>
                <w:szCs w:val="22"/>
                <w:lang w:eastAsia="cs-CZ"/>
              </w:rPr>
              <w:t>Ragins</w:t>
            </w:r>
            <w:proofErr w:type="spellEnd"/>
            <w:r w:rsidRPr="3D23E3B4">
              <w:rPr>
                <w:rFonts w:ascii="Calibri" w:eastAsia="Times New Roman" w:hAnsi="Calibri" w:cs="Calibri"/>
                <w:color w:val="000000" w:themeColor="text2"/>
                <w:sz w:val="22"/>
                <w:szCs w:val="22"/>
                <w:lang w:eastAsia="cs-CZ"/>
              </w:rPr>
              <w:t xml:space="preserve"> (2016); </w:t>
            </w:r>
            <w:proofErr w:type="spellStart"/>
            <w:r w:rsidRPr="3D23E3B4">
              <w:rPr>
                <w:rFonts w:ascii="Calibri" w:eastAsia="Times New Roman" w:hAnsi="Calibri" w:cs="Calibri"/>
                <w:color w:val="000000" w:themeColor="text2"/>
                <w:sz w:val="22"/>
                <w:szCs w:val="22"/>
                <w:lang w:eastAsia="cs-CZ"/>
              </w:rPr>
              <w:t>Warhurst</w:t>
            </w:r>
            <w:proofErr w:type="spellEnd"/>
            <w:r w:rsidR="4C09B876" w:rsidRPr="3D23E3B4">
              <w:rPr>
                <w:rFonts w:ascii="Calibri" w:eastAsia="Times New Roman" w:hAnsi="Calibri" w:cs="Calibri"/>
                <w:color w:val="000000" w:themeColor="text2"/>
                <w:sz w:val="22"/>
                <w:szCs w:val="22"/>
                <w:lang w:eastAsia="cs-CZ"/>
              </w:rPr>
              <w:t xml:space="preserve"> &amp;</w:t>
            </w:r>
            <w:r w:rsidRPr="3D23E3B4">
              <w:rPr>
                <w:rFonts w:ascii="Calibri" w:eastAsia="Times New Roman" w:hAnsi="Calibri" w:cs="Calibri"/>
                <w:color w:val="000000" w:themeColor="text2"/>
                <w:sz w:val="22"/>
                <w:szCs w:val="22"/>
                <w:lang w:eastAsia="cs-CZ"/>
              </w:rPr>
              <w:t xml:space="preserve"> Black (2019)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281B5" w14:textId="5B72E3CF" w:rsidR="0051631C" w:rsidRPr="00BB72B4" w:rsidRDefault="44ECBB02" w:rsidP="00121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263CFFE1">
              <w:rPr>
                <w:rFonts w:ascii="Calibri" w:eastAsia="Times New Roman" w:hAnsi="Calibri" w:cs="Calibri"/>
                <w:color w:val="000000" w:themeColor="text2"/>
                <w:sz w:val="22"/>
                <w:szCs w:val="22"/>
                <w:lang w:eastAsia="cs-CZ"/>
              </w:rPr>
              <w:t>Hagen</w:t>
            </w:r>
            <w:proofErr w:type="spellEnd"/>
            <w:r w:rsidRPr="263CFFE1">
              <w:rPr>
                <w:rFonts w:ascii="Calibri" w:eastAsia="Times New Roman" w:hAnsi="Calibri" w:cs="Calibri"/>
                <w:color w:val="000000" w:themeColor="text2"/>
                <w:sz w:val="22"/>
                <w:szCs w:val="22"/>
                <w:lang w:eastAsia="cs-CZ"/>
              </w:rPr>
              <w:t xml:space="preserve"> et al. (2017);</w:t>
            </w:r>
            <w:r w:rsidR="0F40A929" w:rsidRPr="263CFFE1">
              <w:rPr>
                <w:rFonts w:ascii="Calibri" w:eastAsia="Times New Roman" w:hAnsi="Calibri" w:cs="Calibri"/>
                <w:color w:val="000000" w:themeColor="text2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="0F40A929" w:rsidRPr="263CFFE1">
              <w:rPr>
                <w:rFonts w:ascii="Calibri" w:eastAsia="Times New Roman" w:hAnsi="Calibri" w:cs="Calibri"/>
                <w:color w:val="000000" w:themeColor="text2"/>
                <w:sz w:val="22"/>
                <w:szCs w:val="22"/>
                <w:lang w:eastAsia="cs-CZ"/>
              </w:rPr>
              <w:t>Parker</w:t>
            </w:r>
            <w:proofErr w:type="spellEnd"/>
            <w:r w:rsidR="0F40A929" w:rsidRPr="263CFFE1">
              <w:rPr>
                <w:rFonts w:ascii="Calibri" w:eastAsia="Times New Roman" w:hAnsi="Calibri" w:cs="Calibri"/>
                <w:color w:val="000000" w:themeColor="text2"/>
                <w:sz w:val="22"/>
                <w:szCs w:val="22"/>
                <w:lang w:eastAsia="cs-CZ"/>
              </w:rPr>
              <w:t xml:space="preserve"> et al. (2014</w:t>
            </w:r>
            <w:r w:rsidR="0F40A929" w:rsidRPr="7B834E73">
              <w:rPr>
                <w:rFonts w:ascii="Calibri" w:eastAsia="Times New Roman" w:hAnsi="Calibri" w:cs="Calibri"/>
                <w:color w:val="000000" w:themeColor="text2"/>
                <w:sz w:val="22"/>
                <w:szCs w:val="22"/>
                <w:lang w:eastAsia="cs-CZ"/>
              </w:rPr>
              <w:t>)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6E3C8" w14:textId="629B12D7" w:rsidR="00BB72B4" w:rsidRPr="00BB72B4" w:rsidRDefault="008B1AA6" w:rsidP="00121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3D23E3B4">
              <w:rPr>
                <w:rFonts w:ascii="Calibri" w:eastAsia="Times New Roman" w:hAnsi="Calibri" w:cs="Calibri"/>
                <w:color w:val="000000" w:themeColor="text2"/>
                <w:sz w:val="22"/>
                <w:szCs w:val="22"/>
                <w:lang w:eastAsia="cs-CZ"/>
              </w:rPr>
              <w:t>Hibbert</w:t>
            </w:r>
            <w:proofErr w:type="spellEnd"/>
            <w:r w:rsidR="0014E746" w:rsidRPr="3D23E3B4">
              <w:rPr>
                <w:rFonts w:ascii="Calibri" w:eastAsia="Times New Roman" w:hAnsi="Calibri" w:cs="Calibri"/>
                <w:color w:val="000000" w:themeColor="text2"/>
                <w:sz w:val="22"/>
                <w:szCs w:val="22"/>
                <w:lang w:eastAsia="cs-CZ"/>
              </w:rPr>
              <w:t xml:space="preserve"> &amp;</w:t>
            </w:r>
            <w:r w:rsidRPr="3D23E3B4">
              <w:rPr>
                <w:rFonts w:ascii="Calibri" w:eastAsia="Times New Roman" w:hAnsi="Calibri" w:cs="Calibri"/>
                <w:color w:val="000000" w:themeColor="text2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3D23E3B4">
              <w:rPr>
                <w:rFonts w:ascii="Calibri" w:eastAsia="Times New Roman" w:hAnsi="Calibri" w:cs="Calibri"/>
                <w:color w:val="000000" w:themeColor="text2"/>
                <w:sz w:val="22"/>
                <w:szCs w:val="22"/>
                <w:lang w:eastAsia="cs-CZ"/>
              </w:rPr>
              <w:t>Callagher</w:t>
            </w:r>
            <w:proofErr w:type="spellEnd"/>
            <w:r w:rsidRPr="3D23E3B4">
              <w:rPr>
                <w:rFonts w:ascii="Calibri" w:eastAsia="Times New Roman" w:hAnsi="Calibri" w:cs="Calibri"/>
                <w:color w:val="000000" w:themeColor="text2"/>
                <w:sz w:val="22"/>
                <w:szCs w:val="22"/>
                <w:lang w:eastAsia="cs-CZ"/>
              </w:rPr>
              <w:t xml:space="preserve"> (2019)</w:t>
            </w:r>
          </w:p>
        </w:tc>
      </w:tr>
      <w:tr w:rsidR="0012133E" w:rsidRPr="00BB72B4" w14:paraId="48BB3250" w14:textId="77777777" w:rsidTr="0EDCC8C9">
        <w:trPr>
          <w:trHeight w:val="960"/>
        </w:trPr>
        <w:tc>
          <w:tcPr>
            <w:tcW w:w="2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20EF9" w14:textId="1F9D60C1" w:rsidR="00BB72B4" w:rsidRPr="00BB72B4" w:rsidRDefault="0012133E" w:rsidP="00121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VYUŽITÍ VE VZDĚLÁVÁNÍ VEDOUCÍCH PRACOVNÍKŮ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55054" w14:textId="1E60D9DD" w:rsidR="00BB72B4" w:rsidRPr="00BB72B4" w:rsidRDefault="00BB72B4" w:rsidP="00121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65A11F6E">
              <w:rPr>
                <w:rFonts w:ascii="Calibri" w:eastAsia="Times New Roman" w:hAnsi="Calibri" w:cs="Calibri"/>
                <w:color w:val="000000" w:themeColor="text2"/>
                <w:sz w:val="22"/>
                <w:szCs w:val="22"/>
                <w:lang w:eastAsia="cs-CZ"/>
              </w:rPr>
              <w:t>Ragins</w:t>
            </w:r>
            <w:proofErr w:type="spellEnd"/>
            <w:r w:rsidR="1E911D21" w:rsidRPr="0EDCC8C9">
              <w:rPr>
                <w:rFonts w:ascii="Calibri" w:eastAsia="Times New Roman" w:hAnsi="Calibri" w:cs="Calibri"/>
                <w:color w:val="000000" w:themeColor="text2"/>
                <w:sz w:val="22"/>
                <w:szCs w:val="22"/>
                <w:lang w:eastAsia="cs-CZ"/>
              </w:rPr>
              <w:t xml:space="preserve"> &amp;</w:t>
            </w:r>
            <w:r w:rsidRPr="65A11F6E">
              <w:rPr>
                <w:rFonts w:ascii="Calibri" w:eastAsia="Times New Roman" w:hAnsi="Calibri" w:cs="Calibri"/>
                <w:color w:val="000000" w:themeColor="text2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65A11F6E">
              <w:rPr>
                <w:rFonts w:ascii="Calibri" w:eastAsia="Times New Roman" w:hAnsi="Calibri" w:cs="Calibri"/>
                <w:color w:val="000000" w:themeColor="text2"/>
                <w:sz w:val="22"/>
                <w:szCs w:val="22"/>
                <w:lang w:eastAsia="cs-CZ"/>
              </w:rPr>
              <w:t>Cotton</w:t>
            </w:r>
            <w:proofErr w:type="spellEnd"/>
            <w:r w:rsidRPr="65A11F6E">
              <w:rPr>
                <w:rFonts w:ascii="Calibri" w:eastAsia="Times New Roman" w:hAnsi="Calibri" w:cs="Calibri"/>
                <w:color w:val="000000" w:themeColor="text2"/>
                <w:sz w:val="22"/>
                <w:szCs w:val="22"/>
                <w:lang w:eastAsia="cs-CZ"/>
              </w:rPr>
              <w:t xml:space="preserve"> (1999); </w:t>
            </w:r>
            <w:proofErr w:type="spellStart"/>
            <w:r w:rsidRPr="65A11F6E">
              <w:rPr>
                <w:rFonts w:ascii="Calibri" w:eastAsia="Times New Roman" w:hAnsi="Calibri" w:cs="Calibri"/>
                <w:color w:val="000000" w:themeColor="text2"/>
                <w:sz w:val="22"/>
                <w:szCs w:val="22"/>
                <w:lang w:eastAsia="cs-CZ"/>
              </w:rPr>
              <w:t>Lester</w:t>
            </w:r>
            <w:proofErr w:type="spellEnd"/>
            <w:r w:rsidRPr="65A11F6E">
              <w:rPr>
                <w:rFonts w:ascii="Calibri" w:eastAsia="Times New Roman" w:hAnsi="Calibri" w:cs="Calibri"/>
                <w:color w:val="000000" w:themeColor="text2"/>
                <w:sz w:val="22"/>
                <w:szCs w:val="22"/>
                <w:lang w:eastAsia="cs-CZ"/>
              </w:rPr>
              <w:t xml:space="preserve"> et al. (2011); St-Jean</w:t>
            </w:r>
            <w:r w:rsidR="3B40ADDD" w:rsidRPr="0EDCC8C9">
              <w:rPr>
                <w:rFonts w:ascii="Calibri" w:eastAsia="Times New Roman" w:hAnsi="Calibri" w:cs="Calibri"/>
                <w:color w:val="000000" w:themeColor="text2"/>
                <w:sz w:val="22"/>
                <w:szCs w:val="22"/>
                <w:lang w:eastAsia="cs-CZ"/>
              </w:rPr>
              <w:t xml:space="preserve"> &amp;</w:t>
            </w:r>
            <w:r w:rsidRPr="65A11F6E">
              <w:rPr>
                <w:rFonts w:ascii="Calibri" w:eastAsia="Times New Roman" w:hAnsi="Calibri" w:cs="Calibri"/>
                <w:color w:val="000000" w:themeColor="text2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65A11F6E">
              <w:rPr>
                <w:rFonts w:ascii="Calibri" w:eastAsia="Times New Roman" w:hAnsi="Calibri" w:cs="Calibri"/>
                <w:color w:val="000000" w:themeColor="text2"/>
                <w:sz w:val="22"/>
                <w:szCs w:val="22"/>
                <w:lang w:eastAsia="cs-CZ"/>
              </w:rPr>
              <w:t>Mitrano</w:t>
            </w:r>
            <w:proofErr w:type="spellEnd"/>
            <w:r w:rsidRPr="65A11F6E">
              <w:rPr>
                <w:rFonts w:ascii="Calibri" w:eastAsia="Times New Roman" w:hAnsi="Calibri" w:cs="Calibri"/>
                <w:color w:val="000000" w:themeColor="text2"/>
                <w:sz w:val="22"/>
                <w:szCs w:val="22"/>
                <w:lang w:eastAsia="cs-CZ"/>
              </w:rPr>
              <w:t>-Meda (2016)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799AD" w14:textId="1886EC8B" w:rsidR="00BB72B4" w:rsidRPr="00BB72B4" w:rsidRDefault="1864FB9F" w:rsidP="00121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263CFFE1">
              <w:rPr>
                <w:rFonts w:ascii="Calibri" w:eastAsia="Times New Roman" w:hAnsi="Calibri" w:cs="Calibri"/>
                <w:color w:val="000000" w:themeColor="text2"/>
                <w:sz w:val="22"/>
                <w:szCs w:val="22"/>
                <w:lang w:eastAsia="cs-CZ"/>
              </w:rPr>
              <w:t>Goldman</w:t>
            </w:r>
            <w:proofErr w:type="spellEnd"/>
            <w:r w:rsidRPr="263CFFE1">
              <w:rPr>
                <w:rFonts w:ascii="Calibri" w:eastAsia="Times New Roman" w:hAnsi="Calibri" w:cs="Calibri"/>
                <w:color w:val="000000" w:themeColor="text2"/>
                <w:sz w:val="22"/>
                <w:szCs w:val="22"/>
                <w:lang w:eastAsia="cs-CZ"/>
              </w:rPr>
              <w:t xml:space="preserve"> et al. (2013);</w:t>
            </w:r>
            <w:r w:rsidR="2A7A9AF8" w:rsidRPr="263CFFE1">
              <w:rPr>
                <w:rFonts w:ascii="Calibri" w:eastAsia="Times New Roman" w:hAnsi="Calibri" w:cs="Calibri"/>
                <w:color w:val="000000" w:themeColor="text2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="2A7A9AF8" w:rsidRPr="263CFFE1">
              <w:rPr>
                <w:rFonts w:ascii="Calibri" w:eastAsia="Times New Roman" w:hAnsi="Calibri" w:cs="Calibri"/>
                <w:color w:val="000000" w:themeColor="text2"/>
                <w:sz w:val="22"/>
                <w:szCs w:val="22"/>
                <w:lang w:eastAsia="cs-CZ"/>
              </w:rPr>
              <w:t>Kotlyar</w:t>
            </w:r>
            <w:proofErr w:type="spellEnd"/>
            <w:r w:rsidR="2A7A9AF8" w:rsidRPr="263CFFE1">
              <w:rPr>
                <w:rFonts w:ascii="Calibri" w:eastAsia="Times New Roman" w:hAnsi="Calibri" w:cs="Calibri"/>
                <w:color w:val="000000" w:themeColor="text2"/>
                <w:sz w:val="22"/>
                <w:szCs w:val="22"/>
                <w:lang w:eastAsia="cs-CZ"/>
              </w:rPr>
              <w:t xml:space="preserve"> et al. (2015</w:t>
            </w:r>
            <w:r w:rsidR="2A7A9AF8" w:rsidRPr="7B834E73">
              <w:rPr>
                <w:rFonts w:ascii="Calibri" w:eastAsia="Times New Roman" w:hAnsi="Calibri" w:cs="Calibri"/>
                <w:color w:val="000000" w:themeColor="text2"/>
                <w:sz w:val="22"/>
                <w:szCs w:val="22"/>
                <w:lang w:eastAsia="cs-CZ"/>
              </w:rPr>
              <w:t>)</w:t>
            </w:r>
          </w:p>
        </w:tc>
        <w:tc>
          <w:tcPr>
            <w:tcW w:w="2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F8918" w14:textId="010FB893" w:rsidR="00BB72B4" w:rsidRPr="00BB72B4" w:rsidRDefault="00DA68AB" w:rsidP="00121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3D23E3B4">
              <w:rPr>
                <w:rFonts w:ascii="Calibri" w:eastAsia="Times New Roman" w:hAnsi="Calibri" w:cs="Calibri"/>
                <w:color w:val="000000" w:themeColor="text2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3D23E3B4">
              <w:rPr>
                <w:rFonts w:ascii="Calibri" w:eastAsia="Times New Roman" w:hAnsi="Calibri" w:cs="Calibri"/>
                <w:color w:val="000000" w:themeColor="text2"/>
                <w:sz w:val="22"/>
                <w:szCs w:val="22"/>
                <w:lang w:eastAsia="cs-CZ"/>
              </w:rPr>
              <w:t>Hibbert</w:t>
            </w:r>
            <w:proofErr w:type="spellEnd"/>
            <w:r w:rsidR="24383C05" w:rsidRPr="3EBFB415">
              <w:rPr>
                <w:rFonts w:ascii="Calibri" w:eastAsia="Times New Roman" w:hAnsi="Calibri" w:cs="Calibri"/>
                <w:color w:val="000000" w:themeColor="text2"/>
                <w:sz w:val="22"/>
                <w:szCs w:val="22"/>
                <w:lang w:eastAsia="cs-CZ"/>
              </w:rPr>
              <w:t xml:space="preserve"> &amp;</w:t>
            </w:r>
            <w:r w:rsidRPr="3D23E3B4">
              <w:rPr>
                <w:rFonts w:ascii="Calibri" w:eastAsia="Times New Roman" w:hAnsi="Calibri" w:cs="Calibri"/>
                <w:color w:val="000000" w:themeColor="text2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3D23E3B4">
              <w:rPr>
                <w:rFonts w:ascii="Calibri" w:eastAsia="Times New Roman" w:hAnsi="Calibri" w:cs="Calibri"/>
                <w:color w:val="000000" w:themeColor="text2"/>
                <w:sz w:val="22"/>
                <w:szCs w:val="22"/>
                <w:lang w:eastAsia="cs-CZ"/>
              </w:rPr>
              <w:t>Cunliffe</w:t>
            </w:r>
            <w:proofErr w:type="spellEnd"/>
            <w:r w:rsidR="5D117411" w:rsidRPr="3EBFB415">
              <w:rPr>
                <w:rFonts w:ascii="Calibri" w:eastAsia="Times New Roman" w:hAnsi="Calibri" w:cs="Calibri"/>
                <w:color w:val="000000" w:themeColor="text2"/>
                <w:sz w:val="22"/>
                <w:szCs w:val="22"/>
                <w:lang w:eastAsia="cs-CZ"/>
              </w:rPr>
              <w:t xml:space="preserve"> </w:t>
            </w:r>
            <w:r w:rsidRPr="3D23E3B4">
              <w:rPr>
                <w:rFonts w:ascii="Calibri" w:eastAsia="Times New Roman" w:hAnsi="Calibri" w:cs="Calibri"/>
                <w:color w:val="000000" w:themeColor="text2"/>
                <w:sz w:val="22"/>
                <w:szCs w:val="22"/>
                <w:lang w:eastAsia="cs-CZ"/>
              </w:rPr>
              <w:t>(2015)</w:t>
            </w:r>
          </w:p>
        </w:tc>
      </w:tr>
      <w:tr w:rsidR="0012133E" w:rsidRPr="00BB72B4" w14:paraId="75B71CF0" w14:textId="77777777" w:rsidTr="3F59F937">
        <w:trPr>
          <w:trHeight w:val="373"/>
        </w:trPr>
        <w:tc>
          <w:tcPr>
            <w:tcW w:w="2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603AC" w14:textId="403AE68E" w:rsidR="00BB72B4" w:rsidRPr="00BB72B4" w:rsidRDefault="00BB72B4" w:rsidP="00121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BB72B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ÚSKAL</w:t>
            </w:r>
            <w:r w:rsidR="002743C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Í</w:t>
            </w:r>
            <w:r w:rsidRPr="00BB72B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 xml:space="preserve"> NÁSTROJ</w:t>
            </w:r>
            <w:r w:rsidR="002743C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E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7CACE" w14:textId="77777777" w:rsidR="00BB72B4" w:rsidRPr="00BB72B4" w:rsidRDefault="00BB72B4" w:rsidP="00121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BB72B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Welsh</w:t>
            </w:r>
            <w:proofErr w:type="spellEnd"/>
            <w:r w:rsidRPr="00BB72B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 xml:space="preserve"> et al. (2012)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C1B34" w14:textId="0C0F6D2D" w:rsidR="00BB72B4" w:rsidRPr="00BB72B4" w:rsidRDefault="00BB72B4" w:rsidP="00121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C4F9E" w14:textId="3DC29C3A" w:rsidR="00BB72B4" w:rsidRPr="00BB72B4" w:rsidRDefault="00C70F23" w:rsidP="00107B55">
            <w:pPr>
              <w:spacing w:before="24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F27A21">
              <w:rPr>
                <w:rFonts w:ascii="Calibri" w:eastAsia="Times New Roman" w:hAnsi="Calibri" w:cs="Calibri"/>
                <w:color w:val="000000" w:themeColor="text2"/>
                <w:sz w:val="22"/>
                <w:szCs w:val="22"/>
                <w:lang w:eastAsia="cs-CZ"/>
              </w:rPr>
              <w:t>Parker</w:t>
            </w:r>
            <w:proofErr w:type="spellEnd"/>
            <w:r w:rsidR="549ECDF7" w:rsidRPr="00F27A21">
              <w:rPr>
                <w:rFonts w:ascii="Calibri" w:eastAsia="Times New Roman" w:hAnsi="Calibri" w:cs="Calibri"/>
                <w:color w:val="000000" w:themeColor="text2"/>
                <w:sz w:val="22"/>
                <w:szCs w:val="22"/>
                <w:lang w:eastAsia="cs-CZ"/>
              </w:rPr>
              <w:t xml:space="preserve"> &amp;</w:t>
            </w:r>
            <w:r w:rsidRPr="00F27A21">
              <w:rPr>
                <w:rFonts w:ascii="Calibri" w:eastAsia="Times New Roman" w:hAnsi="Calibri" w:cs="Calibri"/>
                <w:color w:val="000000" w:themeColor="text2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F27A21">
              <w:rPr>
                <w:rFonts w:ascii="Calibri" w:eastAsia="Times New Roman" w:hAnsi="Calibri" w:cs="Calibri"/>
                <w:color w:val="000000" w:themeColor="text2"/>
                <w:sz w:val="22"/>
                <w:szCs w:val="22"/>
                <w:lang w:eastAsia="cs-CZ"/>
              </w:rPr>
              <w:t>Racz</w:t>
            </w:r>
            <w:proofErr w:type="spellEnd"/>
            <w:r w:rsidRPr="00F27A21">
              <w:rPr>
                <w:rFonts w:ascii="Calibri" w:eastAsia="Times New Roman" w:hAnsi="Calibri" w:cs="Calibri"/>
                <w:color w:val="000000" w:themeColor="text2"/>
                <w:sz w:val="22"/>
                <w:szCs w:val="22"/>
                <w:lang w:eastAsia="cs-CZ"/>
              </w:rPr>
              <w:t xml:space="preserve"> (</w:t>
            </w:r>
            <w:r w:rsidR="0056599A" w:rsidRPr="00F27A21">
              <w:rPr>
                <w:rFonts w:ascii="Calibri" w:eastAsia="Times New Roman" w:hAnsi="Calibri" w:cs="Calibri"/>
                <w:color w:val="000000" w:themeColor="text2"/>
                <w:sz w:val="22"/>
                <w:szCs w:val="22"/>
                <w:lang w:eastAsia="cs-CZ"/>
              </w:rPr>
              <w:t>2</w:t>
            </w:r>
            <w:r w:rsidR="005B237D" w:rsidRPr="00F27A21">
              <w:rPr>
                <w:rFonts w:ascii="Calibri" w:eastAsia="Times New Roman" w:hAnsi="Calibri" w:cs="Calibri"/>
                <w:color w:val="000000" w:themeColor="text2"/>
                <w:sz w:val="22"/>
                <w:szCs w:val="22"/>
                <w:lang w:eastAsia="cs-CZ"/>
              </w:rPr>
              <w:t>020</w:t>
            </w:r>
            <w:r w:rsidR="0056599A" w:rsidRPr="3EBFB415">
              <w:rPr>
                <w:rFonts w:ascii="Calibri" w:eastAsia="Times New Roman" w:hAnsi="Calibri" w:cs="Calibri"/>
                <w:color w:val="000000" w:themeColor="text2"/>
                <w:sz w:val="22"/>
                <w:szCs w:val="22"/>
                <w:lang w:eastAsia="cs-CZ"/>
              </w:rPr>
              <w:t>)</w:t>
            </w:r>
          </w:p>
        </w:tc>
      </w:tr>
      <w:tr w:rsidR="00BB72B4" w:rsidRPr="00BB72B4" w14:paraId="6853CB42" w14:textId="77777777" w:rsidTr="3F59F937">
        <w:trPr>
          <w:trHeight w:val="749"/>
        </w:trPr>
        <w:tc>
          <w:tcPr>
            <w:tcW w:w="2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E1A67" w14:textId="4774C862" w:rsidR="00BB72B4" w:rsidRPr="00BB72B4" w:rsidRDefault="672142E8" w:rsidP="0012133E">
            <w:pPr>
              <w:spacing w:after="0" w:line="240" w:lineRule="auto"/>
              <w:jc w:val="center"/>
            </w:pPr>
            <w:r w:rsidRPr="3F59F937">
              <w:rPr>
                <w:rFonts w:ascii="Calibri" w:eastAsia="Times New Roman" w:hAnsi="Calibri" w:cs="Calibri"/>
                <w:color w:val="000000" w:themeColor="text2"/>
                <w:sz w:val="22"/>
                <w:szCs w:val="22"/>
                <w:lang w:eastAsia="cs-CZ"/>
              </w:rPr>
              <w:t>OSTATNÍ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79498" w14:textId="7C7E1A77" w:rsidR="00BB72B4" w:rsidRPr="00BB72B4" w:rsidRDefault="00BB72B4" w:rsidP="00121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3D23E3B4">
              <w:rPr>
                <w:rFonts w:ascii="Calibri" w:eastAsia="Times New Roman" w:hAnsi="Calibri" w:cs="Calibri"/>
                <w:color w:val="000000" w:themeColor="text2"/>
                <w:sz w:val="22"/>
                <w:szCs w:val="22"/>
                <w:lang w:eastAsia="cs-CZ"/>
              </w:rPr>
              <w:t>Sanyal</w:t>
            </w:r>
            <w:proofErr w:type="spellEnd"/>
            <w:r w:rsidR="0424D4AB" w:rsidRPr="3D23E3B4">
              <w:rPr>
                <w:rFonts w:ascii="Calibri" w:eastAsia="Times New Roman" w:hAnsi="Calibri" w:cs="Calibri"/>
                <w:color w:val="000000" w:themeColor="text2"/>
                <w:sz w:val="22"/>
                <w:szCs w:val="22"/>
                <w:lang w:eastAsia="cs-CZ"/>
              </w:rPr>
              <w:t xml:space="preserve"> &amp;</w:t>
            </w:r>
            <w:r w:rsidRPr="3D23E3B4">
              <w:rPr>
                <w:rFonts w:ascii="Calibri" w:eastAsia="Times New Roman" w:hAnsi="Calibri" w:cs="Calibri"/>
                <w:color w:val="000000" w:themeColor="text2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3D23E3B4">
              <w:rPr>
                <w:rFonts w:ascii="Calibri" w:eastAsia="Times New Roman" w:hAnsi="Calibri" w:cs="Calibri"/>
                <w:color w:val="000000" w:themeColor="text2"/>
                <w:sz w:val="22"/>
                <w:szCs w:val="22"/>
                <w:lang w:eastAsia="cs-CZ"/>
              </w:rPr>
              <w:t>Rigby</w:t>
            </w:r>
            <w:proofErr w:type="spellEnd"/>
            <w:r w:rsidRPr="3D23E3B4">
              <w:rPr>
                <w:rFonts w:ascii="Calibri" w:eastAsia="Times New Roman" w:hAnsi="Calibri" w:cs="Calibri"/>
                <w:color w:val="000000" w:themeColor="text2"/>
                <w:sz w:val="22"/>
                <w:szCs w:val="22"/>
                <w:lang w:eastAsia="cs-CZ"/>
              </w:rPr>
              <w:t xml:space="preserve"> (2017); </w:t>
            </w:r>
            <w:proofErr w:type="spellStart"/>
            <w:r w:rsidRPr="3D23E3B4">
              <w:rPr>
                <w:rFonts w:ascii="Calibri" w:eastAsia="Times New Roman" w:hAnsi="Calibri" w:cs="Calibri"/>
                <w:color w:val="000000" w:themeColor="text2"/>
                <w:sz w:val="22"/>
                <w:szCs w:val="22"/>
                <w:lang w:eastAsia="cs-CZ"/>
              </w:rPr>
              <w:t>Durbin</w:t>
            </w:r>
            <w:proofErr w:type="spellEnd"/>
            <w:r w:rsidRPr="3D23E3B4">
              <w:rPr>
                <w:rFonts w:ascii="Calibri" w:eastAsia="Times New Roman" w:hAnsi="Calibri" w:cs="Calibri"/>
                <w:color w:val="000000" w:themeColor="text2"/>
                <w:sz w:val="22"/>
                <w:szCs w:val="22"/>
                <w:lang w:eastAsia="cs-CZ"/>
              </w:rPr>
              <w:t xml:space="preserve"> et al. (2020)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C6762" w14:textId="72909CDA" w:rsidR="007F093F" w:rsidRPr="00BB72B4" w:rsidRDefault="366D2916" w:rsidP="00121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3F59F937">
              <w:rPr>
                <w:rFonts w:ascii="Calibri" w:eastAsia="Times New Roman" w:hAnsi="Calibri" w:cs="Calibri"/>
                <w:color w:val="000000" w:themeColor="text2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3F59F937">
              <w:rPr>
                <w:rFonts w:ascii="Calibri" w:eastAsia="Times New Roman" w:hAnsi="Calibri" w:cs="Calibri"/>
                <w:color w:val="000000" w:themeColor="text2"/>
                <w:sz w:val="22"/>
                <w:szCs w:val="22"/>
                <w:lang w:eastAsia="cs-CZ"/>
              </w:rPr>
              <w:t>Parker</w:t>
            </w:r>
            <w:proofErr w:type="spellEnd"/>
            <w:r w:rsidRPr="3F59F937">
              <w:rPr>
                <w:rFonts w:ascii="Calibri" w:eastAsia="Times New Roman" w:hAnsi="Calibri" w:cs="Calibri"/>
                <w:color w:val="000000" w:themeColor="text2"/>
                <w:sz w:val="22"/>
                <w:szCs w:val="22"/>
                <w:lang w:eastAsia="cs-CZ"/>
              </w:rPr>
              <w:t xml:space="preserve"> et al. (2015</w:t>
            </w:r>
            <w:r w:rsidR="000B049C" w:rsidRPr="263CFFE1">
              <w:rPr>
                <w:rFonts w:ascii="Calibri" w:eastAsia="Times New Roman" w:hAnsi="Calibri" w:cs="Calibri"/>
                <w:color w:val="000000" w:themeColor="text2"/>
                <w:sz w:val="22"/>
                <w:szCs w:val="22"/>
                <w:lang w:eastAsia="cs-CZ"/>
              </w:rPr>
              <w:t>)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6DE1C" w14:textId="780F3AFB" w:rsidR="00BB72B4" w:rsidRPr="00BB72B4" w:rsidRDefault="00EA6B6B" w:rsidP="00121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5315FC4E">
              <w:rPr>
                <w:rFonts w:ascii="Calibri" w:eastAsia="Times New Roman" w:hAnsi="Calibri" w:cs="Calibri"/>
                <w:color w:val="000000" w:themeColor="text2"/>
                <w:sz w:val="22"/>
                <w:szCs w:val="22"/>
                <w:lang w:eastAsia="cs-CZ"/>
              </w:rPr>
              <w:t>Maclean</w:t>
            </w:r>
            <w:proofErr w:type="spellEnd"/>
            <w:r w:rsidR="6C736A9D" w:rsidRPr="5315FC4E">
              <w:rPr>
                <w:rFonts w:ascii="Calibri" w:eastAsia="Times New Roman" w:hAnsi="Calibri" w:cs="Calibri"/>
                <w:color w:val="000000" w:themeColor="text2"/>
                <w:sz w:val="22"/>
                <w:szCs w:val="22"/>
                <w:lang w:eastAsia="cs-CZ"/>
              </w:rPr>
              <w:t xml:space="preserve"> &amp;</w:t>
            </w:r>
            <w:r w:rsidRPr="5315FC4E">
              <w:rPr>
                <w:rFonts w:ascii="Calibri" w:eastAsia="Times New Roman" w:hAnsi="Calibri" w:cs="Calibri"/>
                <w:color w:val="000000" w:themeColor="text2"/>
                <w:sz w:val="22"/>
                <w:szCs w:val="22"/>
                <w:lang w:eastAsia="cs-CZ"/>
              </w:rPr>
              <w:t xml:space="preserve"> Harvey (</w:t>
            </w:r>
            <w:r w:rsidR="00DC6BA4" w:rsidRPr="5315FC4E">
              <w:rPr>
                <w:rFonts w:ascii="Calibri" w:eastAsia="Times New Roman" w:hAnsi="Calibri" w:cs="Calibri"/>
                <w:color w:val="000000" w:themeColor="text2"/>
                <w:sz w:val="22"/>
                <w:szCs w:val="22"/>
                <w:lang w:eastAsia="cs-CZ"/>
              </w:rPr>
              <w:t>2012)</w:t>
            </w:r>
            <w:r w:rsidR="0A8C364B" w:rsidRPr="3F59F937">
              <w:rPr>
                <w:rFonts w:ascii="Calibri" w:eastAsia="Times New Roman" w:hAnsi="Calibri" w:cs="Calibri"/>
                <w:color w:val="000000" w:themeColor="text2"/>
                <w:sz w:val="22"/>
                <w:szCs w:val="22"/>
                <w:lang w:eastAsia="cs-CZ"/>
              </w:rPr>
              <w:t xml:space="preserve">; </w:t>
            </w:r>
            <w:proofErr w:type="spellStart"/>
            <w:r w:rsidR="0A8C364B" w:rsidRPr="3F59F937">
              <w:rPr>
                <w:rFonts w:ascii="Calibri" w:eastAsia="Times New Roman" w:hAnsi="Calibri" w:cs="Calibri"/>
                <w:color w:val="000000" w:themeColor="text2"/>
                <w:sz w:val="22"/>
                <w:szCs w:val="22"/>
                <w:lang w:eastAsia="cs-CZ"/>
              </w:rPr>
              <w:t>Antonacopoulou</w:t>
            </w:r>
            <w:proofErr w:type="spellEnd"/>
            <w:r w:rsidR="0A8C364B" w:rsidRPr="3F59F937">
              <w:rPr>
                <w:rFonts w:ascii="Calibri" w:eastAsia="Times New Roman" w:hAnsi="Calibri" w:cs="Calibri"/>
                <w:color w:val="000000" w:themeColor="text2"/>
                <w:sz w:val="22"/>
                <w:szCs w:val="22"/>
                <w:lang w:eastAsia="cs-CZ"/>
              </w:rPr>
              <w:t xml:space="preserve"> (2010</w:t>
            </w:r>
            <w:r w:rsidR="00DC6BA4" w:rsidRPr="3F59F937">
              <w:rPr>
                <w:rFonts w:ascii="Calibri" w:eastAsia="Times New Roman" w:hAnsi="Calibri" w:cs="Calibri"/>
                <w:color w:val="000000" w:themeColor="text2"/>
                <w:sz w:val="22"/>
                <w:szCs w:val="22"/>
                <w:lang w:eastAsia="cs-CZ"/>
              </w:rPr>
              <w:t>)</w:t>
            </w:r>
          </w:p>
        </w:tc>
      </w:tr>
    </w:tbl>
    <w:p w14:paraId="4880DCD2" w14:textId="7C4CC9C1" w:rsidR="00D8140D" w:rsidRPr="00577620" w:rsidRDefault="00DA6F7A" w:rsidP="653FBA4C">
      <w:pPr>
        <w:jc w:val="both"/>
        <w:rPr>
          <w:i/>
          <w:iCs/>
          <w:sz w:val="20"/>
          <w:szCs w:val="20"/>
        </w:rPr>
      </w:pPr>
      <w:r w:rsidRPr="653FBA4C">
        <w:rPr>
          <w:i/>
          <w:iCs/>
          <w:sz w:val="20"/>
          <w:szCs w:val="20"/>
        </w:rPr>
        <w:t>Zdroj: Vlastní zpracování</w:t>
      </w:r>
      <w:r w:rsidR="112D7F6D" w:rsidRPr="04957B87">
        <w:rPr>
          <w:i/>
          <w:iCs/>
          <w:sz w:val="20"/>
          <w:szCs w:val="20"/>
        </w:rPr>
        <w:t xml:space="preserve"> pro účely seminární práce, 2020</w:t>
      </w:r>
    </w:p>
    <w:p w14:paraId="57A9DC62" w14:textId="77777777" w:rsidR="00577620" w:rsidRDefault="00577620" w:rsidP="00C86EBE">
      <w:pPr>
        <w:pStyle w:val="berschrift3"/>
        <w:jc w:val="both"/>
      </w:pPr>
      <w:r w:rsidRPr="00577620">
        <w:lastRenderedPageBreak/>
        <w:t>Výsledky</w:t>
      </w:r>
    </w:p>
    <w:p w14:paraId="0DE87C4D" w14:textId="57091EF9" w:rsidR="006A7EAA" w:rsidRDefault="2010F981" w:rsidP="00C86EBE">
      <w:pPr>
        <w:jc w:val="both"/>
      </w:pPr>
      <w:r>
        <w:t xml:space="preserve">V této studii jsme </w:t>
      </w:r>
      <w:r w:rsidR="1E8CADC1">
        <w:t>na základ</w:t>
      </w:r>
      <w:r w:rsidR="5B9C2F7A">
        <w:t>ě</w:t>
      </w:r>
      <w:r w:rsidR="1E8CADC1">
        <w:t xml:space="preserve"> literární rešerše </w:t>
      </w:r>
      <w:r w:rsidR="24CE5A4B">
        <w:t>(</w:t>
      </w:r>
      <w:proofErr w:type="spellStart"/>
      <w:r w:rsidR="24CE5A4B" w:rsidRPr="4A598BBC">
        <w:rPr>
          <w:rStyle w:val="normaltextrun"/>
          <w:rFonts w:ascii="Century Schoolbook" w:hAnsi="Century Schoolbook"/>
          <w:color w:val="000000" w:themeColor="text2"/>
        </w:rPr>
        <w:t>Nonaka</w:t>
      </w:r>
      <w:proofErr w:type="spellEnd"/>
      <w:r w:rsidR="24CE5A4B" w:rsidRPr="4A598BBC">
        <w:rPr>
          <w:rStyle w:val="normaltextrun"/>
          <w:rFonts w:ascii="Century Schoolbook" w:hAnsi="Century Schoolbook"/>
          <w:color w:val="000000" w:themeColor="text2"/>
        </w:rPr>
        <w:t xml:space="preserve"> </w:t>
      </w:r>
      <w:r w:rsidR="74B0001C" w:rsidRPr="15314BFE">
        <w:rPr>
          <w:rStyle w:val="normaltextrun"/>
          <w:rFonts w:ascii="Century Schoolbook" w:hAnsi="Century Schoolbook"/>
          <w:color w:val="000000" w:themeColor="text2"/>
        </w:rPr>
        <w:t>&amp;</w:t>
      </w:r>
      <w:r w:rsidR="24CE5A4B" w:rsidRPr="4A598BBC">
        <w:rPr>
          <w:rStyle w:val="normaltextrun"/>
          <w:rFonts w:ascii="Century Schoolbook" w:hAnsi="Century Schoolbook"/>
          <w:color w:val="000000" w:themeColor="text2"/>
        </w:rPr>
        <w:t xml:space="preserve"> </w:t>
      </w:r>
      <w:proofErr w:type="spellStart"/>
      <w:r w:rsidR="24CE5A4B" w:rsidRPr="4A598BBC">
        <w:rPr>
          <w:rStyle w:val="normaltextrun"/>
          <w:rFonts w:ascii="Century Schoolbook" w:hAnsi="Century Schoolbook"/>
          <w:color w:val="000000" w:themeColor="text2"/>
        </w:rPr>
        <w:t>Takeuchi</w:t>
      </w:r>
      <w:proofErr w:type="spellEnd"/>
      <w:r w:rsidR="24CE5A4B" w:rsidRPr="4A598BBC">
        <w:rPr>
          <w:rStyle w:val="normaltextrun"/>
          <w:rFonts w:ascii="Century Schoolbook" w:hAnsi="Century Schoolbook"/>
          <w:color w:val="000000" w:themeColor="text2"/>
        </w:rPr>
        <w:t xml:space="preserve">, </w:t>
      </w:r>
      <w:r w:rsidR="24CE5A4B" w:rsidRPr="005B239C">
        <w:rPr>
          <w:rStyle w:val="normaltextrun"/>
          <w:rFonts w:ascii="Century Schoolbook" w:hAnsi="Century Schoolbook"/>
          <w:color w:val="000000" w:themeColor="text2"/>
        </w:rPr>
        <w:t>2011</w:t>
      </w:r>
      <w:r w:rsidR="4B1129FA" w:rsidRPr="115064CC">
        <w:rPr>
          <w:rStyle w:val="normaltextrun"/>
          <w:rFonts w:ascii="Century Schoolbook" w:hAnsi="Century Schoolbook"/>
          <w:color w:val="000000" w:themeColor="text2"/>
        </w:rPr>
        <w:t>;</w:t>
      </w:r>
      <w:r w:rsidR="005B239C" w:rsidRPr="005B239C">
        <w:rPr>
          <w:rFonts w:ascii="Century Schoolbook" w:eastAsia="Century Schoolbook" w:hAnsi="Century Schoolbook" w:cs="Century Schoolbook"/>
        </w:rPr>
        <w:t xml:space="preserve"> citováno v </w:t>
      </w:r>
      <w:proofErr w:type="spellStart"/>
      <w:r w:rsidR="005B239C" w:rsidRPr="005B239C">
        <w:rPr>
          <w:rFonts w:ascii="Century Schoolbook" w:eastAsia="Century Schoolbook" w:hAnsi="Century Schoolbook" w:cs="Century Schoolbook"/>
        </w:rPr>
        <w:t>Shotter</w:t>
      </w:r>
      <w:proofErr w:type="spellEnd"/>
      <w:r w:rsidR="005B239C" w:rsidRPr="005B239C">
        <w:rPr>
          <w:rFonts w:ascii="Century Schoolbook" w:eastAsia="Century Schoolbook" w:hAnsi="Century Schoolbook" w:cs="Century Schoolbook"/>
        </w:rPr>
        <w:t xml:space="preserve"> &amp; </w:t>
      </w:r>
      <w:proofErr w:type="spellStart"/>
      <w:r w:rsidR="005B239C" w:rsidRPr="005B239C">
        <w:rPr>
          <w:rFonts w:ascii="Century Schoolbook" w:eastAsia="Century Schoolbook" w:hAnsi="Century Schoolbook" w:cs="Century Schoolbook"/>
        </w:rPr>
        <w:t>Tsoukas</w:t>
      </w:r>
      <w:proofErr w:type="spellEnd"/>
      <w:r w:rsidR="005B239C" w:rsidRPr="005B239C">
        <w:rPr>
          <w:rFonts w:ascii="Century Schoolbook" w:eastAsia="Century Schoolbook" w:hAnsi="Century Schoolbook" w:cs="Century Schoolbook"/>
        </w:rPr>
        <w:t>, 2014b</w:t>
      </w:r>
      <w:r w:rsidR="004F2E47">
        <w:rPr>
          <w:rFonts w:ascii="Century Schoolbook" w:eastAsia="Century Schoolbook" w:hAnsi="Century Schoolbook" w:cs="Century Schoolbook"/>
        </w:rPr>
        <w:t xml:space="preserve">, </w:t>
      </w:r>
      <w:r w:rsidR="004F2E47" w:rsidRPr="7AD9DA5E">
        <w:rPr>
          <w:rStyle w:val="normaltextrun"/>
          <w:rFonts w:ascii="Century Schoolbook" w:hAnsi="Century Schoolbook"/>
          <w:color w:val="000000" w:themeColor="text2"/>
        </w:rPr>
        <w:t xml:space="preserve">str. </w:t>
      </w:r>
      <w:r w:rsidR="004F2E47" w:rsidRPr="29A96A43">
        <w:rPr>
          <w:rStyle w:val="normaltextrun"/>
          <w:rFonts w:ascii="Century Schoolbook" w:hAnsi="Century Schoolbook"/>
          <w:color w:val="000000" w:themeColor="text2"/>
        </w:rPr>
        <w:t>392</w:t>
      </w:r>
      <w:r w:rsidR="24CE5A4B" w:rsidRPr="4A598BBC">
        <w:rPr>
          <w:rStyle w:val="normaltextrun"/>
          <w:rFonts w:ascii="Century Schoolbook" w:hAnsi="Century Schoolbook"/>
          <w:color w:val="000000" w:themeColor="text2"/>
        </w:rPr>
        <w:t>)</w:t>
      </w:r>
      <w:r w:rsidR="5B68E5AB">
        <w:t xml:space="preserve"> </w:t>
      </w:r>
      <w:r>
        <w:t>identifikovali několik zp</w:t>
      </w:r>
      <w:r w:rsidR="00BE7682">
        <w:t>ůsobů</w:t>
      </w:r>
      <w:r w:rsidR="3B7019BC">
        <w:t xml:space="preserve"> rozvíjení klíčových dovedností a oblastí ovlivňujících tvorbu úsudku a teda jeho </w:t>
      </w:r>
      <w:r w:rsidR="008C56AA">
        <w:t>výcvik</w:t>
      </w:r>
      <w:r w:rsidR="3B7019BC">
        <w:t xml:space="preserve"> v rámci vzdělávaní vedoucích pracovník</w:t>
      </w:r>
      <w:r w:rsidR="00DF2C5E">
        <w:t>ů</w:t>
      </w:r>
      <w:r w:rsidR="3B7019BC">
        <w:t xml:space="preserve">. </w:t>
      </w:r>
      <w:r w:rsidR="7415B835">
        <w:t>Účelem této studie není obsáhl</w:t>
      </w:r>
      <w:r w:rsidR="00DF2C5E">
        <w:t>ý</w:t>
      </w:r>
      <w:r w:rsidR="7415B835">
        <w:t xml:space="preserve"> popis všech nástroj</w:t>
      </w:r>
      <w:r w:rsidR="00DF2C5E">
        <w:t>ů</w:t>
      </w:r>
      <w:r w:rsidR="7415B835">
        <w:t>, které se využívají k vzdělávaní vedoucích pracovn</w:t>
      </w:r>
      <w:r w:rsidR="00DF2C5E">
        <w:t>í</w:t>
      </w:r>
      <w:r w:rsidR="7415B835">
        <w:t>k</w:t>
      </w:r>
      <w:r w:rsidR="00DF2C5E">
        <w:t>ů</w:t>
      </w:r>
      <w:r w:rsidR="7415B835">
        <w:t xml:space="preserve"> v této oblasti</w:t>
      </w:r>
      <w:r w:rsidR="5EFA41F9">
        <w:t>, nýbrž srovnání tří využívaných nástroj</w:t>
      </w:r>
      <w:r w:rsidR="00787A67">
        <w:t>ů</w:t>
      </w:r>
      <w:r w:rsidR="00E1005E">
        <w:t>,</w:t>
      </w:r>
      <w:r w:rsidR="5EFA41F9">
        <w:t xml:space="preserve"> a to konkrétně</w:t>
      </w:r>
      <w:r w:rsidR="2EC123EC">
        <w:t xml:space="preserve"> mentoringu, </w:t>
      </w:r>
      <w:r w:rsidR="008B7692">
        <w:t xml:space="preserve">kolegiálního koučinku </w:t>
      </w:r>
      <w:r w:rsidR="00E21650" w:rsidRPr="00E21650">
        <w:rPr>
          <w:i/>
          <w:iCs/>
        </w:rPr>
        <w:t>(</w:t>
      </w:r>
      <w:r w:rsidR="2EC123EC" w:rsidRPr="00E21650">
        <w:rPr>
          <w:i/>
          <w:iCs/>
        </w:rPr>
        <w:t>peer coachingu</w:t>
      </w:r>
      <w:r w:rsidR="00E21650">
        <w:t>)</w:t>
      </w:r>
      <w:r w:rsidR="2EC123EC">
        <w:t xml:space="preserve"> a </w:t>
      </w:r>
      <w:r w:rsidR="00E21650">
        <w:t>reflexivní</w:t>
      </w:r>
      <w:r w:rsidR="3F578991">
        <w:t>ch</w:t>
      </w:r>
      <w:r w:rsidR="00E21650">
        <w:t xml:space="preserve"> </w:t>
      </w:r>
      <w:r w:rsidR="00815FD0">
        <w:t>technik</w:t>
      </w:r>
      <w:r w:rsidR="00E21650">
        <w:t xml:space="preserve"> (</w:t>
      </w:r>
      <w:proofErr w:type="spellStart"/>
      <w:r w:rsidR="2EC123EC" w:rsidRPr="00E21650">
        <w:rPr>
          <w:i/>
          <w:iCs/>
        </w:rPr>
        <w:t>reflexive</w:t>
      </w:r>
      <w:proofErr w:type="spellEnd"/>
      <w:r w:rsidR="2EC123EC" w:rsidRPr="00E21650">
        <w:rPr>
          <w:i/>
          <w:iCs/>
        </w:rPr>
        <w:t xml:space="preserve"> </w:t>
      </w:r>
      <w:proofErr w:type="spellStart"/>
      <w:r w:rsidR="2EC123EC" w:rsidRPr="00E21650">
        <w:rPr>
          <w:i/>
          <w:iCs/>
        </w:rPr>
        <w:t>practices</w:t>
      </w:r>
      <w:proofErr w:type="spellEnd"/>
      <w:r w:rsidR="2D0F5C90">
        <w:t>)</w:t>
      </w:r>
      <w:r w:rsidR="39873645">
        <w:t xml:space="preserve"> z </w:t>
      </w:r>
      <w:r w:rsidR="39873645" w:rsidRPr="00815FD0">
        <w:t xml:space="preserve">hlediska </w:t>
      </w:r>
      <w:r w:rsidR="50AFB2FC">
        <w:t xml:space="preserve">cíle </w:t>
      </w:r>
      <w:r w:rsidR="061AC431">
        <w:t>nástroj</w:t>
      </w:r>
      <w:r w:rsidR="4DA0B87B">
        <w:t>e</w:t>
      </w:r>
      <w:r w:rsidR="50AFB2FC">
        <w:t xml:space="preserve">, </w:t>
      </w:r>
      <w:r w:rsidR="39873645" w:rsidRPr="00815FD0">
        <w:t>zúčastněných stran a přínosu pro vzdělávání vedoucích pracovník</w:t>
      </w:r>
      <w:r w:rsidR="00377A2B">
        <w:t>ů</w:t>
      </w:r>
      <w:r w:rsidR="1EDC08D7" w:rsidRPr="00815FD0">
        <w:t>.</w:t>
      </w:r>
    </w:p>
    <w:p w14:paraId="2A788C85" w14:textId="620D732F" w:rsidR="006A7EAA" w:rsidRPr="00FF6469" w:rsidRDefault="6E7CD4CF" w:rsidP="00C86EBE">
      <w:pPr>
        <w:jc w:val="both"/>
        <w:rPr>
          <w:b/>
          <w:bCs/>
        </w:rPr>
      </w:pPr>
      <w:r w:rsidRPr="00FF6469">
        <w:rPr>
          <w:b/>
          <w:bCs/>
        </w:rPr>
        <w:t xml:space="preserve">Mentoring </w:t>
      </w:r>
    </w:p>
    <w:p w14:paraId="49AC9D70" w14:textId="0156B280" w:rsidR="002D4285" w:rsidRPr="002D4285" w:rsidRDefault="194D3376" w:rsidP="002D4285">
      <w:pPr>
        <w:jc w:val="both"/>
      </w:pPr>
      <w:r>
        <w:t xml:space="preserve">Mentoring je obecně definovaný jako vztah, který má za </w:t>
      </w:r>
      <w:r w:rsidR="4B0DA59C">
        <w:t>cíl</w:t>
      </w:r>
      <w:r>
        <w:t xml:space="preserve"> pomoci dosáhnout </w:t>
      </w:r>
      <w:r w:rsidR="0B729E0E">
        <w:t>v</w:t>
      </w:r>
      <w:r w:rsidR="54A05D60">
        <w:t>ýji</w:t>
      </w:r>
      <w:r w:rsidR="0B729E0E">
        <w:t xml:space="preserve">mečné výsledky, které formují zaměstnance, zlepšují jejich pracovní výkon a pohánějí jejich kariéru. </w:t>
      </w:r>
      <w:r w:rsidR="51270626">
        <w:t xml:space="preserve">Mentoring vyžaduje tři dimenze: oboustranná výměna, rozvojové výhody a časté interakce s dlouhodobou perspektivou </w:t>
      </w:r>
      <w:r w:rsidR="51270626" w:rsidRPr="00CE0E88">
        <w:t xml:space="preserve">(St-Jean &amp; </w:t>
      </w:r>
      <w:proofErr w:type="spellStart"/>
      <w:r w:rsidR="51270626" w:rsidRPr="00CE0E88">
        <w:t>Mitrano</w:t>
      </w:r>
      <w:proofErr w:type="spellEnd"/>
      <w:r w:rsidR="51270626" w:rsidRPr="00CE0E88">
        <w:t>-Meda, 2016, str. 41). Hlavní myšlenka mentoringu dle St-Jean a</w:t>
      </w:r>
      <w:r w:rsidR="51270626">
        <w:t xml:space="preserve"> </w:t>
      </w:r>
      <w:proofErr w:type="spellStart"/>
      <w:r w:rsidR="51270626">
        <w:t>Mitrano</w:t>
      </w:r>
      <w:proofErr w:type="spellEnd"/>
      <w:r w:rsidR="51270626">
        <w:t>-Meda (2016, str. 41) spočívá ve vzdělávání a role mentora je vést a směrovat mentorovanou osobu (</w:t>
      </w:r>
      <w:proofErr w:type="spellStart"/>
      <w:r w:rsidR="51270626" w:rsidRPr="00D537AD">
        <w:rPr>
          <w:i/>
          <w:iCs/>
        </w:rPr>
        <w:t>mentee</w:t>
      </w:r>
      <w:proofErr w:type="spellEnd"/>
      <w:r w:rsidR="51270626">
        <w:t xml:space="preserve">). </w:t>
      </w:r>
      <w:proofErr w:type="spellStart"/>
      <w:r w:rsidR="337B7840">
        <w:t>Ragins</w:t>
      </w:r>
      <w:proofErr w:type="spellEnd"/>
      <w:r w:rsidR="337B7840">
        <w:t xml:space="preserve"> (2016</w:t>
      </w:r>
      <w:r w:rsidR="614C8DB7">
        <w:t xml:space="preserve">, str. </w:t>
      </w:r>
      <w:r w:rsidR="1A78F86F">
        <w:t>228</w:t>
      </w:r>
      <w:r w:rsidR="337B7840">
        <w:t>)</w:t>
      </w:r>
      <w:r w:rsidR="3E734D04">
        <w:t xml:space="preserve"> uvádí, že</w:t>
      </w:r>
      <w:r w:rsidR="6DF13F4B">
        <w:t xml:space="preserve"> </w:t>
      </w:r>
      <w:r w:rsidR="3E734D04">
        <w:t>v</w:t>
      </w:r>
      <w:r w:rsidR="6786264B">
        <w:t>ýji</w:t>
      </w:r>
      <w:r w:rsidR="3E734D04">
        <w:t>m</w:t>
      </w:r>
      <w:r w:rsidR="43B0ECDB">
        <w:t>e</w:t>
      </w:r>
      <w:r w:rsidR="3E734D04">
        <w:t>čné výsledky m</w:t>
      </w:r>
      <w:r w:rsidR="187D31F1">
        <w:t>oh</w:t>
      </w:r>
      <w:r w:rsidR="3E734D04">
        <w:t xml:space="preserve">ou být dosáhnuty </w:t>
      </w:r>
      <w:r w:rsidR="3D65A726">
        <w:t xml:space="preserve">právě </w:t>
      </w:r>
      <w:r w:rsidR="3E734D04">
        <w:t>jen</w:t>
      </w:r>
      <w:r w:rsidR="32493893">
        <w:t>om</w:t>
      </w:r>
      <w:r w:rsidR="3E734D04">
        <w:t xml:space="preserve"> za pomoci</w:t>
      </w:r>
      <w:r w:rsidR="5E9766AF">
        <w:t xml:space="preserve"> </w:t>
      </w:r>
      <w:r w:rsidR="3CD8E422">
        <w:t>v</w:t>
      </w:r>
      <w:r w:rsidR="49C9C90A">
        <w:t>ýji</w:t>
      </w:r>
      <w:r w:rsidR="3CD8E422">
        <w:t>mečných vztah</w:t>
      </w:r>
      <w:r w:rsidR="008D2E5A">
        <w:t>ů</w:t>
      </w:r>
      <w:r w:rsidR="3CD8E422">
        <w:t xml:space="preserve">. </w:t>
      </w:r>
      <w:r w:rsidR="73B29E22">
        <w:t xml:space="preserve">Jako příklad takového výjimečného </w:t>
      </w:r>
      <w:r w:rsidR="4C84C545">
        <w:t xml:space="preserve">vztahu uvádí vztahový </w:t>
      </w:r>
      <w:proofErr w:type="spellStart"/>
      <w:r w:rsidR="4C84C545">
        <w:t>mentoring</w:t>
      </w:r>
      <w:proofErr w:type="spellEnd"/>
      <w:r w:rsidR="4C84C545">
        <w:t xml:space="preserve"> (</w:t>
      </w:r>
      <w:proofErr w:type="spellStart"/>
      <w:r w:rsidR="4C84C545" w:rsidRPr="04957B87">
        <w:rPr>
          <w:i/>
          <w:iCs/>
        </w:rPr>
        <w:t>relational</w:t>
      </w:r>
      <w:proofErr w:type="spellEnd"/>
      <w:r w:rsidR="4C84C545" w:rsidRPr="04957B87">
        <w:rPr>
          <w:i/>
          <w:iCs/>
        </w:rPr>
        <w:t xml:space="preserve"> </w:t>
      </w:r>
      <w:proofErr w:type="spellStart"/>
      <w:r w:rsidR="4C84C545" w:rsidRPr="04957B87">
        <w:rPr>
          <w:i/>
          <w:iCs/>
        </w:rPr>
        <w:t>mentoring</w:t>
      </w:r>
      <w:proofErr w:type="spellEnd"/>
      <w:r w:rsidR="4C84C545">
        <w:t>)</w:t>
      </w:r>
      <w:r w:rsidR="66975131">
        <w:t xml:space="preserve">, který je považován za nejkvalitnější formu mentoringu. </w:t>
      </w:r>
      <w:r w:rsidR="05B01590">
        <w:t xml:space="preserve">V rámci vztahového </w:t>
      </w:r>
      <w:proofErr w:type="spellStart"/>
      <w:r w:rsidR="05B01590">
        <w:t>mentoringu</w:t>
      </w:r>
      <w:proofErr w:type="spellEnd"/>
      <w:r w:rsidR="05B01590">
        <w:t xml:space="preserve"> (</w:t>
      </w:r>
      <w:proofErr w:type="spellStart"/>
      <w:r w:rsidR="05B01590" w:rsidRPr="04957B87">
        <w:rPr>
          <w:i/>
          <w:iCs/>
        </w:rPr>
        <w:t>relational</w:t>
      </w:r>
      <w:proofErr w:type="spellEnd"/>
      <w:r w:rsidR="05B01590" w:rsidRPr="04957B87">
        <w:rPr>
          <w:i/>
          <w:iCs/>
        </w:rPr>
        <w:t xml:space="preserve"> </w:t>
      </w:r>
      <w:proofErr w:type="spellStart"/>
      <w:r w:rsidR="05B01590" w:rsidRPr="04957B87">
        <w:rPr>
          <w:i/>
          <w:iCs/>
        </w:rPr>
        <w:t>mentoring</w:t>
      </w:r>
      <w:proofErr w:type="spellEnd"/>
      <w:r w:rsidR="05B01590">
        <w:t>) se formují hlubší mentoringové vztahy, které vyobrazují větší emocio</w:t>
      </w:r>
      <w:r w:rsidR="185FA69A">
        <w:t>nální provázanost, vysokou úroveň vzájemného učení, r</w:t>
      </w:r>
      <w:r w:rsidR="00320133">
        <w:t>ůstu</w:t>
      </w:r>
      <w:r w:rsidR="185FA69A">
        <w:t xml:space="preserve"> nebo </w:t>
      </w:r>
      <w:r w:rsidR="7A32ACC6">
        <w:t>posilnění (</w:t>
      </w:r>
      <w:proofErr w:type="spellStart"/>
      <w:r w:rsidR="185FA69A" w:rsidRPr="3543005D">
        <w:rPr>
          <w:i/>
        </w:rPr>
        <w:t>empowerment</w:t>
      </w:r>
      <w:proofErr w:type="spellEnd"/>
      <w:r w:rsidR="456467DE">
        <w:t>)</w:t>
      </w:r>
      <w:r w:rsidR="2D288979">
        <w:t xml:space="preserve"> (</w:t>
      </w:r>
      <w:proofErr w:type="spellStart"/>
      <w:r w:rsidR="2D288979">
        <w:t>Ragins</w:t>
      </w:r>
      <w:proofErr w:type="spellEnd"/>
      <w:r w:rsidR="2D288979">
        <w:t>, 2016</w:t>
      </w:r>
      <w:r w:rsidR="5E560138">
        <w:t xml:space="preserve">, str. </w:t>
      </w:r>
      <w:r w:rsidR="2D288979">
        <w:t>229)</w:t>
      </w:r>
      <w:r w:rsidR="3B1F3953">
        <w:t>.</w:t>
      </w:r>
      <w:r w:rsidR="185FA69A">
        <w:t xml:space="preserve"> </w:t>
      </w:r>
    </w:p>
    <w:p w14:paraId="580FDBC3" w14:textId="1638B3FB" w:rsidR="43851855" w:rsidRDefault="0B9946FC" w:rsidP="43851855">
      <w:pPr>
        <w:jc w:val="both"/>
      </w:pPr>
      <w:proofErr w:type="spellStart"/>
      <w:r>
        <w:t>Ragins</w:t>
      </w:r>
      <w:proofErr w:type="spellEnd"/>
      <w:r>
        <w:t xml:space="preserve"> a </w:t>
      </w:r>
      <w:proofErr w:type="spellStart"/>
      <w:r>
        <w:t>Cotton</w:t>
      </w:r>
      <w:proofErr w:type="spellEnd"/>
      <w:r>
        <w:t xml:space="preserve"> (1999</w:t>
      </w:r>
      <w:r w:rsidR="245B03B6">
        <w:t xml:space="preserve">, str. </w:t>
      </w:r>
      <w:r w:rsidR="33FA6429">
        <w:t>529</w:t>
      </w:r>
      <w:r>
        <w:t>) poukazují na rozdíl mezi formálním a neformálním mentoringem. Neformální mentoring, je t</w:t>
      </w:r>
      <w:r w:rsidR="008E5D15">
        <w:t>en</w:t>
      </w:r>
      <w:r w:rsidR="4752546A">
        <w:t>,</w:t>
      </w:r>
      <w:r>
        <w:t xml:space="preserve"> který vzniká</w:t>
      </w:r>
      <w:r w:rsidR="502B452B">
        <w:t xml:space="preserve"> jako neformální vztah mezi mentorem a mentorovaným (</w:t>
      </w:r>
      <w:proofErr w:type="spellStart"/>
      <w:r w:rsidR="502B452B" w:rsidRPr="00902BD5">
        <w:rPr>
          <w:i/>
          <w:iCs/>
        </w:rPr>
        <w:t>mentee</w:t>
      </w:r>
      <w:proofErr w:type="spellEnd"/>
      <w:r w:rsidR="502B452B">
        <w:t>)</w:t>
      </w:r>
      <w:r w:rsidR="445BC7EB">
        <w:t>. Často se u těchto vztahu stává, že ho explicitně vním</w:t>
      </w:r>
      <w:r w:rsidR="23AE3A84">
        <w:t>á</w:t>
      </w:r>
      <w:r w:rsidR="502B452B">
        <w:t xml:space="preserve"> </w:t>
      </w:r>
      <w:r w:rsidR="32EDC1A9">
        <w:t>jenom jedna strana</w:t>
      </w:r>
      <w:r w:rsidR="59DB62E3">
        <w:t xml:space="preserve"> (</w:t>
      </w:r>
      <w:proofErr w:type="spellStart"/>
      <w:r w:rsidR="59DB62E3">
        <w:t>Welsh</w:t>
      </w:r>
      <w:proofErr w:type="spellEnd"/>
      <w:r w:rsidR="59DB62E3">
        <w:t xml:space="preserve"> </w:t>
      </w:r>
      <w:r w:rsidR="59DB62E3" w:rsidRPr="25E86A90">
        <w:rPr>
          <w:i/>
          <w:iCs/>
        </w:rPr>
        <w:t>et al</w:t>
      </w:r>
      <w:r w:rsidR="59DB62E3">
        <w:t>., 2012</w:t>
      </w:r>
      <w:r w:rsidR="02250889">
        <w:t>, str.</w:t>
      </w:r>
      <w:r w:rsidR="59DB62E3">
        <w:t xml:space="preserve"> 139/2)</w:t>
      </w:r>
      <w:r w:rsidR="615AF31C">
        <w:t>.</w:t>
      </w:r>
      <w:r w:rsidR="47CBD1D0">
        <w:t xml:space="preserve"> Autoři zároveň uvádějí vznik formálního mentoringu, což jsou formální programy v organizaci, které spárují dvě osoby za účelem </w:t>
      </w:r>
      <w:proofErr w:type="spellStart"/>
      <w:r w:rsidR="47CBD1D0">
        <w:t>mentoringu</w:t>
      </w:r>
      <w:proofErr w:type="spellEnd"/>
      <w:r w:rsidR="7BE3E238">
        <w:t xml:space="preserve"> (</w:t>
      </w:r>
      <w:proofErr w:type="spellStart"/>
      <w:r w:rsidR="7BE3E238">
        <w:t>Ragins</w:t>
      </w:r>
      <w:proofErr w:type="spellEnd"/>
      <w:r w:rsidR="7BE3E238">
        <w:t xml:space="preserve"> &amp; </w:t>
      </w:r>
      <w:proofErr w:type="spellStart"/>
      <w:r w:rsidR="7BE3E238">
        <w:t>Cotton</w:t>
      </w:r>
      <w:proofErr w:type="spellEnd"/>
      <w:r w:rsidR="7BE3E238">
        <w:t xml:space="preserve">, </w:t>
      </w:r>
      <w:r w:rsidR="517BC2EB">
        <w:t>1999</w:t>
      </w:r>
      <w:r w:rsidR="76A41B44">
        <w:t xml:space="preserve"> str. </w:t>
      </w:r>
      <w:r w:rsidR="50BE6A45">
        <w:t>529)</w:t>
      </w:r>
      <w:r w:rsidR="1DF139F9">
        <w:t>.</w:t>
      </w:r>
      <w:r w:rsidR="47CBD1D0">
        <w:t xml:space="preserve"> </w:t>
      </w:r>
      <w:r w:rsidR="5A294E80">
        <w:t xml:space="preserve">Když teda zohledníme pozitivní aspekty kvalitního </w:t>
      </w:r>
      <w:proofErr w:type="spellStart"/>
      <w:r w:rsidR="5A294E80">
        <w:t>mentoringového</w:t>
      </w:r>
      <w:proofErr w:type="spellEnd"/>
      <w:r w:rsidR="5A294E80">
        <w:t xml:space="preserve"> vztahu (</w:t>
      </w:r>
      <w:proofErr w:type="spellStart"/>
      <w:r w:rsidR="5A294E80">
        <w:t>Ragins</w:t>
      </w:r>
      <w:proofErr w:type="spellEnd"/>
      <w:r w:rsidR="5A294E80">
        <w:t>, 2016</w:t>
      </w:r>
      <w:r w:rsidR="170DCD6C">
        <w:t xml:space="preserve">, str. </w:t>
      </w:r>
      <w:r w:rsidR="730E1204">
        <w:t>228-230</w:t>
      </w:r>
      <w:r w:rsidR="5A294E80">
        <w:t xml:space="preserve">; </w:t>
      </w:r>
      <w:proofErr w:type="spellStart"/>
      <w:r w:rsidR="5A294E80">
        <w:t>Warhurst</w:t>
      </w:r>
      <w:proofErr w:type="spellEnd"/>
      <w:r w:rsidR="5A294E80">
        <w:t xml:space="preserve"> &amp; Black, 2019</w:t>
      </w:r>
      <w:r w:rsidR="577E9CE5">
        <w:t xml:space="preserve">, str. </w:t>
      </w:r>
      <w:r w:rsidR="2292A67A">
        <w:t>350</w:t>
      </w:r>
      <w:r w:rsidR="5A294E80">
        <w:t xml:space="preserve">; St-Jean &amp; </w:t>
      </w:r>
      <w:proofErr w:type="spellStart"/>
      <w:r w:rsidR="5A294E80">
        <w:t>Mitrano</w:t>
      </w:r>
      <w:proofErr w:type="spellEnd"/>
      <w:r w:rsidR="5A294E80">
        <w:t>-Meda, 2</w:t>
      </w:r>
      <w:r w:rsidR="5CDBFFBF">
        <w:t>016), ambice organizací pro jejich využití a zároveň psychologické a sociální aspekty</w:t>
      </w:r>
      <w:r w:rsidR="0FF542F1">
        <w:t>, nutné k dosažení tohoto kvalitního vztahu (ne každý manaž</w:t>
      </w:r>
      <w:r w:rsidR="00433873">
        <w:t>e</w:t>
      </w:r>
      <w:r w:rsidR="0FF542F1">
        <w:t>r m</w:t>
      </w:r>
      <w:r w:rsidR="00433873">
        <w:t>ů</w:t>
      </w:r>
      <w:r w:rsidR="0FF542F1">
        <w:t>že mentorovat každého zaměstnance), je zřejmý nedostatek možností</w:t>
      </w:r>
      <w:r w:rsidR="60FB2930">
        <w:t xml:space="preserve"> zabezpečení kvalitního mentoringu </w:t>
      </w:r>
      <w:r w:rsidR="0B711DC7">
        <w:t>v jednotlivých organizacích. Řešením tohoto problému m</w:t>
      </w:r>
      <w:r w:rsidR="007D3C93">
        <w:t>ů</w:t>
      </w:r>
      <w:r w:rsidR="0B711DC7">
        <w:t xml:space="preserve">že být </w:t>
      </w:r>
      <w:r w:rsidR="16705B02">
        <w:t xml:space="preserve">e-mentoring, který je </w:t>
      </w:r>
      <w:r w:rsidR="4CA793BE">
        <w:t xml:space="preserve">dle </w:t>
      </w:r>
      <w:proofErr w:type="spellStart"/>
      <w:r w:rsidR="4CA793BE">
        <w:t>Sanyal</w:t>
      </w:r>
      <w:proofErr w:type="spellEnd"/>
      <w:r w:rsidR="4CA793BE">
        <w:t xml:space="preserve"> a </w:t>
      </w:r>
      <w:proofErr w:type="spellStart"/>
      <w:r w:rsidR="4CA793BE">
        <w:t>Rigby</w:t>
      </w:r>
      <w:proofErr w:type="spellEnd"/>
      <w:r w:rsidR="4CA793BE">
        <w:t xml:space="preserve"> (2017</w:t>
      </w:r>
      <w:r w:rsidR="07CE4647">
        <w:t xml:space="preserve">, str. </w:t>
      </w:r>
      <w:r w:rsidR="4CA793BE">
        <w:t>3)</w:t>
      </w:r>
      <w:r w:rsidR="16705B02">
        <w:t xml:space="preserve"> zejména výhodný při celosvětových </w:t>
      </w:r>
      <w:proofErr w:type="spellStart"/>
      <w:r w:rsidR="4EB95E8B">
        <w:t>mentoringových</w:t>
      </w:r>
      <w:proofErr w:type="spellEnd"/>
      <w:r w:rsidR="4EB95E8B">
        <w:t xml:space="preserve"> vztazích (</w:t>
      </w:r>
      <w:proofErr w:type="spellStart"/>
      <w:r w:rsidR="4EB95E8B" w:rsidRPr="2BE444CF">
        <w:rPr>
          <w:i/>
          <w:iCs/>
        </w:rPr>
        <w:t>global</w:t>
      </w:r>
      <w:proofErr w:type="spellEnd"/>
      <w:r w:rsidR="4EB95E8B" w:rsidRPr="2BE444CF">
        <w:rPr>
          <w:i/>
          <w:iCs/>
        </w:rPr>
        <w:t xml:space="preserve"> </w:t>
      </w:r>
      <w:proofErr w:type="spellStart"/>
      <w:r w:rsidR="4EB95E8B" w:rsidRPr="2BE444CF">
        <w:rPr>
          <w:i/>
          <w:iCs/>
        </w:rPr>
        <w:t>mentoring</w:t>
      </w:r>
      <w:proofErr w:type="spellEnd"/>
      <w:r w:rsidR="4EB95E8B" w:rsidRPr="2BE444CF">
        <w:rPr>
          <w:i/>
          <w:iCs/>
        </w:rPr>
        <w:t xml:space="preserve"> </w:t>
      </w:r>
      <w:proofErr w:type="spellStart"/>
      <w:r w:rsidR="4EB95E8B" w:rsidRPr="2BE444CF">
        <w:rPr>
          <w:i/>
          <w:iCs/>
        </w:rPr>
        <w:t>relationships</w:t>
      </w:r>
      <w:proofErr w:type="spellEnd"/>
      <w:r w:rsidR="4EB95E8B" w:rsidRPr="2BE444CF">
        <w:rPr>
          <w:i/>
          <w:iCs/>
        </w:rPr>
        <w:t>, GMR</w:t>
      </w:r>
      <w:r w:rsidR="4EB95E8B">
        <w:t>)</w:t>
      </w:r>
      <w:r w:rsidR="43635EB1">
        <w:t>. Základní charakteristika celosvětových mentoringových vzta</w:t>
      </w:r>
      <w:r w:rsidR="789C72D7">
        <w:t>h</w:t>
      </w:r>
      <w:r w:rsidR="00C53232">
        <w:t>ů</w:t>
      </w:r>
      <w:r w:rsidR="43635EB1">
        <w:t xml:space="preserve"> je oddělení mentora a mentorovaného (</w:t>
      </w:r>
      <w:proofErr w:type="spellStart"/>
      <w:r w:rsidR="43635EB1" w:rsidRPr="40AD8E22">
        <w:rPr>
          <w:i/>
          <w:iCs/>
        </w:rPr>
        <w:t>mentee</w:t>
      </w:r>
      <w:proofErr w:type="spellEnd"/>
      <w:r w:rsidR="43635EB1">
        <w:t xml:space="preserve">) </w:t>
      </w:r>
      <w:r w:rsidR="55C45FBF">
        <w:t>zp</w:t>
      </w:r>
      <w:r w:rsidR="007D3C93">
        <w:t>ů</w:t>
      </w:r>
      <w:r w:rsidR="55C45FBF">
        <w:t>sobené vzdáleností, časovými zónami, kulturou a organizaci.</w:t>
      </w:r>
      <w:r w:rsidR="4D180E50">
        <w:t xml:space="preserve"> E-mentoring probíhá skrz webové stránky, email, </w:t>
      </w:r>
      <w:proofErr w:type="spellStart"/>
      <w:r w:rsidR="4D180E50">
        <w:t>skype</w:t>
      </w:r>
      <w:proofErr w:type="spellEnd"/>
      <w:r w:rsidR="4D180E50">
        <w:t xml:space="preserve"> nebo kterýkoliv z nástroj</w:t>
      </w:r>
      <w:r w:rsidR="00C53232">
        <w:t>ů</w:t>
      </w:r>
      <w:r w:rsidR="4D180E50">
        <w:t xml:space="preserve"> </w:t>
      </w:r>
      <w:r w:rsidR="4D180E50">
        <w:lastRenderedPageBreak/>
        <w:t xml:space="preserve">vhodných pro komunikaci. </w:t>
      </w:r>
      <w:proofErr w:type="spellStart"/>
      <w:r w:rsidR="4AFD9796">
        <w:t>Durbin</w:t>
      </w:r>
      <w:proofErr w:type="spellEnd"/>
      <w:r w:rsidR="4AFD9796">
        <w:t xml:space="preserve"> </w:t>
      </w:r>
      <w:r w:rsidR="4AFD9796" w:rsidRPr="7926C4C7">
        <w:rPr>
          <w:i/>
          <w:iCs/>
        </w:rPr>
        <w:t>et al</w:t>
      </w:r>
      <w:r w:rsidR="4AFD9796">
        <w:t>. (2020</w:t>
      </w:r>
      <w:r w:rsidR="447DD2DF">
        <w:t xml:space="preserve">, str. </w:t>
      </w:r>
      <w:r w:rsidR="5A760BDE">
        <w:t>216</w:t>
      </w:r>
      <w:r w:rsidR="4AFD9796">
        <w:t xml:space="preserve">) zase vyzdvihují </w:t>
      </w:r>
      <w:r w:rsidR="5BBCF9F8">
        <w:t>význam využití e-mentoringu zejména v oblastech, kde převažuje určitá skupina obyvatel</w:t>
      </w:r>
      <w:r w:rsidR="316E6E6E">
        <w:t>.</w:t>
      </w:r>
      <w:r w:rsidR="5BBCF9F8">
        <w:t xml:space="preserve"> </w:t>
      </w:r>
      <w:r w:rsidR="7FA47B09">
        <w:t>T</w:t>
      </w:r>
      <w:r w:rsidR="5BBCF9F8">
        <w:t xml:space="preserve">ypickým příkladem, na kterém </w:t>
      </w:r>
      <w:r w:rsidR="43F97BB9">
        <w:t>i</w:t>
      </w:r>
      <w:r w:rsidR="5BBCF9F8">
        <w:t xml:space="preserve"> autorky </w:t>
      </w:r>
      <w:r w:rsidR="4FED7CB8">
        <w:t xml:space="preserve">napsali svoji studii, je třeba </w:t>
      </w:r>
      <w:r w:rsidR="3AC0DC95">
        <w:t>sektor, v kterém dominují muži a teda ženy mají často ve svém okolí značně omezené možnosti</w:t>
      </w:r>
      <w:r w:rsidR="624E7DC6">
        <w:t>,</w:t>
      </w:r>
      <w:r w:rsidR="3AC0DC95">
        <w:t xml:space="preserve"> co se mentoringu týče.</w:t>
      </w:r>
      <w:r w:rsidR="01E6E791">
        <w:t xml:space="preserve"> E-mentoring v takovém případě propojuje osoby patřící do menšiny, s osobami ze stejné menšiny s většími zkušenostmi</w:t>
      </w:r>
      <w:r w:rsidR="7FCC582A">
        <w:t xml:space="preserve"> a zabezpečuje tak r</w:t>
      </w:r>
      <w:r w:rsidR="00362AE4">
        <w:t>ostoucí</w:t>
      </w:r>
      <w:r w:rsidR="7FCC582A">
        <w:t xml:space="preserve"> pozici této menšiny v sekto</w:t>
      </w:r>
      <w:r w:rsidR="00362AE4">
        <w:t>ru</w:t>
      </w:r>
      <w:r w:rsidR="7FCC582A">
        <w:t xml:space="preserve">. </w:t>
      </w:r>
    </w:p>
    <w:p w14:paraId="60B5475B" w14:textId="06FED9D6" w:rsidR="311C27F4" w:rsidRDefault="311C27F4" w:rsidP="04957B87">
      <w:pPr>
        <w:jc w:val="both"/>
      </w:pPr>
      <w:proofErr w:type="spellStart"/>
      <w:r>
        <w:t>Warhurst</w:t>
      </w:r>
      <w:proofErr w:type="spellEnd"/>
      <w:r>
        <w:t xml:space="preserve"> a Black (2019, str. 356) uvádějí teorii identity do konceptu mentoringu a tvrdí, že mentoring je právě jedním ze způsobů vyvíjení identity jednotlivců, kteří v rámci něho mohou dosáhnout hlubšího vědomí samého sebe, což může rozvíjet vedoucí schopnosti. </w:t>
      </w:r>
      <w:proofErr w:type="spellStart"/>
      <w:r>
        <w:t>Lester</w:t>
      </w:r>
      <w:proofErr w:type="spellEnd"/>
      <w:r>
        <w:t xml:space="preserve"> et al. (2011) taktéž dodává, že mentoring rozvíjí vedoucí schopnosti mentora, zejména když jeho podstatou je rozvoj vedoucích schopností u mentorovaného (</w:t>
      </w:r>
      <w:proofErr w:type="spellStart"/>
      <w:r w:rsidRPr="3F59F937">
        <w:rPr>
          <w:i/>
          <w:iCs/>
        </w:rPr>
        <w:t>mentee</w:t>
      </w:r>
      <w:proofErr w:type="spellEnd"/>
      <w:r>
        <w:t>). Mentoring je možné využít k rozvíjení jednoho aspektu identity jednotlivce, sebe-účinnosti (</w:t>
      </w:r>
      <w:proofErr w:type="spellStart"/>
      <w:r w:rsidRPr="3F59F937">
        <w:rPr>
          <w:i/>
          <w:iCs/>
        </w:rPr>
        <w:t>self-efficacy</w:t>
      </w:r>
      <w:proofErr w:type="spellEnd"/>
      <w:r>
        <w:t>), která je klíčovým aspektem vzdělávaní vedoucích pracovníků a která byla propojena s hodnocením výkonu či efektivnosti (</w:t>
      </w:r>
      <w:proofErr w:type="spellStart"/>
      <w:r w:rsidRPr="3F59F937">
        <w:rPr>
          <w:i/>
          <w:iCs/>
        </w:rPr>
        <w:t>effectiveness</w:t>
      </w:r>
      <w:proofErr w:type="spellEnd"/>
      <w:r>
        <w:t>) vedoucích pracovníků (</w:t>
      </w:r>
      <w:proofErr w:type="spellStart"/>
      <w:r>
        <w:t>Lester</w:t>
      </w:r>
      <w:proofErr w:type="spellEnd"/>
      <w:r>
        <w:t xml:space="preserve"> </w:t>
      </w:r>
      <w:r w:rsidRPr="3F59F937">
        <w:rPr>
          <w:i/>
          <w:iCs/>
        </w:rPr>
        <w:t>et al</w:t>
      </w:r>
      <w:r>
        <w:t>., 2011).</w:t>
      </w:r>
    </w:p>
    <w:p w14:paraId="7E8FD11E" w14:textId="393396CE" w:rsidR="6E7CD4CF" w:rsidRDefault="00CE0E88" w:rsidP="43F02B1D">
      <w:pPr>
        <w:jc w:val="both"/>
        <w:rPr>
          <w:b/>
          <w:bCs/>
        </w:rPr>
      </w:pPr>
      <w:r>
        <w:rPr>
          <w:b/>
          <w:bCs/>
        </w:rPr>
        <w:t>Kolegiální koučink</w:t>
      </w:r>
      <w:r w:rsidR="29D76CD4" w:rsidRPr="43F02B1D">
        <w:rPr>
          <w:b/>
          <w:bCs/>
        </w:rPr>
        <w:t xml:space="preserve"> </w:t>
      </w:r>
      <w:r w:rsidR="6A7A06CD" w:rsidRPr="43F02B1D">
        <w:rPr>
          <w:b/>
          <w:bCs/>
        </w:rPr>
        <w:t xml:space="preserve">(peer </w:t>
      </w:r>
      <w:r w:rsidR="4FD15F72" w:rsidRPr="43F02B1D">
        <w:rPr>
          <w:b/>
          <w:bCs/>
        </w:rPr>
        <w:t>coaching</w:t>
      </w:r>
      <w:r w:rsidR="317CD738" w:rsidRPr="43F02B1D">
        <w:rPr>
          <w:b/>
          <w:bCs/>
        </w:rPr>
        <w:t>)</w:t>
      </w:r>
    </w:p>
    <w:p w14:paraId="1BE70885" w14:textId="7425E80F" w:rsidR="3A4B7797" w:rsidRDefault="7C6093B8" w:rsidP="42FA86FF">
      <w:pPr>
        <w:jc w:val="both"/>
      </w:pPr>
      <w:proofErr w:type="spellStart"/>
      <w:r w:rsidRPr="00D45CA9">
        <w:t>Parker</w:t>
      </w:r>
      <w:proofErr w:type="spellEnd"/>
      <w:r w:rsidR="7E59629E" w:rsidRPr="00D45CA9">
        <w:t xml:space="preserve"> et al. </w:t>
      </w:r>
      <w:r w:rsidRPr="00D45CA9">
        <w:t>(2015</w:t>
      </w:r>
      <w:r w:rsidR="5F13A177" w:rsidRPr="00D45CA9">
        <w:t xml:space="preserve">, str. </w:t>
      </w:r>
      <w:r w:rsidRPr="00D45CA9">
        <w:t>232</w:t>
      </w:r>
      <w:r w:rsidR="7E59629E" w:rsidRPr="00D45CA9">
        <w:t>)</w:t>
      </w:r>
      <w:r w:rsidR="7E59629E">
        <w:t xml:space="preserve"> definují </w:t>
      </w:r>
      <w:r w:rsidR="02E981A5">
        <w:t>kolegiální</w:t>
      </w:r>
      <w:r w:rsidR="7E59629E">
        <w:t xml:space="preserve"> koučování </w:t>
      </w:r>
      <w:r w:rsidR="45B92110">
        <w:t>j</w:t>
      </w:r>
      <w:r w:rsidR="08811812">
        <w:t>ako</w:t>
      </w:r>
      <w:r w:rsidR="45B92110">
        <w:t xml:space="preserve"> pravideln</w:t>
      </w:r>
      <w:r w:rsidR="02B4CB1C">
        <w:t>ou</w:t>
      </w:r>
      <w:r w:rsidR="45B92110">
        <w:t xml:space="preserve"> dlouhodob</w:t>
      </w:r>
      <w:r w:rsidR="049D95DE">
        <w:t>ou</w:t>
      </w:r>
      <w:r w:rsidR="45B92110">
        <w:t xml:space="preserve"> aktivit</w:t>
      </w:r>
      <w:r w:rsidR="194330F6">
        <w:t>u</w:t>
      </w:r>
      <w:r w:rsidR="45B92110">
        <w:t xml:space="preserve">, která je z větší části </w:t>
      </w:r>
      <w:r w:rsidR="0A35ACD2">
        <w:t>založen</w:t>
      </w:r>
      <w:r w:rsidR="004358A4">
        <w:t xml:space="preserve">a </w:t>
      </w:r>
      <w:r w:rsidR="0A35ACD2">
        <w:t>na vzájemné pomoci osob</w:t>
      </w:r>
      <w:r w:rsidR="2CB7B6EC">
        <w:t xml:space="preserve">. </w:t>
      </w:r>
      <w:r w:rsidR="1B7F52D0">
        <w:t>Tenhle vztah</w:t>
      </w:r>
      <w:r w:rsidR="0C0A2985">
        <w:t xml:space="preserve"> je dle </w:t>
      </w:r>
      <w:proofErr w:type="spellStart"/>
      <w:r w:rsidR="0C0A2985">
        <w:t>Hagen</w:t>
      </w:r>
      <w:proofErr w:type="spellEnd"/>
      <w:r w:rsidR="0C0A2985">
        <w:t xml:space="preserve"> et al. (2017</w:t>
      </w:r>
      <w:r w:rsidR="4CF68433">
        <w:t>, str. 541</w:t>
      </w:r>
      <w:r w:rsidR="0C0A2985">
        <w:t>)</w:t>
      </w:r>
      <w:r w:rsidR="01CC73E8">
        <w:t xml:space="preserve"> založen</w:t>
      </w:r>
      <w:r w:rsidR="005D1ABF">
        <w:t>ý</w:t>
      </w:r>
      <w:r w:rsidR="01CC73E8">
        <w:t xml:space="preserve"> na výkonu a často zaměřený na specifické znalosti či zlepšení výkonu a téměř vždy zahrnuje také </w:t>
      </w:r>
      <w:r w:rsidR="3549480F">
        <w:t>zlepšení výkonu koučované osoby na základ</w:t>
      </w:r>
      <w:r w:rsidR="656BFEC1">
        <w:t>ě</w:t>
      </w:r>
      <w:r w:rsidR="3549480F">
        <w:t xml:space="preserve"> zpětné vazby od kouče.</w:t>
      </w:r>
      <w:r w:rsidR="3A4B7797">
        <w:t xml:space="preserve"> </w:t>
      </w:r>
      <w:r w:rsidR="04AD9132">
        <w:t xml:space="preserve">Také je dle </w:t>
      </w:r>
      <w:proofErr w:type="spellStart"/>
      <w:r w:rsidR="04AD9132">
        <w:t>Hagen</w:t>
      </w:r>
      <w:proofErr w:type="spellEnd"/>
      <w:r w:rsidR="04AD9132">
        <w:t xml:space="preserve"> et al. (2017, str. 550) d</w:t>
      </w:r>
      <w:r w:rsidR="005D1ABF">
        <w:t>ů</w:t>
      </w:r>
      <w:r w:rsidR="04AD9132">
        <w:t>ležité určit cíle a smysl k</w:t>
      </w:r>
      <w:r w:rsidR="005D1ABF">
        <w:t>olegiálního koučinku</w:t>
      </w:r>
      <w:r w:rsidR="04AD9132">
        <w:t xml:space="preserve">. </w:t>
      </w:r>
      <w:r w:rsidR="298689EC">
        <w:t>Mezi klíčové mechani</w:t>
      </w:r>
      <w:r w:rsidR="005D1ABF">
        <w:t>s</w:t>
      </w:r>
      <w:r w:rsidR="298689EC">
        <w:t>my k</w:t>
      </w:r>
      <w:r w:rsidR="005D1ABF">
        <w:t>ole</w:t>
      </w:r>
      <w:r w:rsidR="00E838AE">
        <w:t xml:space="preserve">giálního </w:t>
      </w:r>
      <w:proofErr w:type="spellStart"/>
      <w:r w:rsidR="00E838AE">
        <w:t>koučinku</w:t>
      </w:r>
      <w:proofErr w:type="spellEnd"/>
      <w:r w:rsidR="298689EC">
        <w:t xml:space="preserve"> radí </w:t>
      </w:r>
      <w:proofErr w:type="spellStart"/>
      <w:r w:rsidR="298689EC">
        <w:t>Hagen</w:t>
      </w:r>
      <w:proofErr w:type="spellEnd"/>
      <w:r w:rsidR="298689EC">
        <w:t xml:space="preserve"> et al. (2017, str. 550) pomoc, podporu a vzáj</w:t>
      </w:r>
      <w:r w:rsidR="2D1D290D">
        <w:t>e</w:t>
      </w:r>
      <w:r w:rsidR="298689EC">
        <w:t>mné vzdělávaní.</w:t>
      </w:r>
      <w:r w:rsidR="41CCF38D">
        <w:t xml:space="preserve"> </w:t>
      </w:r>
      <w:proofErr w:type="spellStart"/>
      <w:r w:rsidR="57E7AEC5">
        <w:t>Hagen</w:t>
      </w:r>
      <w:proofErr w:type="spellEnd"/>
      <w:r w:rsidR="57E7AEC5">
        <w:t xml:space="preserve"> et al. (2017, str. 551) radí mezi účely </w:t>
      </w:r>
      <w:r w:rsidR="00E838AE">
        <w:t xml:space="preserve">kolegiálního </w:t>
      </w:r>
      <w:r w:rsidR="57E7AEC5">
        <w:t>ko</w:t>
      </w:r>
      <w:r w:rsidR="00E838AE">
        <w:t>učinku</w:t>
      </w:r>
      <w:r w:rsidR="57E7AEC5">
        <w:t xml:space="preserve"> osobní </w:t>
      </w:r>
      <w:r w:rsidR="314E9CCD">
        <w:t>rozvoj</w:t>
      </w:r>
      <w:r w:rsidR="52E70C91">
        <w:t xml:space="preserve"> nebo také</w:t>
      </w:r>
      <w:r w:rsidR="314E9CCD">
        <w:t xml:space="preserve"> zlepšení profesionálního výkonu, obzvláš</w:t>
      </w:r>
      <w:r w:rsidR="56EC684C">
        <w:t>ť v oblasti specifických znalostí.</w:t>
      </w:r>
      <w:r w:rsidR="60069774">
        <w:t xml:space="preserve"> Podstatou </w:t>
      </w:r>
      <w:r w:rsidR="00E838AE">
        <w:t xml:space="preserve">tohoto </w:t>
      </w:r>
      <w:r w:rsidR="60069774">
        <w:t xml:space="preserve">vztahu není obdržet radu o tom, jak se zachovat v určité situaci, nýbrž </w:t>
      </w:r>
      <w:r w:rsidR="7EF41DAB">
        <w:t>vhodnými otázkami přinutit koučovaného zamyslet se nad situací z jiného úhlu pohledu (</w:t>
      </w:r>
      <w:proofErr w:type="spellStart"/>
      <w:r w:rsidR="7EF41DAB">
        <w:t>Parker</w:t>
      </w:r>
      <w:proofErr w:type="spellEnd"/>
      <w:r w:rsidR="7EF41DAB">
        <w:t xml:space="preserve"> et al., 2014, str. 125-126</w:t>
      </w:r>
      <w:r w:rsidR="5D3D408D">
        <w:t>).</w:t>
      </w:r>
    </w:p>
    <w:p w14:paraId="597F7044" w14:textId="16B9B46D" w:rsidR="12340761" w:rsidRDefault="6313D53B" w:rsidP="42FA86FF">
      <w:pPr>
        <w:jc w:val="both"/>
      </w:pPr>
      <w:proofErr w:type="spellStart"/>
      <w:r>
        <w:t>Hagen</w:t>
      </w:r>
      <w:proofErr w:type="spellEnd"/>
      <w:r>
        <w:t xml:space="preserve"> et al. (2017, str. 549) dále identifikují určité charakteristiky </w:t>
      </w:r>
      <w:r w:rsidR="00E838AE">
        <w:t>kolegiálního koučinku</w:t>
      </w:r>
      <w:r w:rsidR="6C257EF9">
        <w:t>. Mezi tyto charakteristiky patří neexistence</w:t>
      </w:r>
      <w:r w:rsidR="35391C10">
        <w:t xml:space="preserve"> hierarchick</w:t>
      </w:r>
      <w:r w:rsidR="6A4A9468">
        <w:t>é</w:t>
      </w:r>
      <w:r w:rsidR="35391C10">
        <w:t xml:space="preserve"> </w:t>
      </w:r>
      <w:r w:rsidR="53296400">
        <w:t>autorit</w:t>
      </w:r>
      <w:r w:rsidR="1D2A1590">
        <w:t>y</w:t>
      </w:r>
      <w:r w:rsidR="53296400">
        <w:t xml:space="preserve"> </w:t>
      </w:r>
      <w:r w:rsidR="2CA895B7">
        <w:t>mezi účastníky</w:t>
      </w:r>
      <w:r w:rsidR="0B9836E5">
        <w:t xml:space="preserve"> a</w:t>
      </w:r>
      <w:r w:rsidR="2CA895B7">
        <w:t xml:space="preserve"> </w:t>
      </w:r>
      <w:r w:rsidR="3E4ED614">
        <w:t>dobrovoln</w:t>
      </w:r>
      <w:r w:rsidR="73E51A7F">
        <w:t>í</w:t>
      </w:r>
      <w:r w:rsidR="3E4ED614">
        <w:t xml:space="preserve"> a nekompetitivní</w:t>
      </w:r>
      <w:r w:rsidR="2594A4B4">
        <w:t xml:space="preserve"> </w:t>
      </w:r>
      <w:r w:rsidR="74373A9D">
        <w:t>povaha vztahu</w:t>
      </w:r>
      <w:r w:rsidR="3E4ED614">
        <w:t xml:space="preserve"> pro zajištění pozit</w:t>
      </w:r>
      <w:r w:rsidR="31884C4F">
        <w:t>i</w:t>
      </w:r>
      <w:r w:rsidR="3E4ED614">
        <w:t>vního efektu</w:t>
      </w:r>
      <w:r w:rsidR="5FFD3141">
        <w:t xml:space="preserve"> (také v </w:t>
      </w:r>
      <w:proofErr w:type="spellStart"/>
      <w:r w:rsidR="5FFD3141">
        <w:t>Parker</w:t>
      </w:r>
      <w:proofErr w:type="spellEnd"/>
      <w:r w:rsidR="5FFD3141">
        <w:t xml:space="preserve"> et al., 2014, str. 124)</w:t>
      </w:r>
      <w:r w:rsidR="3E4ED614">
        <w:t>.</w:t>
      </w:r>
      <w:r w:rsidR="06DC932D">
        <w:t xml:space="preserve"> Taktéž dodávají, že dle existujícího výzkumu neexistuje </w:t>
      </w:r>
      <w:r w:rsidR="760F6BAE">
        <w:t>shoda v tom,</w:t>
      </w:r>
      <w:r w:rsidR="06DC932D">
        <w:t xml:space="preserve"> jestli je </w:t>
      </w:r>
      <w:r w:rsidR="000821CD">
        <w:t>kolegiální koučink</w:t>
      </w:r>
      <w:r w:rsidR="06DC932D">
        <w:t xml:space="preserve"> aktivita </w:t>
      </w:r>
      <w:r w:rsidR="16638824">
        <w:t>probíhajíc</w:t>
      </w:r>
      <w:r w:rsidR="6CE13363">
        <w:t>í</w:t>
      </w:r>
      <w:r w:rsidR="16638824">
        <w:t xml:space="preserve"> mezi dv</w:t>
      </w:r>
      <w:r w:rsidR="000821CD">
        <w:t>ěma</w:t>
      </w:r>
      <w:r w:rsidR="466F7F7C">
        <w:t xml:space="preserve"> </w:t>
      </w:r>
      <w:r w:rsidR="000821CD">
        <w:t>a</w:t>
      </w:r>
      <w:r w:rsidR="466F7F7C">
        <w:t>nebo vícerými účastníky.</w:t>
      </w:r>
      <w:r w:rsidR="691C6D8C">
        <w:t xml:space="preserve"> </w:t>
      </w:r>
      <w:proofErr w:type="spellStart"/>
      <w:r w:rsidR="691C6D8C">
        <w:t>Hagen</w:t>
      </w:r>
      <w:proofErr w:type="spellEnd"/>
      <w:r w:rsidR="691C6D8C">
        <w:t xml:space="preserve"> et al. (2017, str. 552) také uvádějí upřímnost</w:t>
      </w:r>
      <w:r w:rsidR="6681470F">
        <w:t xml:space="preserve">, </w:t>
      </w:r>
      <w:r w:rsidR="691C6D8C">
        <w:t>d</w:t>
      </w:r>
      <w:r w:rsidR="000821CD">
        <w:t>ů</w:t>
      </w:r>
      <w:r w:rsidR="691C6D8C">
        <w:t xml:space="preserve">věru </w:t>
      </w:r>
      <w:r w:rsidR="7A8E7D16">
        <w:t xml:space="preserve">a oboustrannost </w:t>
      </w:r>
      <w:r w:rsidR="691C6D8C">
        <w:t>jako z</w:t>
      </w:r>
      <w:r w:rsidR="6989069E">
        <w:t xml:space="preserve">ákladní </w:t>
      </w:r>
      <w:r w:rsidR="51D93F58">
        <w:t>aspekty.</w:t>
      </w:r>
      <w:r w:rsidR="515476D8">
        <w:t xml:space="preserve"> </w:t>
      </w:r>
      <w:proofErr w:type="spellStart"/>
      <w:r w:rsidR="515476D8">
        <w:t>Parker</w:t>
      </w:r>
      <w:proofErr w:type="spellEnd"/>
      <w:r w:rsidR="515476D8">
        <w:t xml:space="preserve"> et al. (2014, str. 123) k těmto základním aspekt</w:t>
      </w:r>
      <w:r w:rsidR="000821CD">
        <w:t>ů</w:t>
      </w:r>
      <w:r w:rsidR="515476D8">
        <w:t>m dodávají ještě podporu.</w:t>
      </w:r>
      <w:r w:rsidR="3CCD179A">
        <w:t xml:space="preserve"> Vyzdvihován je také kvalitní vztah mezi účastníky, kte</w:t>
      </w:r>
      <w:r w:rsidR="5CC99957">
        <w:t>ří jsou schopni si navzájem pomoci (</w:t>
      </w:r>
      <w:proofErr w:type="spellStart"/>
      <w:r w:rsidR="5CC99957">
        <w:t>Parker</w:t>
      </w:r>
      <w:proofErr w:type="spellEnd"/>
      <w:r w:rsidR="5CC99957">
        <w:t xml:space="preserve"> et al., 2014, str. 128).</w:t>
      </w:r>
    </w:p>
    <w:p w14:paraId="45E9416F" w14:textId="6286EC30" w:rsidR="42FA86FF" w:rsidRDefault="754BBD49" w:rsidP="42FA86FF">
      <w:pPr>
        <w:jc w:val="both"/>
      </w:pPr>
      <w:proofErr w:type="spellStart"/>
      <w:r>
        <w:lastRenderedPageBreak/>
        <w:t>Parker</w:t>
      </w:r>
      <w:proofErr w:type="spellEnd"/>
      <w:r>
        <w:t xml:space="preserve"> et al. (2014, str. 128) </w:t>
      </w:r>
      <w:r w:rsidR="5D2E437A">
        <w:t>zmiňu</w:t>
      </w:r>
      <w:r w:rsidR="28DE7DE1">
        <w:t xml:space="preserve">jí, že pomocí internalizace </w:t>
      </w:r>
      <w:r w:rsidR="000821CD">
        <w:t xml:space="preserve">kolegiálního koučinku </w:t>
      </w:r>
      <w:r w:rsidR="28DE7DE1">
        <w:t>do běžného fungování organizace, je možné dosáhno</w:t>
      </w:r>
      <w:r w:rsidR="3BF222D9">
        <w:t>ut lepší schopnost sebeuvědomění</w:t>
      </w:r>
      <w:r w:rsidR="0E48F6E2">
        <w:t xml:space="preserve"> a vyšší úroveň přizp</w:t>
      </w:r>
      <w:r w:rsidR="000821CD">
        <w:t>ů</w:t>
      </w:r>
      <w:r w:rsidR="0E48F6E2">
        <w:t>sobivosti</w:t>
      </w:r>
      <w:r w:rsidR="53894D9F">
        <w:t>, c</w:t>
      </w:r>
      <w:r w:rsidR="36BAC483">
        <w:t>o</w:t>
      </w:r>
      <w:r w:rsidR="53894D9F">
        <w:t>ž považuj</w:t>
      </w:r>
      <w:r w:rsidR="67E54DC5">
        <w:t>í</w:t>
      </w:r>
      <w:r w:rsidR="53894D9F">
        <w:t xml:space="preserve"> za velmi d</w:t>
      </w:r>
      <w:r w:rsidR="000821CD">
        <w:t>ů</w:t>
      </w:r>
      <w:r w:rsidR="53894D9F">
        <w:t xml:space="preserve">ležité </w:t>
      </w:r>
      <w:r w:rsidR="0B690388">
        <w:t xml:space="preserve">aspekty </w:t>
      </w:r>
      <w:r w:rsidR="00E6797D">
        <w:t>vů</w:t>
      </w:r>
      <w:r w:rsidR="0B690388">
        <w:t>dc</w:t>
      </w:r>
      <w:r w:rsidR="00E6797D">
        <w:t>ů</w:t>
      </w:r>
      <w:r w:rsidR="0E48F6E2">
        <w:t>.</w:t>
      </w:r>
      <w:r w:rsidR="07CF14EC">
        <w:t xml:space="preserve"> </w:t>
      </w:r>
      <w:proofErr w:type="spellStart"/>
      <w:r w:rsidR="117DB108">
        <w:t>Goldman</w:t>
      </w:r>
      <w:proofErr w:type="spellEnd"/>
      <w:r w:rsidR="117DB108">
        <w:t xml:space="preserve"> et al. (2013, str. 77)</w:t>
      </w:r>
      <w:r w:rsidR="0996ABA6">
        <w:t xml:space="preserve"> dodávají ještě nasl</w:t>
      </w:r>
      <w:r w:rsidR="65A72937">
        <w:t>ou</w:t>
      </w:r>
      <w:r w:rsidR="0996ABA6">
        <w:t>ch</w:t>
      </w:r>
      <w:r w:rsidR="7F6AC463">
        <w:t>á</w:t>
      </w:r>
      <w:r w:rsidR="0996ABA6">
        <w:t>ní a schopnost klást otázky, jako dovednosti, které rozvíjí kolegiální kouč</w:t>
      </w:r>
      <w:r w:rsidR="1409F48C">
        <w:t>ování</w:t>
      </w:r>
      <w:r w:rsidR="29430527">
        <w:t>. Tyto dovednosti jsou také vedoucími pracovníky využívaný ve velké míře.</w:t>
      </w:r>
      <w:r w:rsidR="48457E97">
        <w:t xml:space="preserve"> </w:t>
      </w:r>
      <w:proofErr w:type="spellStart"/>
      <w:r w:rsidR="48457E97">
        <w:t>Kotlyar</w:t>
      </w:r>
      <w:proofErr w:type="spellEnd"/>
      <w:r w:rsidR="48457E97">
        <w:t xml:space="preserve"> et al. (2015, str. 1264) zmiňují také </w:t>
      </w:r>
      <w:r w:rsidR="652C3F7A">
        <w:t>zvýšení sebed</w:t>
      </w:r>
      <w:r w:rsidR="00E6797D">
        <w:t>ů</w:t>
      </w:r>
      <w:r w:rsidR="652C3F7A">
        <w:t xml:space="preserve">věry, úspěchu ve zvládaní změn a rozvoje </w:t>
      </w:r>
      <w:r w:rsidR="065DFF04">
        <w:t>měkkých dovedností (</w:t>
      </w:r>
      <w:r w:rsidR="065DFF04" w:rsidRPr="00E6797D">
        <w:rPr>
          <w:i/>
          <w:iCs/>
        </w:rPr>
        <w:t>soft-</w:t>
      </w:r>
      <w:proofErr w:type="spellStart"/>
      <w:r w:rsidR="065DFF04" w:rsidRPr="00E6797D">
        <w:rPr>
          <w:i/>
          <w:iCs/>
        </w:rPr>
        <w:t>skills</w:t>
      </w:r>
      <w:proofErr w:type="spellEnd"/>
      <w:r w:rsidR="065DFF04">
        <w:t>).</w:t>
      </w:r>
      <w:r w:rsidR="6EC3BFF0">
        <w:t xml:space="preserve"> Zlepšení schopnosti dělat rozhodnutí nebo zlepšení stylu vedení patří mezi dovednosti vedoucích pra</w:t>
      </w:r>
      <w:r w:rsidR="1AB91418">
        <w:t>covník</w:t>
      </w:r>
      <w:r w:rsidR="00E6797D">
        <w:t>ů</w:t>
      </w:r>
      <w:r w:rsidR="6EC3BFF0">
        <w:t xml:space="preserve"> rozvíjené kolegiálním koučováním</w:t>
      </w:r>
      <w:r w:rsidR="5FAFC5C2">
        <w:t xml:space="preserve"> (</w:t>
      </w:r>
      <w:proofErr w:type="spellStart"/>
      <w:r w:rsidR="5FAFC5C2">
        <w:t>Kotlyar</w:t>
      </w:r>
      <w:proofErr w:type="spellEnd"/>
      <w:r w:rsidR="5FAFC5C2">
        <w:t xml:space="preserve"> et al., 2015, str. 1266)</w:t>
      </w:r>
      <w:r w:rsidR="6EC3BFF0">
        <w:t>.</w:t>
      </w:r>
      <w:r w:rsidR="6D0F3BF2">
        <w:t xml:space="preserve"> </w:t>
      </w:r>
      <w:proofErr w:type="spellStart"/>
      <w:r w:rsidR="6D0F3BF2">
        <w:t>Parker</w:t>
      </w:r>
      <w:proofErr w:type="spellEnd"/>
      <w:r w:rsidR="6D0F3BF2">
        <w:t xml:space="preserve"> et al. (2015, str. 232</w:t>
      </w:r>
      <w:r w:rsidR="0708E89B">
        <w:t>, 247</w:t>
      </w:r>
      <w:r w:rsidR="65D025BE">
        <w:t>) se ještě zmiňují o managementu stresu</w:t>
      </w:r>
      <w:r w:rsidR="323DD1B4">
        <w:t>, sebeuvědomění</w:t>
      </w:r>
      <w:r w:rsidR="431F92EF">
        <w:t>, schopnosti navazovat vztahy</w:t>
      </w:r>
      <w:r w:rsidR="65D025BE">
        <w:t xml:space="preserve"> a strategickém myšlení jako o dovednostech vedoucích pracovník</w:t>
      </w:r>
      <w:r w:rsidR="00E6797D">
        <w:t>ů</w:t>
      </w:r>
      <w:r w:rsidR="65D025BE">
        <w:t xml:space="preserve">, které rozvíjí kolegiální </w:t>
      </w:r>
      <w:r w:rsidR="55DDFAAF">
        <w:t>koučování.</w:t>
      </w:r>
    </w:p>
    <w:p w14:paraId="6E464C9E" w14:textId="51418703" w:rsidR="00696467" w:rsidRPr="00652E47" w:rsidRDefault="4E5B08F5" w:rsidP="727F7DD6">
      <w:pPr>
        <w:jc w:val="both"/>
        <w:rPr>
          <w:b/>
          <w:bCs/>
        </w:rPr>
      </w:pPr>
      <w:r w:rsidRPr="63E3723F">
        <w:rPr>
          <w:b/>
          <w:bCs/>
        </w:rPr>
        <w:t>R</w:t>
      </w:r>
      <w:r w:rsidR="52BC9180" w:rsidRPr="63E3723F">
        <w:rPr>
          <w:b/>
          <w:bCs/>
        </w:rPr>
        <w:t>efle</w:t>
      </w:r>
      <w:r w:rsidR="1E9DCA91" w:rsidRPr="63E3723F">
        <w:rPr>
          <w:b/>
          <w:bCs/>
        </w:rPr>
        <w:t>xi</w:t>
      </w:r>
      <w:r w:rsidR="52BC9180" w:rsidRPr="63E3723F">
        <w:rPr>
          <w:b/>
          <w:bCs/>
        </w:rPr>
        <w:t>vn</w:t>
      </w:r>
      <w:r w:rsidR="6BFE04C5" w:rsidRPr="63E3723F">
        <w:rPr>
          <w:b/>
          <w:bCs/>
        </w:rPr>
        <w:t>í</w:t>
      </w:r>
      <w:r w:rsidR="52BC9180" w:rsidRPr="63E3723F">
        <w:rPr>
          <w:b/>
          <w:bCs/>
        </w:rPr>
        <w:t xml:space="preserve"> </w:t>
      </w:r>
      <w:r w:rsidR="00A626E2">
        <w:rPr>
          <w:b/>
          <w:bCs/>
        </w:rPr>
        <w:t>techniky</w:t>
      </w:r>
      <w:r w:rsidR="52BC9180" w:rsidRPr="63E3723F">
        <w:rPr>
          <w:b/>
          <w:bCs/>
        </w:rPr>
        <w:t xml:space="preserve"> (</w:t>
      </w:r>
      <w:proofErr w:type="spellStart"/>
      <w:r w:rsidR="52BC9180" w:rsidRPr="63E3723F">
        <w:rPr>
          <w:b/>
          <w:bCs/>
        </w:rPr>
        <w:t>r</w:t>
      </w:r>
      <w:r w:rsidRPr="63E3723F">
        <w:rPr>
          <w:b/>
          <w:bCs/>
        </w:rPr>
        <w:t>eflexive</w:t>
      </w:r>
      <w:proofErr w:type="spellEnd"/>
      <w:r w:rsidRPr="63E3723F">
        <w:rPr>
          <w:b/>
          <w:bCs/>
        </w:rPr>
        <w:t xml:space="preserve"> </w:t>
      </w:r>
      <w:proofErr w:type="spellStart"/>
      <w:r w:rsidRPr="63E3723F">
        <w:rPr>
          <w:b/>
          <w:bCs/>
        </w:rPr>
        <w:t>practices</w:t>
      </w:r>
      <w:proofErr w:type="spellEnd"/>
      <w:r w:rsidR="607262C5" w:rsidRPr="63E3723F">
        <w:rPr>
          <w:b/>
          <w:bCs/>
        </w:rPr>
        <w:t>)</w:t>
      </w:r>
    </w:p>
    <w:p w14:paraId="5B592CC0" w14:textId="76E7E26D" w:rsidR="00CA0474" w:rsidRPr="006A7EAA" w:rsidRDefault="00FC26D5" w:rsidP="00C86EBE">
      <w:pPr>
        <w:jc w:val="both"/>
      </w:pPr>
      <w:r>
        <w:t xml:space="preserve">Jedná se o </w:t>
      </w:r>
      <w:r w:rsidR="00A626E2">
        <w:t>techniky</w:t>
      </w:r>
      <w:r>
        <w:t xml:space="preserve">, které nám napomáhají přemýšlet </w:t>
      </w:r>
      <w:r w:rsidR="009966D7">
        <w:t>nad svými činy</w:t>
      </w:r>
      <w:r w:rsidR="50067A8A">
        <w:t>.</w:t>
      </w:r>
      <w:r w:rsidR="00A13DBB">
        <w:t xml:space="preserve"> </w:t>
      </w:r>
      <w:r w:rsidR="3019FD9E">
        <w:t>P</w:t>
      </w:r>
      <w:r w:rsidR="00A13DBB">
        <w:t>o</w:t>
      </w:r>
      <w:r w:rsidR="004F61FE">
        <w:t>jem</w:t>
      </w:r>
      <w:r w:rsidR="004F61FE" w:rsidRPr="004F61FE">
        <w:t xml:space="preserve"> reflexivita </w:t>
      </w:r>
      <w:proofErr w:type="spellStart"/>
      <w:r w:rsidR="004F61FE" w:rsidRPr="004F61FE">
        <w:t>Hibbert</w:t>
      </w:r>
      <w:proofErr w:type="spellEnd"/>
      <w:r w:rsidR="004F61FE" w:rsidRPr="004F61FE">
        <w:t xml:space="preserve"> a </w:t>
      </w:r>
      <w:proofErr w:type="spellStart"/>
      <w:r w:rsidR="004F61FE" w:rsidRPr="004F61FE">
        <w:t>Cunliffe</w:t>
      </w:r>
      <w:proofErr w:type="spellEnd"/>
      <w:r w:rsidR="004F61FE" w:rsidRPr="004F61FE">
        <w:t xml:space="preserve"> (2015</w:t>
      </w:r>
      <w:r w:rsidR="2F5132BC">
        <w:t xml:space="preserve">, str. </w:t>
      </w:r>
      <w:r w:rsidR="004F61FE" w:rsidRPr="004F61FE">
        <w:t xml:space="preserve">7) spojují </w:t>
      </w:r>
      <w:r w:rsidR="00A13DBB">
        <w:t xml:space="preserve">tedy </w:t>
      </w:r>
      <w:r w:rsidR="004F61FE" w:rsidRPr="004F61FE">
        <w:t xml:space="preserve">s odpovědnými </w:t>
      </w:r>
      <w:r w:rsidR="00A626E2">
        <w:t>technikami</w:t>
      </w:r>
      <w:r w:rsidR="00A13DBB">
        <w:t xml:space="preserve"> a</w:t>
      </w:r>
      <w:r w:rsidR="004F61FE" w:rsidRPr="004F61FE">
        <w:t xml:space="preserve"> definují tento pojem jako </w:t>
      </w:r>
      <w:r w:rsidR="004F61FE">
        <w:t>jakýsi prostřed</w:t>
      </w:r>
      <w:r w:rsidR="6D79A032">
        <w:t>e</w:t>
      </w:r>
      <w:r w:rsidR="004F61FE">
        <w:t>k</w:t>
      </w:r>
      <w:r w:rsidR="004F61FE" w:rsidRPr="004F61FE">
        <w:t xml:space="preserve"> pro z</w:t>
      </w:r>
      <w:r w:rsidR="007B3A1F">
        <w:t>hodnocení</w:t>
      </w:r>
      <w:r w:rsidR="004F61FE" w:rsidRPr="004F61FE">
        <w:t xml:space="preserve"> našich zkušeností</w:t>
      </w:r>
      <w:r w:rsidR="005429F1">
        <w:t xml:space="preserve">, </w:t>
      </w:r>
      <w:r w:rsidR="008B0921">
        <w:t>především t</w:t>
      </w:r>
      <w:r w:rsidR="00997791">
        <w:t>ěch</w:t>
      </w:r>
      <w:r w:rsidR="008B0921">
        <w:t>, které jsou považované za samozřejmé</w:t>
      </w:r>
      <w:r w:rsidR="00BC3045">
        <w:t xml:space="preserve"> a </w:t>
      </w:r>
      <w:r w:rsidR="004F61FE" w:rsidRPr="004F61FE">
        <w:t xml:space="preserve">jsou </w:t>
      </w:r>
      <w:r w:rsidR="00207899">
        <w:t xml:space="preserve">případně </w:t>
      </w:r>
      <w:r w:rsidR="004F61FE" w:rsidRPr="004F61FE">
        <w:t>zpochybňovány naším vztahem s okolním světem. Dále tvrdí, že hlavní součástí t</w:t>
      </w:r>
      <w:r w:rsidR="007426B4">
        <w:t xml:space="preserve">ěchto </w:t>
      </w:r>
      <w:r w:rsidR="004F61FE" w:rsidRPr="004F61FE">
        <w:t>reflexiv</w:t>
      </w:r>
      <w:r w:rsidR="007426B4">
        <w:t xml:space="preserve">ních </w:t>
      </w:r>
      <w:r w:rsidR="00D2362C">
        <w:t>techni</w:t>
      </w:r>
      <w:r w:rsidR="007426B4">
        <w:t>k</w:t>
      </w:r>
      <w:r w:rsidR="004F61FE" w:rsidRPr="004F61FE">
        <w:t xml:space="preserve"> </w:t>
      </w:r>
      <w:r w:rsidR="77407E42">
        <w:t>je</w:t>
      </w:r>
      <w:r w:rsidR="004F61FE" w:rsidRPr="004F61FE">
        <w:t xml:space="preserve"> pochopení situace či problému</w:t>
      </w:r>
      <w:r w:rsidR="00DA70F9">
        <w:t xml:space="preserve">, především </w:t>
      </w:r>
      <w:r w:rsidR="000D0C00">
        <w:t xml:space="preserve">reflexe </w:t>
      </w:r>
      <w:r w:rsidR="003955D0">
        <w:t xml:space="preserve">zkušeností, díky nímž je možné </w:t>
      </w:r>
      <w:r w:rsidR="00F77B5A">
        <w:t>se z nich ponaučit</w:t>
      </w:r>
      <w:r w:rsidR="004F61FE" w:rsidRPr="004F61FE">
        <w:t>.</w:t>
      </w:r>
      <w:r w:rsidR="00F92B9D">
        <w:t xml:space="preserve"> </w:t>
      </w:r>
      <w:r w:rsidR="007426B4">
        <w:t xml:space="preserve">Reflexivní </w:t>
      </w:r>
      <w:r w:rsidR="00D2362C">
        <w:t>techniky</w:t>
      </w:r>
      <w:r w:rsidR="007426B4">
        <w:t xml:space="preserve"> lze rozdělit na dv</w:t>
      </w:r>
      <w:r w:rsidR="005C7F54">
        <w:t xml:space="preserve">a druhy, a to na kritickou reflexivitu a </w:t>
      </w:r>
      <w:proofErr w:type="spellStart"/>
      <w:r w:rsidR="005C7F54">
        <w:t>sebereflexivitu</w:t>
      </w:r>
      <w:proofErr w:type="spellEnd"/>
      <w:r w:rsidR="005C7F54">
        <w:t xml:space="preserve"> (</w:t>
      </w:r>
      <w:proofErr w:type="spellStart"/>
      <w:r w:rsidR="005C7F54">
        <w:t>Hibbert</w:t>
      </w:r>
      <w:proofErr w:type="spellEnd"/>
      <w:r w:rsidR="005C7F54">
        <w:t xml:space="preserve"> &amp; </w:t>
      </w:r>
      <w:proofErr w:type="spellStart"/>
      <w:r w:rsidR="00191945" w:rsidRPr="00191945">
        <w:t>Callagher</w:t>
      </w:r>
      <w:proofErr w:type="spellEnd"/>
      <w:r w:rsidR="00191945" w:rsidRPr="00191945">
        <w:t xml:space="preserve">, </w:t>
      </w:r>
      <w:r w:rsidR="00191945">
        <w:t>2019</w:t>
      </w:r>
      <w:r w:rsidR="672B6D9B">
        <w:t xml:space="preserve">, str. </w:t>
      </w:r>
      <w:r w:rsidR="004875A5">
        <w:t>188)</w:t>
      </w:r>
      <w:r w:rsidR="007956CB">
        <w:t xml:space="preserve">. </w:t>
      </w:r>
      <w:proofErr w:type="spellStart"/>
      <w:r w:rsidR="00364E65">
        <w:t>Sebereflexivita</w:t>
      </w:r>
      <w:proofErr w:type="spellEnd"/>
      <w:r w:rsidR="00364E65">
        <w:t xml:space="preserve"> se zaměřuje hlavně na </w:t>
      </w:r>
      <w:r w:rsidR="00F11181">
        <w:t>zpochybnění osobníc</w:t>
      </w:r>
      <w:r w:rsidR="00065475">
        <w:t>h vlastností</w:t>
      </w:r>
      <w:r w:rsidR="5401174A">
        <w:t>,</w:t>
      </w:r>
      <w:r w:rsidR="0065763A">
        <w:t xml:space="preserve"> např. naše</w:t>
      </w:r>
      <w:r w:rsidR="00963FD9">
        <w:t xml:space="preserve"> </w:t>
      </w:r>
      <w:r w:rsidR="001D7432">
        <w:t>chován</w:t>
      </w:r>
      <w:r w:rsidR="00306B3A">
        <w:t>í</w:t>
      </w:r>
      <w:r w:rsidR="0034421C">
        <w:t xml:space="preserve"> v určitých situacích</w:t>
      </w:r>
      <w:r w:rsidR="00306B3A">
        <w:t>, oproti tomu kritick</w:t>
      </w:r>
      <w:r w:rsidR="00FD0257">
        <w:t xml:space="preserve">ou reflexivitu lze chápat jako </w:t>
      </w:r>
      <w:r w:rsidR="00641E86">
        <w:t xml:space="preserve">zkoumání </w:t>
      </w:r>
      <w:r w:rsidR="005E6F33">
        <w:t xml:space="preserve">předpokladů, které se týkají </w:t>
      </w:r>
      <w:r w:rsidR="009F3591">
        <w:t>převážně sociální</w:t>
      </w:r>
      <w:r w:rsidR="00B86076">
        <w:t>ch a organizačních</w:t>
      </w:r>
      <w:r w:rsidR="008F013D">
        <w:t xml:space="preserve"> technik</w:t>
      </w:r>
      <w:r w:rsidR="00AB460C">
        <w:t xml:space="preserve">, </w:t>
      </w:r>
      <w:r w:rsidR="00CD3B4B">
        <w:t xml:space="preserve">jejichž působení ovlivní </w:t>
      </w:r>
      <w:r w:rsidR="00476FE4">
        <w:t xml:space="preserve">vedoucího </w:t>
      </w:r>
      <w:r w:rsidR="00CD3B4B">
        <w:t xml:space="preserve">pracovníka. </w:t>
      </w:r>
      <w:proofErr w:type="spellStart"/>
      <w:r w:rsidR="007D4B9E" w:rsidRPr="004F61FE">
        <w:t>Hibbert</w:t>
      </w:r>
      <w:proofErr w:type="spellEnd"/>
      <w:r w:rsidR="007D4B9E" w:rsidRPr="004F61FE">
        <w:t xml:space="preserve"> a </w:t>
      </w:r>
      <w:proofErr w:type="spellStart"/>
      <w:r w:rsidR="007D4B9E" w:rsidRPr="004F61FE">
        <w:t>Cunliffe</w:t>
      </w:r>
      <w:proofErr w:type="spellEnd"/>
      <w:r w:rsidR="007D4B9E" w:rsidRPr="004F61FE">
        <w:t xml:space="preserve"> (2015</w:t>
      </w:r>
      <w:r w:rsidR="6FC0831C">
        <w:t xml:space="preserve">, str. </w:t>
      </w:r>
      <w:r w:rsidR="009E2D42">
        <w:t>8</w:t>
      </w:r>
      <w:r w:rsidR="007D4B9E" w:rsidRPr="004F61FE">
        <w:t>)</w:t>
      </w:r>
      <w:r w:rsidR="007D4B9E">
        <w:t xml:space="preserve"> uvádí</w:t>
      </w:r>
      <w:r w:rsidR="00E9278B">
        <w:t xml:space="preserve"> důležitost </w:t>
      </w:r>
      <w:r w:rsidR="00EB4EF4">
        <w:t>zapojení</w:t>
      </w:r>
      <w:r w:rsidR="00E4021A">
        <w:t xml:space="preserve"> se do obou</w:t>
      </w:r>
      <w:r w:rsidR="00944963">
        <w:t xml:space="preserve"> současně, zdůvodňují to </w:t>
      </w:r>
      <w:r w:rsidR="009E7315">
        <w:t>působení</w:t>
      </w:r>
      <w:r w:rsidR="00431F38">
        <w:t>m</w:t>
      </w:r>
      <w:r w:rsidR="009E7315">
        <w:t xml:space="preserve"> vnějších </w:t>
      </w:r>
      <w:r w:rsidR="00DB53FB">
        <w:t>faktorů, které je třeba kriticky zhodnotit v</w:t>
      </w:r>
      <w:r w:rsidR="00C9257B">
        <w:t> </w:t>
      </w:r>
      <w:r w:rsidR="00DB53FB">
        <w:t>rámci</w:t>
      </w:r>
      <w:r w:rsidR="00C9257B">
        <w:t xml:space="preserve"> </w:t>
      </w:r>
      <w:r w:rsidR="006108C9">
        <w:t xml:space="preserve">našich životů. </w:t>
      </w:r>
      <w:r w:rsidR="00AA683D">
        <w:t xml:space="preserve">Dle </w:t>
      </w:r>
      <w:proofErr w:type="spellStart"/>
      <w:r w:rsidR="00AA683D" w:rsidRPr="009E2D42">
        <w:t>Hibbert</w:t>
      </w:r>
      <w:proofErr w:type="spellEnd"/>
      <w:r w:rsidR="00AA683D" w:rsidRPr="009E2D42">
        <w:t xml:space="preserve"> a </w:t>
      </w:r>
      <w:proofErr w:type="spellStart"/>
      <w:r w:rsidR="00AA683D" w:rsidRPr="009E2D42">
        <w:t>Callagher</w:t>
      </w:r>
      <w:proofErr w:type="spellEnd"/>
      <w:r w:rsidR="00AA683D" w:rsidRPr="009E2D42">
        <w:t xml:space="preserve">, </w:t>
      </w:r>
      <w:r w:rsidR="00A57358" w:rsidRPr="009E2D42">
        <w:t>(</w:t>
      </w:r>
      <w:r w:rsidR="00AA683D" w:rsidRPr="009E2D42">
        <w:t>2019</w:t>
      </w:r>
      <w:r w:rsidR="4C736FF8" w:rsidRPr="009E2D42">
        <w:t>, str</w:t>
      </w:r>
      <w:r w:rsidR="7ABC1289" w:rsidRPr="009E2D42">
        <w:t xml:space="preserve">. </w:t>
      </w:r>
      <w:r w:rsidR="00AA683D" w:rsidRPr="009E2D42">
        <w:t>9)</w:t>
      </w:r>
      <w:r w:rsidR="00AA683D">
        <w:t xml:space="preserve"> </w:t>
      </w:r>
      <w:r w:rsidR="00A57358">
        <w:t xml:space="preserve">se na </w:t>
      </w:r>
      <w:r w:rsidR="006134A8">
        <w:t>reflexivní</w:t>
      </w:r>
      <w:r w:rsidR="00A57358">
        <w:t xml:space="preserve"> </w:t>
      </w:r>
      <w:r w:rsidR="00A626E2">
        <w:t xml:space="preserve">techniky </w:t>
      </w:r>
      <w:r w:rsidR="00A72704">
        <w:t>vážou i emoce</w:t>
      </w:r>
      <w:r w:rsidR="006134A8">
        <w:t>,</w:t>
      </w:r>
      <w:r w:rsidR="00A46907">
        <w:t xml:space="preserve"> je nutné</w:t>
      </w:r>
      <w:r w:rsidR="009C59AB">
        <w:t xml:space="preserve"> mít je </w:t>
      </w:r>
      <w:r w:rsidR="005A7BA2">
        <w:t xml:space="preserve">stále </w:t>
      </w:r>
      <w:r w:rsidR="009C59AB">
        <w:t xml:space="preserve">na vědomí, </w:t>
      </w:r>
      <w:r w:rsidR="005A7BA2">
        <w:t>jelikož</w:t>
      </w:r>
      <w:r w:rsidR="009C59AB">
        <w:t xml:space="preserve"> jsou nevyhnutelné</w:t>
      </w:r>
      <w:r w:rsidR="005A7BA2">
        <w:t xml:space="preserve">. </w:t>
      </w:r>
      <w:r w:rsidR="5D6D4717">
        <w:t>E</w:t>
      </w:r>
      <w:r w:rsidR="007214E1">
        <w:t xml:space="preserve">mocionální </w:t>
      </w:r>
      <w:r w:rsidR="00FF62F8">
        <w:t xml:space="preserve">kontakt s vnějším prostředím, umožňuje lepší chápaní </w:t>
      </w:r>
      <w:r w:rsidR="008462A8">
        <w:t>vnitřních emocí</w:t>
      </w:r>
      <w:r w:rsidR="00E07CAB">
        <w:t xml:space="preserve">, </w:t>
      </w:r>
      <w:r w:rsidR="00C22637">
        <w:t xml:space="preserve">nakonec se emoce </w:t>
      </w:r>
      <w:r w:rsidR="001825E7">
        <w:t>projevují i v</w:t>
      </w:r>
      <w:r w:rsidR="003C2C2E">
        <w:t> </w:t>
      </w:r>
      <w:r w:rsidR="001825E7">
        <w:t>mo</w:t>
      </w:r>
      <w:r w:rsidR="003C2C2E">
        <w:t xml:space="preserve">tivačních rozdílech, které se vyskytují v rámci reflexivních </w:t>
      </w:r>
      <w:r w:rsidR="00363FE3">
        <w:t>technik</w:t>
      </w:r>
      <w:r w:rsidR="00FA1AB1">
        <w:t xml:space="preserve">. </w:t>
      </w:r>
    </w:p>
    <w:p w14:paraId="23E06B62" w14:textId="152F6939" w:rsidR="056FEA85" w:rsidRDefault="056FEA85" w:rsidP="4B8D8751">
      <w:pPr>
        <w:jc w:val="both"/>
      </w:pPr>
      <w:proofErr w:type="spellStart"/>
      <w:r>
        <w:t>Hibbert</w:t>
      </w:r>
      <w:proofErr w:type="spellEnd"/>
      <w:r>
        <w:t xml:space="preserve"> a </w:t>
      </w:r>
      <w:proofErr w:type="spellStart"/>
      <w:r>
        <w:t>Cunliffe</w:t>
      </w:r>
      <w:proofErr w:type="spellEnd"/>
      <w:r>
        <w:t xml:space="preserve"> (2015, str. 10-13) </w:t>
      </w:r>
      <w:r w:rsidR="003C1A8F">
        <w:t>považují za h</w:t>
      </w:r>
      <w:r>
        <w:t>lavní úkol</w:t>
      </w:r>
      <w:r w:rsidR="00743030">
        <w:t xml:space="preserve"> vedoucího </w:t>
      </w:r>
      <w:r>
        <w:t>reflexivního</w:t>
      </w:r>
      <w:r w:rsidR="00743030">
        <w:t xml:space="preserve"> dialogu</w:t>
      </w:r>
      <w:r>
        <w:t xml:space="preserve"> poskytn</w:t>
      </w:r>
      <w:r w:rsidR="00AF460E">
        <w:t>utí</w:t>
      </w:r>
      <w:r>
        <w:t xml:space="preserve"> </w:t>
      </w:r>
      <w:r w:rsidR="19242FBB" w:rsidRPr="00DF387E">
        <w:t>student</w:t>
      </w:r>
      <w:r w:rsidR="00232DC6" w:rsidRPr="00DF387E">
        <w:t>ů</w:t>
      </w:r>
      <w:r w:rsidR="19242FBB" w:rsidRPr="00DF387E">
        <w:t>m</w:t>
      </w:r>
      <w:r w:rsidR="00AF460E">
        <w:t xml:space="preserve"> (</w:t>
      </w:r>
      <w:r w:rsidR="19242FBB" w:rsidRPr="00DF387E">
        <w:t>zúčastněným vedoucím pracovník</w:t>
      </w:r>
      <w:r w:rsidR="00232DC6" w:rsidRPr="00DF387E">
        <w:t>ů</w:t>
      </w:r>
      <w:r w:rsidR="19242FBB" w:rsidRPr="00DF387E">
        <w:t>m</w:t>
      </w:r>
      <w:r w:rsidR="00AF460E">
        <w:t>)</w:t>
      </w:r>
      <w:r w:rsidRPr="00DF387E">
        <w:t xml:space="preserve"> neznámé</w:t>
      </w:r>
      <w:r>
        <w:t xml:space="preserve"> způsoby a představení různých, nových perspektiv na věc a autoři jsou přesvědčeni, že toho mohou dosáhnout formou dialogů, anebo např. vyprávěním příběhů (</w:t>
      </w:r>
      <w:proofErr w:type="spellStart"/>
      <w:r w:rsidRPr="4B8D8751">
        <w:rPr>
          <w:i/>
          <w:iCs/>
        </w:rPr>
        <w:t>storytelling</w:t>
      </w:r>
      <w:proofErr w:type="spellEnd"/>
      <w:r>
        <w:t xml:space="preserve">). Dále totiž úkolem </w:t>
      </w:r>
      <w:r w:rsidR="00DF387E">
        <w:t xml:space="preserve">vedoucího reflexivního dialogu </w:t>
      </w:r>
      <w:r>
        <w:t xml:space="preserve">je zachycení a uvědomění si u </w:t>
      </w:r>
      <w:r w:rsidRPr="00DF387E">
        <w:t>studentů</w:t>
      </w:r>
      <w:r w:rsidR="72943E11" w:rsidRPr="00DF387E">
        <w:t xml:space="preserve"> </w:t>
      </w:r>
      <w:r w:rsidR="00AF460E">
        <w:t>(</w:t>
      </w:r>
      <w:r w:rsidR="72943E11" w:rsidRPr="00DF387E">
        <w:t>zúčastněných vedoucích pracovník</w:t>
      </w:r>
      <w:r w:rsidR="00232DC6" w:rsidRPr="00DF387E">
        <w:t>ů</w:t>
      </w:r>
      <w:r w:rsidR="00AF460E">
        <w:t>)</w:t>
      </w:r>
      <w:r w:rsidRPr="00DF387E">
        <w:t>,</w:t>
      </w:r>
      <w:r>
        <w:t xml:space="preserve"> jejich propojení s vlastními zkušenosti v rámci problematického konceptu a dále je povzbudit k pozdějšímu zamyšlení a kritickému zhodnocení. Navazuje i vztah s konceptem odpovědnosti, kdy úkolem reflexivního manažera je formou dotazování dokáza</w:t>
      </w:r>
      <w:r w:rsidR="2AD28CDF">
        <w:t>t</w:t>
      </w:r>
      <w:r>
        <w:t xml:space="preserve"> přeměnit svůj pohled na problém, uvedené jsou </w:t>
      </w:r>
      <w:r>
        <w:lastRenderedPageBreak/>
        <w:t>např. otázky typu: Jaký dopad bude mít mé jednání? Cílem je tedy zavedením těchto technik, vytvářet nové propojení mezi námi a okolním prostředím (</w:t>
      </w:r>
      <w:proofErr w:type="spellStart"/>
      <w:r>
        <w:t>Hibbert</w:t>
      </w:r>
      <w:proofErr w:type="spellEnd"/>
      <w:r>
        <w:t xml:space="preserve"> &amp; </w:t>
      </w:r>
      <w:proofErr w:type="spellStart"/>
      <w:r>
        <w:t>Cunliffe</w:t>
      </w:r>
      <w:proofErr w:type="spellEnd"/>
      <w:r>
        <w:t xml:space="preserve"> 2015, str. 14).</w:t>
      </w:r>
    </w:p>
    <w:p w14:paraId="6123B523" w14:textId="7DF647BB" w:rsidR="008230AF" w:rsidRPr="006A7EAA" w:rsidRDefault="00BA4DCC" w:rsidP="00C86EBE">
      <w:pPr>
        <w:jc w:val="both"/>
      </w:pPr>
      <w:r>
        <w:t>V</w:t>
      </w:r>
      <w:r w:rsidR="00375A1C">
        <w:t> </w:t>
      </w:r>
      <w:r>
        <w:t>oblasti</w:t>
      </w:r>
      <w:r w:rsidR="00375A1C">
        <w:t xml:space="preserve"> odpovědného řízen</w:t>
      </w:r>
      <w:r w:rsidR="00B57466">
        <w:t>í</w:t>
      </w:r>
      <w:r w:rsidR="00375A1C">
        <w:t xml:space="preserve"> tyto </w:t>
      </w:r>
      <w:r w:rsidR="00D2362C">
        <w:t>techniky</w:t>
      </w:r>
      <w:r w:rsidR="00375A1C">
        <w:t xml:space="preserve"> pomáhají </w:t>
      </w:r>
      <w:r w:rsidR="00413141">
        <w:t>pracovníkům spolupracovat</w:t>
      </w:r>
      <w:r w:rsidR="00DF34D3">
        <w:t>, podporovat a</w:t>
      </w:r>
      <w:r w:rsidR="00413141">
        <w:t xml:space="preserve"> </w:t>
      </w:r>
      <w:r w:rsidR="00C944EB">
        <w:t>rozvíjet se</w:t>
      </w:r>
      <w:r w:rsidR="00BF39F0">
        <w:t xml:space="preserve">, jedná se tedy o </w:t>
      </w:r>
      <w:r w:rsidR="008A40E9">
        <w:t xml:space="preserve">důležitý nástroj pro </w:t>
      </w:r>
      <w:r w:rsidR="002C6E22">
        <w:t xml:space="preserve">profesní rozvoj, kdy se jedinec reflektováním svých zkušeností </w:t>
      </w:r>
      <w:r w:rsidR="002D3A34">
        <w:t>rozvíjí.</w:t>
      </w:r>
      <w:r w:rsidR="00EC3991">
        <w:t xml:space="preserve"> </w:t>
      </w:r>
      <w:r w:rsidR="002D3A34">
        <w:t xml:space="preserve"> </w:t>
      </w:r>
      <w:r w:rsidR="0001184B">
        <w:t>Reflexiv</w:t>
      </w:r>
      <w:r w:rsidR="00BB5827">
        <w:t xml:space="preserve">itu nelze </w:t>
      </w:r>
      <w:r w:rsidR="000D7A88">
        <w:t xml:space="preserve">naučit </w:t>
      </w:r>
      <w:r w:rsidR="00174CBD">
        <w:t>z</w:t>
      </w:r>
      <w:r w:rsidR="00596DE1">
        <w:t xml:space="preserve"> čtení</w:t>
      </w:r>
      <w:r w:rsidR="00174CBD">
        <w:t xml:space="preserve"> učebnic</w:t>
      </w:r>
      <w:r w:rsidR="000D7A88">
        <w:t>, ale</w:t>
      </w:r>
      <w:r w:rsidR="001049AF">
        <w:t xml:space="preserve"> spíše</w:t>
      </w:r>
      <w:r w:rsidR="000D7A88">
        <w:t xml:space="preserve"> </w:t>
      </w:r>
      <w:r w:rsidR="0001184B">
        <w:t xml:space="preserve">formou dialogů, </w:t>
      </w:r>
      <w:r w:rsidR="009602E8">
        <w:t>disku</w:t>
      </w:r>
      <w:r w:rsidR="00D716A6">
        <w:t>z</w:t>
      </w:r>
      <w:r w:rsidR="009602E8">
        <w:t>í</w:t>
      </w:r>
      <w:r w:rsidR="0001184B">
        <w:t xml:space="preserve">, anebo </w:t>
      </w:r>
      <w:r w:rsidR="00300B3F">
        <w:t>řízen</w:t>
      </w:r>
      <w:r w:rsidR="008E4267">
        <w:t>ým zážitkovým učením</w:t>
      </w:r>
      <w:r w:rsidR="009D17C0">
        <w:t>, kdy je cílem jejich pochopení</w:t>
      </w:r>
      <w:r w:rsidR="0044690C">
        <w:t xml:space="preserve"> </w:t>
      </w:r>
      <w:r w:rsidR="0032035D">
        <w:t>(</w:t>
      </w:r>
      <w:proofErr w:type="spellStart"/>
      <w:r w:rsidR="0032035D">
        <w:t>Hibbert</w:t>
      </w:r>
      <w:proofErr w:type="spellEnd"/>
      <w:r w:rsidR="0032035D">
        <w:t xml:space="preserve"> &amp; </w:t>
      </w:r>
      <w:proofErr w:type="spellStart"/>
      <w:r w:rsidR="0032035D">
        <w:t>Cunliffe</w:t>
      </w:r>
      <w:proofErr w:type="spellEnd"/>
      <w:r w:rsidR="36DD556E">
        <w:t>,</w:t>
      </w:r>
      <w:r w:rsidR="0032035D">
        <w:t xml:space="preserve"> 2015</w:t>
      </w:r>
      <w:r w:rsidR="4A69DAA2">
        <w:t xml:space="preserve">, str. </w:t>
      </w:r>
      <w:r w:rsidR="0032035D">
        <w:t>22)</w:t>
      </w:r>
      <w:r w:rsidR="00BB5827">
        <w:t>.</w:t>
      </w:r>
      <w:r w:rsidR="006D2C2B">
        <w:t xml:space="preserve"> </w:t>
      </w:r>
      <w:r w:rsidR="00423587">
        <w:t>R</w:t>
      </w:r>
      <w:r w:rsidR="00197F63">
        <w:t xml:space="preserve">eflexi formou kritiky </w:t>
      </w:r>
      <w:r w:rsidR="7871C51C">
        <w:t xml:space="preserve">doporučuje </w:t>
      </w:r>
      <w:proofErr w:type="spellStart"/>
      <w:r w:rsidR="00197F63">
        <w:t>Parker</w:t>
      </w:r>
      <w:proofErr w:type="spellEnd"/>
      <w:r w:rsidR="00197F63">
        <w:t xml:space="preserve"> et al. (2020</w:t>
      </w:r>
      <w:r w:rsidR="0629954D">
        <w:t xml:space="preserve">, str. </w:t>
      </w:r>
      <w:r w:rsidR="73B4C47E">
        <w:t>310</w:t>
      </w:r>
      <w:r w:rsidR="7B72D348">
        <w:t>)</w:t>
      </w:r>
      <w:r w:rsidR="00197F63">
        <w:t xml:space="preserve"> </w:t>
      </w:r>
      <w:r w:rsidR="006B0E55">
        <w:t xml:space="preserve">jednotlivým pracovníkům předat mimo </w:t>
      </w:r>
      <w:r w:rsidR="00313CAF">
        <w:t xml:space="preserve">pracovní skupinu, </w:t>
      </w:r>
      <w:r w:rsidR="00F000FD">
        <w:t xml:space="preserve">což může zabránit </w:t>
      </w:r>
      <w:r w:rsidR="000244EF">
        <w:t xml:space="preserve">nátlaku, který by byl na jedince </w:t>
      </w:r>
      <w:r w:rsidR="00803CF1">
        <w:t xml:space="preserve">přikládán. </w:t>
      </w:r>
      <w:proofErr w:type="spellStart"/>
      <w:r w:rsidR="0095317E">
        <w:t>Antona</w:t>
      </w:r>
      <w:r w:rsidR="00AE4B1F">
        <w:t>copoulou</w:t>
      </w:r>
      <w:proofErr w:type="spellEnd"/>
      <w:r w:rsidR="00AE4B1F">
        <w:t xml:space="preserve"> (2010</w:t>
      </w:r>
      <w:r w:rsidR="55182AD1">
        <w:t xml:space="preserve">, str. </w:t>
      </w:r>
      <w:r w:rsidR="00B115A9">
        <w:t>8</w:t>
      </w:r>
      <w:r w:rsidR="00AE4B1F">
        <w:t xml:space="preserve">) se zabývá </w:t>
      </w:r>
      <w:r w:rsidR="001E6B58">
        <w:t>ve své práci</w:t>
      </w:r>
      <w:r w:rsidR="000C3D7E">
        <w:t xml:space="preserve"> např.</w:t>
      </w:r>
      <w:r w:rsidR="001E6B58">
        <w:t xml:space="preserve"> reflexivní kritikou</w:t>
      </w:r>
      <w:r w:rsidR="00494855">
        <w:t xml:space="preserve"> a jejím porozuměním</w:t>
      </w:r>
      <w:r w:rsidR="00897D28">
        <w:t xml:space="preserve">, především v kontextu </w:t>
      </w:r>
      <w:r w:rsidR="00441DE0">
        <w:t>kritičnosti a využitím praktické moudrosti (</w:t>
      </w:r>
      <w:proofErr w:type="spellStart"/>
      <w:r w:rsidR="00441DE0" w:rsidRPr="00441DE0">
        <w:rPr>
          <w:i/>
        </w:rPr>
        <w:t>phronesis</w:t>
      </w:r>
      <w:proofErr w:type="spellEnd"/>
      <w:r w:rsidR="00441DE0">
        <w:t>)</w:t>
      </w:r>
      <w:r w:rsidR="000E0C62">
        <w:t xml:space="preserve">, jakožto </w:t>
      </w:r>
      <w:r w:rsidR="398551F1">
        <w:t xml:space="preserve">jednoho </w:t>
      </w:r>
      <w:r w:rsidR="000E0C62">
        <w:t>z</w:t>
      </w:r>
      <w:r w:rsidR="00B07602">
        <w:t> </w:t>
      </w:r>
      <w:r w:rsidR="000E0C62">
        <w:t>h</w:t>
      </w:r>
      <w:r w:rsidR="00B07602">
        <w:t xml:space="preserve">lavních nástrojů kritického </w:t>
      </w:r>
      <w:r w:rsidR="00B115A9">
        <w:t>myšlení.</w:t>
      </w:r>
      <w:r w:rsidR="00687FB0">
        <w:t xml:space="preserve"> </w:t>
      </w:r>
      <w:r w:rsidR="00D0732A">
        <w:t xml:space="preserve">Uvádí tedy, že reflexivní kritika </w:t>
      </w:r>
      <w:r w:rsidR="00384C6B">
        <w:t xml:space="preserve">umožňuje přeměnu </w:t>
      </w:r>
      <w:r w:rsidR="00D2415B">
        <w:t xml:space="preserve">určitých setkání či </w:t>
      </w:r>
      <w:r w:rsidR="00A93BF2">
        <w:t xml:space="preserve">střetnutí na zkušenosti, které mohou mít dlouhodobý </w:t>
      </w:r>
      <w:r w:rsidR="006A12C4">
        <w:t>dopad</w:t>
      </w:r>
      <w:r w:rsidR="009D6AE0">
        <w:t xml:space="preserve">, jestliže jsou podpořeny </w:t>
      </w:r>
      <w:r w:rsidR="006A38CF">
        <w:t>učením a snahou o</w:t>
      </w:r>
      <w:r w:rsidR="00356E84">
        <w:t xml:space="preserve"> zlepšení či rozvoj vedoucího pracovníka. (</w:t>
      </w:r>
      <w:proofErr w:type="spellStart"/>
      <w:r w:rsidR="00356E84">
        <w:t>Antonacopoulou</w:t>
      </w:r>
      <w:proofErr w:type="spellEnd"/>
      <w:r w:rsidR="00356E84">
        <w:t>, 2010</w:t>
      </w:r>
      <w:r w:rsidR="144E26E6">
        <w:t xml:space="preserve">, str. </w:t>
      </w:r>
      <w:r w:rsidR="00356E84">
        <w:t xml:space="preserve">9). </w:t>
      </w:r>
      <w:r w:rsidR="00E069D5">
        <w:t xml:space="preserve">V rámci vzdělávání manažerů </w:t>
      </w:r>
      <w:r w:rsidR="003021E0">
        <w:t xml:space="preserve">je tedy hlavním cílem </w:t>
      </w:r>
      <w:r w:rsidR="00473C6B">
        <w:t xml:space="preserve">poskytnutí studijních a praktických zkušeností, </w:t>
      </w:r>
      <w:r w:rsidR="00060B34">
        <w:t>jejichž úkolem je manažer</w:t>
      </w:r>
      <w:r w:rsidR="00FE4243">
        <w:t xml:space="preserve">ům umožnit </w:t>
      </w:r>
      <w:r w:rsidR="00A15F1D">
        <w:t>čelit</w:t>
      </w:r>
      <w:r w:rsidR="00FA36A4">
        <w:t xml:space="preserve"> </w:t>
      </w:r>
      <w:r w:rsidR="00FE4243">
        <w:t>výzvám a hrozbám,</w:t>
      </w:r>
      <w:r w:rsidR="00620B14">
        <w:t xml:space="preserve"> ať už se jedná o ekonomické, politické, anebo sociální vztahy</w:t>
      </w:r>
      <w:r w:rsidR="00CC0208">
        <w:t xml:space="preserve"> (</w:t>
      </w:r>
      <w:proofErr w:type="spellStart"/>
      <w:r w:rsidR="00CC0208">
        <w:t>Antonacopoulou</w:t>
      </w:r>
      <w:proofErr w:type="spellEnd"/>
      <w:r w:rsidR="00CC0208">
        <w:t>, 2010</w:t>
      </w:r>
      <w:r w:rsidR="657FD6BF">
        <w:t xml:space="preserve">, str. </w:t>
      </w:r>
      <w:r w:rsidR="00CC0208">
        <w:t>22</w:t>
      </w:r>
      <w:r w:rsidR="3EDA412F">
        <w:t>)</w:t>
      </w:r>
      <w:r w:rsidR="22807292">
        <w:t>.</w:t>
      </w:r>
      <w:r w:rsidR="004520E7">
        <w:t xml:space="preserve"> </w:t>
      </w:r>
      <w:r w:rsidR="12192541">
        <w:t xml:space="preserve"> </w:t>
      </w:r>
    </w:p>
    <w:p w14:paraId="1E2395EC" w14:textId="77777777" w:rsidR="00577620" w:rsidRDefault="00577620" w:rsidP="00C86EBE">
      <w:pPr>
        <w:pStyle w:val="berschrift3"/>
        <w:jc w:val="both"/>
      </w:pPr>
      <w:r w:rsidRPr="00577620">
        <w:t>Diskuze</w:t>
      </w:r>
    </w:p>
    <w:p w14:paraId="35BD53AA" w14:textId="054092B1" w:rsidR="00A21902" w:rsidRDefault="6A2A1BEB" w:rsidP="00A21902">
      <w:pPr>
        <w:jc w:val="both"/>
        <w:rPr>
          <w:rStyle w:val="normaltextrun"/>
          <w:rFonts w:ascii="Century Schoolbook" w:hAnsi="Century Schoolbook"/>
          <w:color w:val="000000" w:themeColor="text2"/>
        </w:rPr>
      </w:pPr>
      <w:r>
        <w:t>V naš</w:t>
      </w:r>
      <w:r w:rsidR="11E7EFB7">
        <w:t>em článku jsme si zvolili následující výzkumn</w:t>
      </w:r>
      <w:r w:rsidR="00F96B22">
        <w:t>ou</w:t>
      </w:r>
      <w:r w:rsidR="11E7EFB7">
        <w:t xml:space="preserve"> otázku, </w:t>
      </w:r>
      <w:r w:rsidR="504DC5BF">
        <w:t xml:space="preserve">VO: </w:t>
      </w:r>
      <w:r w:rsidR="504DC5BF" w:rsidRPr="43FF62F7">
        <w:rPr>
          <w:rFonts w:ascii="Century Schoolbook" w:eastAsia="Century Schoolbook" w:hAnsi="Century Schoolbook" w:cs="Century Schoolbook"/>
        </w:rPr>
        <w:t xml:space="preserve">Jak se liší mentoring, </w:t>
      </w:r>
      <w:r w:rsidR="7420CDAA" w:rsidRPr="76C71A00">
        <w:rPr>
          <w:rFonts w:ascii="Century Schoolbook" w:eastAsia="Century Schoolbook" w:hAnsi="Century Schoolbook" w:cs="Century Schoolbook"/>
        </w:rPr>
        <w:t xml:space="preserve">kolegiální </w:t>
      </w:r>
      <w:r w:rsidR="504DC5BF" w:rsidRPr="43FF62F7">
        <w:rPr>
          <w:rFonts w:ascii="Century Schoolbook" w:eastAsia="Century Schoolbook" w:hAnsi="Century Schoolbook" w:cs="Century Schoolbook"/>
        </w:rPr>
        <w:t>kouč</w:t>
      </w:r>
      <w:r w:rsidR="00F96B22">
        <w:rPr>
          <w:rFonts w:ascii="Century Schoolbook" w:eastAsia="Century Schoolbook" w:hAnsi="Century Schoolbook" w:cs="Century Schoolbook"/>
        </w:rPr>
        <w:t>ink</w:t>
      </w:r>
      <w:r w:rsidR="504DC5BF" w:rsidRPr="43FF62F7">
        <w:rPr>
          <w:rFonts w:ascii="Century Schoolbook" w:eastAsia="Century Schoolbook" w:hAnsi="Century Schoolbook" w:cs="Century Schoolbook"/>
        </w:rPr>
        <w:t xml:space="preserve"> (</w:t>
      </w:r>
      <w:r w:rsidR="504DC5BF" w:rsidRPr="00DF7ED4">
        <w:rPr>
          <w:rFonts w:ascii="Century Schoolbook" w:eastAsia="Century Schoolbook" w:hAnsi="Century Schoolbook" w:cs="Century Schoolbook"/>
          <w:i/>
          <w:iCs/>
        </w:rPr>
        <w:t>peer coaching</w:t>
      </w:r>
      <w:r w:rsidR="504DC5BF" w:rsidRPr="43FF62F7">
        <w:rPr>
          <w:rFonts w:ascii="Century Schoolbook" w:eastAsia="Century Schoolbook" w:hAnsi="Century Schoolbook" w:cs="Century Schoolbook"/>
        </w:rPr>
        <w:t>) a reflexivní techniky (</w:t>
      </w:r>
      <w:proofErr w:type="spellStart"/>
      <w:r w:rsidR="504DC5BF" w:rsidRPr="00DF7ED4">
        <w:rPr>
          <w:rFonts w:ascii="Century Schoolbook" w:eastAsia="Century Schoolbook" w:hAnsi="Century Schoolbook" w:cs="Century Schoolbook"/>
          <w:i/>
          <w:iCs/>
        </w:rPr>
        <w:t>reflexive</w:t>
      </w:r>
      <w:proofErr w:type="spellEnd"/>
      <w:r w:rsidR="504DC5BF" w:rsidRPr="00DF7ED4">
        <w:rPr>
          <w:rFonts w:ascii="Century Schoolbook" w:eastAsia="Century Schoolbook" w:hAnsi="Century Schoolbook" w:cs="Century Schoolbook"/>
          <w:i/>
          <w:iCs/>
        </w:rPr>
        <w:t xml:space="preserve"> </w:t>
      </w:r>
      <w:proofErr w:type="spellStart"/>
      <w:r w:rsidR="504DC5BF" w:rsidRPr="00DF7ED4">
        <w:rPr>
          <w:rFonts w:ascii="Century Schoolbook" w:eastAsia="Century Schoolbook" w:hAnsi="Century Schoolbook" w:cs="Century Schoolbook"/>
          <w:i/>
          <w:iCs/>
        </w:rPr>
        <w:t>practices</w:t>
      </w:r>
      <w:proofErr w:type="spellEnd"/>
      <w:r w:rsidR="504DC5BF" w:rsidRPr="43FF62F7">
        <w:rPr>
          <w:rFonts w:ascii="Century Schoolbook" w:eastAsia="Century Schoolbook" w:hAnsi="Century Schoolbook" w:cs="Century Schoolbook"/>
        </w:rPr>
        <w:t xml:space="preserve">) z hlediska </w:t>
      </w:r>
      <w:r w:rsidR="1D444601" w:rsidRPr="4B8D8751">
        <w:rPr>
          <w:rFonts w:ascii="Century Schoolbook" w:eastAsia="Century Schoolbook" w:hAnsi="Century Schoolbook" w:cs="Century Schoolbook"/>
        </w:rPr>
        <w:t>cíle nástroj</w:t>
      </w:r>
      <w:r w:rsidR="00F96B22" w:rsidRPr="4B8D8751">
        <w:rPr>
          <w:rFonts w:ascii="Century Schoolbook" w:eastAsia="Century Schoolbook" w:hAnsi="Century Schoolbook" w:cs="Century Schoolbook"/>
        </w:rPr>
        <w:t>e</w:t>
      </w:r>
      <w:r w:rsidR="6AC1CB25" w:rsidRPr="4B8D8751">
        <w:rPr>
          <w:rFonts w:ascii="Century Schoolbook" w:eastAsia="Century Schoolbook" w:hAnsi="Century Schoolbook" w:cs="Century Schoolbook"/>
        </w:rPr>
        <w:t>,</w:t>
      </w:r>
      <w:r w:rsidR="6AC1CB25" w:rsidRPr="34D1E91D">
        <w:rPr>
          <w:rFonts w:ascii="Century Schoolbook" w:eastAsia="Century Schoolbook" w:hAnsi="Century Schoolbook" w:cs="Century Schoolbook"/>
        </w:rPr>
        <w:t xml:space="preserve"> </w:t>
      </w:r>
      <w:r w:rsidR="504DC5BF" w:rsidRPr="43FF62F7">
        <w:rPr>
          <w:rFonts w:ascii="Century Schoolbook" w:eastAsia="Century Schoolbook" w:hAnsi="Century Schoolbook" w:cs="Century Schoolbook"/>
        </w:rPr>
        <w:t xml:space="preserve">zainteresovaných stran a přínosu pro </w:t>
      </w:r>
      <w:r w:rsidR="27A9B55C" w:rsidRPr="34D1E91D">
        <w:rPr>
          <w:rFonts w:ascii="Century Schoolbook" w:eastAsia="Century Schoolbook" w:hAnsi="Century Schoolbook" w:cs="Century Schoolbook"/>
        </w:rPr>
        <w:t>vzdělávání</w:t>
      </w:r>
      <w:r w:rsidR="504DC5BF" w:rsidRPr="43FF62F7">
        <w:rPr>
          <w:rFonts w:ascii="Century Schoolbook" w:eastAsia="Century Schoolbook" w:hAnsi="Century Schoolbook" w:cs="Century Schoolbook"/>
        </w:rPr>
        <w:t xml:space="preserve"> vedoucích pracovníků?</w:t>
      </w:r>
      <w:r w:rsidR="3F1C5DD6" w:rsidRPr="77AC7523">
        <w:rPr>
          <w:rFonts w:ascii="Century Schoolbook" w:eastAsia="Century Schoolbook" w:hAnsi="Century Schoolbook" w:cs="Century Schoolbook"/>
        </w:rPr>
        <w:t xml:space="preserve"> </w:t>
      </w:r>
      <w:r w:rsidR="1D97628C" w:rsidRPr="713D339F">
        <w:rPr>
          <w:rFonts w:ascii="Century Schoolbook" w:eastAsia="Century Schoolbook" w:hAnsi="Century Schoolbook" w:cs="Century Schoolbook"/>
        </w:rPr>
        <w:t xml:space="preserve">Tyto tři hlediska výše dopodrobna rozepisujeme pro každý nástroj zvlášť. </w:t>
      </w:r>
      <w:r w:rsidR="1D97628C" w:rsidRPr="0BD4D446">
        <w:rPr>
          <w:rFonts w:ascii="Century Schoolbook" w:eastAsia="Century Schoolbook" w:hAnsi="Century Schoolbook" w:cs="Century Schoolbook"/>
        </w:rPr>
        <w:t>Tady ovšem vyvstává prostor pro jejich vzájemné porovnání</w:t>
      </w:r>
      <w:r w:rsidR="0EDC0D89" w:rsidRPr="77AC7523">
        <w:rPr>
          <w:rFonts w:ascii="Century Schoolbook" w:eastAsia="Century Schoolbook" w:hAnsi="Century Schoolbook" w:cs="Century Schoolbook"/>
        </w:rPr>
        <w:t>.</w:t>
      </w:r>
    </w:p>
    <w:p w14:paraId="69908DCF" w14:textId="28ABDC14" w:rsidR="0293338E" w:rsidRDefault="0ACD02B1" w:rsidP="0293338E">
      <w:pPr>
        <w:jc w:val="both"/>
        <w:rPr>
          <w:rFonts w:ascii="Century Schoolbook" w:eastAsia="Century Schoolbook" w:hAnsi="Century Schoolbook" w:cs="Century Schoolbook"/>
        </w:rPr>
      </w:pPr>
      <w:r w:rsidRPr="34D1E91D">
        <w:rPr>
          <w:rFonts w:ascii="Century Schoolbook" w:eastAsia="Century Schoolbook" w:hAnsi="Century Schoolbook" w:cs="Century Schoolbook"/>
        </w:rPr>
        <w:t>První</w:t>
      </w:r>
      <w:r w:rsidR="57862C6D" w:rsidRPr="4B1826EC">
        <w:rPr>
          <w:rFonts w:ascii="Century Schoolbook" w:eastAsia="Century Schoolbook" w:hAnsi="Century Schoolbook" w:cs="Century Schoolbook"/>
        </w:rPr>
        <w:t xml:space="preserve"> hledisko na základě</w:t>
      </w:r>
      <w:r w:rsidR="187F66FF" w:rsidRPr="34D1E91D">
        <w:rPr>
          <w:rFonts w:ascii="Century Schoolbook" w:eastAsia="Century Schoolbook" w:hAnsi="Century Schoolbook" w:cs="Century Schoolbook"/>
        </w:rPr>
        <w:t>,</w:t>
      </w:r>
      <w:r w:rsidR="57862C6D" w:rsidRPr="4B1826EC">
        <w:rPr>
          <w:rFonts w:ascii="Century Schoolbook" w:eastAsia="Century Schoolbook" w:hAnsi="Century Schoolbook" w:cs="Century Schoolbook"/>
        </w:rPr>
        <w:t xml:space="preserve"> kterého jsme tyto tři nástroje srovnávali</w:t>
      </w:r>
      <w:r w:rsidR="7090EB9C" w:rsidRPr="34D1E91D">
        <w:rPr>
          <w:rFonts w:ascii="Century Schoolbook" w:eastAsia="Century Schoolbook" w:hAnsi="Century Schoolbook" w:cs="Century Schoolbook"/>
        </w:rPr>
        <w:t>,</w:t>
      </w:r>
      <w:r w:rsidR="57862C6D" w:rsidRPr="4B1826EC">
        <w:rPr>
          <w:rFonts w:ascii="Century Schoolbook" w:eastAsia="Century Schoolbook" w:hAnsi="Century Schoolbook" w:cs="Century Schoolbook"/>
        </w:rPr>
        <w:t xml:space="preserve"> </w:t>
      </w:r>
      <w:r w:rsidR="57862C6D" w:rsidRPr="44FCEC1F">
        <w:rPr>
          <w:rFonts w:ascii="Century Schoolbook" w:eastAsia="Century Schoolbook" w:hAnsi="Century Schoolbook" w:cs="Century Schoolbook"/>
        </w:rPr>
        <w:t xml:space="preserve">je </w:t>
      </w:r>
      <w:r w:rsidR="5B03B5B9" w:rsidRPr="4B8D8751">
        <w:rPr>
          <w:rFonts w:ascii="Century Schoolbook" w:eastAsia="Century Schoolbook" w:hAnsi="Century Schoolbook" w:cs="Century Schoolbook"/>
        </w:rPr>
        <w:t>cíl</w:t>
      </w:r>
      <w:r w:rsidR="19DEF6C4" w:rsidRPr="4B8D8751">
        <w:rPr>
          <w:rFonts w:ascii="Century Schoolbook" w:eastAsia="Century Schoolbook" w:hAnsi="Century Schoolbook" w:cs="Century Schoolbook"/>
        </w:rPr>
        <w:t xml:space="preserve"> nástroje</w:t>
      </w:r>
      <w:r w:rsidR="5B03B5B9" w:rsidRPr="4B8D8751">
        <w:rPr>
          <w:rFonts w:ascii="Century Schoolbook" w:eastAsia="Century Schoolbook" w:hAnsi="Century Schoolbook" w:cs="Century Schoolbook"/>
        </w:rPr>
        <w:t xml:space="preserve">, </w:t>
      </w:r>
      <w:r w:rsidR="5B03B5B9" w:rsidRPr="00FE2292">
        <w:rPr>
          <w:rFonts w:ascii="Century Schoolbook" w:eastAsia="Century Schoolbook" w:hAnsi="Century Schoolbook" w:cs="Century Schoolbook"/>
        </w:rPr>
        <w:t>ted</w:t>
      </w:r>
      <w:r w:rsidR="00FE2292">
        <w:rPr>
          <w:rFonts w:ascii="Century Schoolbook" w:eastAsia="Century Schoolbook" w:hAnsi="Century Schoolbook" w:cs="Century Schoolbook"/>
        </w:rPr>
        <w:t>y</w:t>
      </w:r>
      <w:r w:rsidR="00E77258">
        <w:rPr>
          <w:rFonts w:ascii="Century Schoolbook" w:eastAsia="Century Schoolbook" w:hAnsi="Century Schoolbook" w:cs="Century Schoolbook"/>
        </w:rPr>
        <w:t xml:space="preserve"> obecné zaměření nástroje</w:t>
      </w:r>
      <w:r w:rsidR="00FE2292">
        <w:rPr>
          <w:rFonts w:ascii="Century Schoolbook" w:eastAsia="Century Schoolbook" w:hAnsi="Century Schoolbook" w:cs="Century Schoolbook"/>
        </w:rPr>
        <w:t xml:space="preserve"> a jeho účel. </w:t>
      </w:r>
      <w:r w:rsidR="19DEF6C4" w:rsidRPr="4F9FB0B4">
        <w:rPr>
          <w:rFonts w:ascii="Century Schoolbook" w:eastAsia="Century Schoolbook" w:hAnsi="Century Schoolbook" w:cs="Century Schoolbook"/>
        </w:rPr>
        <w:t>Mentoring je dle St-Jean</w:t>
      </w:r>
      <w:r w:rsidR="66FB55B8" w:rsidRPr="4F9FB0B4">
        <w:rPr>
          <w:rFonts w:ascii="Century Schoolbook" w:eastAsia="Century Schoolbook" w:hAnsi="Century Schoolbook" w:cs="Century Schoolbook"/>
        </w:rPr>
        <w:t xml:space="preserve"> a </w:t>
      </w:r>
      <w:proofErr w:type="spellStart"/>
      <w:r w:rsidR="66FB55B8" w:rsidRPr="4F9FB0B4">
        <w:rPr>
          <w:rFonts w:ascii="Century Schoolbook" w:eastAsia="Century Schoolbook" w:hAnsi="Century Schoolbook" w:cs="Century Schoolbook"/>
        </w:rPr>
        <w:t>Mitrano</w:t>
      </w:r>
      <w:proofErr w:type="spellEnd"/>
      <w:r w:rsidR="66FB55B8" w:rsidRPr="4F9FB0B4">
        <w:rPr>
          <w:rFonts w:ascii="Century Schoolbook" w:eastAsia="Century Schoolbook" w:hAnsi="Century Schoolbook" w:cs="Century Schoolbook"/>
        </w:rPr>
        <w:t xml:space="preserve">-Meda (2016, str. </w:t>
      </w:r>
      <w:r w:rsidR="66FB55B8" w:rsidRPr="2969692A">
        <w:rPr>
          <w:rFonts w:ascii="Century Schoolbook" w:eastAsia="Century Schoolbook" w:hAnsi="Century Schoolbook" w:cs="Century Schoolbook"/>
        </w:rPr>
        <w:t>40-41) orientován na hledání smyslu</w:t>
      </w:r>
      <w:r w:rsidR="3B027D33" w:rsidRPr="4B7D36A4">
        <w:rPr>
          <w:rFonts w:ascii="Century Schoolbook" w:eastAsia="Century Schoolbook" w:hAnsi="Century Schoolbook" w:cs="Century Schoolbook"/>
        </w:rPr>
        <w:t>, zatímco kolegiální koučování</w:t>
      </w:r>
      <w:r w:rsidR="3B027D33" w:rsidRPr="7EC4C034">
        <w:rPr>
          <w:rFonts w:ascii="Century Schoolbook" w:eastAsia="Century Schoolbook" w:hAnsi="Century Schoolbook" w:cs="Century Schoolbook"/>
        </w:rPr>
        <w:t xml:space="preserve"> je spíše orientováno na rozvoj konkrétních </w:t>
      </w:r>
      <w:r w:rsidR="0B8B61AF" w:rsidRPr="7876C669">
        <w:rPr>
          <w:rFonts w:ascii="Century Schoolbook" w:eastAsia="Century Schoolbook" w:hAnsi="Century Schoolbook" w:cs="Century Schoolbook"/>
        </w:rPr>
        <w:t>dovedností</w:t>
      </w:r>
      <w:r w:rsidR="0B8B61AF" w:rsidRPr="2C0A3755">
        <w:rPr>
          <w:rFonts w:ascii="Century Schoolbook" w:eastAsia="Century Schoolbook" w:hAnsi="Century Schoolbook" w:cs="Century Schoolbook"/>
        </w:rPr>
        <w:t xml:space="preserve"> a reflexivní </w:t>
      </w:r>
      <w:r w:rsidR="4702EA25" w:rsidRPr="34D1E91D">
        <w:rPr>
          <w:rFonts w:ascii="Century Schoolbook" w:eastAsia="Century Schoolbook" w:hAnsi="Century Schoolbook" w:cs="Century Schoolbook"/>
        </w:rPr>
        <w:t>techniky</w:t>
      </w:r>
      <w:r w:rsidR="0B8B61AF" w:rsidRPr="2C0A3755">
        <w:rPr>
          <w:rFonts w:ascii="Century Schoolbook" w:eastAsia="Century Schoolbook" w:hAnsi="Century Schoolbook" w:cs="Century Schoolbook"/>
        </w:rPr>
        <w:t xml:space="preserve"> jsou </w:t>
      </w:r>
      <w:r w:rsidR="11AE1CD3" w:rsidRPr="5CE34374">
        <w:rPr>
          <w:rFonts w:ascii="Century Schoolbook" w:eastAsia="Century Schoolbook" w:hAnsi="Century Schoolbook" w:cs="Century Schoolbook"/>
        </w:rPr>
        <w:t xml:space="preserve">dle </w:t>
      </w:r>
      <w:proofErr w:type="spellStart"/>
      <w:r w:rsidR="11AE1CD3" w:rsidRPr="5CE34374">
        <w:rPr>
          <w:rFonts w:ascii="Century Schoolbook" w:eastAsia="Century Schoolbook" w:hAnsi="Century Schoolbook" w:cs="Century Schoolbook"/>
        </w:rPr>
        <w:t>Hibberta</w:t>
      </w:r>
      <w:proofErr w:type="spellEnd"/>
      <w:r w:rsidR="11AE1CD3" w:rsidRPr="5CE34374">
        <w:rPr>
          <w:rFonts w:ascii="Century Schoolbook" w:eastAsia="Century Schoolbook" w:hAnsi="Century Schoolbook" w:cs="Century Schoolbook"/>
        </w:rPr>
        <w:t xml:space="preserve"> a </w:t>
      </w:r>
      <w:proofErr w:type="spellStart"/>
      <w:r w:rsidR="11AE1CD3" w:rsidRPr="2F41D817">
        <w:rPr>
          <w:rFonts w:ascii="Century Schoolbook" w:eastAsia="Century Schoolbook" w:hAnsi="Century Schoolbook" w:cs="Century Schoolbook"/>
        </w:rPr>
        <w:t>Cunliffe</w:t>
      </w:r>
      <w:proofErr w:type="spellEnd"/>
      <w:r w:rsidR="11AE1CD3" w:rsidRPr="2F41D817">
        <w:rPr>
          <w:rFonts w:ascii="Century Schoolbook" w:eastAsia="Century Schoolbook" w:hAnsi="Century Schoolbook" w:cs="Century Schoolbook"/>
        </w:rPr>
        <w:t xml:space="preserve"> (2015, str. 7) </w:t>
      </w:r>
      <w:r w:rsidR="0B8B61AF" w:rsidRPr="2F41D817">
        <w:rPr>
          <w:rFonts w:ascii="Century Schoolbook" w:eastAsia="Century Schoolbook" w:hAnsi="Century Schoolbook" w:cs="Century Schoolbook"/>
        </w:rPr>
        <w:t>primárně</w:t>
      </w:r>
      <w:r w:rsidR="0B8B61AF" w:rsidRPr="2C0A3755">
        <w:rPr>
          <w:rFonts w:ascii="Century Schoolbook" w:eastAsia="Century Schoolbook" w:hAnsi="Century Schoolbook" w:cs="Century Schoolbook"/>
        </w:rPr>
        <w:t xml:space="preserve"> zaměřeny na reflexi</w:t>
      </w:r>
      <w:r w:rsidR="00546579">
        <w:rPr>
          <w:rFonts w:ascii="Century Schoolbook" w:eastAsia="Century Schoolbook" w:hAnsi="Century Schoolbook" w:cs="Century Schoolbook"/>
        </w:rPr>
        <w:t xml:space="preserve"> </w:t>
      </w:r>
      <w:r w:rsidR="0B8B61AF" w:rsidRPr="2C0A3755">
        <w:rPr>
          <w:rFonts w:ascii="Century Schoolbook" w:eastAsia="Century Schoolbook" w:hAnsi="Century Schoolbook" w:cs="Century Schoolbook"/>
        </w:rPr>
        <w:t>zkušeností</w:t>
      </w:r>
      <w:r w:rsidR="66FB55B8" w:rsidRPr="2C0A3755">
        <w:rPr>
          <w:rFonts w:ascii="Century Schoolbook" w:eastAsia="Century Schoolbook" w:hAnsi="Century Schoolbook" w:cs="Century Schoolbook"/>
        </w:rPr>
        <w:t>.</w:t>
      </w:r>
      <w:r w:rsidR="66FB55B8" w:rsidRPr="43B52275">
        <w:rPr>
          <w:rFonts w:ascii="Century Schoolbook" w:eastAsia="Century Schoolbook" w:hAnsi="Century Schoolbook" w:cs="Century Schoolbook"/>
        </w:rPr>
        <w:t xml:space="preserve"> </w:t>
      </w:r>
      <w:r w:rsidR="3D2F39E2" w:rsidRPr="1CC05D0F">
        <w:rPr>
          <w:rFonts w:ascii="Century Schoolbook" w:eastAsia="Century Schoolbook" w:hAnsi="Century Schoolbook" w:cs="Century Schoolbook"/>
        </w:rPr>
        <w:t>M</w:t>
      </w:r>
      <w:r w:rsidR="05330465" w:rsidRPr="1CC05D0F">
        <w:rPr>
          <w:rFonts w:ascii="Century Schoolbook" w:eastAsia="Century Schoolbook" w:hAnsi="Century Schoolbook" w:cs="Century Schoolbook"/>
        </w:rPr>
        <w:t>entoring</w:t>
      </w:r>
      <w:r w:rsidR="52A177B3" w:rsidRPr="706BB484">
        <w:rPr>
          <w:rFonts w:ascii="Century Schoolbook" w:eastAsia="Century Schoolbook" w:hAnsi="Century Schoolbook" w:cs="Century Schoolbook"/>
        </w:rPr>
        <w:t xml:space="preserve"> je</w:t>
      </w:r>
      <w:r w:rsidR="05330465" w:rsidRPr="706BB484">
        <w:rPr>
          <w:rFonts w:ascii="Century Schoolbook" w:eastAsia="Century Schoolbook" w:hAnsi="Century Schoolbook" w:cs="Century Schoolbook"/>
        </w:rPr>
        <w:t xml:space="preserve"> </w:t>
      </w:r>
      <w:r w:rsidR="52A177B3" w:rsidRPr="1CC05D0F">
        <w:rPr>
          <w:rFonts w:ascii="Century Schoolbook" w:eastAsia="Century Schoolbook" w:hAnsi="Century Schoolbook" w:cs="Century Schoolbook"/>
        </w:rPr>
        <w:t>dlouhodob</w:t>
      </w:r>
      <w:r w:rsidR="4067DFB1" w:rsidRPr="1CC05D0F">
        <w:rPr>
          <w:rFonts w:ascii="Century Schoolbook" w:eastAsia="Century Schoolbook" w:hAnsi="Century Schoolbook" w:cs="Century Schoolbook"/>
        </w:rPr>
        <w:t>ým</w:t>
      </w:r>
      <w:r w:rsidR="52A177B3" w:rsidRPr="1CC05D0F">
        <w:rPr>
          <w:rFonts w:ascii="Century Schoolbook" w:eastAsia="Century Schoolbook" w:hAnsi="Century Schoolbook" w:cs="Century Schoolbook"/>
        </w:rPr>
        <w:t xml:space="preserve"> vztah</w:t>
      </w:r>
      <w:r w:rsidR="786D25EC" w:rsidRPr="1CC05D0F">
        <w:rPr>
          <w:rFonts w:ascii="Century Schoolbook" w:eastAsia="Century Schoolbook" w:hAnsi="Century Schoolbook" w:cs="Century Schoolbook"/>
        </w:rPr>
        <w:t>em</w:t>
      </w:r>
      <w:r w:rsidR="52A177B3" w:rsidRPr="1CC05D0F">
        <w:rPr>
          <w:rFonts w:ascii="Century Schoolbook" w:eastAsia="Century Schoolbook" w:hAnsi="Century Schoolbook" w:cs="Century Schoolbook"/>
        </w:rPr>
        <w:t xml:space="preserve">, </w:t>
      </w:r>
      <w:r w:rsidR="3A6E4F89" w:rsidRPr="1CC05D0F">
        <w:rPr>
          <w:rFonts w:ascii="Century Schoolbook" w:eastAsia="Century Schoolbook" w:hAnsi="Century Schoolbook" w:cs="Century Schoolbook"/>
        </w:rPr>
        <w:t>který využívá emocionální podporu k</w:t>
      </w:r>
      <w:r w:rsidR="52A177B3" w:rsidRPr="1CC05D0F">
        <w:rPr>
          <w:rFonts w:ascii="Century Schoolbook" w:eastAsia="Century Schoolbook" w:hAnsi="Century Schoolbook" w:cs="Century Schoolbook"/>
        </w:rPr>
        <w:t xml:space="preserve"> osobní</w:t>
      </w:r>
      <w:r w:rsidR="05A00AA1" w:rsidRPr="1CC05D0F">
        <w:rPr>
          <w:rFonts w:ascii="Century Schoolbook" w:eastAsia="Century Schoolbook" w:hAnsi="Century Schoolbook" w:cs="Century Schoolbook"/>
        </w:rPr>
        <w:t>mu</w:t>
      </w:r>
      <w:r w:rsidR="52A177B3" w:rsidRPr="6814BB44">
        <w:rPr>
          <w:rFonts w:ascii="Century Schoolbook" w:eastAsia="Century Schoolbook" w:hAnsi="Century Schoolbook" w:cs="Century Schoolbook"/>
        </w:rPr>
        <w:t xml:space="preserve"> a </w:t>
      </w:r>
      <w:r w:rsidR="52A177B3" w:rsidRPr="1CC05D0F">
        <w:rPr>
          <w:rFonts w:ascii="Century Schoolbook" w:eastAsia="Century Schoolbook" w:hAnsi="Century Schoolbook" w:cs="Century Schoolbook"/>
        </w:rPr>
        <w:t>profesní</w:t>
      </w:r>
      <w:r w:rsidR="112BACA1" w:rsidRPr="1CC05D0F">
        <w:rPr>
          <w:rFonts w:ascii="Century Schoolbook" w:eastAsia="Century Schoolbook" w:hAnsi="Century Schoolbook" w:cs="Century Schoolbook"/>
        </w:rPr>
        <w:t>mu</w:t>
      </w:r>
      <w:r w:rsidR="52A177B3" w:rsidRPr="1CC05D0F">
        <w:rPr>
          <w:rFonts w:ascii="Century Schoolbook" w:eastAsia="Century Schoolbook" w:hAnsi="Century Schoolbook" w:cs="Century Schoolbook"/>
        </w:rPr>
        <w:t xml:space="preserve"> vývoj</w:t>
      </w:r>
      <w:r w:rsidR="6C1C806D" w:rsidRPr="1CC05D0F">
        <w:rPr>
          <w:rFonts w:ascii="Century Schoolbook" w:eastAsia="Century Schoolbook" w:hAnsi="Century Schoolbook" w:cs="Century Schoolbook"/>
        </w:rPr>
        <w:t>i</w:t>
      </w:r>
      <w:r w:rsidR="52A177B3" w:rsidRPr="1B5C44D5">
        <w:rPr>
          <w:rFonts w:ascii="Century Schoolbook" w:eastAsia="Century Schoolbook" w:hAnsi="Century Schoolbook" w:cs="Century Schoolbook"/>
        </w:rPr>
        <w:t xml:space="preserve"> mentorované osoby</w:t>
      </w:r>
      <w:r w:rsidR="2EEF24B3" w:rsidRPr="706BB484">
        <w:rPr>
          <w:rFonts w:ascii="Century Schoolbook" w:eastAsia="Century Schoolbook" w:hAnsi="Century Schoolbook" w:cs="Century Schoolbook"/>
        </w:rPr>
        <w:t xml:space="preserve">, zatímco </w:t>
      </w:r>
      <w:r w:rsidR="2EEF24B3" w:rsidRPr="5CCA1B17">
        <w:rPr>
          <w:rFonts w:ascii="Century Schoolbook" w:eastAsia="Century Schoolbook" w:hAnsi="Century Schoolbook" w:cs="Century Schoolbook"/>
        </w:rPr>
        <w:t>kolegiální koučování zahrnuje spíše praktickou, na cíl zaměřenou podporu</w:t>
      </w:r>
      <w:r w:rsidR="1804900D" w:rsidRPr="09CEBE96">
        <w:rPr>
          <w:rFonts w:ascii="Century Schoolbook" w:eastAsia="Century Schoolbook" w:hAnsi="Century Schoolbook" w:cs="Century Schoolbook"/>
        </w:rPr>
        <w:t xml:space="preserve"> a </w:t>
      </w:r>
      <w:r w:rsidR="1804900D" w:rsidRPr="5253B1F4">
        <w:rPr>
          <w:rFonts w:ascii="Century Schoolbook" w:eastAsia="Century Schoolbook" w:hAnsi="Century Schoolbook" w:cs="Century Schoolbook"/>
        </w:rPr>
        <w:t>individuální zlepšení výkonu v konkrétní oblasti</w:t>
      </w:r>
      <w:r w:rsidR="557D53EE" w:rsidRPr="5253B1F4">
        <w:rPr>
          <w:rFonts w:ascii="Century Schoolbook" w:eastAsia="Century Schoolbook" w:hAnsi="Century Schoolbook" w:cs="Century Schoolbook"/>
        </w:rPr>
        <w:t xml:space="preserve"> (</w:t>
      </w:r>
      <w:proofErr w:type="spellStart"/>
      <w:r w:rsidR="557D53EE" w:rsidRPr="5253B1F4">
        <w:rPr>
          <w:rFonts w:ascii="Century Schoolbook" w:eastAsia="Century Schoolbook" w:hAnsi="Century Schoolbook" w:cs="Century Schoolbook"/>
        </w:rPr>
        <w:t>Goldman</w:t>
      </w:r>
      <w:proofErr w:type="spellEnd"/>
      <w:r w:rsidR="557D53EE" w:rsidRPr="5253B1F4">
        <w:rPr>
          <w:rFonts w:ascii="Century Schoolbook" w:eastAsia="Century Schoolbook" w:hAnsi="Century Schoolbook" w:cs="Century Schoolbook"/>
        </w:rPr>
        <w:t xml:space="preserve"> et al., 2013</w:t>
      </w:r>
      <w:r w:rsidR="557D53EE" w:rsidRPr="410EECDD">
        <w:rPr>
          <w:rFonts w:ascii="Century Schoolbook" w:eastAsia="Century Schoolbook" w:hAnsi="Century Schoolbook" w:cs="Century Schoolbook"/>
        </w:rPr>
        <w:t>, str. 67;</w:t>
      </w:r>
      <w:r w:rsidR="46D1FA73" w:rsidRPr="1B5C44D5">
        <w:rPr>
          <w:rFonts w:ascii="Century Schoolbook" w:eastAsia="Century Schoolbook" w:hAnsi="Century Schoolbook" w:cs="Century Schoolbook"/>
        </w:rPr>
        <w:t xml:space="preserve"> </w:t>
      </w:r>
      <w:proofErr w:type="spellStart"/>
      <w:r w:rsidR="46D1FA73" w:rsidRPr="1B5C44D5">
        <w:rPr>
          <w:rFonts w:ascii="Century Schoolbook" w:eastAsia="Century Schoolbook" w:hAnsi="Century Schoolbook" w:cs="Century Schoolbook"/>
        </w:rPr>
        <w:t>Hagen</w:t>
      </w:r>
      <w:proofErr w:type="spellEnd"/>
      <w:r w:rsidR="46D1FA73" w:rsidRPr="1B5C44D5">
        <w:rPr>
          <w:rFonts w:ascii="Century Schoolbook" w:eastAsia="Century Schoolbook" w:hAnsi="Century Schoolbook" w:cs="Century Schoolbook"/>
        </w:rPr>
        <w:t xml:space="preserve"> et al</w:t>
      </w:r>
      <w:r w:rsidR="557D53EE" w:rsidRPr="410EECDD">
        <w:rPr>
          <w:rFonts w:ascii="Century Schoolbook" w:eastAsia="Century Schoolbook" w:hAnsi="Century Schoolbook" w:cs="Century Schoolbook"/>
        </w:rPr>
        <w:t>., 2017, str. 544)</w:t>
      </w:r>
      <w:r w:rsidR="52A177B3" w:rsidRPr="410EECDD">
        <w:rPr>
          <w:rFonts w:ascii="Century Schoolbook" w:eastAsia="Century Schoolbook" w:hAnsi="Century Schoolbook" w:cs="Century Schoolbook"/>
        </w:rPr>
        <w:t>.</w:t>
      </w:r>
      <w:r w:rsidR="46D1FA73" w:rsidRPr="410EECDD">
        <w:rPr>
          <w:rFonts w:ascii="Century Schoolbook" w:eastAsia="Century Schoolbook" w:hAnsi="Century Schoolbook" w:cs="Century Schoolbook"/>
        </w:rPr>
        <w:t xml:space="preserve"> </w:t>
      </w:r>
      <w:r w:rsidR="1FFBB40F" w:rsidRPr="34D1E91D">
        <w:rPr>
          <w:rFonts w:ascii="Century Schoolbook" w:eastAsia="Century Schoolbook" w:hAnsi="Century Schoolbook" w:cs="Century Schoolbook"/>
        </w:rPr>
        <w:t>Reflexivní techniky jsou na rozdíl</w:t>
      </w:r>
      <w:r w:rsidR="79CE7B92" w:rsidRPr="34D1E91D">
        <w:rPr>
          <w:rFonts w:ascii="Century Schoolbook" w:eastAsia="Century Schoolbook" w:hAnsi="Century Schoolbook" w:cs="Century Schoolbook"/>
        </w:rPr>
        <w:t xml:space="preserve"> od mentoringu a kolegiálního koučování rozděleny na dvě části, </w:t>
      </w:r>
      <w:proofErr w:type="spellStart"/>
      <w:r w:rsidR="79CE7B92" w:rsidRPr="34D1E91D">
        <w:rPr>
          <w:rFonts w:ascii="Century Schoolbook" w:eastAsia="Century Schoolbook" w:hAnsi="Century Schoolbook" w:cs="Century Schoolbook"/>
        </w:rPr>
        <w:t>sebereflexi</w:t>
      </w:r>
      <w:r w:rsidR="251E7E7E" w:rsidRPr="34D1E91D">
        <w:rPr>
          <w:rFonts w:ascii="Century Schoolbook" w:eastAsia="Century Schoolbook" w:hAnsi="Century Schoolbook" w:cs="Century Schoolbook"/>
        </w:rPr>
        <w:t>vitu</w:t>
      </w:r>
      <w:proofErr w:type="spellEnd"/>
      <w:r w:rsidR="79CE7B92" w:rsidRPr="34D1E91D">
        <w:rPr>
          <w:rFonts w:ascii="Century Schoolbook" w:eastAsia="Century Schoolbook" w:hAnsi="Century Schoolbook" w:cs="Century Schoolbook"/>
        </w:rPr>
        <w:t xml:space="preserve"> a kritickou reflexi</w:t>
      </w:r>
      <w:r w:rsidR="4247618F" w:rsidRPr="34D1E91D">
        <w:rPr>
          <w:rFonts w:ascii="Century Schoolbook" w:eastAsia="Century Schoolbook" w:hAnsi="Century Schoolbook" w:cs="Century Schoolbook"/>
        </w:rPr>
        <w:t xml:space="preserve">. Přičemž </w:t>
      </w:r>
      <w:proofErr w:type="spellStart"/>
      <w:r w:rsidR="4247618F" w:rsidRPr="34D1E91D">
        <w:rPr>
          <w:rFonts w:ascii="Century Schoolbook" w:eastAsia="Century Schoolbook" w:hAnsi="Century Schoolbook" w:cs="Century Schoolbook"/>
        </w:rPr>
        <w:t>sebereflexivita</w:t>
      </w:r>
      <w:proofErr w:type="spellEnd"/>
      <w:r w:rsidR="4247618F" w:rsidRPr="34D1E91D">
        <w:rPr>
          <w:rFonts w:ascii="Century Schoolbook" w:eastAsia="Century Schoolbook" w:hAnsi="Century Schoolbook" w:cs="Century Schoolbook"/>
        </w:rPr>
        <w:t xml:space="preserve"> je zaměřena </w:t>
      </w:r>
      <w:r w:rsidR="705032FB" w:rsidRPr="34D1E91D">
        <w:rPr>
          <w:rFonts w:ascii="Century Schoolbook" w:eastAsia="Century Schoolbook" w:hAnsi="Century Schoolbook" w:cs="Century Schoolbook"/>
        </w:rPr>
        <w:t>na</w:t>
      </w:r>
      <w:r w:rsidR="37812DE5" w:rsidRPr="34D1E91D">
        <w:rPr>
          <w:rFonts w:ascii="Century Schoolbook" w:eastAsia="Century Schoolbook" w:hAnsi="Century Schoolbook" w:cs="Century Schoolbook"/>
        </w:rPr>
        <w:t xml:space="preserve"> zpochybnění vlastností či chování v dané situaci a n</w:t>
      </w:r>
      <w:r w:rsidR="6C6ABC3A" w:rsidRPr="34D1E91D">
        <w:rPr>
          <w:rFonts w:ascii="Century Schoolbook" w:eastAsia="Century Schoolbook" w:hAnsi="Century Schoolbook" w:cs="Century Schoolbook"/>
        </w:rPr>
        <w:t>a</w:t>
      </w:r>
      <w:r w:rsidR="37812DE5" w:rsidRPr="34D1E91D">
        <w:rPr>
          <w:rFonts w:ascii="Century Schoolbook" w:eastAsia="Century Schoolbook" w:hAnsi="Century Schoolbook" w:cs="Century Schoolbook"/>
        </w:rPr>
        <w:t xml:space="preserve"> učení</w:t>
      </w:r>
      <w:r w:rsidR="4DAA2A5C" w:rsidRPr="34D1E91D">
        <w:rPr>
          <w:rFonts w:ascii="Century Schoolbook" w:eastAsia="Century Schoolbook" w:hAnsi="Century Schoolbook" w:cs="Century Schoolbook"/>
        </w:rPr>
        <w:t xml:space="preserve"> z toho vyplývající.</w:t>
      </w:r>
    </w:p>
    <w:p w14:paraId="5C55AB92" w14:textId="6426C208" w:rsidR="77AC7523" w:rsidRDefault="55D90642" w:rsidP="34D1E91D">
      <w:pPr>
        <w:jc w:val="both"/>
        <w:rPr>
          <w:rFonts w:ascii="Century Schoolbook" w:eastAsia="Century Schoolbook" w:hAnsi="Century Schoolbook" w:cs="Century Schoolbook"/>
        </w:rPr>
      </w:pPr>
      <w:r w:rsidRPr="34D1E91D">
        <w:rPr>
          <w:rFonts w:ascii="Century Schoolbook" w:eastAsia="Century Schoolbook" w:hAnsi="Century Schoolbook" w:cs="Century Schoolbook"/>
        </w:rPr>
        <w:t>Z hlediska zainteresovaných stran se všech tří nástroj</w:t>
      </w:r>
      <w:r w:rsidR="005F04E7">
        <w:rPr>
          <w:rFonts w:ascii="Century Schoolbook" w:eastAsia="Century Schoolbook" w:hAnsi="Century Schoolbook" w:cs="Century Schoolbook"/>
        </w:rPr>
        <w:t xml:space="preserve">ů </w:t>
      </w:r>
      <w:r w:rsidRPr="34D1E91D">
        <w:rPr>
          <w:rFonts w:ascii="Century Schoolbook" w:eastAsia="Century Schoolbook" w:hAnsi="Century Schoolbook" w:cs="Century Schoolbook"/>
        </w:rPr>
        <w:t>účastní přev</w:t>
      </w:r>
      <w:r w:rsidR="005F04E7">
        <w:rPr>
          <w:rFonts w:ascii="Century Schoolbook" w:eastAsia="Century Schoolbook" w:hAnsi="Century Schoolbook" w:cs="Century Schoolbook"/>
        </w:rPr>
        <w:t>ážně</w:t>
      </w:r>
      <w:r w:rsidRPr="34D1E91D">
        <w:rPr>
          <w:rFonts w:ascii="Century Schoolbook" w:eastAsia="Century Schoolbook" w:hAnsi="Century Schoolbook" w:cs="Century Schoolbook"/>
        </w:rPr>
        <w:t xml:space="preserve"> dvě osoby. Kolegiální koučování </w:t>
      </w:r>
      <w:r w:rsidR="008A4CB5">
        <w:rPr>
          <w:rFonts w:ascii="Century Schoolbook" w:eastAsia="Century Schoolbook" w:hAnsi="Century Schoolbook" w:cs="Century Schoolbook"/>
        </w:rPr>
        <w:t xml:space="preserve">a reflexivní techniky </w:t>
      </w:r>
      <w:r w:rsidRPr="34D1E91D">
        <w:rPr>
          <w:rFonts w:ascii="Century Schoolbook" w:eastAsia="Century Schoolbook" w:hAnsi="Century Schoolbook" w:cs="Century Schoolbook"/>
        </w:rPr>
        <w:t>zahrnuj</w:t>
      </w:r>
      <w:r w:rsidR="008A4CB5">
        <w:rPr>
          <w:rFonts w:ascii="Century Schoolbook" w:eastAsia="Century Schoolbook" w:hAnsi="Century Schoolbook" w:cs="Century Schoolbook"/>
        </w:rPr>
        <w:t>í</w:t>
      </w:r>
      <w:r w:rsidRPr="34D1E91D">
        <w:rPr>
          <w:rFonts w:ascii="Century Schoolbook" w:eastAsia="Century Schoolbook" w:hAnsi="Century Schoolbook" w:cs="Century Schoolbook"/>
        </w:rPr>
        <w:t xml:space="preserve"> ovšem taky možnost </w:t>
      </w:r>
      <w:r w:rsidRPr="34D1E91D">
        <w:rPr>
          <w:rFonts w:ascii="Century Schoolbook" w:eastAsia="Century Schoolbook" w:hAnsi="Century Schoolbook" w:cs="Century Schoolbook"/>
        </w:rPr>
        <w:lastRenderedPageBreak/>
        <w:t>skupin o vícero lidech</w:t>
      </w:r>
      <w:r w:rsidR="00961B53">
        <w:rPr>
          <w:rFonts w:ascii="Century Schoolbook" w:eastAsia="Century Schoolbook" w:hAnsi="Century Schoolbook" w:cs="Century Schoolbook"/>
        </w:rPr>
        <w:t xml:space="preserve">. </w:t>
      </w:r>
      <w:r w:rsidRPr="34D1E91D">
        <w:rPr>
          <w:rFonts w:ascii="Century Schoolbook" w:eastAsia="Century Schoolbook" w:hAnsi="Century Schoolbook" w:cs="Century Schoolbook"/>
        </w:rPr>
        <w:t>Co se týče postavení zainteresovaných osob, u mentoringu je mezi nimi hierarchický vztah. Mentorem je osoba, která je zkušenější, na vyšší pracovní pozici a mnoho krát také starší než osoba, která je mentorovaná. Naopak u kolegiálního koučování je d</w:t>
      </w:r>
      <w:r w:rsidR="005A3E3B">
        <w:rPr>
          <w:rFonts w:ascii="Century Schoolbook" w:eastAsia="Century Schoolbook" w:hAnsi="Century Schoolbook" w:cs="Century Schoolbook"/>
        </w:rPr>
        <w:t>ů</w:t>
      </w:r>
      <w:r w:rsidRPr="34D1E91D">
        <w:rPr>
          <w:rFonts w:ascii="Century Schoolbook" w:eastAsia="Century Schoolbook" w:hAnsi="Century Schoolbook" w:cs="Century Schoolbook"/>
        </w:rPr>
        <w:t xml:space="preserve">ležitým aspektem právě neexistence hierarchického vztahu mezi zainteresovanými osobami. Ty jsou na stejné pracovní pozici a nevzniká </w:t>
      </w:r>
      <w:r w:rsidR="28D9AFE8" w:rsidRPr="4B8D8751">
        <w:rPr>
          <w:rFonts w:ascii="Century Schoolbook" w:eastAsia="Century Schoolbook" w:hAnsi="Century Schoolbook" w:cs="Century Schoolbook"/>
        </w:rPr>
        <w:t>ted</w:t>
      </w:r>
      <w:r w:rsidR="2283E0E1" w:rsidRPr="4B8D8751">
        <w:rPr>
          <w:rFonts w:ascii="Century Schoolbook" w:eastAsia="Century Schoolbook" w:hAnsi="Century Schoolbook" w:cs="Century Schoolbook"/>
        </w:rPr>
        <w:t>y</w:t>
      </w:r>
      <w:r w:rsidRPr="34D1E91D">
        <w:rPr>
          <w:rFonts w:ascii="Century Schoolbook" w:eastAsia="Century Schoolbook" w:hAnsi="Century Schoolbook" w:cs="Century Schoolbook"/>
        </w:rPr>
        <w:t xml:space="preserve"> překážka v koučování, která je založená na podřízeném vztahu dvou nebo vícero osob</w:t>
      </w:r>
      <w:r w:rsidR="008A4CB5">
        <w:rPr>
          <w:rFonts w:ascii="Century Schoolbook" w:eastAsia="Century Schoolbook" w:hAnsi="Century Schoolbook" w:cs="Century Schoolbook"/>
        </w:rPr>
        <w:t xml:space="preserve">. Reflexivní </w:t>
      </w:r>
      <w:r w:rsidR="005A3E3B">
        <w:rPr>
          <w:rFonts w:ascii="Century Schoolbook" w:eastAsia="Century Schoolbook" w:hAnsi="Century Schoolbook" w:cs="Century Schoolbook"/>
        </w:rPr>
        <w:t xml:space="preserve">techniky jsou převážně formou dialogů, a to většinou mezi dvěma a více osobami, kdy jedním účastníkem je tzv. </w:t>
      </w:r>
      <w:r w:rsidR="005A3E3B" w:rsidRPr="00FE2292">
        <w:rPr>
          <w:rFonts w:ascii="Century Schoolbook" w:eastAsia="Century Schoolbook" w:hAnsi="Century Schoolbook" w:cs="Century Schoolbook"/>
        </w:rPr>
        <w:t xml:space="preserve">reflexivní </w:t>
      </w:r>
      <w:r w:rsidR="6403D678" w:rsidRPr="00FE2292">
        <w:rPr>
          <w:rFonts w:ascii="Century Schoolbook" w:eastAsia="Century Schoolbook" w:hAnsi="Century Schoolbook" w:cs="Century Schoolbook"/>
        </w:rPr>
        <w:t>pracovník</w:t>
      </w:r>
      <w:r w:rsidR="005A3E3B" w:rsidRPr="00FE2292">
        <w:rPr>
          <w:rFonts w:ascii="Century Schoolbook" w:eastAsia="Century Schoolbook" w:hAnsi="Century Schoolbook" w:cs="Century Schoolbook"/>
        </w:rPr>
        <w:t>,</w:t>
      </w:r>
      <w:r w:rsidR="005A3E3B">
        <w:rPr>
          <w:rFonts w:ascii="Century Schoolbook" w:eastAsia="Century Schoolbook" w:hAnsi="Century Schoolbook" w:cs="Century Schoolbook"/>
        </w:rPr>
        <w:t xml:space="preserve"> který tyto dialogy ved</w:t>
      </w:r>
      <w:r w:rsidR="00DF6784">
        <w:rPr>
          <w:rFonts w:ascii="Century Schoolbook" w:eastAsia="Century Schoolbook" w:hAnsi="Century Schoolbook" w:cs="Century Schoolbook"/>
        </w:rPr>
        <w:t>e</w:t>
      </w:r>
      <w:r w:rsidR="005A3E3B">
        <w:rPr>
          <w:rFonts w:ascii="Century Schoolbook" w:eastAsia="Century Schoolbook" w:hAnsi="Century Schoolbook" w:cs="Century Schoolbook"/>
        </w:rPr>
        <w:t xml:space="preserve"> a pomáh</w:t>
      </w:r>
      <w:r w:rsidR="00DF6784">
        <w:rPr>
          <w:rFonts w:ascii="Century Schoolbook" w:eastAsia="Century Schoolbook" w:hAnsi="Century Schoolbook" w:cs="Century Schoolbook"/>
        </w:rPr>
        <w:t>á</w:t>
      </w:r>
      <w:r w:rsidR="005A3E3B">
        <w:rPr>
          <w:rFonts w:ascii="Century Schoolbook" w:eastAsia="Century Schoolbook" w:hAnsi="Century Schoolbook" w:cs="Century Schoolbook"/>
        </w:rPr>
        <w:t xml:space="preserve"> ostatním</w:t>
      </w:r>
      <w:r w:rsidR="00DF6784">
        <w:rPr>
          <w:rFonts w:ascii="Century Schoolbook" w:eastAsia="Century Schoolbook" w:hAnsi="Century Schoolbook" w:cs="Century Schoolbook"/>
        </w:rPr>
        <w:t xml:space="preserve"> účastníkům</w:t>
      </w:r>
      <w:r w:rsidR="005A3E3B">
        <w:rPr>
          <w:rFonts w:ascii="Century Schoolbook" w:eastAsia="Century Schoolbook" w:hAnsi="Century Schoolbook" w:cs="Century Schoolbook"/>
        </w:rPr>
        <w:t xml:space="preserve"> prostřednictvím obtížných dotazů lépe zpochybnit své činy</w:t>
      </w:r>
      <w:r w:rsidR="00DF6784">
        <w:rPr>
          <w:rFonts w:ascii="Century Schoolbook" w:eastAsia="Century Schoolbook" w:hAnsi="Century Schoolbook" w:cs="Century Schoolbook"/>
        </w:rPr>
        <w:t xml:space="preserve">. </w:t>
      </w:r>
      <w:r w:rsidR="00CA5455">
        <w:rPr>
          <w:rFonts w:ascii="Century Schoolbook" w:eastAsia="Century Schoolbook" w:hAnsi="Century Schoolbook" w:cs="Century Schoolbook"/>
        </w:rPr>
        <w:t xml:space="preserve">Nutno podotknout, že samotná reflexe může být i uskutečněna </w:t>
      </w:r>
      <w:r w:rsidR="008A51EB">
        <w:rPr>
          <w:rFonts w:ascii="Century Schoolbook" w:eastAsia="Century Schoolbook" w:hAnsi="Century Schoolbook" w:cs="Century Schoolbook"/>
        </w:rPr>
        <w:t xml:space="preserve">později </w:t>
      </w:r>
      <w:r w:rsidR="00CA5455">
        <w:rPr>
          <w:rFonts w:ascii="Century Schoolbook" w:eastAsia="Century Schoolbook" w:hAnsi="Century Schoolbook" w:cs="Century Schoolbook"/>
        </w:rPr>
        <w:t>mezi jedinci zvlášť např. formou esejí</w:t>
      </w:r>
      <w:r w:rsidR="008A51EB">
        <w:rPr>
          <w:rFonts w:ascii="Century Schoolbook" w:eastAsia="Century Schoolbook" w:hAnsi="Century Schoolbook" w:cs="Century Schoolbook"/>
        </w:rPr>
        <w:t xml:space="preserve">, deníků, jejichž využití i </w:t>
      </w:r>
      <w:proofErr w:type="spellStart"/>
      <w:r w:rsidR="008A51EB">
        <w:t>Hibbert</w:t>
      </w:r>
      <w:proofErr w:type="spellEnd"/>
      <w:r w:rsidR="008A51EB">
        <w:t xml:space="preserve"> a </w:t>
      </w:r>
      <w:proofErr w:type="spellStart"/>
      <w:r w:rsidR="008A51EB">
        <w:t>Cunliffe</w:t>
      </w:r>
      <w:proofErr w:type="spellEnd"/>
      <w:r w:rsidR="008A51EB">
        <w:t xml:space="preserve"> (2015, str. 1</w:t>
      </w:r>
      <w:r w:rsidR="00845699">
        <w:t>2</w:t>
      </w:r>
      <w:r w:rsidR="008A51EB">
        <w:t>) doporučují</w:t>
      </w:r>
      <w:r w:rsidR="00845699">
        <w:t xml:space="preserve">. </w:t>
      </w:r>
    </w:p>
    <w:p w14:paraId="6C9DD2C5" w14:textId="347951FA" w:rsidR="77AC7523" w:rsidRDefault="4126BE2A" w:rsidP="34D1E91D">
      <w:pPr>
        <w:jc w:val="both"/>
        <w:rPr>
          <w:i/>
          <w:iCs/>
        </w:rPr>
      </w:pPr>
      <w:r w:rsidRPr="34D1E91D">
        <w:rPr>
          <w:rFonts w:ascii="Century Schoolbook" w:eastAsia="Century Schoolbook" w:hAnsi="Century Schoolbook" w:cs="Century Schoolbook"/>
        </w:rPr>
        <w:t>Poslední hledisko</w:t>
      </w:r>
      <w:r w:rsidR="38E87E7F" w:rsidRPr="34D1E91D">
        <w:rPr>
          <w:rFonts w:ascii="Century Schoolbook" w:eastAsia="Century Schoolbook" w:hAnsi="Century Schoolbook" w:cs="Century Schoolbook"/>
        </w:rPr>
        <w:t xml:space="preserve"> na základě, kterého jsme tyto nástroje srovnával</w:t>
      </w:r>
      <w:r w:rsidR="004858D0">
        <w:rPr>
          <w:rFonts w:ascii="Century Schoolbook" w:eastAsia="Century Schoolbook" w:hAnsi="Century Schoolbook" w:cs="Century Schoolbook"/>
        </w:rPr>
        <w:t>y</w:t>
      </w:r>
      <w:r w:rsidR="38E87E7F" w:rsidRPr="34D1E91D">
        <w:rPr>
          <w:rFonts w:ascii="Century Schoolbook" w:eastAsia="Century Schoolbook" w:hAnsi="Century Schoolbook" w:cs="Century Schoolbook"/>
        </w:rPr>
        <w:t>, byl přínos pro vzdělávaní vedoucích pracovník</w:t>
      </w:r>
      <w:r w:rsidR="004858D0">
        <w:rPr>
          <w:rFonts w:ascii="Century Schoolbook" w:eastAsia="Century Schoolbook" w:hAnsi="Century Schoolbook" w:cs="Century Schoolbook"/>
        </w:rPr>
        <w:t>ů</w:t>
      </w:r>
      <w:r w:rsidR="38E87E7F" w:rsidRPr="34D1E91D">
        <w:rPr>
          <w:rFonts w:ascii="Century Schoolbook" w:eastAsia="Century Schoolbook" w:hAnsi="Century Schoolbook" w:cs="Century Schoolbook"/>
        </w:rPr>
        <w:t xml:space="preserve">. </w:t>
      </w:r>
      <w:proofErr w:type="spellStart"/>
      <w:r w:rsidR="3A69A0C2" w:rsidRPr="34D1E91D">
        <w:rPr>
          <w:rFonts w:ascii="Century Schoolbook" w:eastAsia="Century Schoolbook" w:hAnsi="Century Schoolbook" w:cs="Century Schoolbook"/>
        </w:rPr>
        <w:t>Lester</w:t>
      </w:r>
      <w:proofErr w:type="spellEnd"/>
      <w:r w:rsidR="3A69A0C2" w:rsidRPr="34D1E91D">
        <w:rPr>
          <w:rFonts w:ascii="Century Schoolbook" w:eastAsia="Century Schoolbook" w:hAnsi="Century Schoolbook" w:cs="Century Schoolbook"/>
        </w:rPr>
        <w:t xml:space="preserve"> et al. (2011) a </w:t>
      </w:r>
      <w:proofErr w:type="spellStart"/>
      <w:r w:rsidR="3A69A0C2" w:rsidRPr="34D1E91D">
        <w:rPr>
          <w:rFonts w:ascii="Century Schoolbook" w:eastAsia="Century Schoolbook" w:hAnsi="Century Schoolbook" w:cs="Century Schoolbook"/>
        </w:rPr>
        <w:t>Warhurst</w:t>
      </w:r>
      <w:proofErr w:type="spellEnd"/>
      <w:r w:rsidR="3A69A0C2" w:rsidRPr="34D1E91D">
        <w:rPr>
          <w:rFonts w:ascii="Century Schoolbook" w:eastAsia="Century Schoolbook" w:hAnsi="Century Schoolbook" w:cs="Century Schoolbook"/>
        </w:rPr>
        <w:t xml:space="preserve"> a Black (2019, str. 356) uvádějí </w:t>
      </w:r>
      <w:r w:rsidR="5C0A28F5" w:rsidRPr="34D1E91D">
        <w:rPr>
          <w:rFonts w:ascii="Century Schoolbook" w:eastAsia="Century Schoolbook" w:hAnsi="Century Schoolbook" w:cs="Century Schoolbook"/>
        </w:rPr>
        <w:t xml:space="preserve">rozvíjení identity </w:t>
      </w:r>
      <w:r w:rsidR="3A69A0C2" w:rsidRPr="34D1E91D">
        <w:rPr>
          <w:rFonts w:ascii="Century Schoolbook" w:eastAsia="Century Schoolbook" w:hAnsi="Century Schoolbook" w:cs="Century Schoolbook"/>
        </w:rPr>
        <w:t>jako hlavní přínos mentoringu pro vzd</w:t>
      </w:r>
      <w:r w:rsidR="4A572064" w:rsidRPr="34D1E91D">
        <w:rPr>
          <w:rFonts w:ascii="Century Schoolbook" w:eastAsia="Century Schoolbook" w:hAnsi="Century Schoolbook" w:cs="Century Schoolbook"/>
        </w:rPr>
        <w:t>ělávání vedoucích pracovník</w:t>
      </w:r>
      <w:r w:rsidR="004858D0">
        <w:rPr>
          <w:rFonts w:ascii="Century Schoolbook" w:eastAsia="Century Schoolbook" w:hAnsi="Century Schoolbook" w:cs="Century Schoolbook"/>
        </w:rPr>
        <w:t>ů</w:t>
      </w:r>
      <w:r w:rsidR="4A572064" w:rsidRPr="34D1E91D">
        <w:rPr>
          <w:rFonts w:ascii="Century Schoolbook" w:eastAsia="Century Schoolbook" w:hAnsi="Century Schoolbook" w:cs="Century Schoolbook"/>
        </w:rPr>
        <w:t>.</w:t>
      </w:r>
      <w:r w:rsidR="66E3270B" w:rsidRPr="34D1E91D">
        <w:rPr>
          <w:rFonts w:ascii="Century Schoolbook" w:eastAsia="Century Schoolbook" w:hAnsi="Century Schoolbook" w:cs="Century Schoolbook"/>
        </w:rPr>
        <w:t xml:space="preserve"> Rozvíjením identity je možné dosáhnout hlubšího vědomí samého sebe, s čím souvisí také </w:t>
      </w:r>
      <w:r w:rsidR="4F442C8B" w:rsidRPr="34D1E91D">
        <w:rPr>
          <w:rFonts w:ascii="Century Schoolbook" w:eastAsia="Century Schoolbook" w:hAnsi="Century Schoolbook" w:cs="Century Schoolbook"/>
        </w:rPr>
        <w:t>zlepšení vedoucích schopností (</w:t>
      </w:r>
      <w:proofErr w:type="spellStart"/>
      <w:r w:rsidR="4F442C8B" w:rsidRPr="34D1E91D">
        <w:rPr>
          <w:rFonts w:ascii="Century Schoolbook" w:eastAsia="Century Schoolbook" w:hAnsi="Century Schoolbook" w:cs="Century Schoolbook"/>
        </w:rPr>
        <w:t>Wrahurst</w:t>
      </w:r>
      <w:proofErr w:type="spellEnd"/>
      <w:r w:rsidR="4F442C8B" w:rsidRPr="34D1E91D">
        <w:rPr>
          <w:rFonts w:ascii="Century Schoolbook" w:eastAsia="Century Schoolbook" w:hAnsi="Century Schoolbook" w:cs="Century Schoolbook"/>
        </w:rPr>
        <w:t xml:space="preserve"> &amp; Black, 2019, str. 356). Tak stejně rozvíj</w:t>
      </w:r>
      <w:r w:rsidR="05CD79A2" w:rsidRPr="34D1E91D">
        <w:rPr>
          <w:rFonts w:ascii="Century Schoolbook" w:eastAsia="Century Schoolbook" w:hAnsi="Century Schoolbook" w:cs="Century Schoolbook"/>
        </w:rPr>
        <w:t>í</w:t>
      </w:r>
      <w:r w:rsidR="1A320C63" w:rsidRPr="34D1E91D">
        <w:rPr>
          <w:rFonts w:ascii="Century Schoolbook" w:eastAsia="Century Schoolbook" w:hAnsi="Century Schoolbook" w:cs="Century Schoolbook"/>
        </w:rPr>
        <w:t xml:space="preserve"> sebeuvědomění a vyšší úroveň přizp</w:t>
      </w:r>
      <w:r w:rsidR="004858D0">
        <w:rPr>
          <w:rFonts w:ascii="Century Schoolbook" w:eastAsia="Century Schoolbook" w:hAnsi="Century Schoolbook" w:cs="Century Schoolbook"/>
        </w:rPr>
        <w:t>ů</w:t>
      </w:r>
      <w:r w:rsidR="1A320C63" w:rsidRPr="34D1E91D">
        <w:rPr>
          <w:rFonts w:ascii="Century Schoolbook" w:eastAsia="Century Schoolbook" w:hAnsi="Century Schoolbook" w:cs="Century Schoolbook"/>
        </w:rPr>
        <w:t xml:space="preserve">sobivosti </w:t>
      </w:r>
      <w:r w:rsidR="593913C0" w:rsidRPr="34D1E91D">
        <w:rPr>
          <w:rFonts w:ascii="Century Schoolbook" w:eastAsia="Century Schoolbook" w:hAnsi="Century Schoolbook" w:cs="Century Schoolbook"/>
        </w:rPr>
        <w:t xml:space="preserve">i kolegiální </w:t>
      </w:r>
      <w:proofErr w:type="spellStart"/>
      <w:r w:rsidR="593913C0" w:rsidRPr="34D1E91D">
        <w:rPr>
          <w:rFonts w:ascii="Century Schoolbook" w:eastAsia="Century Schoolbook" w:hAnsi="Century Schoolbook" w:cs="Century Schoolbook"/>
        </w:rPr>
        <w:t>kouč</w:t>
      </w:r>
      <w:r w:rsidR="004858D0">
        <w:rPr>
          <w:rFonts w:ascii="Century Schoolbook" w:eastAsia="Century Schoolbook" w:hAnsi="Century Schoolbook" w:cs="Century Schoolbook"/>
        </w:rPr>
        <w:t>ink</w:t>
      </w:r>
      <w:proofErr w:type="spellEnd"/>
      <w:r w:rsidR="593913C0" w:rsidRPr="34D1E91D">
        <w:rPr>
          <w:rFonts w:ascii="Century Schoolbook" w:eastAsia="Century Schoolbook" w:hAnsi="Century Schoolbook" w:cs="Century Schoolbook"/>
        </w:rPr>
        <w:t xml:space="preserve"> </w:t>
      </w:r>
      <w:r w:rsidR="1A320C63" w:rsidRPr="34D1E91D">
        <w:rPr>
          <w:rFonts w:ascii="Century Schoolbook" w:eastAsia="Century Schoolbook" w:hAnsi="Century Schoolbook" w:cs="Century Schoolbook"/>
        </w:rPr>
        <w:t>(</w:t>
      </w:r>
      <w:proofErr w:type="spellStart"/>
      <w:r w:rsidR="1A320C63" w:rsidRPr="34D1E91D">
        <w:rPr>
          <w:rFonts w:ascii="Century Schoolbook" w:eastAsia="Century Schoolbook" w:hAnsi="Century Schoolbook" w:cs="Century Schoolbook"/>
        </w:rPr>
        <w:t>Parker</w:t>
      </w:r>
      <w:proofErr w:type="spellEnd"/>
      <w:r w:rsidR="1A320C63" w:rsidRPr="34D1E91D">
        <w:rPr>
          <w:rFonts w:ascii="Century Schoolbook" w:eastAsia="Century Schoolbook" w:hAnsi="Century Schoolbook" w:cs="Century Schoolbook"/>
        </w:rPr>
        <w:t xml:space="preserve"> et al., 2014, str. 128).</w:t>
      </w:r>
      <w:r w:rsidR="62E6B861" w:rsidRPr="34D1E91D">
        <w:rPr>
          <w:rFonts w:ascii="Century Schoolbook" w:eastAsia="Century Schoolbook" w:hAnsi="Century Schoolbook" w:cs="Century Schoolbook"/>
        </w:rPr>
        <w:t xml:space="preserve"> </w:t>
      </w:r>
      <w:proofErr w:type="spellStart"/>
      <w:r w:rsidR="62E6B861" w:rsidRPr="34D1E91D">
        <w:rPr>
          <w:rFonts w:ascii="Century Schoolbook" w:eastAsia="Century Schoolbook" w:hAnsi="Century Schoolbook" w:cs="Century Schoolbook"/>
        </w:rPr>
        <w:t>Kotlyar</w:t>
      </w:r>
      <w:proofErr w:type="spellEnd"/>
      <w:r w:rsidR="62E6B861" w:rsidRPr="34D1E91D">
        <w:rPr>
          <w:rFonts w:ascii="Century Schoolbook" w:eastAsia="Century Schoolbook" w:hAnsi="Century Schoolbook" w:cs="Century Schoolbook"/>
        </w:rPr>
        <w:t xml:space="preserve"> et al. (2015, str. 1264) doplňují ještě sebed</w:t>
      </w:r>
      <w:r w:rsidR="004858D0">
        <w:rPr>
          <w:rFonts w:ascii="Century Schoolbook" w:eastAsia="Century Schoolbook" w:hAnsi="Century Schoolbook" w:cs="Century Schoolbook"/>
        </w:rPr>
        <w:t>ů</w:t>
      </w:r>
      <w:r w:rsidR="62E6B861" w:rsidRPr="34D1E91D">
        <w:rPr>
          <w:rFonts w:ascii="Century Schoolbook" w:eastAsia="Century Schoolbook" w:hAnsi="Century Schoolbook" w:cs="Century Schoolbook"/>
        </w:rPr>
        <w:t>věru, zvládaní změn</w:t>
      </w:r>
      <w:r w:rsidR="04975CEC" w:rsidRPr="34D1E91D">
        <w:rPr>
          <w:rFonts w:ascii="Century Schoolbook" w:eastAsia="Century Schoolbook" w:hAnsi="Century Schoolbook" w:cs="Century Schoolbook"/>
        </w:rPr>
        <w:t xml:space="preserve">, management stresu nebo třeba </w:t>
      </w:r>
      <w:r w:rsidR="53F7A475" w:rsidRPr="34D1E91D">
        <w:rPr>
          <w:rFonts w:ascii="Century Schoolbook" w:eastAsia="Century Schoolbook" w:hAnsi="Century Schoolbook" w:cs="Century Schoolbook"/>
        </w:rPr>
        <w:t xml:space="preserve">také měkké dovednosti </w:t>
      </w:r>
      <w:r w:rsidR="53F7A475" w:rsidRPr="34D1E91D">
        <w:rPr>
          <w:rFonts w:ascii="Century Schoolbook" w:eastAsia="Century Schoolbook" w:hAnsi="Century Schoolbook" w:cs="Century Schoolbook"/>
          <w:i/>
          <w:iCs/>
        </w:rPr>
        <w:t>(soft-</w:t>
      </w:r>
      <w:proofErr w:type="spellStart"/>
      <w:r w:rsidR="53F7A475" w:rsidRPr="34D1E91D">
        <w:rPr>
          <w:rFonts w:ascii="Century Schoolbook" w:eastAsia="Century Schoolbook" w:hAnsi="Century Schoolbook" w:cs="Century Schoolbook"/>
          <w:i/>
          <w:iCs/>
        </w:rPr>
        <w:t>skills</w:t>
      </w:r>
      <w:proofErr w:type="spellEnd"/>
      <w:r w:rsidR="53F7A475" w:rsidRPr="34D1E91D">
        <w:rPr>
          <w:rFonts w:ascii="Century Schoolbook" w:eastAsia="Century Schoolbook" w:hAnsi="Century Schoolbook" w:cs="Century Schoolbook"/>
          <w:i/>
          <w:iCs/>
        </w:rPr>
        <w:t>)</w:t>
      </w:r>
      <w:r w:rsidR="53F7A475" w:rsidRPr="34D1E91D">
        <w:rPr>
          <w:rFonts w:ascii="Century Schoolbook" w:eastAsia="Century Schoolbook" w:hAnsi="Century Schoolbook" w:cs="Century Schoolbook"/>
        </w:rPr>
        <w:t xml:space="preserve">, mezi které </w:t>
      </w:r>
      <w:r w:rsidR="01E1274F" w:rsidRPr="34D1E91D">
        <w:rPr>
          <w:rFonts w:ascii="Century Schoolbook" w:eastAsia="Century Schoolbook" w:hAnsi="Century Schoolbook" w:cs="Century Schoolbook"/>
        </w:rPr>
        <w:t>ř</w:t>
      </w:r>
      <w:r w:rsidR="53F7A475" w:rsidRPr="34D1E91D">
        <w:rPr>
          <w:rFonts w:ascii="Century Schoolbook" w:eastAsia="Century Schoolbook" w:hAnsi="Century Schoolbook" w:cs="Century Schoolbook"/>
        </w:rPr>
        <w:t xml:space="preserve">adí </w:t>
      </w:r>
      <w:proofErr w:type="spellStart"/>
      <w:r w:rsidR="53F7A475" w:rsidRPr="34D1E91D">
        <w:rPr>
          <w:rFonts w:ascii="Century Schoolbook" w:eastAsia="Century Schoolbook" w:hAnsi="Century Schoolbook" w:cs="Century Schoolbook"/>
        </w:rPr>
        <w:t>Goldman</w:t>
      </w:r>
      <w:proofErr w:type="spellEnd"/>
      <w:r w:rsidR="53F7A475" w:rsidRPr="34D1E91D">
        <w:rPr>
          <w:rFonts w:ascii="Century Schoolbook" w:eastAsia="Century Schoolbook" w:hAnsi="Century Schoolbook" w:cs="Century Schoolbook"/>
        </w:rPr>
        <w:t xml:space="preserve"> et al. (2013, str. 77) </w:t>
      </w:r>
      <w:r w:rsidR="04975CEC" w:rsidRPr="34D1E91D">
        <w:rPr>
          <w:rFonts w:ascii="Century Schoolbook" w:eastAsia="Century Schoolbook" w:hAnsi="Century Schoolbook" w:cs="Century Schoolbook"/>
        </w:rPr>
        <w:t>schopnost navazovat vztahy</w:t>
      </w:r>
      <w:r w:rsidR="7EB4F8A9" w:rsidRPr="34D1E91D">
        <w:rPr>
          <w:rFonts w:ascii="Century Schoolbook" w:eastAsia="Century Schoolbook" w:hAnsi="Century Schoolbook" w:cs="Century Schoolbook"/>
        </w:rPr>
        <w:t>, klást otázky či naslouchat.</w:t>
      </w:r>
      <w:r w:rsidR="04975CEC" w:rsidRPr="34D1E91D">
        <w:rPr>
          <w:rFonts w:ascii="Century Schoolbook" w:eastAsia="Century Schoolbook" w:hAnsi="Century Schoolbook" w:cs="Century Schoolbook"/>
        </w:rPr>
        <w:t xml:space="preserve"> </w:t>
      </w:r>
      <w:proofErr w:type="spellStart"/>
      <w:r w:rsidR="720CFB99" w:rsidRPr="34D1E91D">
        <w:rPr>
          <w:rFonts w:ascii="Century Schoolbook" w:eastAsia="Century Schoolbook" w:hAnsi="Century Schoolbook" w:cs="Century Schoolbook"/>
        </w:rPr>
        <w:t>Antonacoupoulou</w:t>
      </w:r>
      <w:proofErr w:type="spellEnd"/>
      <w:r w:rsidR="720CFB99" w:rsidRPr="34D1E91D">
        <w:rPr>
          <w:rFonts w:ascii="Century Schoolbook" w:eastAsia="Century Schoolbook" w:hAnsi="Century Schoolbook" w:cs="Century Schoolbook"/>
        </w:rPr>
        <w:t xml:space="preserve"> (2010, str. 22) uvádí jako hlavní přínos reflexivních technik </w:t>
      </w:r>
      <w:r w:rsidR="629F2A4E" w:rsidRPr="34D1E91D">
        <w:rPr>
          <w:rFonts w:ascii="Century Schoolbook" w:eastAsia="Century Schoolbook" w:hAnsi="Century Schoolbook" w:cs="Century Schoolbook"/>
        </w:rPr>
        <w:t>ve vzdělávání vedoucích zaměstnanc</w:t>
      </w:r>
      <w:r w:rsidR="00620845">
        <w:rPr>
          <w:rFonts w:ascii="Century Schoolbook" w:eastAsia="Century Schoolbook" w:hAnsi="Century Schoolbook" w:cs="Century Schoolbook"/>
        </w:rPr>
        <w:t>ů</w:t>
      </w:r>
      <w:r w:rsidR="629F2A4E" w:rsidRPr="34D1E91D">
        <w:rPr>
          <w:rFonts w:ascii="Century Schoolbook" w:eastAsia="Century Schoolbook" w:hAnsi="Century Schoolbook" w:cs="Century Schoolbook"/>
        </w:rPr>
        <w:t xml:space="preserve"> </w:t>
      </w:r>
      <w:r w:rsidR="720CFB99" w:rsidRPr="34D1E91D">
        <w:t>poskytnutí studijních a praktických zkušeností, jejichž úkolem je manažerům umožnit čelit výzvám a hrozbám.</w:t>
      </w:r>
      <w:r w:rsidR="3D554A10" w:rsidRPr="34D1E91D">
        <w:t xml:space="preserve"> </w:t>
      </w:r>
      <w:proofErr w:type="spellStart"/>
      <w:r w:rsidR="006E3392" w:rsidRPr="004F61FE">
        <w:t>Hibbert</w:t>
      </w:r>
      <w:proofErr w:type="spellEnd"/>
      <w:r w:rsidR="006E3392" w:rsidRPr="004F61FE">
        <w:t xml:space="preserve"> a </w:t>
      </w:r>
      <w:proofErr w:type="spellStart"/>
      <w:r w:rsidR="006E3392" w:rsidRPr="004F61FE">
        <w:t>Cunliffe</w:t>
      </w:r>
      <w:proofErr w:type="spellEnd"/>
      <w:r w:rsidR="006E3392" w:rsidRPr="004F61FE">
        <w:t xml:space="preserve"> (2015, str. </w:t>
      </w:r>
      <w:r w:rsidR="006E3392">
        <w:t>20</w:t>
      </w:r>
      <w:r w:rsidR="006E3392" w:rsidRPr="004F61FE">
        <w:t>)</w:t>
      </w:r>
      <w:r w:rsidR="006E3392">
        <w:t xml:space="preserve"> dále uvádí, ž</w:t>
      </w:r>
      <w:r w:rsidR="001107ED">
        <w:t xml:space="preserve">e pomocí reflexivních technik budou dále účastníci schopni zodpovídat se za své činy v rámci etického </w:t>
      </w:r>
      <w:r w:rsidR="001038A9">
        <w:t xml:space="preserve">myšlení. </w:t>
      </w:r>
      <w:r w:rsidR="002047C8">
        <w:t xml:space="preserve">Dotazováním se obtížných otázek </w:t>
      </w:r>
      <w:r w:rsidR="004D3BA5">
        <w:t xml:space="preserve">a jejich zpracování na základě zkušeností, </w:t>
      </w:r>
      <w:r w:rsidR="00944D59">
        <w:t xml:space="preserve">mohou porozumět, že jejich rozhodování musí být učiněno nejen na základě jejich </w:t>
      </w:r>
      <w:r w:rsidR="00C4161C">
        <w:t xml:space="preserve">smýšlení, ale i v rámci </w:t>
      </w:r>
      <w:r w:rsidR="002448B7">
        <w:t xml:space="preserve">společenské odpovědnosti. </w:t>
      </w:r>
    </w:p>
    <w:p w14:paraId="622502E9" w14:textId="5E0A879B" w:rsidR="77AC7523" w:rsidRDefault="3D554A10" w:rsidP="77AC7523">
      <w:pPr>
        <w:jc w:val="both"/>
      </w:pPr>
      <w:r w:rsidRPr="34D1E91D">
        <w:t xml:space="preserve">Z výše uvedeného je zřejmé, že tyto nástroje jsou </w:t>
      </w:r>
      <w:r w:rsidR="1AE481D8" w:rsidRPr="34D1E91D">
        <w:t xml:space="preserve">z hlediska cíle velmi rozdílné. Zatímco mentoring je zaměřený na </w:t>
      </w:r>
      <w:r w:rsidR="6E722BEC" w:rsidRPr="34D1E91D">
        <w:t>podporu osobního a profesního rozvoje, kolegiální koučování se zabývá spíše praktickým, na cíl zaměřeným rozvojem individuálních kompetencí</w:t>
      </w:r>
      <w:r w:rsidR="1E94E29F" w:rsidRPr="34D1E91D">
        <w:t xml:space="preserve"> v konkrétní oblasti a reflexivní techniky, jsou zaměřeny na rozvoj </w:t>
      </w:r>
      <w:r w:rsidR="29DCA95F" w:rsidRPr="34D1E91D">
        <w:t>na základě zpochybnění předešlého chování</w:t>
      </w:r>
      <w:r w:rsidR="1E94E29F" w:rsidRPr="34D1E91D">
        <w:t>.</w:t>
      </w:r>
      <w:r w:rsidR="3EBE3DE4" w:rsidRPr="34D1E91D">
        <w:t xml:space="preserve"> </w:t>
      </w:r>
      <w:r w:rsidR="4B0E68E8" w:rsidRPr="34D1E91D">
        <w:t>Z</w:t>
      </w:r>
      <w:r w:rsidRPr="34D1E91D">
        <w:t xml:space="preserve"> hlediska počtu</w:t>
      </w:r>
      <w:r w:rsidR="5004DB1A" w:rsidRPr="34D1E91D">
        <w:t xml:space="preserve"> </w:t>
      </w:r>
      <w:r w:rsidRPr="34D1E91D">
        <w:t>zainteresovaných</w:t>
      </w:r>
      <w:r w:rsidR="399AFE34" w:rsidRPr="34D1E91D">
        <w:t xml:space="preserve"> stran</w:t>
      </w:r>
      <w:r w:rsidR="0C62C861" w:rsidRPr="34D1E91D">
        <w:t xml:space="preserve"> jsou všechny nástroje velmi podobné</w:t>
      </w:r>
      <w:r w:rsidR="399AFE34" w:rsidRPr="34D1E91D">
        <w:t xml:space="preserve">, avšak už méně podobné z hlediska vztahu mezi zainteresovanými stranami. </w:t>
      </w:r>
      <w:r w:rsidR="408178B5" w:rsidRPr="34D1E91D">
        <w:t>M</w:t>
      </w:r>
      <w:r w:rsidR="399AFE34" w:rsidRPr="34D1E91D">
        <w:t>entoringov</w:t>
      </w:r>
      <w:r w:rsidR="6DAEC819" w:rsidRPr="34D1E91D">
        <w:t>ý</w:t>
      </w:r>
      <w:r w:rsidR="399AFE34" w:rsidRPr="34D1E91D">
        <w:t xml:space="preserve"> vztah se vy</w:t>
      </w:r>
      <w:r w:rsidR="63CCD112" w:rsidRPr="34D1E91D">
        <w:t xml:space="preserve">značuje hierarchickým postavením </w:t>
      </w:r>
      <w:r w:rsidR="008B1A6F">
        <w:t>účastníků</w:t>
      </w:r>
      <w:r w:rsidR="63CCD112" w:rsidRPr="34D1E91D">
        <w:t>, zatímco u kolegiálního koučování je právě absence tohoto vztahu klíčová</w:t>
      </w:r>
      <w:r w:rsidR="008B1A6F">
        <w:t xml:space="preserve"> a v rámci reflexivní technik jsou klíčová, jak postava </w:t>
      </w:r>
      <w:r w:rsidR="0044362A">
        <w:t>„vedoucího“ dialogu, tak i přístup vedoucího pracov</w:t>
      </w:r>
      <w:r w:rsidR="00D768BD">
        <w:t>n</w:t>
      </w:r>
      <w:r w:rsidR="0044362A">
        <w:t>íka</w:t>
      </w:r>
      <w:r w:rsidR="00CC6685">
        <w:t xml:space="preserve"> ke vzdělávání</w:t>
      </w:r>
      <w:r w:rsidR="0044362A">
        <w:t>.</w:t>
      </w:r>
      <w:r w:rsidR="399AFE34" w:rsidRPr="34D1E91D">
        <w:t xml:space="preserve"> </w:t>
      </w:r>
      <w:r w:rsidR="28EF8E4B" w:rsidRPr="34D1E91D">
        <w:t>Také je z výše uvedeného zřejmé, že všechny tři nástroje rozvíjejí sebepoznání, r</w:t>
      </w:r>
      <w:r w:rsidR="0044362A">
        <w:t>ů</w:t>
      </w:r>
      <w:r w:rsidR="28EF8E4B" w:rsidRPr="34D1E91D">
        <w:t>zn</w:t>
      </w:r>
      <w:r w:rsidR="0044362A">
        <w:t>é</w:t>
      </w:r>
      <w:r w:rsidR="63235C70" w:rsidRPr="34D1E91D">
        <w:t xml:space="preserve"> měkké dovednosti a zkušenosti, což jsou všechno</w:t>
      </w:r>
      <w:r w:rsidR="4275CF09" w:rsidRPr="34D1E91D">
        <w:t xml:space="preserve"> faktory, které ovlivňují schopnost</w:t>
      </w:r>
      <w:r w:rsidR="00D724A1">
        <w:t xml:space="preserve"> tvorby</w:t>
      </w:r>
      <w:r w:rsidR="4275CF09" w:rsidRPr="34D1E91D">
        <w:t xml:space="preserve"> úsudku.</w:t>
      </w:r>
    </w:p>
    <w:p w14:paraId="362314D9" w14:textId="544D9335" w:rsidR="290F520E" w:rsidRDefault="290F520E" w:rsidP="3A9CC8F1">
      <w:pPr>
        <w:jc w:val="both"/>
        <w:rPr>
          <w:rFonts w:eastAsiaTheme="minorEastAsia"/>
        </w:rPr>
      </w:pPr>
      <w:r w:rsidRPr="7C8C4592">
        <w:rPr>
          <w:rFonts w:eastAsiaTheme="minorEastAsia"/>
        </w:rPr>
        <w:lastRenderedPageBreak/>
        <w:t xml:space="preserve">Dále máme za to, že </w:t>
      </w:r>
      <w:r w:rsidR="2A7FE6AC" w:rsidRPr="7C8C4592">
        <w:rPr>
          <w:rFonts w:eastAsiaTheme="minorEastAsia"/>
        </w:rPr>
        <w:t xml:space="preserve">je </w:t>
      </w:r>
      <w:r w:rsidRPr="7C8C4592">
        <w:rPr>
          <w:rFonts w:eastAsiaTheme="minorEastAsia"/>
        </w:rPr>
        <w:t>d</w:t>
      </w:r>
      <w:r w:rsidR="008C102A" w:rsidRPr="7C8C4592">
        <w:rPr>
          <w:rFonts w:eastAsiaTheme="minorEastAsia"/>
        </w:rPr>
        <w:t>ů</w:t>
      </w:r>
      <w:r w:rsidRPr="7C8C4592">
        <w:rPr>
          <w:rFonts w:eastAsiaTheme="minorEastAsia"/>
        </w:rPr>
        <w:t>ležité zmínit také limity a omezení námi vybraných a popisovaných nástroj, kterých je potřeba být si vědom u jejich implementace.</w:t>
      </w:r>
      <w:r w:rsidR="0F08B1ED" w:rsidRPr="7C8C4592">
        <w:rPr>
          <w:rFonts w:eastAsiaTheme="minorEastAsia"/>
        </w:rPr>
        <w:t xml:space="preserve"> Prvním analyzovaným nástrojem byl mentoring, proto začínáme u popsání limit a omezení právě ním.</w:t>
      </w:r>
    </w:p>
    <w:p w14:paraId="39C67BB2" w14:textId="42AD7167" w:rsidR="00232DC6" w:rsidRPr="00232DC6" w:rsidRDefault="73FB38A0" w:rsidP="00232DC6">
      <w:pPr>
        <w:jc w:val="both"/>
      </w:pPr>
      <w:r>
        <w:t xml:space="preserve">Mezi limity tradičního mentoringu, který probíhá tváři v tvář patří dle </w:t>
      </w:r>
      <w:proofErr w:type="spellStart"/>
      <w:r>
        <w:t>Durbin</w:t>
      </w:r>
      <w:proofErr w:type="spellEnd"/>
      <w:r>
        <w:t xml:space="preserve"> et al. </w:t>
      </w:r>
      <w:r w:rsidR="2A437C72">
        <w:t>(2020</w:t>
      </w:r>
      <w:r w:rsidR="3A4EC60B">
        <w:t xml:space="preserve">, str. </w:t>
      </w:r>
      <w:r w:rsidR="2A437C72">
        <w:t xml:space="preserve">218) například </w:t>
      </w:r>
      <w:r w:rsidR="151CE62D">
        <w:t>manipulativní chování mentor</w:t>
      </w:r>
      <w:r w:rsidR="00237FD7">
        <w:t>ů</w:t>
      </w:r>
      <w:r w:rsidR="151CE62D">
        <w:t xml:space="preserve">, nedostatečné </w:t>
      </w:r>
      <w:r w:rsidR="48E8C417">
        <w:t xml:space="preserve">schopnosti v oblasti </w:t>
      </w:r>
      <w:r w:rsidR="151CE62D">
        <w:t>mezilidské</w:t>
      </w:r>
      <w:r w:rsidR="60BD60BD">
        <w:t>ho kontaktu, zanedbávaní mentorované osoby mentorem, a zejména nekompatibilita mentora a mentorovaného.</w:t>
      </w:r>
      <w:r w:rsidR="25BE2797">
        <w:t xml:space="preserve"> Právě</w:t>
      </w:r>
      <w:r w:rsidR="40DC7501">
        <w:t xml:space="preserve"> </w:t>
      </w:r>
      <w:r w:rsidR="22C79B18">
        <w:t xml:space="preserve">tenhle nedostatek </w:t>
      </w:r>
      <w:r w:rsidR="40DC7501">
        <w:t>vhodn</w:t>
      </w:r>
      <w:r w:rsidR="051FE335">
        <w:t>ých pár</w:t>
      </w:r>
      <w:r w:rsidR="00237FD7">
        <w:t xml:space="preserve">ů </w:t>
      </w:r>
      <w:r w:rsidR="051FE335">
        <w:t xml:space="preserve">pro </w:t>
      </w:r>
      <w:r w:rsidR="61B05B89">
        <w:t>m</w:t>
      </w:r>
      <w:r w:rsidR="051FE335">
        <w:t>ento</w:t>
      </w:r>
      <w:r w:rsidR="61B05B89">
        <w:t>ringový</w:t>
      </w:r>
      <w:r w:rsidR="051FE335">
        <w:t xml:space="preserve"> vztah v rámci jedné organizace</w:t>
      </w:r>
      <w:r w:rsidR="35772C22">
        <w:t xml:space="preserve"> je nejčastějším rizikem</w:t>
      </w:r>
      <w:r w:rsidR="051FE335">
        <w:t xml:space="preserve">. </w:t>
      </w:r>
      <w:r w:rsidR="200FA5A5">
        <w:t>T</w:t>
      </w:r>
      <w:r w:rsidR="3C7DCED3">
        <w:t xml:space="preserve">ohle </w:t>
      </w:r>
      <w:r w:rsidR="4D4BC8C8">
        <w:t>riziko</w:t>
      </w:r>
      <w:r w:rsidR="051FE335">
        <w:t xml:space="preserve"> však m</w:t>
      </w:r>
      <w:r w:rsidR="00237FD7">
        <w:t>ů</w:t>
      </w:r>
      <w:r w:rsidR="051FE335">
        <w:t xml:space="preserve">že </w:t>
      </w:r>
      <w:r w:rsidR="3E0C41A3">
        <w:t>zmírnit</w:t>
      </w:r>
      <w:r w:rsidR="051FE335">
        <w:t xml:space="preserve"> například</w:t>
      </w:r>
      <w:r w:rsidR="4E14E615">
        <w:t xml:space="preserve"> zmiňovaný e-mentoring, který propojuje mentory a mentorované z celého světa. </w:t>
      </w:r>
      <w:r w:rsidR="1BA73E12">
        <w:t>E-mentoring ovšem taky není dokonalý</w:t>
      </w:r>
      <w:r w:rsidR="4334DF43">
        <w:t>,</w:t>
      </w:r>
      <w:r w:rsidR="1BA73E12">
        <w:t xml:space="preserve"> </w:t>
      </w:r>
      <w:proofErr w:type="spellStart"/>
      <w:r w:rsidR="1BA73E12">
        <w:t>Sanyal</w:t>
      </w:r>
      <w:proofErr w:type="spellEnd"/>
      <w:r w:rsidR="1BA73E12">
        <w:t xml:space="preserve"> a </w:t>
      </w:r>
      <w:proofErr w:type="spellStart"/>
      <w:r w:rsidR="1BA73E12">
        <w:t>Rigby</w:t>
      </w:r>
      <w:proofErr w:type="spellEnd"/>
      <w:r w:rsidR="1BA73E12">
        <w:t xml:space="preserve"> (2017</w:t>
      </w:r>
      <w:r w:rsidR="0CCE8D90">
        <w:t xml:space="preserve">, str. </w:t>
      </w:r>
      <w:r w:rsidR="68361C88">
        <w:t>5-6</w:t>
      </w:r>
      <w:r w:rsidR="1BA73E12">
        <w:t xml:space="preserve">) uvádějí </w:t>
      </w:r>
      <w:r w:rsidR="21BED712">
        <w:t xml:space="preserve">několik limit. </w:t>
      </w:r>
      <w:r w:rsidR="4E14E615">
        <w:t xml:space="preserve">Mezi </w:t>
      </w:r>
      <w:r w:rsidR="1633A27A">
        <w:t xml:space="preserve">tyto </w:t>
      </w:r>
      <w:r w:rsidR="4E14E615">
        <w:t>limity e-mentoringu</w:t>
      </w:r>
      <w:r w:rsidR="74C082EC">
        <w:t xml:space="preserve"> patří náklady, spolehlivost, kompatibilita technologie a celkově s</w:t>
      </w:r>
      <w:r w:rsidR="3DC143AB">
        <w:t>poléhání se na technologii</w:t>
      </w:r>
      <w:r w:rsidR="1CCFDB04">
        <w:t xml:space="preserve"> (</w:t>
      </w:r>
      <w:proofErr w:type="spellStart"/>
      <w:r w:rsidR="1CCFDB04">
        <w:t>Bierema</w:t>
      </w:r>
      <w:proofErr w:type="spellEnd"/>
      <w:r w:rsidR="1CCFDB04">
        <w:t xml:space="preserve"> &amp; </w:t>
      </w:r>
      <w:proofErr w:type="spellStart"/>
      <w:r w:rsidR="4231493D">
        <w:t>Hil</w:t>
      </w:r>
      <w:r w:rsidR="732E84F5">
        <w:t>l</w:t>
      </w:r>
      <w:proofErr w:type="spellEnd"/>
      <w:r w:rsidR="1CCFDB04">
        <w:t>, 2005</w:t>
      </w:r>
      <w:r w:rsidR="479954AF">
        <w:t xml:space="preserve">, str. </w:t>
      </w:r>
      <w:r w:rsidR="16C5199F">
        <w:t>562-563</w:t>
      </w:r>
      <w:r w:rsidR="1CCFDB04">
        <w:t xml:space="preserve">). </w:t>
      </w:r>
      <w:r w:rsidR="0B46FCDC">
        <w:t xml:space="preserve">Dalším rizikem je dle </w:t>
      </w:r>
      <w:proofErr w:type="spellStart"/>
      <w:r w:rsidR="0B46FCDC">
        <w:t>Bierema</w:t>
      </w:r>
      <w:proofErr w:type="spellEnd"/>
      <w:r w:rsidR="0B46FCDC">
        <w:t xml:space="preserve"> a </w:t>
      </w:r>
      <w:proofErr w:type="spellStart"/>
      <w:r w:rsidR="0B46FCDC">
        <w:t>Merriam</w:t>
      </w:r>
      <w:proofErr w:type="spellEnd"/>
      <w:r w:rsidR="0B46FCDC">
        <w:t xml:space="preserve"> (2002</w:t>
      </w:r>
      <w:r w:rsidR="422F13DD">
        <w:t xml:space="preserve">, str. </w:t>
      </w:r>
      <w:r w:rsidR="0D371003">
        <w:t>221</w:t>
      </w:r>
      <w:r w:rsidR="0B46FCDC">
        <w:t>) prodleva v komunikaci.</w:t>
      </w:r>
      <w:r w:rsidR="31F3FCBD">
        <w:t xml:space="preserve"> Zatímco při komunikaci tváři v tvář se mentorovaný dozvídá odpověď na svoji otázku </w:t>
      </w:r>
      <w:r w:rsidR="3E1C64CD">
        <w:t>ve většině případ</w:t>
      </w:r>
      <w:r w:rsidR="004841D5">
        <w:t>ů</w:t>
      </w:r>
      <w:r w:rsidR="3E1C64CD">
        <w:t xml:space="preserve"> okamžitě, u online komunikace tomu tak není. Je to zp</w:t>
      </w:r>
      <w:r w:rsidR="004841D5">
        <w:t>ů</w:t>
      </w:r>
      <w:r w:rsidR="3E1C64CD">
        <w:t>sobené časovými zónami ale t</w:t>
      </w:r>
      <w:r w:rsidR="15488A8F">
        <w:t>řeba i tím, že mentor jednoduše neodpoví hned</w:t>
      </w:r>
      <w:r w:rsidR="004841D5">
        <w:t xml:space="preserve">, </w:t>
      </w:r>
      <w:r w:rsidR="15488A8F">
        <w:t>jak se dozví o problému mentorovaného.</w:t>
      </w:r>
    </w:p>
    <w:p w14:paraId="3D27E023" w14:textId="1AA271AC" w:rsidR="102C7321" w:rsidRDefault="621229DF" w:rsidP="0B615E33">
      <w:pPr>
        <w:jc w:val="both"/>
        <w:rPr>
          <w:highlight w:val="lightGray"/>
        </w:rPr>
      </w:pPr>
      <w:r>
        <w:t>Druhým popisovaným nástrojem byl</w:t>
      </w:r>
      <w:r w:rsidR="102C7321">
        <w:t xml:space="preserve"> </w:t>
      </w:r>
      <w:r w:rsidR="780EAD33">
        <w:t>kolegiální koučink</w:t>
      </w:r>
      <w:r w:rsidR="44D121FF">
        <w:t xml:space="preserve"> (</w:t>
      </w:r>
      <w:r w:rsidR="44D121FF" w:rsidRPr="595FFF22">
        <w:rPr>
          <w:i/>
          <w:iCs/>
        </w:rPr>
        <w:t>peer coaching</w:t>
      </w:r>
      <w:r w:rsidR="44D121FF">
        <w:t>)</w:t>
      </w:r>
      <w:r w:rsidR="62CBFE27">
        <w:t>,</w:t>
      </w:r>
      <w:r>
        <w:t xml:space="preserve"> u kterého, </w:t>
      </w:r>
      <w:r w:rsidRPr="00610C22">
        <w:t>j</w:t>
      </w:r>
      <w:r w:rsidR="0EB9B4EF" w:rsidRPr="00610C22">
        <w:t>elikož je</w:t>
      </w:r>
      <w:r w:rsidR="102C7321" w:rsidRPr="00610C22">
        <w:t xml:space="preserve"> postaven na spolupráci dvou koleg</w:t>
      </w:r>
      <w:r w:rsidR="00EC1F5B" w:rsidRPr="00610C22">
        <w:t>ů</w:t>
      </w:r>
      <w:r w:rsidR="102C7321" w:rsidRPr="00610C22">
        <w:t xml:space="preserve"> a neúčastní se ho o</w:t>
      </w:r>
      <w:r w:rsidR="0810DB06" w:rsidRPr="00610C22">
        <w:t xml:space="preserve">soba, která by měla nějakou autoritu nad zúčastněnými kolegy, dochází dle </w:t>
      </w:r>
      <w:proofErr w:type="spellStart"/>
      <w:r w:rsidR="0810DB06" w:rsidRPr="00610C22">
        <w:t>Goldman</w:t>
      </w:r>
      <w:proofErr w:type="spellEnd"/>
      <w:r w:rsidR="0810DB06" w:rsidRPr="00610C22">
        <w:t xml:space="preserve"> et al. (2013, str. 78) často k </w:t>
      </w:r>
      <w:r w:rsidR="1701D22F" w:rsidRPr="00610C22">
        <w:t xml:space="preserve">tomu, že participanti postupně </w:t>
      </w:r>
      <w:r w:rsidR="2932429B" w:rsidRPr="00610C22">
        <w:t>z</w:t>
      </w:r>
      <w:r w:rsidR="1701D22F" w:rsidRPr="00610C22">
        <w:t>tratí kon</w:t>
      </w:r>
      <w:r w:rsidR="32512D76" w:rsidRPr="00610C22">
        <w:t>takt.</w:t>
      </w:r>
      <w:r w:rsidR="2B1B9C24" w:rsidRPr="00610C22">
        <w:t xml:space="preserve"> Neúčast osoby, která je vnímaná jako autorita nebo osoby, která n</w:t>
      </w:r>
      <w:r w:rsidR="266E4D7A" w:rsidRPr="00610C22">
        <w:t>ě</w:t>
      </w:r>
      <w:r w:rsidR="2B1B9C24" w:rsidRPr="00610C22">
        <w:t>jak řídí</w:t>
      </w:r>
      <w:r w:rsidR="02338848" w:rsidRPr="00610C22">
        <w:t xml:space="preserve"> proces koučinku, m</w:t>
      </w:r>
      <w:r w:rsidR="00EC1F5B" w:rsidRPr="00610C22">
        <w:t>ů</w:t>
      </w:r>
      <w:r w:rsidR="02338848" w:rsidRPr="00610C22">
        <w:t>že také zp</w:t>
      </w:r>
      <w:r w:rsidR="00EC1F5B" w:rsidRPr="00610C22">
        <w:t>ů</w:t>
      </w:r>
      <w:r w:rsidR="02338848" w:rsidRPr="00610C22">
        <w:t>sobit to, že se participanti nedostanou k podrobnému rozebraní ko</w:t>
      </w:r>
      <w:r w:rsidR="3E89D028" w:rsidRPr="00610C22">
        <w:t>nkrétních oblastí, nebo také, že ke koučinku v</w:t>
      </w:r>
      <w:r w:rsidR="00EC1F5B" w:rsidRPr="00610C22">
        <w:t>ů</w:t>
      </w:r>
      <w:r w:rsidR="3E89D028" w:rsidRPr="00610C22">
        <w:t>bec nedochází (</w:t>
      </w:r>
      <w:proofErr w:type="spellStart"/>
      <w:r w:rsidR="3E89D028" w:rsidRPr="00610C22">
        <w:t>Goldman</w:t>
      </w:r>
      <w:proofErr w:type="spellEnd"/>
      <w:r w:rsidR="3E89D028" w:rsidRPr="00610C22">
        <w:t xml:space="preserve"> et al., 2013, str. 80).</w:t>
      </w:r>
      <w:r w:rsidR="47E7FBA5" w:rsidRPr="00610C22">
        <w:t xml:space="preserve"> </w:t>
      </w:r>
      <w:proofErr w:type="spellStart"/>
      <w:r w:rsidR="47E7FBA5" w:rsidRPr="00610C22">
        <w:t>Parker</w:t>
      </w:r>
      <w:proofErr w:type="spellEnd"/>
      <w:r w:rsidR="47E7FBA5" w:rsidRPr="00610C22">
        <w:t xml:space="preserve"> et al. (2008, str. 497) také dodává, že bez jasně definovaných hranic se m</w:t>
      </w:r>
      <w:r w:rsidR="005E5E75" w:rsidRPr="00610C22">
        <w:t>ů</w:t>
      </w:r>
      <w:r w:rsidR="47E7FBA5" w:rsidRPr="00610C22">
        <w:t>že stát</w:t>
      </w:r>
      <w:r w:rsidR="4E4E9209" w:rsidRPr="00610C22">
        <w:t xml:space="preserve">, že </w:t>
      </w:r>
      <w:r w:rsidR="3DBBFE41" w:rsidRPr="00610C22">
        <w:t>participanti budou spíše kamarádi než partneři účastnící se koučinku.</w:t>
      </w:r>
    </w:p>
    <w:p w14:paraId="12F081EE" w14:textId="18E5CB56" w:rsidR="009602E8" w:rsidRPr="00577620" w:rsidRDefault="5642AC9F" w:rsidP="00C86EBE">
      <w:pPr>
        <w:jc w:val="both"/>
      </w:pPr>
      <w:r>
        <w:t xml:space="preserve">Posledním </w:t>
      </w:r>
      <w:r w:rsidR="3AFA81B6">
        <w:t xml:space="preserve">porovnávaným </w:t>
      </w:r>
      <w:r w:rsidR="2D288234">
        <w:t>nástroje</w:t>
      </w:r>
      <w:r w:rsidR="49F62D9B">
        <w:t>m</w:t>
      </w:r>
      <w:r>
        <w:t xml:space="preserve"> byly reflexivní techniky (</w:t>
      </w:r>
      <w:proofErr w:type="spellStart"/>
      <w:r w:rsidRPr="595FFF22">
        <w:rPr>
          <w:i/>
        </w:rPr>
        <w:t>reflexive</w:t>
      </w:r>
      <w:proofErr w:type="spellEnd"/>
      <w:r w:rsidRPr="595FFF22">
        <w:rPr>
          <w:i/>
        </w:rPr>
        <w:t xml:space="preserve"> </w:t>
      </w:r>
      <w:proofErr w:type="spellStart"/>
      <w:r w:rsidR="2D288234" w:rsidRPr="595FFF22">
        <w:rPr>
          <w:i/>
        </w:rPr>
        <w:t>practices</w:t>
      </w:r>
      <w:proofErr w:type="spellEnd"/>
      <w:r w:rsidR="0B916DBC">
        <w:t>)</w:t>
      </w:r>
      <w:r w:rsidR="062C3CCE">
        <w:t>, u kterých uvádí, n</w:t>
      </w:r>
      <w:r w:rsidR="26E7D1CE">
        <w:t>avzdory</w:t>
      </w:r>
      <w:r w:rsidR="0E9B0571">
        <w:t xml:space="preserve"> výše uvedenému</w:t>
      </w:r>
      <w:r w:rsidR="6AA3BB02">
        <w:t>,</w:t>
      </w:r>
      <w:r w:rsidR="4D0BB215">
        <w:t xml:space="preserve"> </w:t>
      </w:r>
      <w:proofErr w:type="spellStart"/>
      <w:r w:rsidR="2D79215C">
        <w:t>Hibbert</w:t>
      </w:r>
      <w:proofErr w:type="spellEnd"/>
      <w:r w:rsidR="2D79215C">
        <w:t xml:space="preserve"> a </w:t>
      </w:r>
      <w:proofErr w:type="spellStart"/>
      <w:r w:rsidR="2D79215C">
        <w:t>Cunliffe</w:t>
      </w:r>
      <w:proofErr w:type="spellEnd"/>
      <w:r w:rsidR="2D79215C">
        <w:t xml:space="preserve"> (2015, str.</w:t>
      </w:r>
      <w:r w:rsidR="000C5EE9" w:rsidRPr="004F61FE">
        <w:t xml:space="preserve"> </w:t>
      </w:r>
      <w:r w:rsidR="000C5EE9">
        <w:t>22</w:t>
      </w:r>
      <w:r w:rsidR="000C5EE9" w:rsidRPr="004F61FE">
        <w:t>)</w:t>
      </w:r>
      <w:r w:rsidR="00D2115D">
        <w:t xml:space="preserve"> </w:t>
      </w:r>
      <w:r w:rsidR="00F906D6">
        <w:t>také určitou</w:t>
      </w:r>
      <w:r w:rsidR="00D2115D">
        <w:t xml:space="preserve"> </w:t>
      </w:r>
      <w:r w:rsidR="00F906D6">
        <w:t xml:space="preserve">zranitelnost, kterou může pracovník </w:t>
      </w:r>
      <w:r w:rsidR="00F80EB4">
        <w:t xml:space="preserve">pocítit v rámci těchto reflexivních </w:t>
      </w:r>
      <w:r w:rsidR="00764FDE">
        <w:t>technik</w:t>
      </w:r>
      <w:r w:rsidR="00617274">
        <w:t xml:space="preserve"> a působením emocí, j</w:t>
      </w:r>
      <w:r w:rsidR="00F80EB4">
        <w:t xml:space="preserve">edná se především </w:t>
      </w:r>
      <w:r w:rsidR="00340138">
        <w:t xml:space="preserve">o pocit viny, </w:t>
      </w:r>
      <w:r w:rsidR="00617274">
        <w:t xml:space="preserve">lítost i hněv. </w:t>
      </w:r>
      <w:r w:rsidR="00BF71F4">
        <w:t xml:space="preserve">Dále také uvádí pocity rozpaků, anebo odhalení skrytých </w:t>
      </w:r>
      <w:r w:rsidR="00616D2C">
        <w:t xml:space="preserve">vlastností, myšlenek apod. V rámci vzdělávání je tedy důležité </w:t>
      </w:r>
      <w:r w:rsidR="00395038">
        <w:t>zajistit účastníkům pocit bezpeč</w:t>
      </w:r>
      <w:r w:rsidR="0023194B">
        <w:t>í</w:t>
      </w:r>
      <w:r w:rsidR="00395038">
        <w:t xml:space="preserve">, nabízí např. reflexivní deníky, </w:t>
      </w:r>
      <w:r w:rsidR="00050958">
        <w:t xml:space="preserve">slohy a </w:t>
      </w:r>
      <w:r w:rsidR="0023194B">
        <w:t xml:space="preserve">další písemné </w:t>
      </w:r>
      <w:r w:rsidR="00050958">
        <w:t xml:space="preserve">práce, </w:t>
      </w:r>
      <w:r w:rsidR="0023194B">
        <w:t>jejichž cílem by bylo zamyšlení se</w:t>
      </w:r>
      <w:r w:rsidR="002B31A0">
        <w:t xml:space="preserve"> na</w:t>
      </w:r>
      <w:r w:rsidR="0023194B">
        <w:t xml:space="preserve">d </w:t>
      </w:r>
      <w:r w:rsidR="002B31A0">
        <w:t>jednotlivý</w:t>
      </w:r>
      <w:r w:rsidR="0023194B">
        <w:t xml:space="preserve">mi </w:t>
      </w:r>
      <w:r w:rsidR="002B31A0">
        <w:t>koncept</w:t>
      </w:r>
      <w:r w:rsidR="0023194B">
        <w:t>y později</w:t>
      </w:r>
      <w:r w:rsidR="008841B2">
        <w:t xml:space="preserve"> individuálně</w:t>
      </w:r>
      <w:r w:rsidR="002B31A0">
        <w:t>. (</w:t>
      </w:r>
      <w:proofErr w:type="spellStart"/>
      <w:r w:rsidR="002B31A0">
        <w:t>Hibbert</w:t>
      </w:r>
      <w:proofErr w:type="spellEnd"/>
      <w:r w:rsidR="002B31A0">
        <w:t xml:space="preserve"> &amp; </w:t>
      </w:r>
      <w:proofErr w:type="spellStart"/>
      <w:r w:rsidR="002B31A0">
        <w:t>Cunliffe</w:t>
      </w:r>
      <w:proofErr w:type="spellEnd"/>
      <w:r w:rsidR="0023194B">
        <w:t>, 2015, str. 12)</w:t>
      </w:r>
      <w:r w:rsidR="002B31A0">
        <w:t xml:space="preserve"> </w:t>
      </w:r>
      <w:r w:rsidR="00332EA8">
        <w:t>Důležité tedy zmínit je jedním z limit tohoto nástroje může být motivace</w:t>
      </w:r>
      <w:r w:rsidR="000532F6">
        <w:t xml:space="preserve"> zúčastněných</w:t>
      </w:r>
      <w:r w:rsidR="00332EA8">
        <w:t xml:space="preserve"> vedoucích pracovníků</w:t>
      </w:r>
      <w:r w:rsidR="000532F6">
        <w:t>.</w:t>
      </w:r>
      <w:r w:rsidR="00856F0B">
        <w:t xml:space="preserve"> </w:t>
      </w:r>
      <w:proofErr w:type="spellStart"/>
      <w:r w:rsidR="00A33D26">
        <w:t>Parker</w:t>
      </w:r>
      <w:proofErr w:type="spellEnd"/>
      <w:r w:rsidR="00A33D26">
        <w:t xml:space="preserve"> et. al. (2020</w:t>
      </w:r>
      <w:r w:rsidR="00A40660">
        <w:t>, str. 294</w:t>
      </w:r>
      <w:r w:rsidR="00A33D26">
        <w:t xml:space="preserve">) </w:t>
      </w:r>
      <w:r w:rsidR="00A40660">
        <w:t xml:space="preserve">se </w:t>
      </w:r>
      <w:r w:rsidR="00C57C9F">
        <w:t>dále</w:t>
      </w:r>
      <w:r w:rsidR="00A40660">
        <w:t xml:space="preserve"> domnívají, že se tento přístup dlouho neudrží, zvláště pokud</w:t>
      </w:r>
      <w:r w:rsidR="00EF1BD7">
        <w:t xml:space="preserve"> pracovníkům nebude správně představen ko</w:t>
      </w:r>
      <w:r w:rsidR="00856F0B">
        <w:t>ncept nástroje a jeho proces</w:t>
      </w:r>
      <w:r w:rsidR="00EF1BD7">
        <w:t xml:space="preserve">. </w:t>
      </w:r>
      <w:r w:rsidR="00D27AB4">
        <w:t xml:space="preserve"> </w:t>
      </w:r>
    </w:p>
    <w:p w14:paraId="117A19CC" w14:textId="41A0225D" w:rsidR="24DF06CF" w:rsidRDefault="05E4DD30" w:rsidP="34D1E91D">
      <w:pPr>
        <w:jc w:val="both"/>
      </w:pPr>
      <w:r w:rsidRPr="00AF6280">
        <w:lastRenderedPageBreak/>
        <w:t>Poslední diskutovanou oblastí j</w:t>
      </w:r>
      <w:r w:rsidR="0036508A" w:rsidRPr="00AF6280">
        <w:t>sou</w:t>
      </w:r>
      <w:r w:rsidRPr="00AF6280">
        <w:t xml:space="preserve"> přínos</w:t>
      </w:r>
      <w:r w:rsidR="0036508A" w:rsidRPr="00AF6280">
        <w:t>y</w:t>
      </w:r>
      <w:r w:rsidR="24DF06CF" w:rsidRPr="00AF6280">
        <w:t xml:space="preserve"> nástroj</w:t>
      </w:r>
      <w:r w:rsidR="00856F0B" w:rsidRPr="00AF6280">
        <w:t>ů</w:t>
      </w:r>
      <w:r w:rsidR="24DF06CF" w:rsidRPr="00AF6280">
        <w:t xml:space="preserve"> výcviku </w:t>
      </w:r>
      <w:r w:rsidR="182934E3" w:rsidRPr="00AF6280">
        <w:t xml:space="preserve">úsudku u </w:t>
      </w:r>
      <w:r w:rsidR="24DF06CF" w:rsidRPr="00AF6280">
        <w:t>vedoucích pracovník</w:t>
      </w:r>
      <w:r w:rsidR="00856F0B" w:rsidRPr="00AF6280">
        <w:t>ů</w:t>
      </w:r>
      <w:r w:rsidR="24DF06CF" w:rsidRPr="00AF6280">
        <w:t xml:space="preserve"> k řešení neoč</w:t>
      </w:r>
      <w:r w:rsidR="1F120C05" w:rsidRPr="00AF6280">
        <w:t>e</w:t>
      </w:r>
      <w:r w:rsidR="24DF06CF" w:rsidRPr="00AF6280">
        <w:t>kávaných situací</w:t>
      </w:r>
      <w:r w:rsidR="358E167C" w:rsidRPr="00AF6280">
        <w:t xml:space="preserve">, </w:t>
      </w:r>
      <w:r w:rsidR="358E167C">
        <w:t>kter</w:t>
      </w:r>
      <w:r w:rsidR="4CD0637B">
        <w:t>é</w:t>
      </w:r>
      <w:r w:rsidR="24DF06CF">
        <w:t xml:space="preserve"> </w:t>
      </w:r>
      <w:r w:rsidR="00041427">
        <w:t>jsou</w:t>
      </w:r>
      <w:r w:rsidR="24DF06CF">
        <w:t xml:space="preserve"> zřej</w:t>
      </w:r>
      <w:r w:rsidR="63152356">
        <w:t>m</w:t>
      </w:r>
      <w:r w:rsidR="00041427">
        <w:t>é</w:t>
      </w:r>
      <w:r w:rsidR="63152356">
        <w:t xml:space="preserve"> zejména</w:t>
      </w:r>
      <w:r w:rsidR="3862F65A">
        <w:t xml:space="preserve"> z výše zmíněn</w:t>
      </w:r>
      <w:r w:rsidR="74C3807A">
        <w:t>ých</w:t>
      </w:r>
      <w:r w:rsidR="3862F65A">
        <w:t xml:space="preserve"> přínos</w:t>
      </w:r>
      <w:r w:rsidR="00350DF6">
        <w:t>ů</w:t>
      </w:r>
      <w:r w:rsidR="3862F65A">
        <w:t xml:space="preserve"> nástroj</w:t>
      </w:r>
      <w:r w:rsidR="00350DF6">
        <w:t>ů</w:t>
      </w:r>
      <w:r w:rsidR="3862F65A">
        <w:t xml:space="preserve"> pro vzdělávaní vedoucích pracovník</w:t>
      </w:r>
      <w:r w:rsidR="00350DF6">
        <w:t>ů</w:t>
      </w:r>
      <w:r w:rsidR="5EFCD81C">
        <w:t>. Vedoucí pracovník musí být připraven zvládat nečekané situace</w:t>
      </w:r>
      <w:r w:rsidR="3D782C79">
        <w:t xml:space="preserve">. Existují určité vlastnosti a dovednosti nebo také </w:t>
      </w:r>
      <w:r w:rsidR="00350DF6">
        <w:t xml:space="preserve">reflexe vlastních </w:t>
      </w:r>
      <w:r w:rsidR="3D782C79">
        <w:t>zkušenost</w:t>
      </w:r>
      <w:r w:rsidR="00350DF6">
        <w:t>í</w:t>
      </w:r>
      <w:r w:rsidR="3D782C79">
        <w:t>, které jsou nápomocné schopnosti řešit neočekávané situace</w:t>
      </w:r>
      <w:r w:rsidR="00350DF6">
        <w:t xml:space="preserve"> a v rámci nich se </w:t>
      </w:r>
      <w:r w:rsidR="00017C16">
        <w:t>dokázat rozhodnout</w:t>
      </w:r>
      <w:r w:rsidR="3D782C79">
        <w:t>. Mezi tyto</w:t>
      </w:r>
      <w:r w:rsidR="48512A8F">
        <w:t xml:space="preserve"> vlastnosti patří například sebed</w:t>
      </w:r>
      <w:r w:rsidR="00017C16">
        <w:t>ů</w:t>
      </w:r>
      <w:r w:rsidR="48512A8F">
        <w:t>věra a sebepoznání, které, jak je výše zmíněno, roz</w:t>
      </w:r>
      <w:r w:rsidR="5B6F8443">
        <w:t>v</w:t>
      </w:r>
      <w:r w:rsidR="48512A8F">
        <w:t>íjí všechny tři nástroje.</w:t>
      </w:r>
      <w:r w:rsidR="13FF239D">
        <w:t xml:space="preserve"> Kolegiální koučování rozvíjí také schopnost zvládat změny, kt</w:t>
      </w:r>
      <w:r w:rsidR="57C653DA">
        <w:t xml:space="preserve">erá je absolutně nevyhnutná k řešení nečekaných situací. Reflexivní </w:t>
      </w:r>
      <w:r w:rsidR="0065623F">
        <w:t>techniky</w:t>
      </w:r>
      <w:r w:rsidR="57C653DA">
        <w:t xml:space="preserve"> zase</w:t>
      </w:r>
      <w:r w:rsidR="6F571540">
        <w:t xml:space="preserve"> </w:t>
      </w:r>
      <w:r w:rsidR="57C653DA">
        <w:t>budují na</w:t>
      </w:r>
      <w:r w:rsidR="6DAA63AD">
        <w:t xml:space="preserve"> minulých</w:t>
      </w:r>
      <w:r w:rsidR="57C653DA">
        <w:t xml:space="preserve"> zkušenostech</w:t>
      </w:r>
      <w:r w:rsidR="3D6CA8EA">
        <w:t xml:space="preserve"> a zabezpečují výcvik vedoucích pracovník</w:t>
      </w:r>
      <w:r w:rsidR="00017C16">
        <w:t>ů</w:t>
      </w:r>
      <w:r w:rsidR="3D6CA8EA">
        <w:t xml:space="preserve"> k zvládání hrozeb, kter</w:t>
      </w:r>
      <w:r w:rsidR="468DEFBE">
        <w:t xml:space="preserve">ou mohou také být </w:t>
      </w:r>
      <w:r w:rsidR="00017C16">
        <w:t xml:space="preserve">formou </w:t>
      </w:r>
      <w:r w:rsidR="3D6CA8EA">
        <w:t>neočekávan</w:t>
      </w:r>
      <w:r w:rsidR="1DDB550A">
        <w:t>é</w:t>
      </w:r>
      <w:r w:rsidR="3D6CA8EA">
        <w:t xml:space="preserve"> situac</w:t>
      </w:r>
      <w:r w:rsidR="12EAAFC5">
        <w:t>e</w:t>
      </w:r>
      <w:r w:rsidR="3D6CA8EA">
        <w:t>.</w:t>
      </w:r>
    </w:p>
    <w:p w14:paraId="0CA146FF" w14:textId="30335720" w:rsidR="002723A1" w:rsidRDefault="477306E6" w:rsidP="34D1E91D">
      <w:pPr>
        <w:jc w:val="both"/>
      </w:pPr>
      <w:r>
        <w:t>Jelikož jsou všechny tři nástroje využívaný k výcviku úsudku, který je v neočekávané situaci, také nezbytnou schopností dobrého vedoucího pra</w:t>
      </w:r>
      <w:r w:rsidR="682E77F1">
        <w:t>c</w:t>
      </w:r>
      <w:r>
        <w:t>ovníka</w:t>
      </w:r>
      <w:r w:rsidR="28457DD0">
        <w:t xml:space="preserve">, máme za to, že všechny nástroje poskytují značný přínos v přípravě </w:t>
      </w:r>
      <w:r w:rsidR="378EBF7B">
        <w:t>vedoucích pracovník</w:t>
      </w:r>
      <w:r w:rsidR="00017C16">
        <w:t>ů</w:t>
      </w:r>
      <w:r w:rsidR="378EBF7B">
        <w:t xml:space="preserve"> na neočekávané situace. D</w:t>
      </w:r>
      <w:r w:rsidR="00017C16">
        <w:t>ů</w:t>
      </w:r>
      <w:r w:rsidR="378EBF7B">
        <w:t xml:space="preserve">ležitým aspektem pro vedoucího pracovníka je v takové situaci být schopen využit všechny </w:t>
      </w:r>
      <w:r w:rsidR="2F732760">
        <w:t xml:space="preserve">rozvíjené znalosti a dovednosti k tvorbě vhodného úsudku, který je jedním z </w:t>
      </w:r>
      <w:r w:rsidR="2F732760" w:rsidRPr="004C3F07">
        <w:t xml:space="preserve">možných </w:t>
      </w:r>
      <w:r w:rsidR="59FFDF41" w:rsidRPr="004C3F07">
        <w:t>postup</w:t>
      </w:r>
      <w:r w:rsidR="004C3F07" w:rsidRPr="004C3F07">
        <w:t>ů</w:t>
      </w:r>
      <w:r w:rsidR="59FFDF41" w:rsidRPr="004C3F07">
        <w:t xml:space="preserve"> </w:t>
      </w:r>
      <w:r w:rsidR="2F732760" w:rsidRPr="004C3F07">
        <w:t>řešení</w:t>
      </w:r>
      <w:r w:rsidR="2F732760">
        <w:t xml:space="preserve"> neočekávané situace.</w:t>
      </w:r>
    </w:p>
    <w:p w14:paraId="323C93B2" w14:textId="77777777" w:rsidR="006A7EAA" w:rsidRDefault="00577620" w:rsidP="00C86EBE">
      <w:pPr>
        <w:pStyle w:val="berschrift3"/>
        <w:numPr>
          <w:ilvl w:val="0"/>
          <w:numId w:val="0"/>
        </w:numPr>
        <w:jc w:val="both"/>
      </w:pPr>
      <w:r w:rsidRPr="00577620">
        <w:t>Závěr</w:t>
      </w:r>
    </w:p>
    <w:p w14:paraId="2DAEB44A" w14:textId="43F6F7E5" w:rsidR="00832355" w:rsidRDefault="00832355" w:rsidP="00D06667">
      <w:pPr>
        <w:jc w:val="both"/>
      </w:pPr>
      <w:r>
        <w:t xml:space="preserve">Seminární práce je členěna na </w:t>
      </w:r>
      <w:r w:rsidR="00D44A1D">
        <w:t>čtyři hlavní části</w:t>
      </w:r>
      <w:r w:rsidR="002723A1">
        <w:t xml:space="preserve">. V teoretických východiscích jsme se věnovaly </w:t>
      </w:r>
      <w:r w:rsidR="0067348E">
        <w:t xml:space="preserve">kontextu vzniku teorie úsudku, jeho využití v rámci </w:t>
      </w:r>
      <w:r w:rsidR="00CD0735">
        <w:t xml:space="preserve">činnosti vedoucích pracovníků a možnosti jeho výcviku. </w:t>
      </w:r>
      <w:r w:rsidR="00414662">
        <w:t xml:space="preserve">V rámci výsledků a diskuze </w:t>
      </w:r>
      <w:r w:rsidR="00D67497">
        <w:t xml:space="preserve">jsme uznaly za vhodné v návaznosti na naši výzkumnou otázku </w:t>
      </w:r>
      <w:r w:rsidR="7FF17BE7">
        <w:t>po</w:t>
      </w:r>
      <w:r w:rsidR="4F241F69">
        <w:t>psat</w:t>
      </w:r>
      <w:r w:rsidR="00D67497">
        <w:t xml:space="preserve"> a dále komparovat vybrané tři nástroje používané ve</w:t>
      </w:r>
      <w:r w:rsidR="00442A00">
        <w:t xml:space="preserve"> vzdělávání vedoucích pracovníku, konkrétně k výcviku úsudku.</w:t>
      </w:r>
      <w:r w:rsidR="00D44A1D">
        <w:t xml:space="preserve"> Jednou z hlavních částí byla tak</w:t>
      </w:r>
      <w:r w:rsidR="00AA21C3">
        <w:t>é část zabývající se jednotlivými metodami, které byly v</w:t>
      </w:r>
      <w:r w:rsidR="006E2D61">
        <w:t xml:space="preserve"> rámci zpracování seminární práce použity. </w:t>
      </w:r>
    </w:p>
    <w:p w14:paraId="290C925D" w14:textId="41867B91" w:rsidR="006A7EAA" w:rsidRDefault="00E32042" w:rsidP="00D06667">
      <w:pPr>
        <w:jc w:val="both"/>
        <w:rPr>
          <w:rFonts w:ascii="Century Schoolbook" w:eastAsia="Century Schoolbook" w:hAnsi="Century Schoolbook" w:cs="Century Schoolbook"/>
        </w:rPr>
      </w:pPr>
      <w:r>
        <w:t>V této práci jsme</w:t>
      </w:r>
      <w:r w:rsidR="006E2D61">
        <w:t xml:space="preserve"> </w:t>
      </w:r>
      <w:r w:rsidR="0F515473">
        <w:t>se</w:t>
      </w:r>
      <w:r w:rsidR="38772F50">
        <w:t xml:space="preserve"> </w:t>
      </w:r>
      <w:r w:rsidR="006E2D61">
        <w:t>tedy</w:t>
      </w:r>
      <w:r>
        <w:t xml:space="preserve"> zaobíraly a porovnávaly tři vybrané nástroje použ</w:t>
      </w:r>
      <w:r w:rsidR="00397FBC">
        <w:t>ívané k </w:t>
      </w:r>
      <w:r w:rsidR="00D53C72">
        <w:t>výcviku</w:t>
      </w:r>
      <w:r w:rsidR="00397FBC">
        <w:t xml:space="preserve"> úsudku v rámci vzdělávání vedoucích pracovníků</w:t>
      </w:r>
      <w:r w:rsidR="005E76ED">
        <w:t xml:space="preserve"> pomocí systematické literární rešerše</w:t>
      </w:r>
      <w:r w:rsidR="00537159">
        <w:t xml:space="preserve">. </w:t>
      </w:r>
      <w:r w:rsidR="69A50935">
        <w:t>V</w:t>
      </w:r>
      <w:r w:rsidR="69A50935" w:rsidRPr="009B4477">
        <w:rPr>
          <w:rFonts w:ascii="Century Schoolbook" w:eastAsia="Century Schoolbook" w:hAnsi="Century Schoolbook" w:cs="Century Schoolbook"/>
        </w:rPr>
        <w:t xml:space="preserve">ybranými nástroji pro popis a </w:t>
      </w:r>
      <w:r w:rsidR="69A50935" w:rsidRPr="248DE008">
        <w:rPr>
          <w:rFonts w:ascii="Century Schoolbook" w:eastAsia="Century Schoolbook" w:hAnsi="Century Schoolbook" w:cs="Century Schoolbook"/>
        </w:rPr>
        <w:t>komp</w:t>
      </w:r>
      <w:r w:rsidR="5ADB7B18" w:rsidRPr="248DE008">
        <w:rPr>
          <w:rFonts w:ascii="Century Schoolbook" w:eastAsia="Century Schoolbook" w:hAnsi="Century Schoolbook" w:cs="Century Schoolbook"/>
        </w:rPr>
        <w:t>a</w:t>
      </w:r>
      <w:r w:rsidR="69A50935" w:rsidRPr="248DE008">
        <w:rPr>
          <w:rFonts w:ascii="Century Schoolbook" w:eastAsia="Century Schoolbook" w:hAnsi="Century Schoolbook" w:cs="Century Schoolbook"/>
        </w:rPr>
        <w:t>raci</w:t>
      </w:r>
      <w:r w:rsidR="69A50935" w:rsidRPr="009B4477">
        <w:rPr>
          <w:rFonts w:ascii="Century Schoolbook" w:eastAsia="Century Schoolbook" w:hAnsi="Century Schoolbook" w:cs="Century Schoolbook"/>
        </w:rPr>
        <w:t xml:space="preserve"> byly mentoring, kolegiální koučink (</w:t>
      </w:r>
      <w:r w:rsidR="69A50935" w:rsidRPr="009B4477">
        <w:rPr>
          <w:rFonts w:ascii="Century Schoolbook" w:eastAsia="Century Schoolbook" w:hAnsi="Century Schoolbook" w:cs="Century Schoolbook"/>
          <w:i/>
          <w:iCs/>
        </w:rPr>
        <w:t>peer coaching</w:t>
      </w:r>
      <w:r w:rsidR="69A50935" w:rsidRPr="0D609F22">
        <w:rPr>
          <w:rFonts w:ascii="Century Schoolbook" w:eastAsia="Century Schoolbook" w:hAnsi="Century Schoolbook" w:cs="Century Schoolbook"/>
        </w:rPr>
        <w:t>) a</w:t>
      </w:r>
      <w:r w:rsidR="69A50935" w:rsidRPr="009B4477">
        <w:rPr>
          <w:rFonts w:ascii="Century Schoolbook" w:eastAsia="Century Schoolbook" w:hAnsi="Century Schoolbook" w:cs="Century Schoolbook"/>
        </w:rPr>
        <w:t xml:space="preserve"> reflexivní techniky (</w:t>
      </w:r>
      <w:proofErr w:type="spellStart"/>
      <w:r w:rsidR="69A50935" w:rsidRPr="009B4477">
        <w:rPr>
          <w:rFonts w:ascii="Century Schoolbook" w:eastAsia="Century Schoolbook" w:hAnsi="Century Schoolbook" w:cs="Century Schoolbook"/>
          <w:i/>
          <w:iCs/>
        </w:rPr>
        <w:t>reflexive</w:t>
      </w:r>
      <w:proofErr w:type="spellEnd"/>
      <w:r w:rsidR="69A50935" w:rsidRPr="009B4477">
        <w:rPr>
          <w:rFonts w:ascii="Century Schoolbook" w:eastAsia="Century Schoolbook" w:hAnsi="Century Schoolbook" w:cs="Century Schoolbook"/>
          <w:i/>
          <w:iCs/>
        </w:rPr>
        <w:t xml:space="preserve"> </w:t>
      </w:r>
      <w:proofErr w:type="spellStart"/>
      <w:r w:rsidR="69A50935" w:rsidRPr="009B4477">
        <w:rPr>
          <w:rFonts w:ascii="Century Schoolbook" w:eastAsia="Century Schoolbook" w:hAnsi="Century Schoolbook" w:cs="Century Schoolbook"/>
          <w:i/>
          <w:iCs/>
        </w:rPr>
        <w:t>practices</w:t>
      </w:r>
      <w:proofErr w:type="spellEnd"/>
      <w:r w:rsidR="69A50935" w:rsidRPr="009B4477">
        <w:rPr>
          <w:rFonts w:ascii="Century Schoolbook" w:eastAsia="Century Schoolbook" w:hAnsi="Century Schoolbook" w:cs="Century Schoolbook"/>
        </w:rPr>
        <w:t>).</w:t>
      </w:r>
      <w:r w:rsidR="69A50935">
        <w:t xml:space="preserve"> </w:t>
      </w:r>
      <w:r w:rsidR="00026211">
        <w:t xml:space="preserve">Komparace byla provedena na základě </w:t>
      </w:r>
      <w:r w:rsidR="5803B679">
        <w:t>t</w:t>
      </w:r>
      <w:r w:rsidR="07182EDE">
        <w:t>ří</w:t>
      </w:r>
      <w:r w:rsidR="00026211">
        <w:t xml:space="preserve"> vybraných hledisek</w:t>
      </w:r>
      <w:r w:rsidR="3F20DB85">
        <w:t>, tedy na základě cíle nástroje,</w:t>
      </w:r>
      <w:r w:rsidR="00537159" w:rsidRPr="43FF62F7">
        <w:rPr>
          <w:rFonts w:ascii="Century Schoolbook" w:eastAsia="Century Schoolbook" w:hAnsi="Century Schoolbook" w:cs="Century Schoolbook"/>
        </w:rPr>
        <w:t xml:space="preserve"> zainteresovaných stran a přínosu pro rozvoj vedoucích pracovníků</w:t>
      </w:r>
      <w:r w:rsidR="5D71FA4E" w:rsidRPr="009B4477">
        <w:rPr>
          <w:rFonts w:ascii="Century Schoolbook" w:eastAsia="Century Schoolbook" w:hAnsi="Century Schoolbook" w:cs="Century Schoolbook"/>
        </w:rPr>
        <w:t xml:space="preserve">. </w:t>
      </w:r>
    </w:p>
    <w:p w14:paraId="57B318BE" w14:textId="1C9FF4E1" w:rsidR="140581A8" w:rsidRPr="000B2AF8" w:rsidRDefault="140581A8" w:rsidP="34D1E91D">
      <w:pPr>
        <w:jc w:val="both"/>
      </w:pPr>
      <w:r>
        <w:t>Mezi</w:t>
      </w:r>
      <w:r w:rsidR="00AD326B">
        <w:t xml:space="preserve"> možné </w:t>
      </w:r>
      <w:r>
        <w:t xml:space="preserve">limity našeho metodického postupu </w:t>
      </w:r>
      <w:r w:rsidR="5DD58BF5">
        <w:t>řadíme</w:t>
      </w:r>
      <w:r>
        <w:t xml:space="preserve"> převážně omezení vyhledávání článků z databáze Web </w:t>
      </w:r>
      <w:proofErr w:type="spellStart"/>
      <w:r>
        <w:t>of</w:t>
      </w:r>
      <w:proofErr w:type="spellEnd"/>
      <w:r>
        <w:t xml:space="preserve"> science. Hlavním důvodem využití tohoto postupu </w:t>
      </w:r>
      <w:r w:rsidR="4C5CD0F7">
        <w:t xml:space="preserve">bylo </w:t>
      </w:r>
      <w:r>
        <w:t>zajisti</w:t>
      </w:r>
      <w:r w:rsidR="0D7EC542">
        <w:t>t</w:t>
      </w:r>
      <w:r>
        <w:t xml:space="preserve"> potřebnou odbornost vyhledávaných zdrojů, ovšem </w:t>
      </w:r>
      <w:r w:rsidR="004B6927">
        <w:t xml:space="preserve">nemusely </w:t>
      </w:r>
      <w:r>
        <w:t>zde</w:t>
      </w:r>
      <w:r w:rsidR="004B6927">
        <w:t xml:space="preserve"> být dostupné</w:t>
      </w:r>
      <w:r>
        <w:t xml:space="preserve"> všechny publikované zdroje relevantní </w:t>
      </w:r>
      <w:r w:rsidR="00E61315">
        <w:t>k </w:t>
      </w:r>
      <w:r>
        <w:t>naší</w:t>
      </w:r>
      <w:r w:rsidR="00E61315">
        <w:t xml:space="preserve"> seminární</w:t>
      </w:r>
      <w:r>
        <w:t xml:space="preserve"> prác</w:t>
      </w:r>
      <w:r w:rsidR="00E61315">
        <w:t>i</w:t>
      </w:r>
      <w:r>
        <w:t>.</w:t>
      </w:r>
      <w:r w:rsidR="000B2AF8">
        <w:t xml:space="preserve"> </w:t>
      </w:r>
      <w:r w:rsidR="467A6CB5">
        <w:t xml:space="preserve">Určitým </w:t>
      </w:r>
      <w:r w:rsidR="467A6CB5" w:rsidRPr="00B50033">
        <w:t>omezením m</w:t>
      </w:r>
      <w:r w:rsidR="00B50033" w:rsidRPr="00B50033">
        <w:t>ů</w:t>
      </w:r>
      <w:r w:rsidR="467A6CB5" w:rsidRPr="00B50033">
        <w:t>že být</w:t>
      </w:r>
      <w:r w:rsidR="467A6CB5">
        <w:t xml:space="preserve"> také</w:t>
      </w:r>
      <w:r w:rsidR="000B2AF8">
        <w:t xml:space="preserve"> </w:t>
      </w:r>
      <w:r w:rsidR="1F70FDA6">
        <w:t>období, z kterého jsme články čerpal</w:t>
      </w:r>
      <w:r w:rsidR="00064ABB">
        <w:t>y</w:t>
      </w:r>
      <w:r w:rsidR="75EA7F7D">
        <w:t xml:space="preserve">, jelikož jsme ho omezily jenom na posledních deset let. To pro náš účel stačilo, avšak je možné, že v období, které jsme vynechali se napsalo něco užitečné. </w:t>
      </w:r>
      <w:r w:rsidRPr="248DE008">
        <w:rPr>
          <w:rFonts w:ascii="Century Schoolbook" w:eastAsia="Century Schoolbook" w:hAnsi="Century Schoolbook" w:cs="Century Schoolbook"/>
        </w:rPr>
        <w:t>Účelem</w:t>
      </w:r>
      <w:r w:rsidRPr="34D1E91D">
        <w:rPr>
          <w:rFonts w:ascii="Century Schoolbook" w:eastAsia="Century Schoolbook" w:hAnsi="Century Schoolbook" w:cs="Century Schoolbook"/>
        </w:rPr>
        <w:t xml:space="preserve"> práce </w:t>
      </w:r>
      <w:r w:rsidRPr="0F4856DE">
        <w:rPr>
          <w:rFonts w:ascii="Century Schoolbook" w:eastAsia="Century Schoolbook" w:hAnsi="Century Schoolbook" w:cs="Century Schoolbook"/>
        </w:rPr>
        <w:t>ne</w:t>
      </w:r>
      <w:r w:rsidR="00E61315" w:rsidRPr="0F4856DE">
        <w:rPr>
          <w:rFonts w:ascii="Century Schoolbook" w:eastAsia="Century Schoolbook" w:hAnsi="Century Schoolbook" w:cs="Century Schoolbook"/>
        </w:rPr>
        <w:t>byl</w:t>
      </w:r>
      <w:r w:rsidRPr="34D1E91D">
        <w:rPr>
          <w:rFonts w:ascii="Century Schoolbook" w:eastAsia="Century Schoolbook" w:hAnsi="Century Schoolbook" w:cs="Century Schoolbook"/>
        </w:rPr>
        <w:t xml:space="preserve"> vyčerpávající popis a porovnání všech identifikovaných nástrojů, nýbrž načrtnutí problematiky a teda porovnání třech vybraných nástrojů. Porovnání </w:t>
      </w:r>
      <w:r w:rsidRPr="34D1E91D">
        <w:rPr>
          <w:rFonts w:ascii="Century Schoolbook" w:eastAsia="Century Schoolbook" w:hAnsi="Century Schoolbook" w:cs="Century Schoolbook"/>
        </w:rPr>
        <w:lastRenderedPageBreak/>
        <w:t>všech využívaných nástrojů</w:t>
      </w:r>
      <w:r w:rsidR="003915E3">
        <w:rPr>
          <w:rFonts w:ascii="Century Schoolbook" w:eastAsia="Century Schoolbook" w:hAnsi="Century Schoolbook" w:cs="Century Schoolbook"/>
        </w:rPr>
        <w:t xml:space="preserve"> k</w:t>
      </w:r>
      <w:r w:rsidRPr="34D1E91D">
        <w:rPr>
          <w:rFonts w:ascii="Century Schoolbook" w:eastAsia="Century Schoolbook" w:hAnsi="Century Schoolbook" w:cs="Century Schoolbook"/>
        </w:rPr>
        <w:t xml:space="preserve"> </w:t>
      </w:r>
      <w:r w:rsidR="003915E3">
        <w:rPr>
          <w:rFonts w:ascii="Century Schoolbook" w:eastAsia="Century Schoolbook" w:hAnsi="Century Schoolbook" w:cs="Century Schoolbook"/>
        </w:rPr>
        <w:t xml:space="preserve">výcviku </w:t>
      </w:r>
      <w:r w:rsidRPr="34D1E91D">
        <w:rPr>
          <w:rFonts w:ascii="Century Schoolbook" w:eastAsia="Century Schoolbook" w:hAnsi="Century Schoolbook" w:cs="Century Schoolbook"/>
        </w:rPr>
        <w:t>úsudku může být předmětem rozsáhlejší budoucí studie.</w:t>
      </w:r>
      <w:r w:rsidR="000C1FAC">
        <w:rPr>
          <w:rFonts w:ascii="Century Schoolbook" w:eastAsia="Century Schoolbook" w:hAnsi="Century Schoolbook" w:cs="Century Schoolbook"/>
        </w:rPr>
        <w:t xml:space="preserve"> </w:t>
      </w:r>
    </w:p>
    <w:p w14:paraId="03E9105D" w14:textId="77777777" w:rsidR="00AF460E" w:rsidRDefault="00AF460E">
      <w:pPr>
        <w:rPr>
          <w:rFonts w:asciiTheme="majorHAnsi" w:eastAsiaTheme="majorEastAsia" w:hAnsiTheme="majorHAnsi" w:cstheme="majorBidi"/>
          <w:b/>
          <w:bCs/>
          <w:color w:val="000000" w:themeColor="text1"/>
        </w:rPr>
      </w:pPr>
      <w:r>
        <w:br w:type="page"/>
      </w:r>
    </w:p>
    <w:p w14:paraId="19086772" w14:textId="6792C053" w:rsidR="006E1646" w:rsidRPr="006E1646" w:rsidRDefault="00577620" w:rsidP="005948E2">
      <w:pPr>
        <w:pStyle w:val="berschrift3"/>
        <w:numPr>
          <w:ilvl w:val="0"/>
          <w:numId w:val="0"/>
        </w:numPr>
        <w:ind w:left="360" w:hanging="360"/>
      </w:pPr>
      <w:r w:rsidRPr="00577620">
        <w:lastRenderedPageBreak/>
        <w:t>Literatura</w:t>
      </w:r>
      <w:r w:rsidR="005F0C85">
        <w:t xml:space="preserve"> </w:t>
      </w:r>
    </w:p>
    <w:p w14:paraId="674BE359" w14:textId="77777777" w:rsidR="00587C89" w:rsidRDefault="00587C89" w:rsidP="006F6FC4">
      <w:pPr>
        <w:spacing w:line="240" w:lineRule="auto"/>
        <w:jc w:val="both"/>
        <w:textAlignment w:val="baseline"/>
        <w:rPr>
          <w:rFonts w:ascii="Century Schoolbook" w:eastAsia="Times New Roman" w:hAnsi="Century Schoolbook" w:cs="Segoe UI"/>
          <w:szCs w:val="24"/>
          <w:lang w:eastAsia="sk-SK"/>
        </w:rPr>
        <w:sectPr w:rsidR="00587C89" w:rsidSect="006A7EAA">
          <w:headerReference w:type="default" r:id="rId13"/>
          <w:footerReference w:type="default" r:id="rId14"/>
          <w:pgSz w:w="11907" w:h="16839" w:code="9"/>
          <w:pgMar w:top="1417" w:right="1417" w:bottom="1417" w:left="1417" w:header="708" w:footer="708" w:gutter="0"/>
          <w:cols w:space="708"/>
          <w:titlePg/>
          <w:docGrid w:linePitch="653"/>
        </w:sectPr>
      </w:pPr>
    </w:p>
    <w:p w14:paraId="6FA10010" w14:textId="7B1ECA82" w:rsidR="000D5BBE" w:rsidRPr="005B4189" w:rsidRDefault="000D5BBE" w:rsidP="00587C89">
      <w:pPr>
        <w:spacing w:line="240" w:lineRule="auto"/>
        <w:textAlignment w:val="baseline"/>
        <w:rPr>
          <w:rFonts w:ascii="Century Schoolbook" w:eastAsia="Times New Roman" w:hAnsi="Century Schoolbook" w:cs="Segoe UI"/>
          <w:szCs w:val="24"/>
          <w:lang w:eastAsia="sk-SK"/>
        </w:rPr>
      </w:pP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Antonacopoulou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 EP (2010) 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Making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 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the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 business 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school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 more ‘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critical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’: 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Reflexive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 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critique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 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based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 on 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phronesis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 as a 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foundation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 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for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 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impact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. </w:t>
      </w:r>
      <w:proofErr w:type="spellStart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British</w:t>
      </w:r>
      <w:proofErr w:type="spellEnd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 xml:space="preserve"> </w:t>
      </w:r>
      <w:proofErr w:type="spellStart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Journal</w:t>
      </w:r>
      <w:proofErr w:type="spellEnd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 xml:space="preserve"> </w:t>
      </w:r>
      <w:proofErr w:type="spellStart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of</w:t>
      </w:r>
      <w:proofErr w:type="spellEnd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 xml:space="preserve"> Management</w:t>
      </w:r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 21: 6–25.</w:t>
      </w:r>
    </w:p>
    <w:p w14:paraId="0E8C4ECA" w14:textId="095D39B2" w:rsidR="000D5BBE" w:rsidRPr="005B4189" w:rsidRDefault="000D5BBE" w:rsidP="00587C89">
      <w:pPr>
        <w:spacing w:line="240" w:lineRule="auto"/>
        <w:textAlignment w:val="baseline"/>
        <w:rPr>
          <w:rFonts w:ascii="Century Schoolbook" w:eastAsia="Times New Roman" w:hAnsi="Century Schoolbook" w:cs="Segoe UI"/>
          <w:szCs w:val="24"/>
          <w:lang w:eastAsia="sk-SK"/>
        </w:rPr>
      </w:pP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Awasthi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, V.N. (2008) </w:t>
      </w:r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Managerial Decision-Making on Moral Issues and the Effects of Teaching Ethics</w:t>
      </w:r>
      <w:r w:rsidRPr="005B4189">
        <w:rPr>
          <w:rFonts w:ascii="Century Schoolbook" w:eastAsia="Times New Roman" w:hAnsi="Century Schoolbook" w:cs="Segoe UI"/>
          <w:szCs w:val="24"/>
          <w:lang w:eastAsia="sk-SK"/>
        </w:rPr>
        <w:t>. J Bus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Ethics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 78, 207–223. </w:t>
      </w:r>
    </w:p>
    <w:p w14:paraId="37881508" w14:textId="77777777" w:rsidR="000D5BBE" w:rsidRPr="005B4189" w:rsidRDefault="000D5BBE" w:rsidP="00587C89">
      <w:pPr>
        <w:spacing w:line="240" w:lineRule="auto"/>
        <w:textAlignment w:val="baseline"/>
        <w:rPr>
          <w:rFonts w:ascii="Century Schoolbook" w:eastAsia="Times New Roman" w:hAnsi="Century Schoolbook" w:cs="Segoe UI"/>
          <w:szCs w:val="24"/>
          <w:lang w:eastAsia="sk-SK"/>
        </w:rPr>
      </w:pP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Baars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, B. J. (1997). In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the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theater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of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consciousness</w:t>
      </w:r>
      <w:proofErr w:type="spellEnd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: </w:t>
      </w:r>
      <w:proofErr w:type="spellStart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The</w:t>
      </w:r>
      <w:proofErr w:type="spellEnd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 </w:t>
      </w:r>
      <w:proofErr w:type="spellStart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workplace</w:t>
      </w:r>
      <w:proofErr w:type="spellEnd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 </w:t>
      </w:r>
      <w:proofErr w:type="spellStart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of</w:t>
      </w:r>
      <w:proofErr w:type="spellEnd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 </w:t>
      </w:r>
      <w:proofErr w:type="spellStart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the</w:t>
      </w:r>
      <w:proofErr w:type="spellEnd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 mind</w:t>
      </w:r>
      <w:r w:rsidRPr="005B4189">
        <w:rPr>
          <w:rFonts w:ascii="Century Schoolbook" w:eastAsia="Times New Roman" w:hAnsi="Century Schoolbook" w:cs="Segoe UI"/>
          <w:szCs w:val="24"/>
          <w:lang w:eastAsia="sk-SK"/>
        </w:rPr>
        <w:t>. New York and Oxford: Oxford University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Press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. </w:t>
      </w:r>
    </w:p>
    <w:p w14:paraId="7A9BB622" w14:textId="77777777" w:rsidR="000D5BBE" w:rsidRPr="005B4189" w:rsidRDefault="000D5BBE" w:rsidP="00587C89">
      <w:pPr>
        <w:spacing w:line="240" w:lineRule="auto"/>
        <w:textAlignment w:val="baseline"/>
        <w:rPr>
          <w:rFonts w:ascii="Century Schoolbook" w:eastAsia="Times New Roman" w:hAnsi="Century Schoolbook" w:cs="Segoe UI"/>
          <w:szCs w:val="24"/>
          <w:lang w:eastAsia="sk-SK"/>
        </w:rPr>
      </w:pP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Badaracco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, J. (2002). </w:t>
      </w:r>
      <w:proofErr w:type="spellStart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Leading</w:t>
      </w:r>
      <w:proofErr w:type="spellEnd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 </w:t>
      </w:r>
      <w:proofErr w:type="spellStart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Quietly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. Boston, MA: Harvard Business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School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Press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. </w:t>
      </w:r>
    </w:p>
    <w:p w14:paraId="42A73B93" w14:textId="77777777" w:rsidR="000D5BBE" w:rsidRPr="005B4189" w:rsidRDefault="000D5BBE" w:rsidP="00587C89">
      <w:pPr>
        <w:spacing w:line="240" w:lineRule="auto"/>
        <w:textAlignment w:val="baseline"/>
        <w:rPr>
          <w:rFonts w:ascii="Century Schoolbook" w:eastAsia="Times New Roman" w:hAnsi="Century Schoolbook" w:cs="Segoe UI"/>
          <w:szCs w:val="24"/>
          <w:lang w:eastAsia="sk-SK"/>
        </w:rPr>
      </w:pP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Baltes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, P., &amp;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Kunzmann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, U. (2003). </w:t>
      </w:r>
      <w:proofErr w:type="spellStart"/>
      <w:r w:rsidRPr="005B4189">
        <w:rPr>
          <w:rFonts w:ascii="Century Schoolbook" w:eastAsia="Times New Roman" w:hAnsi="Century Schoolbook" w:cs="Segoe UI"/>
          <w:iCs/>
          <w:szCs w:val="24"/>
          <w:lang w:eastAsia="sk-SK"/>
        </w:rPr>
        <w:t>Wisdom</w:t>
      </w:r>
      <w:proofErr w:type="spellEnd"/>
      <w:r w:rsidRPr="005B4189">
        <w:rPr>
          <w:rFonts w:ascii="Century Schoolbook" w:eastAsia="Times New Roman" w:hAnsi="Century Schoolbook" w:cs="Segoe UI"/>
          <w:iCs/>
          <w:szCs w:val="24"/>
          <w:lang w:eastAsia="sk-SK"/>
        </w:rPr>
        <w:t>,</w:t>
      </w:r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 </w:t>
      </w:r>
      <w:proofErr w:type="spellStart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The</w:t>
      </w:r>
      <w:proofErr w:type="spellEnd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 </w:t>
      </w:r>
      <w:proofErr w:type="spellStart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Psychologist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, 16(3), 131-133. </w:t>
      </w:r>
    </w:p>
    <w:p w14:paraId="24A54EBF" w14:textId="77777777" w:rsidR="000D5BBE" w:rsidRPr="005B4189" w:rsidRDefault="000D5BBE" w:rsidP="00587C89">
      <w:pPr>
        <w:spacing w:line="240" w:lineRule="auto"/>
        <w:textAlignment w:val="baseline"/>
        <w:rPr>
          <w:rFonts w:ascii="Century Schoolbook" w:eastAsia="Times New Roman" w:hAnsi="Century Schoolbook" w:cs="Segoe UI"/>
          <w:szCs w:val="24"/>
          <w:lang w:eastAsia="sk-SK"/>
        </w:rPr>
      </w:pP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Bierema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, L.L., &amp;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Merriam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, S.B. (2002). E-mentoring: Using Computer Mediated Communication to Enhance the Mentoring Process. </w:t>
      </w:r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Innovative Higher Education</w:t>
      </w:r>
      <w:r w:rsidRPr="005B4189">
        <w:rPr>
          <w:rFonts w:ascii="Century Schoolbook" w:eastAsia="Times New Roman" w:hAnsi="Century Schoolbook" w:cs="Segoe UI"/>
          <w:szCs w:val="24"/>
          <w:lang w:eastAsia="sk-SK"/>
        </w:rPr>
        <w:t> 26, 211–227. </w:t>
      </w:r>
    </w:p>
    <w:p w14:paraId="74CAAEC7" w14:textId="77777777" w:rsidR="000D5BBE" w:rsidRPr="005B4189" w:rsidRDefault="000D5BBE" w:rsidP="00587C89">
      <w:pPr>
        <w:spacing w:line="240" w:lineRule="auto"/>
        <w:textAlignment w:val="baseline"/>
        <w:rPr>
          <w:rFonts w:ascii="Century Schoolbook" w:eastAsia="Times New Roman" w:hAnsi="Century Schoolbook" w:cs="Segoe UI"/>
          <w:szCs w:val="24"/>
          <w:lang w:eastAsia="sk-SK"/>
        </w:rPr>
      </w:pP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Buzbee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Little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, P. F. 2005. Peer coaching as a support to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collaborative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teaching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. </w:t>
      </w:r>
      <w:proofErr w:type="spellStart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Mentoring</w:t>
      </w:r>
      <w:proofErr w:type="spellEnd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 xml:space="preserve"> and </w:t>
      </w:r>
      <w:proofErr w:type="spellStart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Training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, 13(1), 83–94. </w:t>
      </w:r>
    </w:p>
    <w:p w14:paraId="1EA00DBE" w14:textId="77777777" w:rsidR="000D5BBE" w:rsidRPr="005B4189" w:rsidRDefault="000D5BBE" w:rsidP="00587C89">
      <w:pPr>
        <w:spacing w:line="240" w:lineRule="auto"/>
        <w:textAlignment w:val="baseline"/>
        <w:rPr>
          <w:rFonts w:ascii="Century Schoolbook" w:eastAsia="Times New Roman" w:hAnsi="Century Schoolbook" w:cs="Segoe UI"/>
          <w:szCs w:val="24"/>
          <w:lang w:eastAsia="sk-SK"/>
        </w:rPr>
      </w:pPr>
      <w:r w:rsidRPr="005B4189">
        <w:rPr>
          <w:rFonts w:ascii="Century Schoolbook" w:eastAsia="Times New Roman" w:hAnsi="Century Schoolbook" w:cs="Segoe UI"/>
          <w:szCs w:val="24"/>
          <w:lang w:eastAsia="sk-SK"/>
        </w:rPr>
        <w:t>Chia R., &amp; Holt R. (2007). Wisdom as learned ignorance: Integrating east-west perspectives. In: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Kessler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 EH and 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Bailey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 J (eds) </w:t>
      </w:r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Handbook of Organizational and Managerial Wisdom</w:t>
      </w:r>
      <w:r w:rsidRPr="005B4189">
        <w:rPr>
          <w:rFonts w:ascii="Century Schoolbook" w:eastAsia="Times New Roman" w:hAnsi="Century Schoolbook" w:cs="Segoe UI"/>
          <w:szCs w:val="24"/>
          <w:lang w:eastAsia="sk-SK"/>
        </w:rPr>
        <w:t>. Thousand Oaks, CA: SAGE, 505–526. </w:t>
      </w:r>
    </w:p>
    <w:p w14:paraId="7D3BF8D4" w14:textId="77777777" w:rsidR="000D5BBE" w:rsidRPr="005B4189" w:rsidRDefault="000D5BBE" w:rsidP="00587C89">
      <w:pPr>
        <w:spacing w:line="240" w:lineRule="auto"/>
        <w:textAlignment w:val="baseline"/>
        <w:rPr>
          <w:rFonts w:ascii="Century Schoolbook" w:eastAsia="Times New Roman" w:hAnsi="Century Schoolbook" w:cs="Segoe UI"/>
          <w:szCs w:val="24"/>
          <w:lang w:eastAsia="sk-SK"/>
        </w:rPr>
      </w:pPr>
      <w:r w:rsidRPr="005B4189">
        <w:rPr>
          <w:rFonts w:ascii="Century Schoolbook" w:eastAsia="Times New Roman" w:hAnsi="Century Schoolbook" w:cs="Segoe UI"/>
          <w:szCs w:val="24"/>
          <w:lang w:eastAsia="sk-SK"/>
        </w:rPr>
        <w:t>Chia R., &amp; Holt R. (2008).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The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nature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of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knowledge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 in business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schools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. </w:t>
      </w:r>
      <w:proofErr w:type="spellStart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Academy</w:t>
      </w:r>
      <w:proofErr w:type="spellEnd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 </w:t>
      </w:r>
      <w:proofErr w:type="spellStart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of</w:t>
      </w:r>
      <w:proofErr w:type="spellEnd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 xml:space="preserve"> Management </w:t>
      </w:r>
      <w:proofErr w:type="spellStart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Learning</w:t>
      </w:r>
      <w:proofErr w:type="spellEnd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 xml:space="preserve"> &amp; </w:t>
      </w:r>
      <w:proofErr w:type="spellStart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Education</w:t>
      </w:r>
      <w:proofErr w:type="spellEnd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,</w:t>
      </w:r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 7(4), 471–486, DOI: </w:t>
      </w:r>
      <w:hyperlink r:id="rId15" w:history="1">
        <w:r w:rsidRPr="005B4189">
          <w:rPr>
            <w:rStyle w:val="Hyperlink"/>
            <w:rFonts w:ascii="Century Schoolbook" w:hAnsi="Century Schoolbook"/>
            <w:color w:val="257BB8"/>
            <w:szCs w:val="24"/>
            <w:bdr w:val="none" w:sz="0" w:space="0" w:color="auto" w:frame="1"/>
            <w:shd w:val="clear" w:color="auto" w:fill="FFFFFF"/>
          </w:rPr>
          <w:t>http://dx.doi.org/10.5465/AMLE.2008.35882188</w:t>
        </w:r>
      </w:hyperlink>
      <w:r w:rsidRPr="005B4189">
        <w:rPr>
          <w:rFonts w:ascii="Century Schoolbook" w:hAnsi="Century Schoolbook"/>
          <w:szCs w:val="24"/>
        </w:rPr>
        <w:t>.</w:t>
      </w:r>
    </w:p>
    <w:p w14:paraId="00C5CFCF" w14:textId="6F1EF205" w:rsidR="000D5BBE" w:rsidRPr="005B4189" w:rsidRDefault="000D5BBE" w:rsidP="00587C89">
      <w:pPr>
        <w:spacing w:line="240" w:lineRule="auto"/>
        <w:textAlignment w:val="baseline"/>
        <w:rPr>
          <w:rFonts w:ascii="Century Schoolbook" w:eastAsia="Times New Roman" w:hAnsi="Century Schoolbook" w:cs="Segoe UI"/>
          <w:szCs w:val="24"/>
          <w:lang w:eastAsia="sk-SK"/>
        </w:rPr>
      </w:pPr>
      <w:r w:rsidRPr="005B4189">
        <w:rPr>
          <w:rFonts w:ascii="Century Schoolbook" w:eastAsia="Times New Roman" w:hAnsi="Century Schoolbook" w:cs="Segoe UI"/>
          <w:szCs w:val="24"/>
          <w:lang w:eastAsia="sk-SK"/>
        </w:rPr>
        <w:t>Collins, E. G. C., &amp;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Scott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, P. (1978).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Everyone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who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makes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it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 has a mentor. Harvard Business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Review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, 89–10l</w:t>
      </w:r>
      <w:r w:rsidR="00BD16C7">
        <w:rPr>
          <w:rFonts w:ascii="Century Schoolbook" w:eastAsia="Times New Roman" w:hAnsi="Century Schoolbook" w:cs="Segoe UI"/>
          <w:szCs w:val="24"/>
          <w:lang w:eastAsia="sk-SK"/>
        </w:rPr>
        <w:t>.</w:t>
      </w:r>
    </w:p>
    <w:p w14:paraId="3FC1F62A" w14:textId="77777777" w:rsidR="000D5BBE" w:rsidRPr="005B4189" w:rsidRDefault="000D5BBE" w:rsidP="00587C89">
      <w:pPr>
        <w:spacing w:line="240" w:lineRule="auto"/>
        <w:textAlignment w:val="baseline"/>
        <w:rPr>
          <w:rFonts w:ascii="Century Schoolbook" w:eastAsia="Times New Roman" w:hAnsi="Century Schoolbook" w:cs="Segoe UI"/>
          <w:szCs w:val="24"/>
          <w:lang w:eastAsia="sk-SK"/>
        </w:rPr>
      </w:pP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Cunliffe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, A. (2002).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Reflexive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dialogical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practice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 in management 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learning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. </w:t>
      </w:r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Management Learning,</w:t>
      </w:r>
      <w:r w:rsidRPr="005B4189">
        <w:rPr>
          <w:rFonts w:ascii="Century Schoolbook" w:eastAsia="Times New Roman" w:hAnsi="Century Schoolbook" w:cs="Segoe UI"/>
          <w:szCs w:val="24"/>
          <w:lang w:eastAsia="sk-SK"/>
        </w:rPr>
        <w:t> 33(1), 35–61. </w:t>
      </w:r>
    </w:p>
    <w:p w14:paraId="0F0D8B6B" w14:textId="77777777" w:rsidR="000D5BBE" w:rsidRPr="005B4189" w:rsidRDefault="000D5BBE" w:rsidP="00587C89">
      <w:pPr>
        <w:spacing w:line="240" w:lineRule="auto"/>
        <w:textAlignment w:val="baseline"/>
        <w:rPr>
          <w:rFonts w:ascii="Century Schoolbook" w:eastAsia="Times New Roman" w:hAnsi="Century Schoolbook" w:cs="Segoe UI"/>
          <w:szCs w:val="24"/>
          <w:lang w:eastAsia="sk-SK"/>
        </w:rPr>
      </w:pP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Daudelin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, M. W. (1996). Learning from experience through reflection. </w:t>
      </w:r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Organizational Dynamics</w:t>
      </w:r>
      <w:r w:rsidRPr="005B4189">
        <w:rPr>
          <w:rFonts w:ascii="Century Schoolbook" w:eastAsia="Times New Roman" w:hAnsi="Century Schoolbook" w:cs="Segoe UI"/>
          <w:szCs w:val="24"/>
          <w:lang w:eastAsia="sk-SK"/>
        </w:rPr>
        <w:t>, 24(3), 36–49. </w:t>
      </w:r>
    </w:p>
    <w:p w14:paraId="15AA44DE" w14:textId="132B4962" w:rsidR="000D5BBE" w:rsidRPr="005B4189" w:rsidRDefault="000D5BBE" w:rsidP="00587C89">
      <w:pPr>
        <w:spacing w:line="240" w:lineRule="auto"/>
        <w:textAlignment w:val="baseline"/>
        <w:rPr>
          <w:rFonts w:ascii="Century Schoolbook" w:eastAsia="Times New Roman" w:hAnsi="Century Schoolbook" w:cs="Segoe UI"/>
          <w:szCs w:val="24"/>
          <w:lang w:eastAsia="sk-SK"/>
        </w:rPr>
      </w:pPr>
      <w:proofErr w:type="spellStart"/>
      <w:r w:rsidRPr="005B4189">
        <w:rPr>
          <w:rFonts w:ascii="Century Schoolbook" w:hAnsi="Century Schoolbook"/>
          <w:color w:val="000000"/>
          <w:szCs w:val="24"/>
          <w:shd w:val="clear" w:color="auto" w:fill="FFFFFF"/>
        </w:rPr>
        <w:t>Durbin</w:t>
      </w:r>
      <w:proofErr w:type="spellEnd"/>
      <w:r w:rsidRPr="005B4189">
        <w:rPr>
          <w:rFonts w:ascii="Century Schoolbook" w:hAnsi="Century Schoolbook"/>
          <w:color w:val="000000"/>
          <w:szCs w:val="24"/>
          <w:shd w:val="clear" w:color="auto" w:fill="FFFFFF"/>
        </w:rPr>
        <w:t xml:space="preserve">, S., </w:t>
      </w:r>
      <w:proofErr w:type="spellStart"/>
      <w:r w:rsidRPr="005B4189">
        <w:rPr>
          <w:rFonts w:ascii="Century Schoolbook" w:hAnsi="Century Schoolbook"/>
          <w:color w:val="000000"/>
          <w:szCs w:val="24"/>
          <w:shd w:val="clear" w:color="auto" w:fill="FFFFFF"/>
        </w:rPr>
        <w:t>Lopes</w:t>
      </w:r>
      <w:proofErr w:type="spellEnd"/>
      <w:r w:rsidRPr="005B4189">
        <w:rPr>
          <w:rFonts w:ascii="Century Schoolbook" w:hAnsi="Century Schoolbook"/>
          <w:color w:val="000000"/>
          <w:szCs w:val="24"/>
          <w:shd w:val="clear" w:color="auto" w:fill="FFFFFF"/>
        </w:rPr>
        <w:t xml:space="preserve">, A., &amp; Warren, S. (2020). </w:t>
      </w:r>
      <w:proofErr w:type="spellStart"/>
      <w:r w:rsidRPr="005B4189">
        <w:rPr>
          <w:rFonts w:ascii="Century Schoolbook" w:hAnsi="Century Schoolbook"/>
          <w:color w:val="000000"/>
          <w:szCs w:val="24"/>
          <w:shd w:val="clear" w:color="auto" w:fill="FFFFFF"/>
        </w:rPr>
        <w:t>Challenging</w:t>
      </w:r>
      <w:proofErr w:type="spellEnd"/>
      <w:r w:rsidRPr="005B4189">
        <w:rPr>
          <w:rFonts w:ascii="Century Schoolbook" w:hAnsi="Century Schoolbook"/>
          <w:color w:val="000000"/>
          <w:szCs w:val="24"/>
          <w:shd w:val="clear" w:color="auto" w:fill="FFFFFF"/>
        </w:rPr>
        <w:t xml:space="preserve"> male dominance </w:t>
      </w:r>
      <w:proofErr w:type="spellStart"/>
      <w:r w:rsidRPr="005B4189">
        <w:rPr>
          <w:rFonts w:ascii="Century Schoolbook" w:hAnsi="Century Schoolbook"/>
          <w:color w:val="000000"/>
          <w:szCs w:val="24"/>
          <w:shd w:val="clear" w:color="auto" w:fill="FFFFFF"/>
        </w:rPr>
        <w:t>through</w:t>
      </w:r>
      <w:proofErr w:type="spellEnd"/>
      <w:r w:rsidRPr="005B4189">
        <w:rPr>
          <w:rFonts w:ascii="Century Schoolbook" w:hAnsi="Century Schoolbook"/>
          <w:color w:val="000000"/>
          <w:szCs w:val="24"/>
          <w:shd w:val="clear" w:color="auto" w:fill="FFFFFF"/>
        </w:rPr>
        <w:t xml:space="preserve"> </w:t>
      </w:r>
      <w:proofErr w:type="spellStart"/>
      <w:r w:rsidRPr="005B4189">
        <w:rPr>
          <w:rFonts w:ascii="Century Schoolbook" w:hAnsi="Century Schoolbook"/>
          <w:color w:val="000000"/>
          <w:szCs w:val="24"/>
          <w:shd w:val="clear" w:color="auto" w:fill="FFFFFF"/>
        </w:rPr>
        <w:t>the</w:t>
      </w:r>
      <w:proofErr w:type="spellEnd"/>
      <w:r w:rsidRPr="005B4189">
        <w:rPr>
          <w:rFonts w:ascii="Century Schoolbook" w:hAnsi="Century Schoolbook"/>
          <w:color w:val="000000"/>
          <w:szCs w:val="24"/>
          <w:shd w:val="clear" w:color="auto" w:fill="FFFFFF"/>
        </w:rPr>
        <w:t xml:space="preserve"> </w:t>
      </w:r>
      <w:proofErr w:type="spellStart"/>
      <w:r w:rsidRPr="005B4189">
        <w:rPr>
          <w:rFonts w:ascii="Century Schoolbook" w:hAnsi="Century Schoolbook"/>
          <w:color w:val="000000"/>
          <w:szCs w:val="24"/>
          <w:shd w:val="clear" w:color="auto" w:fill="FFFFFF"/>
        </w:rPr>
        <w:t>substantive</w:t>
      </w:r>
      <w:proofErr w:type="spellEnd"/>
      <w:r w:rsidRPr="005B4189">
        <w:rPr>
          <w:rFonts w:ascii="Century Schoolbook" w:hAnsi="Century Schoolbook"/>
          <w:color w:val="000000"/>
          <w:szCs w:val="24"/>
          <w:shd w:val="clear" w:color="auto" w:fill="FFFFFF"/>
        </w:rPr>
        <w:t xml:space="preserve"> </w:t>
      </w:r>
      <w:proofErr w:type="spellStart"/>
      <w:r w:rsidRPr="005B4189">
        <w:rPr>
          <w:rFonts w:ascii="Century Schoolbook" w:hAnsi="Century Schoolbook"/>
          <w:color w:val="000000"/>
          <w:szCs w:val="24"/>
          <w:shd w:val="clear" w:color="auto" w:fill="FFFFFF"/>
        </w:rPr>
        <w:t>representation</w:t>
      </w:r>
      <w:proofErr w:type="spellEnd"/>
      <w:r w:rsidRPr="005B4189">
        <w:rPr>
          <w:rFonts w:ascii="Century Schoolbook" w:hAnsi="Century Schoolbook"/>
          <w:color w:val="000000"/>
          <w:szCs w:val="24"/>
          <w:shd w:val="clear" w:color="auto" w:fill="FFFFFF"/>
        </w:rPr>
        <w:t xml:space="preserve"> </w:t>
      </w:r>
      <w:proofErr w:type="spellStart"/>
      <w:r w:rsidRPr="005B4189">
        <w:rPr>
          <w:rFonts w:ascii="Century Schoolbook" w:hAnsi="Century Schoolbook"/>
          <w:color w:val="000000"/>
          <w:szCs w:val="24"/>
          <w:shd w:val="clear" w:color="auto" w:fill="FFFFFF"/>
        </w:rPr>
        <w:t>of</w:t>
      </w:r>
      <w:proofErr w:type="spellEnd"/>
      <w:r w:rsidRPr="005B4189">
        <w:rPr>
          <w:rFonts w:ascii="Century Schoolbook" w:hAnsi="Century Schoolbook"/>
          <w:color w:val="000000"/>
          <w:szCs w:val="24"/>
          <w:shd w:val="clear" w:color="auto" w:fill="FFFFFF"/>
        </w:rPr>
        <w:t xml:space="preserve"> </w:t>
      </w:r>
      <w:proofErr w:type="spellStart"/>
      <w:r w:rsidRPr="005B4189">
        <w:rPr>
          <w:rFonts w:ascii="Century Schoolbook" w:hAnsi="Century Schoolbook"/>
          <w:color w:val="000000"/>
          <w:szCs w:val="24"/>
          <w:shd w:val="clear" w:color="auto" w:fill="FFFFFF"/>
        </w:rPr>
        <w:t>women</w:t>
      </w:r>
      <w:proofErr w:type="spellEnd"/>
      <w:r w:rsidRPr="005B4189">
        <w:rPr>
          <w:rFonts w:ascii="Century Schoolbook" w:hAnsi="Century Schoolbook"/>
          <w:color w:val="000000"/>
          <w:szCs w:val="24"/>
          <w:shd w:val="clear" w:color="auto" w:fill="FFFFFF"/>
        </w:rPr>
        <w:t xml:space="preserve">: </w:t>
      </w:r>
      <w:proofErr w:type="spellStart"/>
      <w:r w:rsidRPr="005B4189">
        <w:rPr>
          <w:rFonts w:ascii="Century Schoolbook" w:hAnsi="Century Schoolbook"/>
          <w:color w:val="000000"/>
          <w:szCs w:val="24"/>
          <w:shd w:val="clear" w:color="auto" w:fill="FFFFFF"/>
        </w:rPr>
        <w:t>the</w:t>
      </w:r>
      <w:proofErr w:type="spellEnd"/>
      <w:r w:rsidRPr="005B4189">
        <w:rPr>
          <w:rFonts w:ascii="Century Schoolbook" w:hAnsi="Century Schoolbook"/>
          <w:color w:val="000000"/>
          <w:szCs w:val="24"/>
          <w:shd w:val="clear" w:color="auto" w:fill="FFFFFF"/>
        </w:rPr>
        <w:t xml:space="preserve"> case </w:t>
      </w:r>
      <w:proofErr w:type="spellStart"/>
      <w:r w:rsidRPr="005B4189">
        <w:rPr>
          <w:rFonts w:ascii="Century Schoolbook" w:hAnsi="Century Schoolbook"/>
          <w:color w:val="000000"/>
          <w:szCs w:val="24"/>
          <w:shd w:val="clear" w:color="auto" w:fill="FFFFFF"/>
        </w:rPr>
        <w:t>of</w:t>
      </w:r>
      <w:proofErr w:type="spellEnd"/>
      <w:r w:rsidRPr="005B4189">
        <w:rPr>
          <w:rFonts w:ascii="Century Schoolbook" w:hAnsi="Century Schoolbook"/>
          <w:color w:val="000000"/>
          <w:szCs w:val="24"/>
          <w:shd w:val="clear" w:color="auto" w:fill="FFFFFF"/>
        </w:rPr>
        <w:t xml:space="preserve"> </w:t>
      </w:r>
      <w:proofErr w:type="spellStart"/>
      <w:r w:rsidRPr="005B4189">
        <w:rPr>
          <w:rFonts w:ascii="Century Schoolbook" w:hAnsi="Century Schoolbook"/>
          <w:color w:val="000000"/>
          <w:szCs w:val="24"/>
          <w:shd w:val="clear" w:color="auto" w:fill="FFFFFF"/>
        </w:rPr>
        <w:t>an</w:t>
      </w:r>
      <w:proofErr w:type="spellEnd"/>
      <w:r w:rsidRPr="005B4189">
        <w:rPr>
          <w:rFonts w:ascii="Century Schoolbook" w:hAnsi="Century Schoolbook"/>
          <w:color w:val="000000"/>
          <w:szCs w:val="24"/>
          <w:shd w:val="clear" w:color="auto" w:fill="FFFFFF"/>
        </w:rPr>
        <w:t xml:space="preserve"> online </w:t>
      </w:r>
      <w:proofErr w:type="spellStart"/>
      <w:r w:rsidRPr="005B4189">
        <w:rPr>
          <w:rFonts w:ascii="Century Schoolbook" w:hAnsi="Century Schoolbook"/>
          <w:color w:val="000000"/>
          <w:szCs w:val="24"/>
          <w:shd w:val="clear" w:color="auto" w:fill="FFFFFF"/>
        </w:rPr>
        <w:t>women’s</w:t>
      </w:r>
      <w:proofErr w:type="spellEnd"/>
      <w:r w:rsidRPr="005B4189">
        <w:rPr>
          <w:rFonts w:ascii="Century Schoolbook" w:hAnsi="Century Schoolbook"/>
          <w:color w:val="000000"/>
          <w:szCs w:val="24"/>
          <w:shd w:val="clear" w:color="auto" w:fill="FFFFFF"/>
        </w:rPr>
        <w:t xml:space="preserve"> </w:t>
      </w:r>
      <w:proofErr w:type="spellStart"/>
      <w:r w:rsidRPr="005B4189">
        <w:rPr>
          <w:rFonts w:ascii="Century Schoolbook" w:hAnsi="Century Schoolbook"/>
          <w:color w:val="000000"/>
          <w:szCs w:val="24"/>
          <w:shd w:val="clear" w:color="auto" w:fill="FFFFFF"/>
        </w:rPr>
        <w:t>mentoring</w:t>
      </w:r>
      <w:proofErr w:type="spellEnd"/>
      <w:r w:rsidRPr="005B4189">
        <w:rPr>
          <w:rFonts w:ascii="Century Schoolbook" w:hAnsi="Century Schoolbook"/>
          <w:color w:val="000000"/>
          <w:szCs w:val="24"/>
          <w:shd w:val="clear" w:color="auto" w:fill="FFFFFF"/>
        </w:rPr>
        <w:t xml:space="preserve"> </w:t>
      </w:r>
      <w:proofErr w:type="spellStart"/>
      <w:r w:rsidRPr="005B4189">
        <w:rPr>
          <w:rFonts w:ascii="Century Schoolbook" w:hAnsi="Century Schoolbook"/>
          <w:color w:val="000000"/>
          <w:szCs w:val="24"/>
          <w:shd w:val="clear" w:color="auto" w:fill="FFFFFF"/>
        </w:rPr>
        <w:t>platform</w:t>
      </w:r>
      <w:proofErr w:type="spellEnd"/>
      <w:r w:rsidRPr="005B4189">
        <w:rPr>
          <w:rFonts w:ascii="Century Schoolbook" w:hAnsi="Century Schoolbook"/>
          <w:color w:val="000000"/>
          <w:szCs w:val="24"/>
          <w:shd w:val="clear" w:color="auto" w:fill="FFFFFF"/>
        </w:rPr>
        <w:t>. </w:t>
      </w:r>
      <w:r w:rsidRPr="005B4189">
        <w:rPr>
          <w:rFonts w:ascii="Century Schoolbook" w:hAnsi="Century Schoolbook"/>
          <w:i/>
          <w:iCs/>
          <w:color w:val="000000"/>
          <w:szCs w:val="24"/>
          <w:bdr w:val="none" w:sz="0" w:space="0" w:color="auto" w:frame="1"/>
        </w:rPr>
        <w:t xml:space="preserve">New Technology, </w:t>
      </w:r>
      <w:proofErr w:type="spellStart"/>
      <w:r w:rsidRPr="005B4189">
        <w:rPr>
          <w:rFonts w:ascii="Century Schoolbook" w:hAnsi="Century Schoolbook"/>
          <w:i/>
          <w:iCs/>
          <w:color w:val="000000"/>
          <w:szCs w:val="24"/>
          <w:bdr w:val="none" w:sz="0" w:space="0" w:color="auto" w:frame="1"/>
        </w:rPr>
        <w:t>Work</w:t>
      </w:r>
      <w:proofErr w:type="spellEnd"/>
      <w:r w:rsidRPr="005B4189">
        <w:rPr>
          <w:rFonts w:ascii="Century Schoolbook" w:hAnsi="Century Schoolbook"/>
          <w:i/>
          <w:iCs/>
          <w:color w:val="000000"/>
          <w:szCs w:val="24"/>
          <w:bdr w:val="none" w:sz="0" w:space="0" w:color="auto" w:frame="1"/>
        </w:rPr>
        <w:t xml:space="preserve"> and </w:t>
      </w:r>
      <w:proofErr w:type="spellStart"/>
      <w:r w:rsidRPr="005B4189">
        <w:rPr>
          <w:rFonts w:ascii="Century Schoolbook" w:hAnsi="Century Schoolbook"/>
          <w:i/>
          <w:iCs/>
          <w:color w:val="000000"/>
          <w:szCs w:val="24"/>
          <w:bdr w:val="none" w:sz="0" w:space="0" w:color="auto" w:frame="1"/>
        </w:rPr>
        <w:t>Employment</w:t>
      </w:r>
      <w:proofErr w:type="spellEnd"/>
      <w:r w:rsidRPr="005B4189">
        <w:rPr>
          <w:rFonts w:ascii="Century Schoolbook" w:hAnsi="Century Schoolbook"/>
          <w:color w:val="000000"/>
          <w:szCs w:val="24"/>
          <w:shd w:val="clear" w:color="auto" w:fill="FFFFFF"/>
        </w:rPr>
        <w:t>, </w:t>
      </w:r>
      <w:r w:rsidRPr="005B4189">
        <w:rPr>
          <w:rFonts w:ascii="Century Schoolbook" w:hAnsi="Century Schoolbook"/>
          <w:i/>
          <w:iCs/>
          <w:color w:val="000000"/>
          <w:szCs w:val="24"/>
          <w:bdr w:val="none" w:sz="0" w:space="0" w:color="auto" w:frame="1"/>
        </w:rPr>
        <w:t>35</w:t>
      </w:r>
      <w:r w:rsidRPr="005B4189">
        <w:rPr>
          <w:rFonts w:ascii="Century Schoolbook" w:hAnsi="Century Schoolbook"/>
          <w:color w:val="000000"/>
          <w:szCs w:val="24"/>
          <w:shd w:val="clear" w:color="auto" w:fill="FFFFFF"/>
        </w:rPr>
        <w:t xml:space="preserve">(2), 215–231. </w:t>
      </w:r>
      <w:hyperlink r:id="rId16" w:history="1">
        <w:r w:rsidRPr="005B4189">
          <w:rPr>
            <w:rStyle w:val="Hyperlink"/>
            <w:rFonts w:ascii="Century Schoolbook" w:hAnsi="Century Schoolbook"/>
            <w:szCs w:val="24"/>
            <w:shd w:val="clear" w:color="auto" w:fill="FFFFFF"/>
          </w:rPr>
          <w:t>https://doi.org/10.1111/ntwe.12166</w:t>
        </w:r>
      </w:hyperlink>
      <w:r w:rsidRPr="005B4189">
        <w:rPr>
          <w:rFonts w:ascii="Century Schoolbook" w:hAnsi="Century Schoolbook"/>
          <w:color w:val="000000"/>
          <w:szCs w:val="24"/>
          <w:shd w:val="clear" w:color="auto" w:fill="FFFFFF"/>
        </w:rPr>
        <w:t xml:space="preserve"> </w:t>
      </w:r>
    </w:p>
    <w:p w14:paraId="4020A694" w14:textId="77777777" w:rsidR="000D5BBE" w:rsidRPr="005B4189" w:rsidRDefault="000D5BBE" w:rsidP="00587C89">
      <w:pPr>
        <w:spacing w:line="240" w:lineRule="auto"/>
        <w:textAlignment w:val="baseline"/>
        <w:rPr>
          <w:rFonts w:ascii="Century Schoolbook" w:eastAsia="Times New Roman" w:hAnsi="Century Schoolbook" w:cs="Segoe UI"/>
          <w:szCs w:val="24"/>
          <w:lang w:eastAsia="sk-SK"/>
        </w:rPr>
      </w:pP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Eby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, L. T. (1997).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Alternative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forms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of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mentoring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 in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changing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organizational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environments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: A conceptual extension of the mentoring literature. </w:t>
      </w:r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Journal of Vocational Behavior</w:t>
      </w:r>
      <w:r w:rsidRPr="005B4189">
        <w:rPr>
          <w:rFonts w:ascii="Century Schoolbook" w:eastAsia="Times New Roman" w:hAnsi="Century Schoolbook" w:cs="Segoe UI"/>
          <w:szCs w:val="24"/>
          <w:lang w:eastAsia="sk-SK"/>
        </w:rPr>
        <w:t>, 51(1), 125–144. </w:t>
      </w:r>
    </w:p>
    <w:p w14:paraId="3FA362DE" w14:textId="77777777" w:rsidR="000D5BBE" w:rsidRPr="005B4189" w:rsidRDefault="000D5BBE" w:rsidP="00587C89">
      <w:pPr>
        <w:spacing w:line="240" w:lineRule="auto"/>
        <w:textAlignment w:val="baseline"/>
        <w:rPr>
          <w:rFonts w:ascii="Century Schoolbook" w:eastAsia="Times New Roman" w:hAnsi="Century Schoolbook" w:cs="Segoe UI"/>
          <w:szCs w:val="24"/>
          <w:lang w:eastAsia="sk-SK"/>
        </w:rPr>
      </w:pP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lastRenderedPageBreak/>
        <w:t>Ensher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, E., Thomas, C., &amp; Murphy, S. E. (2001).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Comparison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of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traditional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, step-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ahead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, and peer 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mentoring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 on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proteges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’ support,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satisfaction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, and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perceptions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of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career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success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: hart438. </w:t>
      </w:r>
    </w:p>
    <w:p w14:paraId="7A14B616" w14:textId="77777777" w:rsidR="000D5BBE" w:rsidRPr="005B4189" w:rsidRDefault="000D5BBE" w:rsidP="00587C89">
      <w:pPr>
        <w:spacing w:line="240" w:lineRule="auto"/>
        <w:textAlignment w:val="baseline"/>
        <w:rPr>
          <w:rFonts w:ascii="Century Schoolbook" w:eastAsia="Times New Roman" w:hAnsi="Century Schoolbook" w:cs="Segoe UI"/>
          <w:szCs w:val="24"/>
          <w:lang w:eastAsia="sk-SK"/>
        </w:rPr>
      </w:pP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Fagenson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, E. (1989). The Mentor Advantage: Perceived Career/Job Experiences of Proteges Versus Non-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Proteges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. </w:t>
      </w:r>
      <w:proofErr w:type="spellStart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Journal</w:t>
      </w:r>
      <w:proofErr w:type="spellEnd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 </w:t>
      </w:r>
      <w:proofErr w:type="spellStart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of</w:t>
      </w:r>
      <w:proofErr w:type="spellEnd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 </w:t>
      </w:r>
      <w:proofErr w:type="spellStart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Organizational</w:t>
      </w:r>
      <w:proofErr w:type="spellEnd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 </w:t>
      </w:r>
      <w:proofErr w:type="spellStart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Behavior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, 10(4), 309-320.  </w:t>
      </w:r>
    </w:p>
    <w:p w14:paraId="079A6939" w14:textId="77777777" w:rsidR="000D5BBE" w:rsidRPr="005B4189" w:rsidRDefault="000D5BBE" w:rsidP="00587C89">
      <w:pPr>
        <w:spacing w:line="240" w:lineRule="auto"/>
        <w:textAlignment w:val="baseline"/>
        <w:rPr>
          <w:rFonts w:ascii="Century Schoolbook" w:hAnsi="Century Schoolbook"/>
          <w:szCs w:val="24"/>
        </w:rPr>
      </w:pPr>
      <w:proofErr w:type="spellStart"/>
      <w:r w:rsidRPr="005B4189">
        <w:rPr>
          <w:rFonts w:ascii="Century Schoolbook" w:hAnsi="Century Schoolbook" w:cs="Arial"/>
          <w:color w:val="1C1D1E"/>
          <w:szCs w:val="24"/>
          <w:shd w:val="clear" w:color="auto" w:fill="FFFFFF"/>
        </w:rPr>
        <w:t>Goldman</w:t>
      </w:r>
      <w:proofErr w:type="spellEnd"/>
      <w:r w:rsidRPr="005B4189">
        <w:rPr>
          <w:rFonts w:ascii="Century Schoolbook" w:hAnsi="Century Schoolbook" w:cs="Arial"/>
          <w:color w:val="1C1D1E"/>
          <w:szCs w:val="24"/>
          <w:shd w:val="clear" w:color="auto" w:fill="FFFFFF"/>
        </w:rPr>
        <w:t xml:space="preserve">, E., </w:t>
      </w:r>
      <w:proofErr w:type="spellStart"/>
      <w:r w:rsidRPr="005B4189">
        <w:rPr>
          <w:rFonts w:ascii="Century Schoolbook" w:hAnsi="Century Schoolbook" w:cs="Arial"/>
          <w:color w:val="1C1D1E"/>
          <w:szCs w:val="24"/>
          <w:shd w:val="clear" w:color="auto" w:fill="FFFFFF"/>
        </w:rPr>
        <w:t>Wesner</w:t>
      </w:r>
      <w:proofErr w:type="spellEnd"/>
      <w:r w:rsidRPr="005B4189">
        <w:rPr>
          <w:rFonts w:ascii="Century Schoolbook" w:hAnsi="Century Schoolbook" w:cs="Arial"/>
          <w:color w:val="1C1D1E"/>
          <w:szCs w:val="24"/>
          <w:shd w:val="clear" w:color="auto" w:fill="FFFFFF"/>
        </w:rPr>
        <w:t xml:space="preserve">, M. and </w:t>
      </w:r>
      <w:proofErr w:type="spellStart"/>
      <w:r w:rsidRPr="005B4189">
        <w:rPr>
          <w:rFonts w:ascii="Century Schoolbook" w:hAnsi="Century Schoolbook" w:cs="Arial"/>
          <w:color w:val="1C1D1E"/>
          <w:szCs w:val="24"/>
          <w:shd w:val="clear" w:color="auto" w:fill="FFFFFF"/>
        </w:rPr>
        <w:t>Karnchanomai</w:t>
      </w:r>
      <w:proofErr w:type="spellEnd"/>
      <w:r w:rsidRPr="005B4189">
        <w:rPr>
          <w:rFonts w:ascii="Century Schoolbook" w:hAnsi="Century Schoolbook" w:cs="Arial"/>
          <w:color w:val="1C1D1E"/>
          <w:szCs w:val="24"/>
          <w:shd w:val="clear" w:color="auto" w:fill="FFFFFF"/>
        </w:rPr>
        <w:t xml:space="preserve">, O. (2013), </w:t>
      </w:r>
      <w:proofErr w:type="spellStart"/>
      <w:r w:rsidRPr="005B4189">
        <w:rPr>
          <w:rFonts w:ascii="Century Schoolbook" w:hAnsi="Century Schoolbook" w:cs="Arial"/>
          <w:color w:val="1C1D1E"/>
          <w:szCs w:val="24"/>
          <w:shd w:val="clear" w:color="auto" w:fill="FFFFFF"/>
        </w:rPr>
        <w:t>Reciprocal</w:t>
      </w:r>
      <w:proofErr w:type="spellEnd"/>
      <w:r w:rsidRPr="005B4189">
        <w:rPr>
          <w:rFonts w:ascii="Century Schoolbook" w:hAnsi="Century Schoolbook" w:cs="Arial"/>
          <w:color w:val="1C1D1E"/>
          <w:szCs w:val="24"/>
          <w:shd w:val="clear" w:color="auto" w:fill="FFFFFF"/>
        </w:rPr>
        <w:t xml:space="preserve"> Peer </w:t>
      </w:r>
      <w:proofErr w:type="spellStart"/>
      <w:r w:rsidRPr="005B4189">
        <w:rPr>
          <w:rFonts w:ascii="Century Schoolbook" w:hAnsi="Century Schoolbook" w:cs="Arial"/>
          <w:color w:val="1C1D1E"/>
          <w:szCs w:val="24"/>
          <w:shd w:val="clear" w:color="auto" w:fill="FFFFFF"/>
        </w:rPr>
        <w:t>Coaching</w:t>
      </w:r>
      <w:proofErr w:type="spellEnd"/>
      <w:r w:rsidRPr="005B4189">
        <w:rPr>
          <w:rFonts w:ascii="Century Schoolbook" w:hAnsi="Century Schoolbook" w:cs="Arial"/>
          <w:color w:val="1C1D1E"/>
          <w:szCs w:val="24"/>
          <w:shd w:val="clear" w:color="auto" w:fill="FFFFFF"/>
        </w:rPr>
        <w:t xml:space="preserve">: A </w:t>
      </w:r>
      <w:proofErr w:type="spellStart"/>
      <w:r w:rsidRPr="005B4189">
        <w:rPr>
          <w:rFonts w:ascii="Century Schoolbook" w:hAnsi="Century Schoolbook" w:cs="Arial"/>
          <w:color w:val="1C1D1E"/>
          <w:szCs w:val="24"/>
          <w:shd w:val="clear" w:color="auto" w:fill="FFFFFF"/>
        </w:rPr>
        <w:t>Critical</w:t>
      </w:r>
      <w:proofErr w:type="spellEnd"/>
      <w:r w:rsidRPr="005B4189">
        <w:rPr>
          <w:rFonts w:ascii="Century Schoolbook" w:hAnsi="Century Schoolbook" w:cs="Arial"/>
          <w:color w:val="1C1D1E"/>
          <w:szCs w:val="24"/>
          <w:shd w:val="clear" w:color="auto" w:fill="FFFFFF"/>
        </w:rPr>
        <w:t xml:space="preserve"> </w:t>
      </w:r>
      <w:proofErr w:type="spellStart"/>
      <w:r w:rsidRPr="005B4189">
        <w:rPr>
          <w:rFonts w:ascii="Century Schoolbook" w:hAnsi="Century Schoolbook" w:cs="Arial"/>
          <w:color w:val="1C1D1E"/>
          <w:szCs w:val="24"/>
          <w:shd w:val="clear" w:color="auto" w:fill="FFFFFF"/>
        </w:rPr>
        <w:t>Contributor</w:t>
      </w:r>
      <w:proofErr w:type="spellEnd"/>
      <w:r w:rsidRPr="005B4189">
        <w:rPr>
          <w:rFonts w:ascii="Century Schoolbook" w:hAnsi="Century Schoolbook" w:cs="Arial"/>
          <w:color w:val="1C1D1E"/>
          <w:szCs w:val="24"/>
          <w:shd w:val="clear" w:color="auto" w:fill="FFFFFF"/>
        </w:rPr>
        <w:t xml:space="preserve"> to </w:t>
      </w:r>
      <w:proofErr w:type="spellStart"/>
      <w:r w:rsidRPr="005B4189">
        <w:rPr>
          <w:rFonts w:ascii="Century Schoolbook" w:hAnsi="Century Schoolbook" w:cs="Arial"/>
          <w:color w:val="1C1D1E"/>
          <w:szCs w:val="24"/>
          <w:shd w:val="clear" w:color="auto" w:fill="FFFFFF"/>
        </w:rPr>
        <w:t>Implementing</w:t>
      </w:r>
      <w:proofErr w:type="spellEnd"/>
      <w:r w:rsidRPr="005B4189">
        <w:rPr>
          <w:rFonts w:ascii="Century Schoolbook" w:hAnsi="Century Schoolbook" w:cs="Arial"/>
          <w:color w:val="1C1D1E"/>
          <w:szCs w:val="24"/>
          <w:shd w:val="clear" w:color="auto" w:fill="FFFFFF"/>
        </w:rPr>
        <w:t xml:space="preserve"> </w:t>
      </w:r>
      <w:proofErr w:type="spellStart"/>
      <w:r w:rsidRPr="005B4189">
        <w:rPr>
          <w:rFonts w:ascii="Century Schoolbook" w:hAnsi="Century Schoolbook" w:cs="Arial"/>
          <w:color w:val="1C1D1E"/>
          <w:szCs w:val="24"/>
          <w:shd w:val="clear" w:color="auto" w:fill="FFFFFF"/>
        </w:rPr>
        <w:t>Individual</w:t>
      </w:r>
      <w:proofErr w:type="spellEnd"/>
      <w:r w:rsidRPr="005B4189">
        <w:rPr>
          <w:rFonts w:ascii="Century Schoolbook" w:hAnsi="Century Schoolbook" w:cs="Arial"/>
          <w:color w:val="1C1D1E"/>
          <w:szCs w:val="24"/>
          <w:shd w:val="clear" w:color="auto" w:fill="FFFFFF"/>
        </w:rPr>
        <w:t xml:space="preserve"> </w:t>
      </w:r>
      <w:proofErr w:type="spellStart"/>
      <w:r w:rsidRPr="005B4189">
        <w:rPr>
          <w:rFonts w:ascii="Century Schoolbook" w:hAnsi="Century Schoolbook" w:cs="Arial"/>
          <w:color w:val="1C1D1E"/>
          <w:szCs w:val="24"/>
          <w:shd w:val="clear" w:color="auto" w:fill="FFFFFF"/>
        </w:rPr>
        <w:t>Leadership</w:t>
      </w:r>
      <w:proofErr w:type="spellEnd"/>
      <w:r w:rsidRPr="005B4189">
        <w:rPr>
          <w:rFonts w:ascii="Century Schoolbook" w:hAnsi="Century Schoolbook" w:cs="Arial"/>
          <w:color w:val="1C1D1E"/>
          <w:szCs w:val="24"/>
          <w:shd w:val="clear" w:color="auto" w:fill="FFFFFF"/>
        </w:rPr>
        <w:t xml:space="preserve"> </w:t>
      </w:r>
      <w:proofErr w:type="spellStart"/>
      <w:r w:rsidRPr="005B4189">
        <w:rPr>
          <w:rFonts w:ascii="Century Schoolbook" w:hAnsi="Century Schoolbook" w:cs="Arial"/>
          <w:color w:val="1C1D1E"/>
          <w:szCs w:val="24"/>
          <w:shd w:val="clear" w:color="auto" w:fill="FFFFFF"/>
        </w:rPr>
        <w:t>Plans</w:t>
      </w:r>
      <w:proofErr w:type="spellEnd"/>
      <w:r w:rsidRPr="005B4189">
        <w:rPr>
          <w:rFonts w:ascii="Century Schoolbook" w:hAnsi="Century Schoolbook" w:cs="Arial"/>
          <w:color w:val="1C1D1E"/>
          <w:szCs w:val="24"/>
          <w:shd w:val="clear" w:color="auto" w:fill="FFFFFF"/>
        </w:rPr>
        <w:t xml:space="preserve">. </w:t>
      </w:r>
      <w:proofErr w:type="spellStart"/>
      <w:r w:rsidRPr="005B4189">
        <w:rPr>
          <w:rFonts w:ascii="Century Schoolbook" w:hAnsi="Century Schoolbook" w:cs="Arial"/>
          <w:color w:val="1C1D1E"/>
          <w:szCs w:val="24"/>
          <w:shd w:val="clear" w:color="auto" w:fill="FFFFFF"/>
        </w:rPr>
        <w:t>Human</w:t>
      </w:r>
      <w:proofErr w:type="spellEnd"/>
      <w:r w:rsidRPr="005B4189">
        <w:rPr>
          <w:rFonts w:ascii="Century Schoolbook" w:hAnsi="Century Schoolbook" w:cs="Arial"/>
          <w:color w:val="1C1D1E"/>
          <w:szCs w:val="24"/>
          <w:shd w:val="clear" w:color="auto" w:fill="FFFFFF"/>
        </w:rPr>
        <w:t xml:space="preserve"> </w:t>
      </w:r>
      <w:proofErr w:type="spellStart"/>
      <w:r w:rsidRPr="005B4189">
        <w:rPr>
          <w:rFonts w:ascii="Century Schoolbook" w:hAnsi="Century Schoolbook" w:cs="Arial"/>
          <w:color w:val="1C1D1E"/>
          <w:szCs w:val="24"/>
          <w:shd w:val="clear" w:color="auto" w:fill="FFFFFF"/>
        </w:rPr>
        <w:t>Resource</w:t>
      </w:r>
      <w:proofErr w:type="spellEnd"/>
      <w:r w:rsidRPr="005B4189">
        <w:rPr>
          <w:rFonts w:ascii="Century Schoolbook" w:hAnsi="Century Schoolbook" w:cs="Arial"/>
          <w:color w:val="1C1D1E"/>
          <w:szCs w:val="24"/>
          <w:shd w:val="clear" w:color="auto" w:fill="FFFFFF"/>
        </w:rPr>
        <w:t xml:space="preserve"> </w:t>
      </w:r>
      <w:proofErr w:type="spellStart"/>
      <w:r w:rsidRPr="005B4189">
        <w:rPr>
          <w:rFonts w:ascii="Century Schoolbook" w:hAnsi="Century Schoolbook" w:cs="Arial"/>
          <w:color w:val="1C1D1E"/>
          <w:szCs w:val="24"/>
          <w:shd w:val="clear" w:color="auto" w:fill="FFFFFF"/>
        </w:rPr>
        <w:t>Development</w:t>
      </w:r>
      <w:proofErr w:type="spellEnd"/>
      <w:r w:rsidRPr="005B4189">
        <w:rPr>
          <w:rFonts w:ascii="Century Schoolbook" w:hAnsi="Century Schoolbook" w:cs="Arial"/>
          <w:color w:val="1C1D1E"/>
          <w:szCs w:val="24"/>
          <w:shd w:val="clear" w:color="auto" w:fill="FFFFFF"/>
        </w:rPr>
        <w:t xml:space="preserve"> </w:t>
      </w:r>
      <w:proofErr w:type="spellStart"/>
      <w:r w:rsidRPr="005B4189">
        <w:rPr>
          <w:rFonts w:ascii="Century Schoolbook" w:hAnsi="Century Schoolbook" w:cs="Arial"/>
          <w:color w:val="1C1D1E"/>
          <w:szCs w:val="24"/>
          <w:shd w:val="clear" w:color="auto" w:fill="FFFFFF"/>
        </w:rPr>
        <w:t>Quarterly</w:t>
      </w:r>
      <w:proofErr w:type="spellEnd"/>
      <w:r w:rsidRPr="005B4189">
        <w:rPr>
          <w:rFonts w:ascii="Century Schoolbook" w:hAnsi="Century Schoolbook" w:cs="Arial"/>
          <w:color w:val="1C1D1E"/>
          <w:szCs w:val="24"/>
          <w:shd w:val="clear" w:color="auto" w:fill="FFFFFF"/>
        </w:rPr>
        <w:t>, 24: 63-87. </w:t>
      </w:r>
      <w:hyperlink r:id="rId17" w:history="1">
        <w:r w:rsidRPr="005B4189">
          <w:rPr>
            <w:rStyle w:val="Hyperlink"/>
            <w:rFonts w:ascii="Century Schoolbook" w:hAnsi="Century Schoolbook" w:cs="Arial"/>
            <w:color w:val="005274"/>
            <w:szCs w:val="24"/>
            <w:shd w:val="clear" w:color="auto" w:fill="FFFFFF"/>
          </w:rPr>
          <w:t>https://doi.org/10.1002/hrdq.21153</w:t>
        </w:r>
      </w:hyperlink>
    </w:p>
    <w:p w14:paraId="6972ADF5" w14:textId="77777777" w:rsidR="000D5BBE" w:rsidRPr="005B4189" w:rsidRDefault="000D5BBE" w:rsidP="00587C89">
      <w:pPr>
        <w:spacing w:line="240" w:lineRule="auto"/>
        <w:textAlignment w:val="baseline"/>
        <w:rPr>
          <w:rFonts w:ascii="Century Schoolbook" w:eastAsia="Times New Roman" w:hAnsi="Century Schoolbook" w:cs="Segoe UI"/>
          <w:szCs w:val="24"/>
          <w:lang w:eastAsia="sk-SK"/>
        </w:rPr>
      </w:pP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Hagen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, M.S., 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Bialek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, T.K. and 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Peterson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, S.L. (2017), "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The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 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nature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 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of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 peer 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coaching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: 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definitions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, 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goals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, 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processes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 and 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outcomes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", 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European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 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Journal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 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of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 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Training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 and 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Development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, Vol. 41 No. 6, pp. 540-558. https://doi.org/10.1108/EJTD-04-2017-0031</w:t>
      </w:r>
    </w:p>
    <w:p w14:paraId="6F8884BD" w14:textId="587B143D" w:rsidR="000D5BBE" w:rsidRPr="005B4189" w:rsidRDefault="000D5BBE" w:rsidP="00587C89">
      <w:pPr>
        <w:spacing w:line="240" w:lineRule="auto"/>
        <w:textAlignment w:val="baseline"/>
        <w:rPr>
          <w:rFonts w:ascii="Century Schoolbook" w:eastAsia="Times New Roman" w:hAnsi="Century Schoolbook" w:cs="Segoe UI"/>
          <w:szCs w:val="24"/>
          <w:lang w:eastAsia="sk-SK"/>
        </w:rPr>
      </w:pP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Halverson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, R. (2004) Accessing, documenting and communicating the phronesis of school leadership practice. </w:t>
      </w:r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American Journal of Education</w:t>
      </w:r>
      <w:r w:rsidRPr="005B4189">
        <w:rPr>
          <w:rFonts w:ascii="Century Schoolbook" w:eastAsia="Times New Roman" w:hAnsi="Century Schoolbook" w:cs="Segoe UI"/>
          <w:szCs w:val="24"/>
          <w:lang w:eastAsia="sk-SK"/>
        </w:rPr>
        <w:t>, 111(1), 90-122, DOI:</w:t>
      </w:r>
      <w:r w:rsidRPr="005B4189">
        <w:rPr>
          <w:rFonts w:ascii="Century Schoolbook" w:hAnsi="Century Schoolbook"/>
          <w:szCs w:val="24"/>
        </w:rPr>
        <w:t xml:space="preserve"> </w:t>
      </w:r>
      <w:hyperlink r:id="rId18" w:history="1">
        <w:r w:rsidRPr="005B4189">
          <w:rPr>
            <w:rStyle w:val="Hyperlink"/>
            <w:rFonts w:ascii="Century Schoolbook" w:eastAsia="Times New Roman" w:hAnsi="Century Schoolbook" w:cs="Segoe UI"/>
            <w:szCs w:val="24"/>
            <w:lang w:eastAsia="sk-SK"/>
          </w:rPr>
          <w:t>https://web.education.wisc.edu/halverson/wp-content/uploads/sites/33/2012/09/Halverson-phronesis-1202.pdf</w:t>
        </w:r>
      </w:hyperlink>
      <w:r w:rsidRPr="005B4189">
        <w:rPr>
          <w:rFonts w:ascii="Century Schoolbook" w:eastAsia="Times New Roman" w:hAnsi="Century Schoolbook" w:cs="Segoe UI"/>
          <w:szCs w:val="24"/>
          <w:lang w:eastAsia="sk-SK"/>
        </w:rPr>
        <w:t>. </w:t>
      </w:r>
    </w:p>
    <w:p w14:paraId="300B1FB9" w14:textId="77777777" w:rsidR="000D5BBE" w:rsidRPr="005B4189" w:rsidRDefault="000D5BBE" w:rsidP="00587C89">
      <w:pPr>
        <w:spacing w:line="240" w:lineRule="auto"/>
        <w:textAlignment w:val="baseline"/>
        <w:rPr>
          <w:rFonts w:ascii="Century Schoolbook" w:eastAsia="Times New Roman" w:hAnsi="Century Schoolbook" w:cs="Segoe UI"/>
          <w:szCs w:val="24"/>
          <w:lang w:eastAsia="sk-SK"/>
        </w:rPr>
      </w:pP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Higgins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, M., &amp;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Kram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, K. E. (2001).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Reconceptualizing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mentoring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at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work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: A developmental network perspective. </w:t>
      </w:r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Academy of Management Review</w:t>
      </w:r>
      <w:r w:rsidRPr="005B4189">
        <w:rPr>
          <w:rFonts w:ascii="Century Schoolbook" w:eastAsia="Times New Roman" w:hAnsi="Century Schoolbook" w:cs="Segoe UI"/>
          <w:szCs w:val="24"/>
          <w:lang w:eastAsia="sk-SK"/>
        </w:rPr>
        <w:t>, 26(2), 264–288. </w:t>
      </w:r>
    </w:p>
    <w:p w14:paraId="35CCD021" w14:textId="77777777" w:rsidR="000D5BBE" w:rsidRPr="005B4189" w:rsidRDefault="000D5BBE" w:rsidP="00587C89">
      <w:pPr>
        <w:spacing w:line="240" w:lineRule="auto"/>
        <w:textAlignment w:val="baseline"/>
        <w:rPr>
          <w:rFonts w:ascii="Century Schoolbook" w:eastAsia="Times New Roman" w:hAnsi="Century Schoolbook" w:cs="Segoe UI"/>
          <w:szCs w:val="24"/>
          <w:lang w:eastAsia="sk-SK"/>
        </w:rPr>
      </w:pP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Holbeche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, L. (1996). Peer 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mentoring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: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The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challenges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 and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opportunities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. </w:t>
      </w:r>
      <w:proofErr w:type="spellStart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Career</w:t>
      </w:r>
      <w:proofErr w:type="spellEnd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 </w:t>
      </w:r>
      <w:proofErr w:type="spellStart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Development</w:t>
      </w:r>
      <w:proofErr w:type="spellEnd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 xml:space="preserve"> International</w:t>
      </w:r>
      <w:r w:rsidRPr="005B4189">
        <w:rPr>
          <w:rFonts w:ascii="Century Schoolbook" w:eastAsia="Times New Roman" w:hAnsi="Century Schoolbook" w:cs="Segoe UI"/>
          <w:szCs w:val="24"/>
          <w:lang w:eastAsia="sk-SK"/>
        </w:rPr>
        <w:t>, 1(7), 24–28. </w:t>
      </w:r>
    </w:p>
    <w:p w14:paraId="0D594640" w14:textId="77777777" w:rsidR="000D5BBE" w:rsidRPr="005B4189" w:rsidRDefault="000D5BBE" w:rsidP="00587C89">
      <w:pPr>
        <w:spacing w:line="240" w:lineRule="auto"/>
        <w:textAlignment w:val="baseline"/>
        <w:rPr>
          <w:rFonts w:ascii="Century Schoolbook" w:eastAsia="Times New Roman" w:hAnsi="Century Schoolbook" w:cs="Segoe UI"/>
          <w:szCs w:val="24"/>
          <w:lang w:eastAsia="sk-SK"/>
        </w:rPr>
      </w:pP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Huang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, C., &amp; Lynch, J. </w:t>
      </w:r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Mentoring.</w:t>
      </w:r>
      <w:r w:rsidRPr="005B4189">
        <w:rPr>
          <w:rFonts w:ascii="Century Schoolbook" w:eastAsia="Times New Roman" w:hAnsi="Century Schoolbook" w:cs="Segoe UI"/>
          <w:szCs w:val="24"/>
          <w:lang w:eastAsia="sk-SK"/>
        </w:rPr>
        <w:t> New York: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Harper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Collins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, 1995. </w:t>
      </w:r>
    </w:p>
    <w:p w14:paraId="34E8CAEF" w14:textId="77777777" w:rsidR="000D5BBE" w:rsidRPr="005B4189" w:rsidRDefault="000D5BBE" w:rsidP="00587C89">
      <w:pPr>
        <w:spacing w:line="240" w:lineRule="auto"/>
        <w:textAlignment w:val="baseline"/>
        <w:rPr>
          <w:rFonts w:ascii="Century Schoolbook" w:eastAsia="Times New Roman" w:hAnsi="Century Schoolbook" w:cs="Segoe UI"/>
          <w:szCs w:val="24"/>
          <w:lang w:eastAsia="sk-SK"/>
        </w:rPr>
      </w:pPr>
      <w:r w:rsidRPr="005B4189">
        <w:rPr>
          <w:rFonts w:ascii="Century Schoolbook" w:eastAsia="Times New Roman" w:hAnsi="Century Schoolbook" w:cs="Segoe UI"/>
          <w:szCs w:val="24"/>
          <w:lang w:eastAsia="sk-SK"/>
        </w:rPr>
        <w:t>Jacobi, M. (1991).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Mentoring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 and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Undergraduate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Academic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Success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: A Literature Review. </w:t>
      </w:r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Review of Educational Research,</w:t>
      </w:r>
      <w:r w:rsidRPr="005B4189">
        <w:rPr>
          <w:rFonts w:ascii="Century Schoolbook" w:eastAsia="Times New Roman" w:hAnsi="Century Schoolbook" w:cs="Segoe UI"/>
          <w:szCs w:val="24"/>
          <w:lang w:eastAsia="sk-SK"/>
        </w:rPr>
        <w:t> 61(4), 505-532. </w:t>
      </w:r>
    </w:p>
    <w:p w14:paraId="61BE09D0" w14:textId="77777777" w:rsidR="000D5BBE" w:rsidRPr="005B4189" w:rsidRDefault="000D5BBE" w:rsidP="00587C89">
      <w:pPr>
        <w:spacing w:line="240" w:lineRule="auto"/>
        <w:textAlignment w:val="baseline"/>
        <w:rPr>
          <w:rFonts w:ascii="Century Schoolbook" w:eastAsia="Times New Roman" w:hAnsi="Century Schoolbook" w:cs="Segoe UI"/>
          <w:szCs w:val="24"/>
          <w:lang w:eastAsia="sk-SK"/>
        </w:rPr>
      </w:pPr>
      <w:r w:rsidRPr="005B4189">
        <w:rPr>
          <w:rFonts w:ascii="Century Schoolbook" w:eastAsia="Times New Roman" w:hAnsi="Century Schoolbook" w:cs="Segoe UI"/>
          <w:szCs w:val="24"/>
          <w:lang w:eastAsia="sk-SK"/>
        </w:rPr>
        <w:t>Jones, T. M. (1991). Ethical Decision Making by Individuals in Organizations: An Issue-contingent Model. </w:t>
      </w:r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Academy of Management Review,</w:t>
      </w:r>
      <w:r w:rsidRPr="005B4189">
        <w:rPr>
          <w:rFonts w:ascii="Century Schoolbook" w:eastAsia="Times New Roman" w:hAnsi="Century Schoolbook" w:cs="Segoe UI"/>
          <w:szCs w:val="24"/>
          <w:lang w:eastAsia="sk-SK"/>
        </w:rPr>
        <w:t> 16(2), 366–395. </w:t>
      </w:r>
    </w:p>
    <w:p w14:paraId="528B6C58" w14:textId="77777777" w:rsidR="000D5BBE" w:rsidRPr="005B4189" w:rsidRDefault="000D5BBE" w:rsidP="00587C89">
      <w:pPr>
        <w:spacing w:line="240" w:lineRule="auto"/>
        <w:textAlignment w:val="baseline"/>
        <w:rPr>
          <w:rFonts w:ascii="Century Schoolbook" w:eastAsia="Times New Roman" w:hAnsi="Century Schoolbook" w:cs="Segoe UI"/>
          <w:szCs w:val="24"/>
          <w:lang w:eastAsia="sk-SK"/>
        </w:rPr>
      </w:pP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Kanter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, R. M. (1977). </w:t>
      </w:r>
      <w:proofErr w:type="spellStart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Men</w:t>
      </w:r>
      <w:proofErr w:type="spellEnd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 and </w:t>
      </w:r>
      <w:proofErr w:type="spellStart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women</w:t>
      </w:r>
      <w:proofErr w:type="spellEnd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 </w:t>
      </w:r>
      <w:proofErr w:type="spellStart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of</w:t>
      </w:r>
      <w:proofErr w:type="spellEnd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 </w:t>
      </w:r>
      <w:proofErr w:type="spellStart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the</w:t>
      </w:r>
      <w:proofErr w:type="spellEnd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 </w:t>
      </w:r>
      <w:proofErr w:type="spellStart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corporation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. New York: Basic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Books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. </w:t>
      </w:r>
    </w:p>
    <w:p w14:paraId="49C84881" w14:textId="77777777" w:rsidR="000D5BBE" w:rsidRPr="005B4189" w:rsidRDefault="000D5BBE" w:rsidP="00587C89">
      <w:pPr>
        <w:spacing w:line="240" w:lineRule="auto"/>
        <w:textAlignment w:val="baseline"/>
        <w:rPr>
          <w:rFonts w:ascii="Century Schoolbook" w:eastAsia="Times New Roman" w:hAnsi="Century Schoolbook" w:cs="Segoe UI"/>
          <w:szCs w:val="24"/>
          <w:lang w:eastAsia="sk-SK"/>
        </w:rPr>
      </w:pP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Kogler-Hill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, S.E., Margaret, H. B.,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Dobos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, J., &amp;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Rouner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, D. (1989). 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Mentoring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 and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other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communication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 support in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the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academic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setting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. </w:t>
      </w:r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Group &amp; </w:t>
      </w:r>
      <w:proofErr w:type="spellStart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Organization</w:t>
      </w:r>
      <w:proofErr w:type="spellEnd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 </w:t>
      </w:r>
      <w:proofErr w:type="spellStart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Studies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 (1986-1998) </w:t>
      </w:r>
    </w:p>
    <w:p w14:paraId="23926338" w14:textId="77777777" w:rsidR="000D5BBE" w:rsidRPr="005B4189" w:rsidRDefault="000D5BBE" w:rsidP="00587C89">
      <w:pPr>
        <w:spacing w:line="240" w:lineRule="auto"/>
        <w:textAlignment w:val="baseline"/>
        <w:rPr>
          <w:rFonts w:ascii="Century Schoolbook" w:eastAsia="Times New Roman" w:hAnsi="Century Schoolbook" w:cs="Segoe UI"/>
          <w:szCs w:val="24"/>
          <w:lang w:eastAsia="sk-SK"/>
        </w:rPr>
      </w:pP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Kotlyar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, I., 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Richardson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, J. and 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Karakowsky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, L. (2015), "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Learning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 to 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lead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 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from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 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outsiders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: 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The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 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value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 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of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 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career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 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communities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 as a source 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of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 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external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 peer 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coaching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 ", 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Journal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 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of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 Management 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Development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, Vol. 34 No. 10, pp. 1262-1271. </w:t>
      </w:r>
      <w:hyperlink r:id="rId19" w:history="1">
        <w:r w:rsidRPr="005B4189">
          <w:rPr>
            <w:rStyle w:val="Hyperlink"/>
            <w:rFonts w:ascii="Century Schoolbook" w:eastAsia="Times New Roman" w:hAnsi="Century Schoolbook" w:cs="Segoe UI"/>
            <w:szCs w:val="24"/>
            <w:lang w:eastAsia="sk-SK"/>
          </w:rPr>
          <w:t>https://doi.org/10.1108/JMD-05-2015-0076</w:t>
        </w:r>
      </w:hyperlink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 </w:t>
      </w:r>
    </w:p>
    <w:p w14:paraId="41F51377" w14:textId="77777777" w:rsidR="000D5BBE" w:rsidRPr="005B4189" w:rsidRDefault="000D5BBE" w:rsidP="00587C89">
      <w:pPr>
        <w:spacing w:line="240" w:lineRule="auto"/>
        <w:textAlignment w:val="baseline"/>
        <w:rPr>
          <w:rFonts w:ascii="Century Schoolbook" w:eastAsia="Times New Roman" w:hAnsi="Century Schoolbook" w:cs="Segoe UI"/>
          <w:szCs w:val="24"/>
          <w:lang w:eastAsia="sk-SK"/>
        </w:rPr>
      </w:pP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lastRenderedPageBreak/>
        <w:t>Kram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, K.E., (1983). Phases of the mentor relationship. </w:t>
      </w:r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Academy of Management Journal,</w:t>
      </w:r>
      <w:r w:rsidRPr="005B4189">
        <w:rPr>
          <w:rFonts w:ascii="Century Schoolbook" w:eastAsia="Times New Roman" w:hAnsi="Century Schoolbook" w:cs="Segoe UI"/>
          <w:szCs w:val="24"/>
          <w:lang w:eastAsia="sk-SK"/>
        </w:rPr>
        <w:t> 26(4), 608-625. </w:t>
      </w:r>
    </w:p>
    <w:p w14:paraId="71F897F1" w14:textId="77777777" w:rsidR="000D5BBE" w:rsidRPr="005B4189" w:rsidRDefault="000D5BBE" w:rsidP="00587C89">
      <w:pPr>
        <w:spacing w:line="240" w:lineRule="auto"/>
        <w:textAlignment w:val="baseline"/>
        <w:rPr>
          <w:rFonts w:ascii="Century Schoolbook" w:eastAsia="Times New Roman" w:hAnsi="Century Schoolbook" w:cs="Segoe UI"/>
          <w:szCs w:val="24"/>
          <w:lang w:eastAsia="sk-SK"/>
        </w:rPr>
      </w:pP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Lester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, P.B., 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Hannah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, S.T.,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Harms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, P.D., et al. (2011).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Mentoring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impact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 on leader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efficacy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development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: A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field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 experiment. </w:t>
      </w:r>
      <w:proofErr w:type="spellStart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Academy</w:t>
      </w:r>
      <w:proofErr w:type="spellEnd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 </w:t>
      </w:r>
      <w:proofErr w:type="spellStart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of</w:t>
      </w:r>
      <w:proofErr w:type="spellEnd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 xml:space="preserve"> Management </w:t>
      </w:r>
      <w:proofErr w:type="spellStart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Learning</w:t>
      </w:r>
      <w:proofErr w:type="spellEnd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 xml:space="preserve"> &amp; </w:t>
      </w:r>
      <w:proofErr w:type="spellStart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Education</w:t>
      </w:r>
      <w:proofErr w:type="spellEnd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,</w:t>
      </w:r>
      <w:r w:rsidRPr="005B4189">
        <w:rPr>
          <w:rFonts w:ascii="Century Schoolbook" w:eastAsia="Times New Roman" w:hAnsi="Century Schoolbook" w:cs="Segoe UI"/>
          <w:szCs w:val="24"/>
          <w:lang w:eastAsia="sk-SK"/>
        </w:rPr>
        <w:t> 10, 409–429. </w:t>
      </w:r>
    </w:p>
    <w:p w14:paraId="68E9DEFA" w14:textId="77777777" w:rsidR="000D5BBE" w:rsidRPr="005B4189" w:rsidRDefault="000D5BBE" w:rsidP="00587C89">
      <w:pPr>
        <w:spacing w:line="240" w:lineRule="auto"/>
        <w:textAlignment w:val="baseline"/>
        <w:rPr>
          <w:rFonts w:ascii="Century Schoolbook" w:eastAsia="Times New Roman" w:hAnsi="Century Schoolbook" w:cs="Segoe UI"/>
          <w:szCs w:val="24"/>
          <w:lang w:eastAsia="sk-SK"/>
        </w:rPr>
      </w:pP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Levinson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, D.,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Darrow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, C., Klein, E.,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Levinson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, M., &amp;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McKee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, B. (1978).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The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seasons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of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 a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man's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life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. New York: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Knopf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. </w:t>
      </w:r>
    </w:p>
    <w:p w14:paraId="6F1C0258" w14:textId="77777777" w:rsidR="000D5BBE" w:rsidRPr="005B4189" w:rsidRDefault="000D5BBE" w:rsidP="00587C89">
      <w:pPr>
        <w:spacing w:line="240" w:lineRule="auto"/>
        <w:textAlignment w:val="baseline"/>
        <w:rPr>
          <w:rFonts w:ascii="Century Schoolbook" w:eastAsia="Times New Roman" w:hAnsi="Century Schoolbook" w:cs="Segoe UI"/>
          <w:szCs w:val="24"/>
          <w:lang w:eastAsia="sk-SK"/>
        </w:rPr>
      </w:pP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Maclean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, M, Harvey, C &amp; 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Chia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, R 2012, '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Reflexive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 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practice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 and 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the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 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making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 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of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 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elite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 business 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careers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', Management 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Learning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, vol. 43, no. 4, pp. 385-404. DOI: </w:t>
      </w:r>
      <w:hyperlink r:id="rId20" w:history="1">
        <w:r w:rsidRPr="005B4189">
          <w:rPr>
            <w:rStyle w:val="Hyperlink"/>
            <w:rFonts w:ascii="Century Schoolbook" w:eastAsia="Times New Roman" w:hAnsi="Century Schoolbook" w:cs="Segoe UI"/>
            <w:szCs w:val="24"/>
            <w:lang w:eastAsia="sk-SK"/>
          </w:rPr>
          <w:t>https://doi.org/10.1177/1350507612449680</w:t>
        </w:r>
      </w:hyperlink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 </w:t>
      </w:r>
    </w:p>
    <w:p w14:paraId="2092EEE5" w14:textId="77777777" w:rsidR="000D5BBE" w:rsidRPr="005B4189" w:rsidRDefault="000D5BBE" w:rsidP="00587C89">
      <w:pPr>
        <w:spacing w:line="240" w:lineRule="auto"/>
        <w:textAlignment w:val="baseline"/>
        <w:rPr>
          <w:rFonts w:ascii="Century Schoolbook" w:eastAsia="Times New Roman" w:hAnsi="Century Schoolbook" w:cs="Segoe UI"/>
          <w:szCs w:val="24"/>
          <w:lang w:eastAsia="sk-SK"/>
        </w:rPr>
      </w:pP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March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. J. (2007). Ibsen,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ideals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, and the subornation of lies. Organization Studies 28, 1277–1285. </w:t>
      </w:r>
    </w:p>
    <w:p w14:paraId="3FE383A9" w14:textId="77777777" w:rsidR="000D5BBE" w:rsidRPr="005B4189" w:rsidRDefault="000D5BBE" w:rsidP="00587C89">
      <w:pPr>
        <w:spacing w:line="240" w:lineRule="auto"/>
        <w:textAlignment w:val="baseline"/>
        <w:rPr>
          <w:rFonts w:ascii="Century Schoolbook" w:eastAsia="Times New Roman" w:hAnsi="Century Schoolbook" w:cs="Segoe UI"/>
          <w:szCs w:val="24"/>
          <w:lang w:eastAsia="sk-SK"/>
        </w:rPr>
      </w:pP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Nonaka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. I. &amp;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Takeuchi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, H. (2011). </w:t>
      </w:r>
      <w:proofErr w:type="spellStart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The</w:t>
      </w:r>
      <w:proofErr w:type="spellEnd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 </w:t>
      </w:r>
      <w:proofErr w:type="spellStart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wise</w:t>
      </w:r>
      <w:proofErr w:type="spellEnd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 leader</w:t>
      </w:r>
      <w:r w:rsidRPr="005B4189">
        <w:rPr>
          <w:rFonts w:ascii="Century Schoolbook" w:eastAsia="Times New Roman" w:hAnsi="Century Schoolbook" w:cs="Segoe UI"/>
          <w:szCs w:val="24"/>
          <w:lang w:eastAsia="sk-SK"/>
        </w:rPr>
        <w:t>. Harvard Business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Review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, 89(5), 58–67. </w:t>
      </w:r>
    </w:p>
    <w:p w14:paraId="163EB447" w14:textId="77777777" w:rsidR="000D5BBE" w:rsidRPr="005B4189" w:rsidRDefault="000D5BBE" w:rsidP="00587C89">
      <w:pPr>
        <w:spacing w:line="240" w:lineRule="auto"/>
        <w:textAlignment w:val="baseline"/>
        <w:rPr>
          <w:rFonts w:ascii="Century Schoolbook" w:eastAsia="Times New Roman" w:hAnsi="Century Schoolbook" w:cs="Segoe UI"/>
          <w:szCs w:val="24"/>
          <w:lang w:eastAsia="sk-SK"/>
        </w:rPr>
      </w:pP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Nonaka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, I. &amp;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Toyama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, R. (2007).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Strategic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 management as distributed practical wisdom (phronesis</w:t>
      </w:r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). Industrial and Corporate Change,</w:t>
      </w:r>
      <w:r w:rsidRPr="005B4189">
        <w:rPr>
          <w:rFonts w:ascii="Century Schoolbook" w:eastAsia="Times New Roman" w:hAnsi="Century Schoolbook" w:cs="Segoe UI"/>
          <w:szCs w:val="24"/>
          <w:lang w:eastAsia="sk-SK"/>
        </w:rPr>
        <w:t> 16, 371–394. </w:t>
      </w:r>
    </w:p>
    <w:p w14:paraId="7E96BF03" w14:textId="77777777" w:rsidR="000D5BBE" w:rsidRPr="005B4189" w:rsidRDefault="000D5BBE" w:rsidP="00587C89">
      <w:pPr>
        <w:spacing w:line="240" w:lineRule="auto"/>
        <w:textAlignment w:val="baseline"/>
        <w:rPr>
          <w:rFonts w:ascii="Century Schoolbook" w:eastAsia="Times New Roman" w:hAnsi="Century Schoolbook" w:cs="Segoe UI"/>
          <w:szCs w:val="24"/>
          <w:lang w:eastAsia="sk-SK"/>
        </w:rPr>
      </w:pPr>
      <w:proofErr w:type="spellStart"/>
      <w:r w:rsidRPr="005B4189">
        <w:rPr>
          <w:rFonts w:ascii="Century Schoolbook" w:hAnsi="Century Schoolbook" w:cs="Arial"/>
          <w:color w:val="222222"/>
          <w:szCs w:val="24"/>
          <w:shd w:val="clear" w:color="auto" w:fill="FFFFFF"/>
        </w:rPr>
        <w:t>Olian</w:t>
      </w:r>
      <w:proofErr w:type="spellEnd"/>
      <w:r w:rsidRPr="005B4189">
        <w:rPr>
          <w:rFonts w:ascii="Century Schoolbook" w:hAnsi="Century Schoolbook" w:cs="Arial"/>
          <w:color w:val="222222"/>
          <w:szCs w:val="24"/>
          <w:shd w:val="clear" w:color="auto" w:fill="FFFFFF"/>
        </w:rPr>
        <w:t xml:space="preserve">, J. D., </w:t>
      </w:r>
      <w:proofErr w:type="spellStart"/>
      <w:r w:rsidRPr="005B4189">
        <w:rPr>
          <w:rFonts w:ascii="Century Schoolbook" w:hAnsi="Century Schoolbook" w:cs="Arial"/>
          <w:color w:val="222222"/>
          <w:szCs w:val="24"/>
          <w:shd w:val="clear" w:color="auto" w:fill="FFFFFF"/>
        </w:rPr>
        <w:t>Carroll</w:t>
      </w:r>
      <w:proofErr w:type="spellEnd"/>
      <w:r w:rsidRPr="005B4189">
        <w:rPr>
          <w:rFonts w:ascii="Century Schoolbook" w:hAnsi="Century Schoolbook" w:cs="Arial"/>
          <w:color w:val="222222"/>
          <w:szCs w:val="24"/>
          <w:shd w:val="clear" w:color="auto" w:fill="FFFFFF"/>
        </w:rPr>
        <w:t xml:space="preserve">, S. J., </w:t>
      </w:r>
      <w:proofErr w:type="spellStart"/>
      <w:r w:rsidRPr="005B4189">
        <w:rPr>
          <w:rFonts w:ascii="Century Schoolbook" w:hAnsi="Century Schoolbook" w:cs="Arial"/>
          <w:color w:val="222222"/>
          <w:szCs w:val="24"/>
          <w:shd w:val="clear" w:color="auto" w:fill="FFFFFF"/>
        </w:rPr>
        <w:t>Giannantonio</w:t>
      </w:r>
      <w:proofErr w:type="spellEnd"/>
      <w:r w:rsidRPr="005B4189">
        <w:rPr>
          <w:rFonts w:ascii="Century Schoolbook" w:hAnsi="Century Schoolbook" w:cs="Arial"/>
          <w:color w:val="222222"/>
          <w:szCs w:val="24"/>
          <w:shd w:val="clear" w:color="auto" w:fill="FFFFFF"/>
        </w:rPr>
        <w:t xml:space="preserve">, C. M., &amp; </w:t>
      </w:r>
      <w:proofErr w:type="spellStart"/>
      <w:r w:rsidRPr="005B4189">
        <w:rPr>
          <w:rFonts w:ascii="Century Schoolbook" w:hAnsi="Century Schoolbook" w:cs="Arial"/>
          <w:color w:val="222222"/>
          <w:szCs w:val="24"/>
          <w:shd w:val="clear" w:color="auto" w:fill="FFFFFF"/>
        </w:rPr>
        <w:t>Feren</w:t>
      </w:r>
      <w:proofErr w:type="spellEnd"/>
      <w:r w:rsidRPr="005B4189">
        <w:rPr>
          <w:rFonts w:ascii="Century Schoolbook" w:hAnsi="Century Schoolbook" w:cs="Arial"/>
          <w:color w:val="222222"/>
          <w:szCs w:val="24"/>
          <w:shd w:val="clear" w:color="auto" w:fill="FFFFFF"/>
        </w:rPr>
        <w:t xml:space="preserve">, D. B. (1988). </w:t>
      </w:r>
      <w:proofErr w:type="spellStart"/>
      <w:r w:rsidRPr="005B4189">
        <w:rPr>
          <w:rFonts w:ascii="Century Schoolbook" w:hAnsi="Century Schoolbook" w:cs="Arial"/>
          <w:color w:val="222222"/>
          <w:szCs w:val="24"/>
          <w:shd w:val="clear" w:color="auto" w:fill="FFFFFF"/>
        </w:rPr>
        <w:t>What</w:t>
      </w:r>
      <w:proofErr w:type="spellEnd"/>
      <w:r w:rsidRPr="005B4189">
        <w:rPr>
          <w:rFonts w:ascii="Century Schoolbook" w:hAnsi="Century Schoolbook" w:cs="Arial"/>
          <w:color w:val="222222"/>
          <w:szCs w:val="24"/>
          <w:shd w:val="clear" w:color="auto" w:fill="FFFFFF"/>
        </w:rPr>
        <w:t xml:space="preserve"> do </w:t>
      </w:r>
      <w:proofErr w:type="spellStart"/>
      <w:r w:rsidRPr="005B4189">
        <w:rPr>
          <w:rFonts w:ascii="Century Schoolbook" w:hAnsi="Century Schoolbook" w:cs="Arial"/>
          <w:color w:val="222222"/>
          <w:szCs w:val="24"/>
          <w:shd w:val="clear" w:color="auto" w:fill="FFFFFF"/>
        </w:rPr>
        <w:t>protégés</w:t>
      </w:r>
      <w:proofErr w:type="spellEnd"/>
      <w:r w:rsidRPr="005B4189">
        <w:rPr>
          <w:rFonts w:ascii="Century Schoolbook" w:hAnsi="Century Schoolbook" w:cs="Arial"/>
          <w:color w:val="222222"/>
          <w:szCs w:val="24"/>
          <w:shd w:val="clear" w:color="auto" w:fill="FFFFFF"/>
        </w:rPr>
        <w:t xml:space="preserve"> </w:t>
      </w:r>
      <w:proofErr w:type="spellStart"/>
      <w:r w:rsidRPr="005B4189">
        <w:rPr>
          <w:rFonts w:ascii="Century Schoolbook" w:hAnsi="Century Schoolbook" w:cs="Arial"/>
          <w:color w:val="222222"/>
          <w:szCs w:val="24"/>
          <w:shd w:val="clear" w:color="auto" w:fill="FFFFFF"/>
        </w:rPr>
        <w:t>look</w:t>
      </w:r>
      <w:proofErr w:type="spellEnd"/>
      <w:r w:rsidRPr="005B4189">
        <w:rPr>
          <w:rFonts w:ascii="Century Schoolbook" w:hAnsi="Century Schoolbook" w:cs="Arial"/>
          <w:color w:val="222222"/>
          <w:szCs w:val="24"/>
          <w:shd w:val="clear" w:color="auto" w:fill="FFFFFF"/>
        </w:rPr>
        <w:t xml:space="preserve"> </w:t>
      </w:r>
      <w:proofErr w:type="spellStart"/>
      <w:r w:rsidRPr="005B4189">
        <w:rPr>
          <w:rFonts w:ascii="Century Schoolbook" w:hAnsi="Century Schoolbook" w:cs="Arial"/>
          <w:color w:val="222222"/>
          <w:szCs w:val="24"/>
          <w:shd w:val="clear" w:color="auto" w:fill="FFFFFF"/>
        </w:rPr>
        <w:t>for</w:t>
      </w:r>
      <w:proofErr w:type="spellEnd"/>
      <w:r w:rsidRPr="005B4189">
        <w:rPr>
          <w:rFonts w:ascii="Century Schoolbook" w:hAnsi="Century Schoolbook" w:cs="Arial"/>
          <w:color w:val="222222"/>
          <w:szCs w:val="24"/>
          <w:shd w:val="clear" w:color="auto" w:fill="FFFFFF"/>
        </w:rPr>
        <w:t xml:space="preserve"> in a mentor? </w:t>
      </w:r>
      <w:proofErr w:type="spellStart"/>
      <w:r w:rsidRPr="005B4189">
        <w:rPr>
          <w:rFonts w:ascii="Century Schoolbook" w:hAnsi="Century Schoolbook" w:cs="Arial"/>
          <w:color w:val="222222"/>
          <w:szCs w:val="24"/>
          <w:shd w:val="clear" w:color="auto" w:fill="FFFFFF"/>
        </w:rPr>
        <w:t>Results</w:t>
      </w:r>
      <w:proofErr w:type="spellEnd"/>
      <w:r w:rsidRPr="005B4189">
        <w:rPr>
          <w:rFonts w:ascii="Century Schoolbook" w:hAnsi="Century Schoolbook" w:cs="Arial"/>
          <w:color w:val="222222"/>
          <w:szCs w:val="24"/>
          <w:shd w:val="clear" w:color="auto" w:fill="FFFFFF"/>
        </w:rPr>
        <w:t xml:space="preserve"> </w:t>
      </w:r>
      <w:proofErr w:type="spellStart"/>
      <w:r w:rsidRPr="005B4189">
        <w:rPr>
          <w:rFonts w:ascii="Century Schoolbook" w:hAnsi="Century Schoolbook" w:cs="Arial"/>
          <w:color w:val="222222"/>
          <w:szCs w:val="24"/>
          <w:shd w:val="clear" w:color="auto" w:fill="FFFFFF"/>
        </w:rPr>
        <w:t>of</w:t>
      </w:r>
      <w:proofErr w:type="spellEnd"/>
      <w:r w:rsidRPr="005B4189">
        <w:rPr>
          <w:rFonts w:ascii="Century Schoolbook" w:hAnsi="Century Schoolbook" w:cs="Arial"/>
          <w:color w:val="222222"/>
          <w:szCs w:val="24"/>
          <w:shd w:val="clear" w:color="auto" w:fill="FFFFFF"/>
        </w:rPr>
        <w:t xml:space="preserve"> </w:t>
      </w:r>
      <w:proofErr w:type="spellStart"/>
      <w:r w:rsidRPr="005B4189">
        <w:rPr>
          <w:rFonts w:ascii="Century Schoolbook" w:hAnsi="Century Schoolbook" w:cs="Arial"/>
          <w:color w:val="222222"/>
          <w:szCs w:val="24"/>
          <w:shd w:val="clear" w:color="auto" w:fill="FFFFFF"/>
        </w:rPr>
        <w:t>three</w:t>
      </w:r>
      <w:proofErr w:type="spellEnd"/>
      <w:r w:rsidRPr="005B4189">
        <w:rPr>
          <w:rFonts w:ascii="Century Schoolbook" w:hAnsi="Century Schoolbook" w:cs="Arial"/>
          <w:color w:val="222222"/>
          <w:szCs w:val="24"/>
          <w:shd w:val="clear" w:color="auto" w:fill="FFFFFF"/>
        </w:rPr>
        <w:t xml:space="preserve"> </w:t>
      </w:r>
      <w:proofErr w:type="spellStart"/>
      <w:r w:rsidRPr="005B4189">
        <w:rPr>
          <w:rFonts w:ascii="Century Schoolbook" w:hAnsi="Century Schoolbook" w:cs="Arial"/>
          <w:color w:val="222222"/>
          <w:szCs w:val="24"/>
          <w:shd w:val="clear" w:color="auto" w:fill="FFFFFF"/>
        </w:rPr>
        <w:t>experimental</w:t>
      </w:r>
      <w:proofErr w:type="spellEnd"/>
      <w:r w:rsidRPr="005B4189">
        <w:rPr>
          <w:rFonts w:ascii="Century Schoolbook" w:hAnsi="Century Schoolbook" w:cs="Arial"/>
          <w:color w:val="222222"/>
          <w:szCs w:val="24"/>
          <w:shd w:val="clear" w:color="auto" w:fill="FFFFFF"/>
        </w:rPr>
        <w:t xml:space="preserve"> </w:t>
      </w:r>
      <w:proofErr w:type="spellStart"/>
      <w:r w:rsidRPr="005B4189">
        <w:rPr>
          <w:rFonts w:ascii="Century Schoolbook" w:hAnsi="Century Schoolbook" w:cs="Arial"/>
          <w:color w:val="222222"/>
          <w:szCs w:val="24"/>
          <w:shd w:val="clear" w:color="auto" w:fill="FFFFFF"/>
        </w:rPr>
        <w:t>studies</w:t>
      </w:r>
      <w:proofErr w:type="spellEnd"/>
      <w:r w:rsidRPr="005B4189">
        <w:rPr>
          <w:rFonts w:ascii="Century Schoolbook" w:hAnsi="Century Schoolbook" w:cs="Arial"/>
          <w:color w:val="222222"/>
          <w:szCs w:val="24"/>
          <w:shd w:val="clear" w:color="auto" w:fill="FFFFFF"/>
        </w:rPr>
        <w:t>. </w:t>
      </w:r>
      <w:proofErr w:type="spellStart"/>
      <w:r w:rsidRPr="005B4189">
        <w:rPr>
          <w:rFonts w:ascii="Century Schoolbook" w:hAnsi="Century Schoolbook" w:cs="Arial"/>
          <w:i/>
          <w:iCs/>
          <w:color w:val="222222"/>
          <w:szCs w:val="24"/>
          <w:shd w:val="clear" w:color="auto" w:fill="FFFFFF"/>
        </w:rPr>
        <w:t>Journal</w:t>
      </w:r>
      <w:proofErr w:type="spellEnd"/>
      <w:r w:rsidRPr="005B4189">
        <w:rPr>
          <w:rFonts w:ascii="Century Schoolbook" w:hAnsi="Century Schoolbook" w:cs="Arial"/>
          <w:i/>
          <w:iCs/>
          <w:color w:val="222222"/>
          <w:szCs w:val="24"/>
          <w:shd w:val="clear" w:color="auto" w:fill="FFFFFF"/>
        </w:rPr>
        <w:t xml:space="preserve"> </w:t>
      </w:r>
      <w:proofErr w:type="spellStart"/>
      <w:r w:rsidRPr="005B4189">
        <w:rPr>
          <w:rFonts w:ascii="Century Schoolbook" w:hAnsi="Century Schoolbook" w:cs="Arial"/>
          <w:i/>
          <w:iCs/>
          <w:color w:val="222222"/>
          <w:szCs w:val="24"/>
          <w:shd w:val="clear" w:color="auto" w:fill="FFFFFF"/>
        </w:rPr>
        <w:t>of</w:t>
      </w:r>
      <w:proofErr w:type="spellEnd"/>
      <w:r w:rsidRPr="005B4189">
        <w:rPr>
          <w:rFonts w:ascii="Century Schoolbook" w:hAnsi="Century Schoolbook" w:cs="Arial"/>
          <w:i/>
          <w:iCs/>
          <w:color w:val="222222"/>
          <w:szCs w:val="24"/>
          <w:shd w:val="clear" w:color="auto" w:fill="FFFFFF"/>
        </w:rPr>
        <w:t xml:space="preserve"> </w:t>
      </w:r>
      <w:proofErr w:type="spellStart"/>
      <w:r w:rsidRPr="005B4189">
        <w:rPr>
          <w:rFonts w:ascii="Century Schoolbook" w:hAnsi="Century Schoolbook" w:cs="Arial"/>
          <w:i/>
          <w:iCs/>
          <w:color w:val="222222"/>
          <w:szCs w:val="24"/>
          <w:shd w:val="clear" w:color="auto" w:fill="FFFFFF"/>
        </w:rPr>
        <w:t>Vocational</w:t>
      </w:r>
      <w:proofErr w:type="spellEnd"/>
      <w:r w:rsidRPr="005B4189">
        <w:rPr>
          <w:rFonts w:ascii="Century Schoolbook" w:hAnsi="Century Schoolbook" w:cs="Arial"/>
          <w:i/>
          <w:iCs/>
          <w:color w:val="222222"/>
          <w:szCs w:val="24"/>
          <w:shd w:val="clear" w:color="auto" w:fill="FFFFFF"/>
        </w:rPr>
        <w:t xml:space="preserve"> </w:t>
      </w:r>
      <w:proofErr w:type="spellStart"/>
      <w:r w:rsidRPr="005B4189">
        <w:rPr>
          <w:rFonts w:ascii="Century Schoolbook" w:hAnsi="Century Schoolbook" w:cs="Arial"/>
          <w:i/>
          <w:iCs/>
          <w:color w:val="222222"/>
          <w:szCs w:val="24"/>
          <w:shd w:val="clear" w:color="auto" w:fill="FFFFFF"/>
        </w:rPr>
        <w:t>Behavior</w:t>
      </w:r>
      <w:proofErr w:type="spellEnd"/>
      <w:r w:rsidRPr="005B4189">
        <w:rPr>
          <w:rFonts w:ascii="Century Schoolbook" w:hAnsi="Century Schoolbook" w:cs="Arial"/>
          <w:color w:val="222222"/>
          <w:szCs w:val="24"/>
          <w:shd w:val="clear" w:color="auto" w:fill="FFFFFF"/>
        </w:rPr>
        <w:t>, </w:t>
      </w:r>
      <w:r w:rsidRPr="005B4189">
        <w:rPr>
          <w:rFonts w:ascii="Century Schoolbook" w:hAnsi="Century Schoolbook" w:cs="Arial"/>
          <w:i/>
          <w:iCs/>
          <w:color w:val="222222"/>
          <w:szCs w:val="24"/>
          <w:shd w:val="clear" w:color="auto" w:fill="FFFFFF"/>
        </w:rPr>
        <w:t>33</w:t>
      </w:r>
      <w:r w:rsidRPr="005B4189">
        <w:rPr>
          <w:rFonts w:ascii="Century Schoolbook" w:hAnsi="Century Schoolbook" w:cs="Arial"/>
          <w:color w:val="222222"/>
          <w:szCs w:val="24"/>
          <w:shd w:val="clear" w:color="auto" w:fill="FFFFFF"/>
        </w:rPr>
        <w:t>(1), 15-37.</w:t>
      </w:r>
      <w:r w:rsidRPr="005B4189">
        <w:rPr>
          <w:rFonts w:ascii="Century Schoolbook" w:hAnsi="Century Schoolbook"/>
          <w:szCs w:val="24"/>
        </w:rPr>
        <w:t xml:space="preserve"> </w:t>
      </w:r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DOI: </w:t>
      </w:r>
      <w:hyperlink r:id="rId21" w:history="1">
        <w:r w:rsidRPr="005B4189">
          <w:rPr>
            <w:rStyle w:val="Hyperlink"/>
            <w:rFonts w:ascii="Century Schoolbook" w:hAnsi="Century Schoolbook"/>
            <w:szCs w:val="24"/>
          </w:rPr>
          <w:t>https://doi.org/10.1016/0001-8791(88)90031-0</w:t>
        </w:r>
      </w:hyperlink>
      <w:r w:rsidRPr="005B4189">
        <w:rPr>
          <w:rFonts w:ascii="Century Schoolbook" w:hAnsi="Century Schoolbook"/>
          <w:szCs w:val="24"/>
        </w:rPr>
        <w:t xml:space="preserve"> </w:t>
      </w:r>
    </w:p>
    <w:p w14:paraId="782AD145" w14:textId="77777777" w:rsidR="000D5BBE" w:rsidRPr="005B4189" w:rsidRDefault="000D5BBE" w:rsidP="00587C89">
      <w:pPr>
        <w:spacing w:line="240" w:lineRule="auto"/>
        <w:textAlignment w:val="baseline"/>
        <w:rPr>
          <w:rFonts w:ascii="Century Schoolbook" w:eastAsia="Times New Roman" w:hAnsi="Century Schoolbook" w:cs="Segoe UI"/>
          <w:szCs w:val="24"/>
          <w:lang w:eastAsia="sk-SK"/>
        </w:rPr>
      </w:pP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Parker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, P.,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Hall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, D.T., &amp;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Kram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, K.E. (2008). Peer coaching: A relational process for accelerating career learning</w:t>
      </w:r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. </w:t>
      </w:r>
      <w:proofErr w:type="spellStart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Academy</w:t>
      </w:r>
      <w:proofErr w:type="spellEnd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 </w:t>
      </w:r>
      <w:proofErr w:type="spellStart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of</w:t>
      </w:r>
      <w:proofErr w:type="spellEnd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 xml:space="preserve"> Management </w:t>
      </w:r>
      <w:proofErr w:type="spellStart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Learning</w:t>
      </w:r>
      <w:proofErr w:type="spellEnd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 xml:space="preserve"> &amp; </w:t>
      </w:r>
      <w:proofErr w:type="spellStart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Education</w:t>
      </w:r>
      <w:proofErr w:type="spellEnd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,</w:t>
      </w:r>
      <w:r w:rsidRPr="005B4189">
        <w:rPr>
          <w:rFonts w:ascii="Century Schoolbook" w:eastAsia="Times New Roman" w:hAnsi="Century Schoolbook" w:cs="Segoe UI"/>
          <w:szCs w:val="24"/>
          <w:lang w:eastAsia="sk-SK"/>
        </w:rPr>
        <w:t> 7, 487–503. </w:t>
      </w:r>
    </w:p>
    <w:p w14:paraId="1DAB3596" w14:textId="77777777" w:rsidR="000D5BBE" w:rsidRPr="005B4189" w:rsidRDefault="000D5BBE" w:rsidP="00587C89">
      <w:pPr>
        <w:spacing w:line="240" w:lineRule="auto"/>
        <w:textAlignment w:val="baseline"/>
        <w:rPr>
          <w:rStyle w:val="Hyperlink"/>
          <w:rFonts w:ascii="Century Schoolbook" w:hAnsi="Century Schoolbook" w:cs="Arial"/>
          <w:szCs w:val="24"/>
        </w:rPr>
      </w:pP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Parker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, P.,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Hall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, D.T., &amp;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Kram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, K.E. (2014) Peer 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coaching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: 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An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 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untapped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 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resource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 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for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 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development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. </w:t>
      </w:r>
      <w:proofErr w:type="spellStart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Organizational</w:t>
      </w:r>
      <w:proofErr w:type="spellEnd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 xml:space="preserve"> Dynamics (2014) 43, 122-129. </w:t>
      </w:r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DOI: </w:t>
      </w:r>
      <w:hyperlink r:id="rId22" w:history="1">
        <w:r w:rsidRPr="005B4189">
          <w:rPr>
            <w:rStyle w:val="Hyperlink"/>
            <w:rFonts w:ascii="Century Schoolbook" w:hAnsi="Century Schoolbook" w:cs="Arial"/>
            <w:szCs w:val="24"/>
          </w:rPr>
          <w:t>https://doi.org/10.1016/j.orgdyn.2014.03.006</w:t>
        </w:r>
      </w:hyperlink>
    </w:p>
    <w:p w14:paraId="046EC824" w14:textId="04C4594E" w:rsidR="000D5BBE" w:rsidRPr="005B4189" w:rsidRDefault="000D5BBE" w:rsidP="00587C89">
      <w:pPr>
        <w:spacing w:line="240" w:lineRule="auto"/>
        <w:textAlignment w:val="baseline"/>
        <w:rPr>
          <w:rFonts w:ascii="Century Schoolbook" w:hAnsi="Century Schoolbook" w:cs="Arial"/>
          <w:szCs w:val="24"/>
        </w:rPr>
      </w:pPr>
      <w:proofErr w:type="spellStart"/>
      <w:r w:rsidRPr="005B4189">
        <w:rPr>
          <w:rFonts w:ascii="Century Schoolbook" w:hAnsi="Century Schoolbook" w:cs="Arial"/>
          <w:szCs w:val="24"/>
          <w:shd w:val="clear" w:color="auto" w:fill="FFFFFF"/>
        </w:rPr>
        <w:t>Parker</w:t>
      </w:r>
      <w:proofErr w:type="spellEnd"/>
      <w:r w:rsidRPr="005B4189">
        <w:rPr>
          <w:rFonts w:ascii="Century Schoolbook" w:hAnsi="Century Schoolbook" w:cs="Arial"/>
          <w:szCs w:val="24"/>
          <w:shd w:val="clear" w:color="auto" w:fill="FFFFFF"/>
        </w:rPr>
        <w:t xml:space="preserve">, S., </w:t>
      </w:r>
      <w:proofErr w:type="spellStart"/>
      <w:r w:rsidRPr="005B4189">
        <w:rPr>
          <w:rFonts w:ascii="Century Schoolbook" w:hAnsi="Century Schoolbook" w:cs="Arial"/>
          <w:szCs w:val="24"/>
          <w:shd w:val="clear" w:color="auto" w:fill="FFFFFF"/>
        </w:rPr>
        <w:t>Racz</w:t>
      </w:r>
      <w:proofErr w:type="spellEnd"/>
      <w:r w:rsidRPr="005B4189">
        <w:rPr>
          <w:rFonts w:ascii="Century Schoolbook" w:hAnsi="Century Schoolbook" w:cs="Arial"/>
          <w:szCs w:val="24"/>
          <w:shd w:val="clear" w:color="auto" w:fill="FFFFFF"/>
        </w:rPr>
        <w:t xml:space="preserve">, M., &amp; </w:t>
      </w:r>
      <w:proofErr w:type="spellStart"/>
      <w:r w:rsidRPr="005B4189">
        <w:rPr>
          <w:rFonts w:ascii="Century Schoolbook" w:hAnsi="Century Schoolbook" w:cs="Arial"/>
          <w:szCs w:val="24"/>
          <w:shd w:val="clear" w:color="auto" w:fill="FFFFFF"/>
        </w:rPr>
        <w:t>Palmer</w:t>
      </w:r>
      <w:proofErr w:type="spellEnd"/>
      <w:r w:rsidRPr="005B4189">
        <w:rPr>
          <w:rFonts w:ascii="Century Schoolbook" w:hAnsi="Century Schoolbook" w:cs="Arial"/>
          <w:szCs w:val="24"/>
          <w:shd w:val="clear" w:color="auto" w:fill="FFFFFF"/>
        </w:rPr>
        <w:t xml:space="preserve">, P. (2020). </w:t>
      </w:r>
      <w:proofErr w:type="spellStart"/>
      <w:r w:rsidRPr="005B4189">
        <w:rPr>
          <w:rFonts w:ascii="Century Schoolbook" w:hAnsi="Century Schoolbook" w:cs="Arial"/>
          <w:szCs w:val="24"/>
          <w:shd w:val="clear" w:color="auto" w:fill="FFFFFF"/>
        </w:rPr>
        <w:t>Reflexive</w:t>
      </w:r>
      <w:proofErr w:type="spellEnd"/>
      <w:r w:rsidRPr="005B4189">
        <w:rPr>
          <w:rFonts w:ascii="Century Schoolbook" w:hAnsi="Century Schoolbook" w:cs="Arial"/>
          <w:szCs w:val="24"/>
          <w:shd w:val="clear" w:color="auto" w:fill="FFFFFF"/>
        </w:rPr>
        <w:t xml:space="preserve"> </w:t>
      </w:r>
      <w:proofErr w:type="spellStart"/>
      <w:r w:rsidRPr="005B4189">
        <w:rPr>
          <w:rFonts w:ascii="Century Schoolbook" w:hAnsi="Century Schoolbook" w:cs="Arial"/>
          <w:szCs w:val="24"/>
          <w:shd w:val="clear" w:color="auto" w:fill="FFFFFF"/>
        </w:rPr>
        <w:t>learning</w:t>
      </w:r>
      <w:proofErr w:type="spellEnd"/>
      <w:r w:rsidRPr="005B4189">
        <w:rPr>
          <w:rFonts w:ascii="Century Schoolbook" w:hAnsi="Century Schoolbook" w:cs="Arial"/>
          <w:szCs w:val="24"/>
          <w:shd w:val="clear" w:color="auto" w:fill="FFFFFF"/>
        </w:rPr>
        <w:t xml:space="preserve"> and </w:t>
      </w:r>
      <w:proofErr w:type="spellStart"/>
      <w:r w:rsidRPr="005B4189">
        <w:rPr>
          <w:rFonts w:ascii="Century Schoolbook" w:hAnsi="Century Schoolbook" w:cs="Arial"/>
          <w:szCs w:val="24"/>
          <w:shd w:val="clear" w:color="auto" w:fill="FFFFFF"/>
        </w:rPr>
        <w:t>performative</w:t>
      </w:r>
      <w:proofErr w:type="spellEnd"/>
      <w:r w:rsidRPr="005B4189">
        <w:rPr>
          <w:rFonts w:ascii="Century Schoolbook" w:hAnsi="Century Schoolbook" w:cs="Arial"/>
          <w:szCs w:val="24"/>
          <w:shd w:val="clear" w:color="auto" w:fill="FFFFFF"/>
        </w:rPr>
        <w:t xml:space="preserve"> </w:t>
      </w:r>
      <w:proofErr w:type="spellStart"/>
      <w:r w:rsidRPr="005B4189">
        <w:rPr>
          <w:rFonts w:ascii="Century Schoolbook" w:hAnsi="Century Schoolbook" w:cs="Arial"/>
          <w:szCs w:val="24"/>
          <w:shd w:val="clear" w:color="auto" w:fill="FFFFFF"/>
        </w:rPr>
        <w:t>failure</w:t>
      </w:r>
      <w:proofErr w:type="spellEnd"/>
      <w:r w:rsidRPr="005B4189">
        <w:rPr>
          <w:rFonts w:ascii="Century Schoolbook" w:hAnsi="Century Schoolbook" w:cs="Arial"/>
          <w:szCs w:val="24"/>
          <w:shd w:val="clear" w:color="auto" w:fill="FFFFFF"/>
        </w:rPr>
        <w:t>. </w:t>
      </w:r>
      <w:r w:rsidRPr="005B4189">
        <w:rPr>
          <w:rFonts w:ascii="Century Schoolbook" w:hAnsi="Century Schoolbook" w:cs="Arial"/>
          <w:i/>
          <w:iCs/>
          <w:szCs w:val="24"/>
          <w:shd w:val="clear" w:color="auto" w:fill="FFFFFF"/>
        </w:rPr>
        <w:t>Management Learning</w:t>
      </w:r>
      <w:r w:rsidRPr="005B4189">
        <w:rPr>
          <w:rFonts w:ascii="Century Schoolbook" w:hAnsi="Century Schoolbook" w:cs="Arial"/>
          <w:szCs w:val="24"/>
          <w:shd w:val="clear" w:color="auto" w:fill="FFFFFF"/>
        </w:rPr>
        <w:t>, 1350507620903170.</w:t>
      </w:r>
    </w:p>
    <w:p w14:paraId="2900C773" w14:textId="7BA2C373" w:rsidR="000D5BBE" w:rsidRPr="005B4189" w:rsidRDefault="000D5BBE" w:rsidP="00587C89">
      <w:pPr>
        <w:spacing w:line="240" w:lineRule="auto"/>
        <w:textAlignment w:val="baseline"/>
        <w:rPr>
          <w:rFonts w:ascii="Century Schoolbook" w:eastAsia="Times New Roman" w:hAnsi="Century Schoolbook" w:cs="Segoe UI"/>
          <w:szCs w:val="24"/>
          <w:lang w:eastAsia="sk-SK"/>
        </w:rPr>
      </w:pP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Parker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, P., 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Wasserman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, I., 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Kram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, K. E., &amp; 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Hall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, D. T. (2015). A 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Relational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 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Communication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 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Approach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 to Peer Coaching. 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The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 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Journal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 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of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 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Applied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 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Behavioral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 Science, 51(2), 231–252. </w:t>
      </w:r>
      <w:hyperlink r:id="rId23" w:history="1">
        <w:r w:rsidRPr="005B4189">
          <w:rPr>
            <w:rStyle w:val="Hyperlink"/>
            <w:rFonts w:ascii="Century Schoolbook" w:eastAsia="Times New Roman" w:hAnsi="Century Schoolbook" w:cs="Segoe UI"/>
            <w:szCs w:val="24"/>
            <w:lang w:eastAsia="sk-SK"/>
          </w:rPr>
          <w:t>https://doi.org/10.1177/0021886315573270</w:t>
        </w:r>
      </w:hyperlink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 </w:t>
      </w:r>
    </w:p>
    <w:p w14:paraId="20937B19" w14:textId="77777777" w:rsidR="000D5BBE" w:rsidRPr="005B4189" w:rsidRDefault="000D5BBE" w:rsidP="00587C89">
      <w:pPr>
        <w:spacing w:line="240" w:lineRule="auto"/>
        <w:textAlignment w:val="baseline"/>
        <w:rPr>
          <w:rFonts w:ascii="Century Schoolbook" w:eastAsia="Times New Roman" w:hAnsi="Century Schoolbook" w:cs="Segoe UI"/>
          <w:szCs w:val="24"/>
          <w:lang w:eastAsia="sk-SK"/>
        </w:rPr>
      </w:pP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Pfleeger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, S. L., &amp;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Mertz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, N. (1995). Executive mentoring: What makes it work? </w:t>
      </w:r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Communications of the ACM</w:t>
      </w:r>
      <w:r w:rsidRPr="005B4189">
        <w:rPr>
          <w:rFonts w:ascii="Century Schoolbook" w:eastAsia="Times New Roman" w:hAnsi="Century Schoolbook" w:cs="Segoe UI"/>
          <w:szCs w:val="24"/>
          <w:lang w:eastAsia="sk-SK"/>
        </w:rPr>
        <w:t>, 38(1), 63–73. </w:t>
      </w:r>
    </w:p>
    <w:p w14:paraId="54E639FC" w14:textId="77777777" w:rsidR="000D5BBE" w:rsidRPr="005B4189" w:rsidRDefault="000D5BBE" w:rsidP="00587C89">
      <w:pPr>
        <w:spacing w:line="240" w:lineRule="auto"/>
        <w:textAlignment w:val="baseline"/>
        <w:rPr>
          <w:rFonts w:ascii="Century Schoolbook" w:eastAsia="Times New Roman" w:hAnsi="Century Schoolbook" w:cs="Segoe UI"/>
          <w:szCs w:val="24"/>
          <w:lang w:eastAsia="sk-SK"/>
        </w:rPr>
      </w:pPr>
      <w:r w:rsidRPr="005B4189">
        <w:rPr>
          <w:rFonts w:ascii="Century Schoolbook" w:eastAsia="Times New Roman" w:hAnsi="Century Schoolbook" w:cs="Segoe UI"/>
          <w:szCs w:val="24"/>
          <w:lang w:eastAsia="sk-SK"/>
        </w:rPr>
        <w:t>Phillips-Jones, L. (1982). </w:t>
      </w:r>
      <w:proofErr w:type="spellStart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Mentors</w:t>
      </w:r>
      <w:proofErr w:type="spellEnd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 &amp; </w:t>
      </w:r>
      <w:proofErr w:type="spellStart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proteges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. New York: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Arbor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 House, c1982. ISBN 0877953589. </w:t>
      </w:r>
    </w:p>
    <w:p w14:paraId="1F4B5277" w14:textId="77777777" w:rsidR="000D5BBE" w:rsidRPr="005B4189" w:rsidRDefault="000D5BBE" w:rsidP="00587C89">
      <w:pPr>
        <w:spacing w:line="240" w:lineRule="auto"/>
        <w:textAlignment w:val="baseline"/>
        <w:rPr>
          <w:rFonts w:ascii="Century Schoolbook" w:eastAsia="Times New Roman" w:hAnsi="Century Schoolbook" w:cs="Segoe UI"/>
          <w:szCs w:val="24"/>
          <w:lang w:eastAsia="sk-SK"/>
        </w:rPr>
      </w:pP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lastRenderedPageBreak/>
        <w:t>Podolny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, J.M. (2011). A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conversation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with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 James G.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March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 on 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learning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about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leadership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. </w:t>
      </w:r>
      <w:proofErr w:type="spellStart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Academy</w:t>
      </w:r>
      <w:proofErr w:type="spellEnd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 </w:t>
      </w:r>
      <w:proofErr w:type="spellStart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of</w:t>
      </w:r>
      <w:proofErr w:type="spellEnd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 xml:space="preserve"> Management </w:t>
      </w:r>
      <w:proofErr w:type="spellStart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Learning</w:t>
      </w:r>
      <w:proofErr w:type="spellEnd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 xml:space="preserve"> &amp; </w:t>
      </w:r>
      <w:proofErr w:type="spellStart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Education</w:t>
      </w:r>
      <w:proofErr w:type="spellEnd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,</w:t>
      </w:r>
      <w:r w:rsidRPr="005B4189">
        <w:rPr>
          <w:rFonts w:ascii="Century Schoolbook" w:eastAsia="Times New Roman" w:hAnsi="Century Schoolbook" w:cs="Segoe UI"/>
          <w:szCs w:val="24"/>
          <w:lang w:eastAsia="sk-SK"/>
        </w:rPr>
        <w:t> 10, 502–506. </w:t>
      </w:r>
    </w:p>
    <w:p w14:paraId="27A75182" w14:textId="0ECE38FE" w:rsidR="000D5BBE" w:rsidRPr="005B4189" w:rsidRDefault="000D5BBE" w:rsidP="00587C89">
      <w:pPr>
        <w:spacing w:line="240" w:lineRule="auto"/>
        <w:textAlignment w:val="baseline"/>
        <w:rPr>
          <w:rFonts w:ascii="Century Schoolbook" w:eastAsia="Times New Roman" w:hAnsi="Century Schoolbook" w:cs="Segoe UI"/>
          <w:szCs w:val="24"/>
          <w:lang w:eastAsia="sk-SK"/>
        </w:rPr>
      </w:pP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Ragins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, B. R</w:t>
      </w:r>
      <w:r w:rsidR="00BD16C7">
        <w:rPr>
          <w:rFonts w:ascii="Century Schoolbook" w:eastAsia="Times New Roman" w:hAnsi="Century Schoolbook" w:cs="Segoe UI"/>
          <w:szCs w:val="24"/>
          <w:lang w:eastAsia="sk-SK"/>
        </w:rPr>
        <w:t xml:space="preserve">. </w:t>
      </w:r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(2016). 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From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 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the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 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ordinary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 to 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the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 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extraordinary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. 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Organizational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 Dynamics, 45(3), 228–244. </w:t>
      </w:r>
      <w:hyperlink r:id="rId24" w:history="1">
        <w:r w:rsidRPr="005B4189">
          <w:rPr>
            <w:rStyle w:val="Hyperlink"/>
            <w:rFonts w:ascii="Century Schoolbook" w:eastAsia="Times New Roman" w:hAnsi="Century Schoolbook" w:cs="Segoe UI"/>
            <w:szCs w:val="24"/>
            <w:lang w:eastAsia="sk-SK"/>
          </w:rPr>
          <w:t>https://doi.org/10.1016/j.orgdyn.2016.07.008</w:t>
        </w:r>
      </w:hyperlink>
    </w:p>
    <w:p w14:paraId="58EEBD7E" w14:textId="77777777" w:rsidR="000D5BBE" w:rsidRPr="005B4189" w:rsidRDefault="000D5BBE" w:rsidP="00587C89">
      <w:pPr>
        <w:spacing w:line="240" w:lineRule="auto"/>
        <w:textAlignment w:val="baseline"/>
        <w:rPr>
          <w:rFonts w:ascii="Century Schoolbook" w:eastAsia="Times New Roman" w:hAnsi="Century Schoolbook" w:cs="Segoe UI"/>
          <w:szCs w:val="24"/>
          <w:lang w:eastAsia="sk-SK"/>
        </w:rPr>
      </w:pPr>
      <w:proofErr w:type="spellStart"/>
      <w:r w:rsidRPr="005B4189">
        <w:rPr>
          <w:rFonts w:ascii="Century Schoolbook" w:hAnsi="Century Schoolbook" w:cs="Arial"/>
          <w:color w:val="222222"/>
          <w:szCs w:val="24"/>
          <w:shd w:val="clear" w:color="auto" w:fill="FFFFFF"/>
        </w:rPr>
        <w:t>Ragins</w:t>
      </w:r>
      <w:proofErr w:type="spellEnd"/>
      <w:r w:rsidRPr="005B4189">
        <w:rPr>
          <w:rFonts w:ascii="Century Schoolbook" w:hAnsi="Century Schoolbook" w:cs="Arial"/>
          <w:color w:val="222222"/>
          <w:szCs w:val="24"/>
          <w:shd w:val="clear" w:color="auto" w:fill="FFFFFF"/>
        </w:rPr>
        <w:t xml:space="preserve">, B. R., &amp; </w:t>
      </w:r>
      <w:proofErr w:type="spellStart"/>
      <w:r w:rsidRPr="005B4189">
        <w:rPr>
          <w:rFonts w:ascii="Century Schoolbook" w:hAnsi="Century Schoolbook" w:cs="Arial"/>
          <w:color w:val="222222"/>
          <w:szCs w:val="24"/>
          <w:shd w:val="clear" w:color="auto" w:fill="FFFFFF"/>
        </w:rPr>
        <w:t>Cotton</w:t>
      </w:r>
      <w:proofErr w:type="spellEnd"/>
      <w:r w:rsidRPr="005B4189">
        <w:rPr>
          <w:rFonts w:ascii="Century Schoolbook" w:hAnsi="Century Schoolbook" w:cs="Arial"/>
          <w:color w:val="222222"/>
          <w:szCs w:val="24"/>
          <w:shd w:val="clear" w:color="auto" w:fill="FFFFFF"/>
        </w:rPr>
        <w:t xml:space="preserve">, J. L. (1999). Mentor </w:t>
      </w:r>
      <w:proofErr w:type="spellStart"/>
      <w:r w:rsidRPr="005B4189">
        <w:rPr>
          <w:rFonts w:ascii="Century Schoolbook" w:hAnsi="Century Schoolbook" w:cs="Arial"/>
          <w:color w:val="222222"/>
          <w:szCs w:val="24"/>
          <w:shd w:val="clear" w:color="auto" w:fill="FFFFFF"/>
        </w:rPr>
        <w:t>functions</w:t>
      </w:r>
      <w:proofErr w:type="spellEnd"/>
      <w:r w:rsidRPr="005B4189">
        <w:rPr>
          <w:rFonts w:ascii="Century Schoolbook" w:hAnsi="Century Schoolbook" w:cs="Arial"/>
          <w:color w:val="222222"/>
          <w:szCs w:val="24"/>
          <w:shd w:val="clear" w:color="auto" w:fill="FFFFFF"/>
        </w:rPr>
        <w:t xml:space="preserve"> and </w:t>
      </w:r>
      <w:proofErr w:type="spellStart"/>
      <w:r w:rsidRPr="005B4189">
        <w:rPr>
          <w:rFonts w:ascii="Century Schoolbook" w:hAnsi="Century Schoolbook" w:cs="Arial"/>
          <w:color w:val="222222"/>
          <w:szCs w:val="24"/>
          <w:shd w:val="clear" w:color="auto" w:fill="FFFFFF"/>
        </w:rPr>
        <w:t>outcomes</w:t>
      </w:r>
      <w:proofErr w:type="spellEnd"/>
      <w:r w:rsidRPr="005B4189">
        <w:rPr>
          <w:rFonts w:ascii="Century Schoolbook" w:hAnsi="Century Schoolbook" w:cs="Arial"/>
          <w:color w:val="222222"/>
          <w:szCs w:val="24"/>
          <w:shd w:val="clear" w:color="auto" w:fill="FFFFFF"/>
        </w:rPr>
        <w:t xml:space="preserve">: A </w:t>
      </w:r>
      <w:proofErr w:type="spellStart"/>
      <w:r w:rsidRPr="005B4189">
        <w:rPr>
          <w:rFonts w:ascii="Century Schoolbook" w:hAnsi="Century Schoolbook" w:cs="Arial"/>
          <w:color w:val="222222"/>
          <w:szCs w:val="24"/>
          <w:shd w:val="clear" w:color="auto" w:fill="FFFFFF"/>
        </w:rPr>
        <w:t>comparison</w:t>
      </w:r>
      <w:proofErr w:type="spellEnd"/>
      <w:r w:rsidRPr="005B4189">
        <w:rPr>
          <w:rFonts w:ascii="Century Schoolbook" w:hAnsi="Century Schoolbook" w:cs="Arial"/>
          <w:color w:val="222222"/>
          <w:szCs w:val="24"/>
          <w:shd w:val="clear" w:color="auto" w:fill="FFFFFF"/>
        </w:rPr>
        <w:t xml:space="preserve"> </w:t>
      </w:r>
      <w:proofErr w:type="spellStart"/>
      <w:r w:rsidRPr="005B4189">
        <w:rPr>
          <w:rFonts w:ascii="Century Schoolbook" w:hAnsi="Century Schoolbook" w:cs="Arial"/>
          <w:color w:val="222222"/>
          <w:szCs w:val="24"/>
          <w:shd w:val="clear" w:color="auto" w:fill="FFFFFF"/>
        </w:rPr>
        <w:t>of</w:t>
      </w:r>
      <w:proofErr w:type="spellEnd"/>
      <w:r w:rsidRPr="005B4189">
        <w:rPr>
          <w:rFonts w:ascii="Century Schoolbook" w:hAnsi="Century Schoolbook" w:cs="Arial"/>
          <w:color w:val="222222"/>
          <w:szCs w:val="24"/>
          <w:shd w:val="clear" w:color="auto" w:fill="FFFFFF"/>
        </w:rPr>
        <w:t xml:space="preserve"> </w:t>
      </w:r>
      <w:proofErr w:type="spellStart"/>
      <w:r w:rsidRPr="005B4189">
        <w:rPr>
          <w:rFonts w:ascii="Century Schoolbook" w:hAnsi="Century Schoolbook" w:cs="Arial"/>
          <w:color w:val="222222"/>
          <w:szCs w:val="24"/>
          <w:shd w:val="clear" w:color="auto" w:fill="FFFFFF"/>
        </w:rPr>
        <w:t>men</w:t>
      </w:r>
      <w:proofErr w:type="spellEnd"/>
      <w:r w:rsidRPr="005B4189">
        <w:rPr>
          <w:rFonts w:ascii="Century Schoolbook" w:hAnsi="Century Schoolbook" w:cs="Arial"/>
          <w:color w:val="222222"/>
          <w:szCs w:val="24"/>
          <w:shd w:val="clear" w:color="auto" w:fill="FFFFFF"/>
        </w:rPr>
        <w:t xml:space="preserve"> and </w:t>
      </w:r>
      <w:proofErr w:type="spellStart"/>
      <w:r w:rsidRPr="005B4189">
        <w:rPr>
          <w:rFonts w:ascii="Century Schoolbook" w:hAnsi="Century Schoolbook" w:cs="Arial"/>
          <w:color w:val="222222"/>
          <w:szCs w:val="24"/>
          <w:shd w:val="clear" w:color="auto" w:fill="FFFFFF"/>
        </w:rPr>
        <w:t>women</w:t>
      </w:r>
      <w:proofErr w:type="spellEnd"/>
      <w:r w:rsidRPr="005B4189">
        <w:rPr>
          <w:rFonts w:ascii="Century Schoolbook" w:hAnsi="Century Schoolbook" w:cs="Arial"/>
          <w:color w:val="222222"/>
          <w:szCs w:val="24"/>
          <w:shd w:val="clear" w:color="auto" w:fill="FFFFFF"/>
        </w:rPr>
        <w:t xml:space="preserve"> in </w:t>
      </w:r>
      <w:proofErr w:type="spellStart"/>
      <w:r w:rsidRPr="005B4189">
        <w:rPr>
          <w:rFonts w:ascii="Century Schoolbook" w:hAnsi="Century Schoolbook" w:cs="Arial"/>
          <w:color w:val="222222"/>
          <w:szCs w:val="24"/>
          <w:shd w:val="clear" w:color="auto" w:fill="FFFFFF"/>
        </w:rPr>
        <w:t>formal</w:t>
      </w:r>
      <w:proofErr w:type="spellEnd"/>
      <w:r w:rsidRPr="005B4189">
        <w:rPr>
          <w:rFonts w:ascii="Century Schoolbook" w:hAnsi="Century Schoolbook" w:cs="Arial"/>
          <w:color w:val="222222"/>
          <w:szCs w:val="24"/>
          <w:shd w:val="clear" w:color="auto" w:fill="FFFFFF"/>
        </w:rPr>
        <w:t xml:space="preserve"> and </w:t>
      </w:r>
      <w:proofErr w:type="spellStart"/>
      <w:r w:rsidRPr="005B4189">
        <w:rPr>
          <w:rFonts w:ascii="Century Schoolbook" w:hAnsi="Century Schoolbook" w:cs="Arial"/>
          <w:color w:val="222222"/>
          <w:szCs w:val="24"/>
          <w:shd w:val="clear" w:color="auto" w:fill="FFFFFF"/>
        </w:rPr>
        <w:t>informal</w:t>
      </w:r>
      <w:proofErr w:type="spellEnd"/>
      <w:r w:rsidRPr="005B4189">
        <w:rPr>
          <w:rFonts w:ascii="Century Schoolbook" w:hAnsi="Century Schoolbook" w:cs="Arial"/>
          <w:color w:val="222222"/>
          <w:szCs w:val="24"/>
          <w:shd w:val="clear" w:color="auto" w:fill="FFFFFF"/>
        </w:rPr>
        <w:t xml:space="preserve"> </w:t>
      </w:r>
      <w:proofErr w:type="spellStart"/>
      <w:r w:rsidRPr="005B4189">
        <w:rPr>
          <w:rFonts w:ascii="Century Schoolbook" w:hAnsi="Century Schoolbook" w:cs="Arial"/>
          <w:color w:val="222222"/>
          <w:szCs w:val="24"/>
          <w:shd w:val="clear" w:color="auto" w:fill="FFFFFF"/>
        </w:rPr>
        <w:t>mentoring</w:t>
      </w:r>
      <w:proofErr w:type="spellEnd"/>
      <w:r w:rsidRPr="005B4189">
        <w:rPr>
          <w:rFonts w:ascii="Century Schoolbook" w:hAnsi="Century Schoolbook" w:cs="Arial"/>
          <w:color w:val="222222"/>
          <w:szCs w:val="24"/>
          <w:shd w:val="clear" w:color="auto" w:fill="FFFFFF"/>
        </w:rPr>
        <w:t xml:space="preserve"> </w:t>
      </w:r>
      <w:proofErr w:type="spellStart"/>
      <w:r w:rsidRPr="005B4189">
        <w:rPr>
          <w:rFonts w:ascii="Century Schoolbook" w:hAnsi="Century Schoolbook" w:cs="Arial"/>
          <w:color w:val="222222"/>
          <w:szCs w:val="24"/>
          <w:shd w:val="clear" w:color="auto" w:fill="FFFFFF"/>
        </w:rPr>
        <w:t>relationships</w:t>
      </w:r>
      <w:proofErr w:type="spellEnd"/>
      <w:r w:rsidRPr="005B4189">
        <w:rPr>
          <w:rFonts w:ascii="Century Schoolbook" w:hAnsi="Century Schoolbook" w:cs="Arial"/>
          <w:color w:val="222222"/>
          <w:szCs w:val="24"/>
          <w:shd w:val="clear" w:color="auto" w:fill="FFFFFF"/>
        </w:rPr>
        <w:t>. </w:t>
      </w:r>
      <w:proofErr w:type="spellStart"/>
      <w:r w:rsidRPr="005B4189">
        <w:rPr>
          <w:rFonts w:ascii="Century Schoolbook" w:hAnsi="Century Schoolbook" w:cs="Arial"/>
          <w:i/>
          <w:iCs/>
          <w:color w:val="222222"/>
          <w:szCs w:val="24"/>
          <w:shd w:val="clear" w:color="auto" w:fill="FFFFFF"/>
        </w:rPr>
        <w:t>Journal</w:t>
      </w:r>
      <w:proofErr w:type="spellEnd"/>
      <w:r w:rsidRPr="005B4189">
        <w:rPr>
          <w:rFonts w:ascii="Century Schoolbook" w:hAnsi="Century Schoolbook" w:cs="Arial"/>
          <w:i/>
          <w:iCs/>
          <w:color w:val="222222"/>
          <w:szCs w:val="24"/>
          <w:shd w:val="clear" w:color="auto" w:fill="FFFFFF"/>
        </w:rPr>
        <w:t xml:space="preserve"> </w:t>
      </w:r>
      <w:proofErr w:type="spellStart"/>
      <w:r w:rsidRPr="005B4189">
        <w:rPr>
          <w:rFonts w:ascii="Century Schoolbook" w:hAnsi="Century Schoolbook" w:cs="Arial"/>
          <w:i/>
          <w:iCs/>
          <w:color w:val="222222"/>
          <w:szCs w:val="24"/>
          <w:shd w:val="clear" w:color="auto" w:fill="FFFFFF"/>
        </w:rPr>
        <w:t>of</w:t>
      </w:r>
      <w:proofErr w:type="spellEnd"/>
      <w:r w:rsidRPr="005B4189">
        <w:rPr>
          <w:rFonts w:ascii="Century Schoolbook" w:hAnsi="Century Schoolbook" w:cs="Arial"/>
          <w:i/>
          <w:iCs/>
          <w:color w:val="222222"/>
          <w:szCs w:val="24"/>
          <w:shd w:val="clear" w:color="auto" w:fill="FFFFFF"/>
        </w:rPr>
        <w:t xml:space="preserve"> </w:t>
      </w:r>
      <w:proofErr w:type="spellStart"/>
      <w:r w:rsidRPr="005B4189">
        <w:rPr>
          <w:rFonts w:ascii="Century Schoolbook" w:hAnsi="Century Schoolbook" w:cs="Arial"/>
          <w:i/>
          <w:iCs/>
          <w:color w:val="222222"/>
          <w:szCs w:val="24"/>
          <w:shd w:val="clear" w:color="auto" w:fill="FFFFFF"/>
        </w:rPr>
        <w:t>applied</w:t>
      </w:r>
      <w:proofErr w:type="spellEnd"/>
      <w:r w:rsidRPr="005B4189">
        <w:rPr>
          <w:rFonts w:ascii="Century Schoolbook" w:hAnsi="Century Schoolbook" w:cs="Arial"/>
          <w:i/>
          <w:iCs/>
          <w:color w:val="222222"/>
          <w:szCs w:val="24"/>
          <w:shd w:val="clear" w:color="auto" w:fill="FFFFFF"/>
        </w:rPr>
        <w:t xml:space="preserve"> psychology</w:t>
      </w:r>
      <w:r w:rsidRPr="005B4189">
        <w:rPr>
          <w:rFonts w:ascii="Century Schoolbook" w:hAnsi="Century Schoolbook" w:cs="Arial"/>
          <w:color w:val="222222"/>
          <w:szCs w:val="24"/>
          <w:shd w:val="clear" w:color="auto" w:fill="FFFFFF"/>
        </w:rPr>
        <w:t>, </w:t>
      </w:r>
      <w:r w:rsidRPr="005B4189">
        <w:rPr>
          <w:rFonts w:ascii="Century Schoolbook" w:hAnsi="Century Schoolbook" w:cs="Arial"/>
          <w:i/>
          <w:iCs/>
          <w:color w:val="222222"/>
          <w:szCs w:val="24"/>
          <w:shd w:val="clear" w:color="auto" w:fill="FFFFFF"/>
        </w:rPr>
        <w:t>84</w:t>
      </w:r>
      <w:r w:rsidRPr="005B4189">
        <w:rPr>
          <w:rFonts w:ascii="Century Schoolbook" w:hAnsi="Century Schoolbook" w:cs="Arial"/>
          <w:color w:val="222222"/>
          <w:szCs w:val="24"/>
          <w:shd w:val="clear" w:color="auto" w:fill="FFFFFF"/>
        </w:rPr>
        <w:t>(4), 529.</w:t>
      </w:r>
    </w:p>
    <w:p w14:paraId="59E87FBC" w14:textId="77777777" w:rsidR="000D5BBE" w:rsidRPr="005B4189" w:rsidRDefault="000D5BBE" w:rsidP="00587C89">
      <w:pPr>
        <w:spacing w:line="240" w:lineRule="auto"/>
        <w:textAlignment w:val="baseline"/>
        <w:rPr>
          <w:rFonts w:ascii="Century Schoolbook" w:eastAsia="Times New Roman" w:hAnsi="Century Schoolbook" w:cs="Segoe UI"/>
          <w:szCs w:val="24"/>
          <w:lang w:eastAsia="sk-SK"/>
        </w:rPr>
      </w:pP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Robbins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, P. (1991). </w:t>
      </w:r>
      <w:proofErr w:type="spellStart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How</w:t>
      </w:r>
      <w:proofErr w:type="spellEnd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 to </w:t>
      </w:r>
      <w:proofErr w:type="spellStart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plan</w:t>
      </w:r>
      <w:proofErr w:type="spellEnd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 and </w:t>
      </w:r>
      <w:proofErr w:type="spellStart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implement</w:t>
      </w:r>
      <w:proofErr w:type="spellEnd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 xml:space="preserve"> a peer </w:t>
      </w:r>
      <w:proofErr w:type="spellStart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coaching</w:t>
      </w:r>
      <w:proofErr w:type="spellEnd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 xml:space="preserve"> program</w:t>
      </w:r>
      <w:r w:rsidRPr="005B4189">
        <w:rPr>
          <w:rFonts w:ascii="Century Schoolbook" w:eastAsia="Times New Roman" w:hAnsi="Century Schoolbook" w:cs="Segoe UI"/>
          <w:szCs w:val="24"/>
          <w:lang w:eastAsia="sk-SK"/>
        </w:rPr>
        <w:t>.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Association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for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Supervision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 and Curriculum 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Development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, 125 N.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West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 Street, Alexandria, VA 22314-2798. </w:t>
      </w:r>
    </w:p>
    <w:p w14:paraId="47793DE4" w14:textId="77777777" w:rsidR="000D5BBE" w:rsidRPr="005B4189" w:rsidRDefault="000D5BBE" w:rsidP="00587C89">
      <w:pPr>
        <w:spacing w:line="240" w:lineRule="auto"/>
        <w:textAlignment w:val="baseline"/>
        <w:rPr>
          <w:rFonts w:ascii="Century Schoolbook" w:eastAsia="Times New Roman" w:hAnsi="Century Schoolbook" w:cs="Segoe UI"/>
          <w:szCs w:val="24"/>
          <w:lang w:eastAsia="sk-SK"/>
        </w:rPr>
      </w:pP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Roche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, G. (1979). </w:t>
      </w:r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Much </w:t>
      </w:r>
      <w:proofErr w:type="spellStart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ado</w:t>
      </w:r>
      <w:proofErr w:type="spellEnd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 </w:t>
      </w:r>
      <w:proofErr w:type="spellStart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about</w:t>
      </w:r>
      <w:proofErr w:type="spellEnd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 </w:t>
      </w:r>
      <w:proofErr w:type="spellStart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mentors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. Harvard Business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Review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, 19, 14–16, 20, 24, 26–28. </w:t>
      </w:r>
    </w:p>
    <w:p w14:paraId="1B4916EA" w14:textId="5F1989C5" w:rsidR="000D5BBE" w:rsidRPr="005B4189" w:rsidRDefault="000D5BBE" w:rsidP="00587C89">
      <w:pPr>
        <w:spacing w:line="240" w:lineRule="auto"/>
        <w:textAlignment w:val="baseline"/>
        <w:rPr>
          <w:rFonts w:ascii="Century Schoolbook" w:eastAsia="Times New Roman" w:hAnsi="Century Schoolbook" w:cs="Segoe UI"/>
          <w:szCs w:val="24"/>
          <w:lang w:eastAsia="sk-SK"/>
        </w:rPr>
      </w:pPr>
      <w:proofErr w:type="spellStart"/>
      <w:r w:rsidRPr="005B4189">
        <w:rPr>
          <w:rFonts w:ascii="Century Schoolbook" w:hAnsi="Century Schoolbook"/>
          <w:color w:val="000000"/>
          <w:szCs w:val="24"/>
          <w:shd w:val="clear" w:color="auto" w:fill="FFFFFF"/>
        </w:rPr>
        <w:t>Sanyal</w:t>
      </w:r>
      <w:proofErr w:type="spellEnd"/>
      <w:r w:rsidRPr="005B4189">
        <w:rPr>
          <w:rFonts w:ascii="Century Schoolbook" w:hAnsi="Century Schoolbook"/>
          <w:color w:val="000000"/>
          <w:szCs w:val="24"/>
          <w:shd w:val="clear" w:color="auto" w:fill="FFFFFF"/>
        </w:rPr>
        <w:t xml:space="preserve">, C., &amp; </w:t>
      </w:r>
      <w:proofErr w:type="spellStart"/>
      <w:r w:rsidRPr="005B4189">
        <w:rPr>
          <w:rFonts w:ascii="Century Schoolbook" w:hAnsi="Century Schoolbook"/>
          <w:color w:val="000000"/>
          <w:szCs w:val="24"/>
          <w:shd w:val="clear" w:color="auto" w:fill="FFFFFF"/>
        </w:rPr>
        <w:t>Rigby</w:t>
      </w:r>
      <w:proofErr w:type="spellEnd"/>
      <w:r w:rsidRPr="005B4189">
        <w:rPr>
          <w:rFonts w:ascii="Century Schoolbook" w:hAnsi="Century Schoolbook"/>
          <w:color w:val="000000"/>
          <w:szCs w:val="24"/>
          <w:shd w:val="clear" w:color="auto" w:fill="FFFFFF"/>
        </w:rPr>
        <w:t>, C</w:t>
      </w:r>
      <w:r w:rsidR="00BD16C7">
        <w:rPr>
          <w:rFonts w:ascii="Century Schoolbook" w:hAnsi="Century Schoolbook"/>
          <w:color w:val="000000"/>
          <w:szCs w:val="24"/>
          <w:shd w:val="clear" w:color="auto" w:fill="FFFFFF"/>
        </w:rPr>
        <w:t xml:space="preserve">. </w:t>
      </w:r>
      <w:r w:rsidRPr="005B4189">
        <w:rPr>
          <w:rFonts w:ascii="Century Schoolbook" w:hAnsi="Century Schoolbook"/>
          <w:color w:val="000000"/>
          <w:szCs w:val="24"/>
          <w:shd w:val="clear" w:color="auto" w:fill="FFFFFF"/>
        </w:rPr>
        <w:t xml:space="preserve">(2017). E-mentoring as a HRD </w:t>
      </w:r>
      <w:proofErr w:type="spellStart"/>
      <w:r w:rsidRPr="005B4189">
        <w:rPr>
          <w:rFonts w:ascii="Century Schoolbook" w:hAnsi="Century Schoolbook"/>
          <w:color w:val="000000"/>
          <w:szCs w:val="24"/>
          <w:shd w:val="clear" w:color="auto" w:fill="FFFFFF"/>
        </w:rPr>
        <w:t>intervention</w:t>
      </w:r>
      <w:proofErr w:type="spellEnd"/>
      <w:r w:rsidRPr="005B4189">
        <w:rPr>
          <w:rFonts w:ascii="Century Schoolbook" w:hAnsi="Century Schoolbook"/>
          <w:color w:val="000000"/>
          <w:szCs w:val="24"/>
          <w:shd w:val="clear" w:color="auto" w:fill="FFFFFF"/>
        </w:rPr>
        <w:t xml:space="preserve">: </w:t>
      </w:r>
      <w:proofErr w:type="spellStart"/>
      <w:r w:rsidRPr="005B4189">
        <w:rPr>
          <w:rFonts w:ascii="Century Schoolbook" w:hAnsi="Century Schoolbook"/>
          <w:color w:val="000000"/>
          <w:szCs w:val="24"/>
          <w:shd w:val="clear" w:color="auto" w:fill="FFFFFF"/>
        </w:rPr>
        <w:t>an</w:t>
      </w:r>
      <w:proofErr w:type="spellEnd"/>
      <w:r w:rsidRPr="005B4189">
        <w:rPr>
          <w:rFonts w:ascii="Century Schoolbook" w:hAnsi="Century Schoolbook"/>
          <w:color w:val="000000"/>
          <w:szCs w:val="24"/>
          <w:shd w:val="clear" w:color="auto" w:fill="FFFFFF"/>
        </w:rPr>
        <w:t xml:space="preserve"> </w:t>
      </w:r>
      <w:proofErr w:type="spellStart"/>
      <w:r w:rsidRPr="005B4189">
        <w:rPr>
          <w:rFonts w:ascii="Century Schoolbook" w:hAnsi="Century Schoolbook"/>
          <w:color w:val="000000"/>
          <w:szCs w:val="24"/>
          <w:shd w:val="clear" w:color="auto" w:fill="FFFFFF"/>
        </w:rPr>
        <w:t>exploratory</w:t>
      </w:r>
      <w:proofErr w:type="spellEnd"/>
      <w:r w:rsidRPr="005B4189">
        <w:rPr>
          <w:rFonts w:ascii="Century Schoolbook" w:hAnsi="Century Schoolbook"/>
          <w:color w:val="000000"/>
          <w:szCs w:val="24"/>
          <w:shd w:val="clear" w:color="auto" w:fill="FFFFFF"/>
        </w:rPr>
        <w:t xml:space="preserve"> </w:t>
      </w:r>
      <w:proofErr w:type="spellStart"/>
      <w:r w:rsidRPr="005B4189">
        <w:rPr>
          <w:rFonts w:ascii="Century Schoolbook" w:hAnsi="Century Schoolbook"/>
          <w:color w:val="000000"/>
          <w:szCs w:val="24"/>
          <w:shd w:val="clear" w:color="auto" w:fill="FFFFFF"/>
        </w:rPr>
        <w:t>action</w:t>
      </w:r>
      <w:proofErr w:type="spellEnd"/>
      <w:r w:rsidRPr="005B4189">
        <w:rPr>
          <w:rFonts w:ascii="Century Schoolbook" w:hAnsi="Century Schoolbook"/>
          <w:color w:val="000000"/>
          <w:szCs w:val="24"/>
          <w:shd w:val="clear" w:color="auto" w:fill="FFFFFF"/>
        </w:rPr>
        <w:t xml:space="preserve"> </w:t>
      </w:r>
      <w:proofErr w:type="spellStart"/>
      <w:r w:rsidRPr="005B4189">
        <w:rPr>
          <w:rFonts w:ascii="Century Schoolbook" w:hAnsi="Century Schoolbook"/>
          <w:color w:val="000000"/>
          <w:szCs w:val="24"/>
          <w:shd w:val="clear" w:color="auto" w:fill="FFFFFF"/>
        </w:rPr>
        <w:t>research</w:t>
      </w:r>
      <w:proofErr w:type="spellEnd"/>
      <w:r w:rsidRPr="005B4189">
        <w:rPr>
          <w:rFonts w:ascii="Century Schoolbook" w:hAnsi="Century Schoolbook"/>
          <w:color w:val="000000"/>
          <w:szCs w:val="24"/>
          <w:shd w:val="clear" w:color="auto" w:fill="FFFFFF"/>
        </w:rPr>
        <w:t xml:space="preserve"> study </w:t>
      </w:r>
      <w:proofErr w:type="spellStart"/>
      <w:r w:rsidRPr="005B4189">
        <w:rPr>
          <w:rFonts w:ascii="Century Schoolbook" w:hAnsi="Century Schoolbook"/>
          <w:color w:val="000000"/>
          <w:szCs w:val="24"/>
          <w:shd w:val="clear" w:color="auto" w:fill="FFFFFF"/>
        </w:rPr>
        <w:t>within</w:t>
      </w:r>
      <w:proofErr w:type="spellEnd"/>
      <w:r w:rsidRPr="005B4189">
        <w:rPr>
          <w:rFonts w:ascii="Century Schoolbook" w:hAnsi="Century Schoolbook"/>
          <w:color w:val="000000"/>
          <w:szCs w:val="24"/>
          <w:shd w:val="clear" w:color="auto" w:fill="FFFFFF"/>
        </w:rPr>
        <w:t xml:space="preserve"> </w:t>
      </w:r>
      <w:proofErr w:type="spellStart"/>
      <w:r w:rsidRPr="005B4189">
        <w:rPr>
          <w:rFonts w:ascii="Century Schoolbook" w:hAnsi="Century Schoolbook"/>
          <w:color w:val="000000"/>
          <w:szCs w:val="24"/>
          <w:shd w:val="clear" w:color="auto" w:fill="FFFFFF"/>
        </w:rPr>
        <w:t>an</w:t>
      </w:r>
      <w:proofErr w:type="spellEnd"/>
      <w:r w:rsidRPr="005B4189">
        <w:rPr>
          <w:rFonts w:ascii="Century Schoolbook" w:hAnsi="Century Schoolbook"/>
          <w:color w:val="000000"/>
          <w:szCs w:val="24"/>
          <w:shd w:val="clear" w:color="auto" w:fill="FFFFFF"/>
        </w:rPr>
        <w:t xml:space="preserve"> International Professional </w:t>
      </w:r>
      <w:proofErr w:type="spellStart"/>
      <w:r w:rsidRPr="005B4189">
        <w:rPr>
          <w:rFonts w:ascii="Century Schoolbook" w:hAnsi="Century Schoolbook"/>
          <w:color w:val="000000"/>
          <w:szCs w:val="24"/>
          <w:shd w:val="clear" w:color="auto" w:fill="FFFFFF"/>
        </w:rPr>
        <w:t>Mentoring</w:t>
      </w:r>
      <w:proofErr w:type="spellEnd"/>
      <w:r w:rsidRPr="005B4189">
        <w:rPr>
          <w:rFonts w:ascii="Century Schoolbook" w:hAnsi="Century Schoolbook"/>
          <w:color w:val="000000"/>
          <w:szCs w:val="24"/>
          <w:shd w:val="clear" w:color="auto" w:fill="FFFFFF"/>
        </w:rPr>
        <w:t xml:space="preserve"> </w:t>
      </w:r>
      <w:proofErr w:type="spellStart"/>
      <w:r w:rsidRPr="005B4189">
        <w:rPr>
          <w:rFonts w:ascii="Century Schoolbook" w:hAnsi="Century Schoolbook"/>
          <w:color w:val="000000"/>
          <w:szCs w:val="24"/>
          <w:shd w:val="clear" w:color="auto" w:fill="FFFFFF"/>
        </w:rPr>
        <w:t>Scheme</w:t>
      </w:r>
      <w:proofErr w:type="spellEnd"/>
      <w:r w:rsidRPr="005B4189">
        <w:rPr>
          <w:rFonts w:ascii="Century Schoolbook" w:hAnsi="Century Schoolbook"/>
          <w:color w:val="000000"/>
          <w:szCs w:val="24"/>
          <w:shd w:val="clear" w:color="auto" w:fill="FFFFFF"/>
        </w:rPr>
        <w:t>. </w:t>
      </w:r>
      <w:proofErr w:type="spellStart"/>
      <w:r w:rsidRPr="005B4189">
        <w:rPr>
          <w:rFonts w:ascii="Century Schoolbook" w:hAnsi="Century Schoolbook"/>
          <w:i/>
          <w:iCs/>
          <w:color w:val="000000"/>
          <w:szCs w:val="24"/>
          <w:bdr w:val="none" w:sz="0" w:space="0" w:color="auto" w:frame="1"/>
        </w:rPr>
        <w:t>Human</w:t>
      </w:r>
      <w:proofErr w:type="spellEnd"/>
      <w:r w:rsidRPr="005B4189">
        <w:rPr>
          <w:rFonts w:ascii="Century Schoolbook" w:hAnsi="Century Schoolbook"/>
          <w:i/>
          <w:iCs/>
          <w:color w:val="000000"/>
          <w:szCs w:val="24"/>
          <w:bdr w:val="none" w:sz="0" w:space="0" w:color="auto" w:frame="1"/>
        </w:rPr>
        <w:t xml:space="preserve"> </w:t>
      </w:r>
      <w:proofErr w:type="spellStart"/>
      <w:r w:rsidRPr="005B4189">
        <w:rPr>
          <w:rFonts w:ascii="Century Schoolbook" w:hAnsi="Century Schoolbook"/>
          <w:i/>
          <w:iCs/>
          <w:color w:val="000000"/>
          <w:szCs w:val="24"/>
          <w:bdr w:val="none" w:sz="0" w:space="0" w:color="auto" w:frame="1"/>
        </w:rPr>
        <w:t>Resource</w:t>
      </w:r>
      <w:proofErr w:type="spellEnd"/>
      <w:r w:rsidRPr="005B4189">
        <w:rPr>
          <w:rFonts w:ascii="Century Schoolbook" w:hAnsi="Century Schoolbook"/>
          <w:i/>
          <w:iCs/>
          <w:color w:val="000000"/>
          <w:szCs w:val="24"/>
          <w:bdr w:val="none" w:sz="0" w:space="0" w:color="auto" w:frame="1"/>
        </w:rPr>
        <w:t xml:space="preserve"> </w:t>
      </w:r>
      <w:proofErr w:type="spellStart"/>
      <w:r w:rsidRPr="005B4189">
        <w:rPr>
          <w:rFonts w:ascii="Century Schoolbook" w:hAnsi="Century Schoolbook"/>
          <w:i/>
          <w:iCs/>
          <w:color w:val="000000"/>
          <w:szCs w:val="24"/>
          <w:bdr w:val="none" w:sz="0" w:space="0" w:color="auto" w:frame="1"/>
        </w:rPr>
        <w:t>Development</w:t>
      </w:r>
      <w:proofErr w:type="spellEnd"/>
      <w:r w:rsidRPr="005B4189">
        <w:rPr>
          <w:rFonts w:ascii="Century Schoolbook" w:hAnsi="Century Schoolbook"/>
          <w:i/>
          <w:iCs/>
          <w:color w:val="000000"/>
          <w:szCs w:val="24"/>
          <w:bdr w:val="none" w:sz="0" w:space="0" w:color="auto" w:frame="1"/>
        </w:rPr>
        <w:t xml:space="preserve"> International</w:t>
      </w:r>
      <w:r w:rsidRPr="005B4189">
        <w:rPr>
          <w:rFonts w:ascii="Century Schoolbook" w:hAnsi="Century Schoolbook"/>
          <w:color w:val="000000"/>
          <w:szCs w:val="24"/>
          <w:shd w:val="clear" w:color="auto" w:fill="FFFFFF"/>
        </w:rPr>
        <w:t>, </w:t>
      </w:r>
      <w:r w:rsidRPr="005B4189">
        <w:rPr>
          <w:rFonts w:ascii="Century Schoolbook" w:hAnsi="Century Schoolbook"/>
          <w:i/>
          <w:iCs/>
          <w:color w:val="000000"/>
          <w:szCs w:val="24"/>
          <w:bdr w:val="none" w:sz="0" w:space="0" w:color="auto" w:frame="1"/>
        </w:rPr>
        <w:t>20</w:t>
      </w:r>
      <w:r w:rsidRPr="005B4189">
        <w:rPr>
          <w:rFonts w:ascii="Century Schoolbook" w:hAnsi="Century Schoolbook"/>
          <w:color w:val="000000"/>
          <w:szCs w:val="24"/>
          <w:shd w:val="clear" w:color="auto" w:fill="FFFFFF"/>
        </w:rPr>
        <w:t xml:space="preserve">(1), 18–36. </w:t>
      </w:r>
      <w:hyperlink r:id="rId25" w:history="1">
        <w:r w:rsidRPr="005B4189">
          <w:rPr>
            <w:rStyle w:val="Hyperlink"/>
            <w:rFonts w:ascii="Century Schoolbook" w:hAnsi="Century Schoolbook"/>
            <w:szCs w:val="24"/>
            <w:shd w:val="clear" w:color="auto" w:fill="FFFFFF"/>
          </w:rPr>
          <w:t>https://doi.org/10.1080/13678868.2016.1220156</w:t>
        </w:r>
      </w:hyperlink>
      <w:r w:rsidRPr="005B4189">
        <w:rPr>
          <w:rFonts w:ascii="Century Schoolbook" w:hAnsi="Century Schoolbook"/>
          <w:color w:val="000000"/>
          <w:szCs w:val="24"/>
          <w:shd w:val="clear" w:color="auto" w:fill="FFFFFF"/>
        </w:rPr>
        <w:t xml:space="preserve"> </w:t>
      </w:r>
    </w:p>
    <w:p w14:paraId="5E00C63A" w14:textId="77777777" w:rsidR="000D5BBE" w:rsidRPr="005B4189" w:rsidRDefault="000D5BBE" w:rsidP="00587C89">
      <w:pPr>
        <w:spacing w:line="240" w:lineRule="auto"/>
        <w:textAlignment w:val="baseline"/>
        <w:rPr>
          <w:rFonts w:ascii="Century Schoolbook" w:eastAsia="Times New Roman" w:hAnsi="Century Schoolbook" w:cs="Segoe UI"/>
          <w:szCs w:val="24"/>
          <w:lang w:eastAsia="sk-SK"/>
        </w:rPr>
      </w:pP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Segal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, S. (2010). A 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Heideggerian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 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approach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 to 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practice-based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 reflexivity. Management Learning, 41(4), 379-389. DOI: 10.1177/1350507609346367  </w:t>
      </w:r>
    </w:p>
    <w:p w14:paraId="5EC19A40" w14:textId="2947F4AA" w:rsidR="000D5BBE" w:rsidRPr="005B4189" w:rsidRDefault="000D5BBE" w:rsidP="00587C89">
      <w:pPr>
        <w:spacing w:line="240" w:lineRule="auto"/>
        <w:textAlignment w:val="baseline"/>
        <w:rPr>
          <w:rFonts w:ascii="Century Schoolbook" w:eastAsia="Times New Roman" w:hAnsi="Century Schoolbook" w:cs="Segoe UI"/>
          <w:szCs w:val="24"/>
          <w:lang w:eastAsia="sk-SK"/>
        </w:rPr>
      </w:pPr>
      <w:r w:rsidRPr="005B4189">
        <w:rPr>
          <w:rFonts w:ascii="Century Schoolbook" w:eastAsia="Times New Roman" w:hAnsi="Century Schoolbook" w:cs="Segoe UI"/>
          <w:szCs w:val="24"/>
          <w:lang w:eastAsia="sk-SK"/>
        </w:rPr>
        <w:t>Shaw, G., &amp; Locke, K. (1993).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Using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 Fiction to Develop Managerial Judgment. </w:t>
      </w:r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Journal of Management Education, </w:t>
      </w:r>
      <w:r w:rsidRPr="005B4189">
        <w:rPr>
          <w:rFonts w:ascii="Century Schoolbook" w:eastAsia="Times New Roman" w:hAnsi="Century Schoolbook" w:cs="Segoe UI"/>
          <w:szCs w:val="24"/>
          <w:lang w:eastAsia="sk-SK"/>
        </w:rPr>
        <w:t>17(3), 349-359. </w:t>
      </w:r>
    </w:p>
    <w:p w14:paraId="63B5027B" w14:textId="77777777" w:rsidR="000D5BBE" w:rsidRPr="005B4189" w:rsidRDefault="000D5BBE" w:rsidP="00587C89">
      <w:pPr>
        <w:spacing w:line="240" w:lineRule="auto"/>
        <w:textAlignment w:val="baseline"/>
        <w:rPr>
          <w:rFonts w:ascii="Century Schoolbook" w:eastAsia="Times New Roman" w:hAnsi="Century Schoolbook" w:cs="Segoe UI"/>
          <w:szCs w:val="24"/>
          <w:lang w:eastAsia="sk-SK"/>
        </w:rPr>
      </w:pP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Shotter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, J., &amp;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Tsoukas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, H. (2014a).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Performing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phronesis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: On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the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way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 to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engaged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judgment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.</w:t>
      </w:r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 Management Learning</w:t>
      </w:r>
      <w:r w:rsidRPr="005B4189">
        <w:rPr>
          <w:rFonts w:ascii="Century Schoolbook" w:eastAsia="Times New Roman" w:hAnsi="Century Schoolbook" w:cs="Segoe UI"/>
          <w:szCs w:val="24"/>
          <w:lang w:eastAsia="sk-SK"/>
        </w:rPr>
        <w:t>, 45(4), 377-396, DOI: </w:t>
      </w:r>
      <w:hyperlink r:id="rId26" w:history="1">
        <w:r w:rsidRPr="005B4189">
          <w:rPr>
            <w:rStyle w:val="Hyperlink"/>
            <w:rFonts w:ascii="Century Schoolbook" w:hAnsi="Century Schoolbook" w:cs="Arial"/>
            <w:color w:val="006ACC"/>
            <w:szCs w:val="24"/>
            <w:shd w:val="clear" w:color="auto" w:fill="FFFFFF"/>
          </w:rPr>
          <w:t>https://doi.org/10.1177/1350507614541196</w:t>
        </w:r>
      </w:hyperlink>
      <w:r w:rsidRPr="005B4189">
        <w:rPr>
          <w:rFonts w:ascii="Century Schoolbook" w:hAnsi="Century Schoolbook"/>
          <w:szCs w:val="24"/>
        </w:rPr>
        <w:t>.</w:t>
      </w:r>
    </w:p>
    <w:p w14:paraId="322D237E" w14:textId="77777777" w:rsidR="000D5BBE" w:rsidRPr="005B4189" w:rsidRDefault="000D5BBE" w:rsidP="00587C89">
      <w:pPr>
        <w:spacing w:line="240" w:lineRule="auto"/>
        <w:textAlignment w:val="baseline"/>
        <w:rPr>
          <w:rFonts w:ascii="Century Schoolbook" w:eastAsia="Times New Roman" w:hAnsi="Century Schoolbook" w:cs="Segoe UI"/>
          <w:szCs w:val="24"/>
          <w:lang w:eastAsia="sk-SK"/>
        </w:rPr>
      </w:pP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Shotter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, J., &amp;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Tsoukas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, H. (2014b). In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search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of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Phronesis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: 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Leadership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 and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the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 Art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of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Judgment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. </w:t>
      </w:r>
      <w:proofErr w:type="spellStart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Academy</w:t>
      </w:r>
      <w:proofErr w:type="spellEnd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 </w:t>
      </w:r>
      <w:proofErr w:type="spellStart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of</w:t>
      </w:r>
      <w:proofErr w:type="spellEnd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 xml:space="preserve"> Management </w:t>
      </w:r>
      <w:proofErr w:type="spellStart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Learning</w:t>
      </w:r>
      <w:proofErr w:type="spellEnd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 and </w:t>
      </w:r>
      <w:proofErr w:type="spellStart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Education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, 13(2), 224-243, DOI: </w:t>
      </w:r>
      <w:hyperlink r:id="rId27" w:history="1">
        <w:r w:rsidRPr="005B4189">
          <w:rPr>
            <w:rStyle w:val="Hyperlink"/>
            <w:rFonts w:ascii="Century Schoolbook" w:hAnsi="Century Schoolbook" w:cs="Arial"/>
            <w:szCs w:val="24"/>
            <w:shd w:val="clear" w:color="auto" w:fill="FFFFFF"/>
          </w:rPr>
          <w:t>https://doi.org/10.5465/amle.2013.0201</w:t>
        </w:r>
      </w:hyperlink>
      <w:r w:rsidRPr="005B4189">
        <w:rPr>
          <w:rFonts w:ascii="Century Schoolbook" w:hAnsi="Century Schoolbook"/>
          <w:szCs w:val="24"/>
        </w:rPr>
        <w:t>.</w:t>
      </w:r>
    </w:p>
    <w:p w14:paraId="08B772EA" w14:textId="77777777" w:rsidR="000D5BBE" w:rsidRPr="005B4189" w:rsidRDefault="000D5BBE" w:rsidP="00587C89">
      <w:pPr>
        <w:spacing w:line="240" w:lineRule="auto"/>
        <w:textAlignment w:val="baseline"/>
        <w:rPr>
          <w:rFonts w:ascii="Century Schoolbook" w:eastAsia="Times New Roman" w:hAnsi="Century Schoolbook" w:cs="Segoe UI"/>
          <w:szCs w:val="24"/>
          <w:lang w:eastAsia="sk-SK"/>
        </w:rPr>
      </w:pP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Small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, M.W. (2004). „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Philosophy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 in management, a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new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 trend in management 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development</w:t>
      </w:r>
      <w:proofErr w:type="spellEnd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“, </w:t>
      </w:r>
      <w:proofErr w:type="spellStart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Journal</w:t>
      </w:r>
      <w:proofErr w:type="spellEnd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 </w:t>
      </w:r>
      <w:proofErr w:type="spellStart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of</w:t>
      </w:r>
      <w:proofErr w:type="spellEnd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 xml:space="preserve"> Management </w:t>
      </w:r>
      <w:proofErr w:type="spellStart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Development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, 23(2), strany. </w:t>
      </w:r>
    </w:p>
    <w:p w14:paraId="00C04232" w14:textId="77777777" w:rsidR="000D5BBE" w:rsidRPr="005B4189" w:rsidRDefault="000D5BBE" w:rsidP="00587C89">
      <w:pPr>
        <w:spacing w:line="240" w:lineRule="auto"/>
        <w:textAlignment w:val="baseline"/>
        <w:rPr>
          <w:rFonts w:ascii="Century Schoolbook" w:eastAsia="Times New Roman" w:hAnsi="Century Schoolbook" w:cs="Segoe UI"/>
          <w:szCs w:val="24"/>
          <w:lang w:eastAsia="sk-SK"/>
        </w:rPr>
      </w:pP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Solomon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, R. (2001). </w:t>
      </w:r>
      <w:proofErr w:type="spellStart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True</w:t>
      </w:r>
      <w:proofErr w:type="spellEnd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 to </w:t>
      </w:r>
      <w:proofErr w:type="spellStart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our</w:t>
      </w:r>
      <w:proofErr w:type="spellEnd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 </w:t>
      </w:r>
      <w:proofErr w:type="spellStart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feelings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. New York: Oxford University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Press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. </w:t>
      </w:r>
    </w:p>
    <w:p w14:paraId="6AB81AB4" w14:textId="77777777" w:rsidR="000D5BBE" w:rsidRPr="005B4189" w:rsidRDefault="000D5BBE" w:rsidP="00587C89">
      <w:pPr>
        <w:spacing w:line="240" w:lineRule="auto"/>
        <w:textAlignment w:val="baseline"/>
        <w:rPr>
          <w:rFonts w:ascii="Century Schoolbook" w:eastAsia="Times New Roman" w:hAnsi="Century Schoolbook" w:cs="Segoe UI"/>
          <w:szCs w:val="24"/>
          <w:lang w:eastAsia="sk-SK"/>
        </w:rPr>
      </w:pP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Sternberg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, R. J. (1998). A balance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theory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of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wisdom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. </w:t>
      </w:r>
      <w:proofErr w:type="spellStart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Review</w:t>
      </w:r>
      <w:proofErr w:type="spellEnd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 </w:t>
      </w:r>
      <w:proofErr w:type="spellStart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of</w:t>
      </w:r>
      <w:proofErr w:type="spellEnd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 General Psychology</w:t>
      </w:r>
      <w:r w:rsidRPr="005B4189">
        <w:rPr>
          <w:rFonts w:ascii="Century Schoolbook" w:eastAsia="Times New Roman" w:hAnsi="Century Schoolbook" w:cs="Segoe UI"/>
          <w:szCs w:val="24"/>
          <w:lang w:eastAsia="sk-SK"/>
        </w:rPr>
        <w:t>, 2, 347–365.  </w:t>
      </w:r>
    </w:p>
    <w:p w14:paraId="0F142BBC" w14:textId="77777777" w:rsidR="000D5BBE" w:rsidRPr="005B4189" w:rsidRDefault="000D5BBE" w:rsidP="00587C89">
      <w:pPr>
        <w:rPr>
          <w:rFonts w:ascii="Century Schoolbook" w:hAnsi="Century Schoolbook"/>
          <w:szCs w:val="24"/>
        </w:rPr>
      </w:pPr>
      <w:r w:rsidRPr="005B4189">
        <w:rPr>
          <w:rFonts w:ascii="Century Schoolbook" w:hAnsi="Century Schoolbook"/>
          <w:szCs w:val="24"/>
        </w:rPr>
        <w:t xml:space="preserve">Strom, M., &amp; </w:t>
      </w:r>
      <w:proofErr w:type="spellStart"/>
      <w:r w:rsidRPr="005B4189">
        <w:rPr>
          <w:rFonts w:ascii="Century Schoolbook" w:hAnsi="Century Schoolbook"/>
          <w:szCs w:val="24"/>
        </w:rPr>
        <w:t>Ledoux</w:t>
      </w:r>
      <w:proofErr w:type="spellEnd"/>
      <w:r w:rsidRPr="005B4189">
        <w:rPr>
          <w:rFonts w:ascii="Century Schoolbook" w:hAnsi="Century Schoolbook"/>
          <w:szCs w:val="24"/>
        </w:rPr>
        <w:t xml:space="preserve">, L. (2011). </w:t>
      </w:r>
      <w:proofErr w:type="spellStart"/>
      <w:r w:rsidRPr="005B4189">
        <w:rPr>
          <w:rFonts w:ascii="Century Schoolbook" w:hAnsi="Century Schoolbook"/>
          <w:i/>
          <w:szCs w:val="24"/>
        </w:rPr>
        <w:t>Arts</w:t>
      </w:r>
      <w:proofErr w:type="spellEnd"/>
      <w:r w:rsidRPr="005B4189">
        <w:rPr>
          <w:rFonts w:ascii="Century Schoolbook" w:hAnsi="Century Schoolbook"/>
          <w:i/>
          <w:szCs w:val="24"/>
        </w:rPr>
        <w:t xml:space="preserve"> </w:t>
      </w:r>
      <w:proofErr w:type="spellStart"/>
      <w:r w:rsidRPr="005B4189">
        <w:rPr>
          <w:rFonts w:ascii="Century Schoolbook" w:hAnsi="Century Schoolbook"/>
          <w:i/>
          <w:szCs w:val="24"/>
        </w:rPr>
        <w:t>of</w:t>
      </w:r>
      <w:proofErr w:type="spellEnd"/>
      <w:r w:rsidRPr="005B4189">
        <w:rPr>
          <w:rFonts w:ascii="Century Schoolbook" w:hAnsi="Century Schoolbook"/>
          <w:i/>
          <w:szCs w:val="24"/>
        </w:rPr>
        <w:t xml:space="preserve"> </w:t>
      </w:r>
      <w:proofErr w:type="spellStart"/>
      <w:r w:rsidRPr="005B4189">
        <w:rPr>
          <w:rFonts w:ascii="Century Schoolbook" w:hAnsi="Century Schoolbook"/>
          <w:i/>
          <w:szCs w:val="24"/>
        </w:rPr>
        <w:t>the</w:t>
      </w:r>
      <w:proofErr w:type="spellEnd"/>
      <w:r w:rsidRPr="005B4189">
        <w:rPr>
          <w:rFonts w:ascii="Century Schoolbook" w:hAnsi="Century Schoolbook"/>
          <w:i/>
          <w:szCs w:val="24"/>
        </w:rPr>
        <w:t xml:space="preserve"> </w:t>
      </w:r>
      <w:proofErr w:type="spellStart"/>
      <w:r w:rsidRPr="005B4189">
        <w:rPr>
          <w:rFonts w:ascii="Century Schoolbook" w:hAnsi="Century Schoolbook"/>
          <w:i/>
          <w:szCs w:val="24"/>
        </w:rPr>
        <w:t>Wise</w:t>
      </w:r>
      <w:proofErr w:type="spellEnd"/>
      <w:r w:rsidRPr="005B4189">
        <w:rPr>
          <w:rFonts w:ascii="Century Schoolbook" w:hAnsi="Century Schoolbook"/>
          <w:i/>
          <w:szCs w:val="24"/>
        </w:rPr>
        <w:t xml:space="preserve"> Leader</w:t>
      </w:r>
      <w:r w:rsidRPr="005B4189">
        <w:rPr>
          <w:rFonts w:ascii="Century Schoolbook" w:hAnsi="Century Schoolbook"/>
          <w:szCs w:val="24"/>
        </w:rPr>
        <w:t>. Garant.</w:t>
      </w:r>
    </w:p>
    <w:p w14:paraId="13DE964E" w14:textId="20973E29" w:rsidR="000D5BBE" w:rsidRPr="005B4189" w:rsidRDefault="000D5BBE" w:rsidP="00587C89">
      <w:pPr>
        <w:rPr>
          <w:rFonts w:ascii="Century Schoolbook" w:hAnsi="Century Schoolbook"/>
          <w:szCs w:val="24"/>
        </w:rPr>
      </w:pPr>
      <w:r w:rsidRPr="005B4189">
        <w:rPr>
          <w:rFonts w:ascii="Century Schoolbook" w:hAnsi="Century Schoolbook" w:cs="Arial"/>
          <w:szCs w:val="24"/>
          <w:shd w:val="clear" w:color="auto" w:fill="FFFFFF"/>
        </w:rPr>
        <w:t xml:space="preserve">St-Jean, É., &amp; </w:t>
      </w:r>
      <w:proofErr w:type="spellStart"/>
      <w:r w:rsidRPr="005B4189">
        <w:rPr>
          <w:rFonts w:ascii="Century Schoolbook" w:hAnsi="Century Schoolbook" w:cs="Arial"/>
          <w:szCs w:val="24"/>
          <w:shd w:val="clear" w:color="auto" w:fill="FFFFFF"/>
        </w:rPr>
        <w:t>Mitrano</w:t>
      </w:r>
      <w:proofErr w:type="spellEnd"/>
      <w:r w:rsidRPr="005B4189">
        <w:rPr>
          <w:rFonts w:ascii="Century Schoolbook" w:hAnsi="Century Schoolbook" w:cs="Arial"/>
          <w:szCs w:val="24"/>
          <w:shd w:val="clear" w:color="auto" w:fill="FFFFFF"/>
        </w:rPr>
        <w:t xml:space="preserve">-Méda, S. (2016). </w:t>
      </w:r>
      <w:proofErr w:type="spellStart"/>
      <w:r w:rsidRPr="005B4189">
        <w:rPr>
          <w:rFonts w:ascii="Century Schoolbook" w:hAnsi="Century Schoolbook" w:cs="Arial"/>
          <w:szCs w:val="24"/>
          <w:shd w:val="clear" w:color="auto" w:fill="FFFFFF"/>
        </w:rPr>
        <w:t>Should</w:t>
      </w:r>
      <w:proofErr w:type="spellEnd"/>
      <w:r w:rsidRPr="005B4189">
        <w:rPr>
          <w:rFonts w:ascii="Century Schoolbook" w:hAnsi="Century Schoolbook" w:cs="Arial"/>
          <w:szCs w:val="24"/>
          <w:shd w:val="clear" w:color="auto" w:fill="FFFFFF"/>
        </w:rPr>
        <w:t xml:space="preserve"> </w:t>
      </w:r>
      <w:proofErr w:type="spellStart"/>
      <w:r w:rsidRPr="005B4189">
        <w:rPr>
          <w:rFonts w:ascii="Century Schoolbook" w:hAnsi="Century Schoolbook" w:cs="Arial"/>
          <w:szCs w:val="24"/>
          <w:shd w:val="clear" w:color="auto" w:fill="FFFFFF"/>
        </w:rPr>
        <w:t>Mentors</w:t>
      </w:r>
      <w:proofErr w:type="spellEnd"/>
      <w:r w:rsidRPr="005B4189">
        <w:rPr>
          <w:rFonts w:ascii="Century Schoolbook" w:hAnsi="Century Schoolbook" w:cs="Arial"/>
          <w:szCs w:val="24"/>
          <w:shd w:val="clear" w:color="auto" w:fill="FFFFFF"/>
        </w:rPr>
        <w:t xml:space="preserve"> </w:t>
      </w:r>
      <w:proofErr w:type="spellStart"/>
      <w:r w:rsidRPr="005B4189">
        <w:rPr>
          <w:rFonts w:ascii="Century Schoolbook" w:hAnsi="Century Schoolbook" w:cs="Arial"/>
          <w:szCs w:val="24"/>
          <w:shd w:val="clear" w:color="auto" w:fill="FFFFFF"/>
        </w:rPr>
        <w:t>of</w:t>
      </w:r>
      <w:proofErr w:type="spellEnd"/>
      <w:r w:rsidRPr="005B4189">
        <w:rPr>
          <w:rFonts w:ascii="Century Schoolbook" w:hAnsi="Century Schoolbook" w:cs="Arial"/>
          <w:szCs w:val="24"/>
          <w:shd w:val="clear" w:color="auto" w:fill="FFFFFF"/>
        </w:rPr>
        <w:t xml:space="preserve"> </w:t>
      </w:r>
      <w:proofErr w:type="spellStart"/>
      <w:r w:rsidRPr="005B4189">
        <w:rPr>
          <w:rFonts w:ascii="Century Schoolbook" w:hAnsi="Century Schoolbook" w:cs="Arial"/>
          <w:szCs w:val="24"/>
          <w:shd w:val="clear" w:color="auto" w:fill="FFFFFF"/>
        </w:rPr>
        <w:t>Entrepreneurs</w:t>
      </w:r>
      <w:proofErr w:type="spellEnd"/>
      <w:r w:rsidRPr="005B4189">
        <w:rPr>
          <w:rFonts w:ascii="Century Schoolbook" w:hAnsi="Century Schoolbook" w:cs="Arial"/>
          <w:szCs w:val="24"/>
          <w:shd w:val="clear" w:color="auto" w:fill="FFFFFF"/>
        </w:rPr>
        <w:t xml:space="preserve"> </w:t>
      </w:r>
      <w:proofErr w:type="spellStart"/>
      <w:r w:rsidRPr="005B4189">
        <w:rPr>
          <w:rFonts w:ascii="Century Schoolbook" w:hAnsi="Century Schoolbook" w:cs="Arial"/>
          <w:szCs w:val="24"/>
          <w:shd w:val="clear" w:color="auto" w:fill="FFFFFF"/>
        </w:rPr>
        <w:t>be</w:t>
      </w:r>
      <w:proofErr w:type="spellEnd"/>
      <w:r w:rsidRPr="005B4189">
        <w:rPr>
          <w:rFonts w:ascii="Century Schoolbook" w:hAnsi="Century Schoolbook" w:cs="Arial"/>
          <w:szCs w:val="24"/>
          <w:shd w:val="clear" w:color="auto" w:fill="FFFFFF"/>
        </w:rPr>
        <w:t xml:space="preserve"> </w:t>
      </w:r>
      <w:proofErr w:type="spellStart"/>
      <w:r w:rsidRPr="005B4189">
        <w:rPr>
          <w:rFonts w:ascii="Century Schoolbook" w:hAnsi="Century Schoolbook" w:cs="Arial"/>
          <w:szCs w:val="24"/>
          <w:shd w:val="clear" w:color="auto" w:fill="FFFFFF"/>
        </w:rPr>
        <w:t>Trained</w:t>
      </w:r>
      <w:proofErr w:type="spellEnd"/>
      <w:r w:rsidRPr="005B4189">
        <w:rPr>
          <w:rFonts w:ascii="Century Schoolbook" w:hAnsi="Century Schoolbook" w:cs="Arial"/>
          <w:szCs w:val="24"/>
          <w:shd w:val="clear" w:color="auto" w:fill="FFFFFF"/>
        </w:rPr>
        <w:t xml:space="preserve"> </w:t>
      </w:r>
      <w:proofErr w:type="spellStart"/>
      <w:r w:rsidRPr="005B4189">
        <w:rPr>
          <w:rFonts w:ascii="Century Schoolbook" w:hAnsi="Century Schoolbook" w:cs="Arial"/>
          <w:szCs w:val="24"/>
          <w:shd w:val="clear" w:color="auto" w:fill="FFFFFF"/>
        </w:rPr>
        <w:t>or</w:t>
      </w:r>
      <w:proofErr w:type="spellEnd"/>
      <w:r w:rsidRPr="005B4189">
        <w:rPr>
          <w:rFonts w:ascii="Century Schoolbook" w:hAnsi="Century Schoolbook" w:cs="Arial"/>
          <w:szCs w:val="24"/>
          <w:shd w:val="clear" w:color="auto" w:fill="FFFFFF"/>
        </w:rPr>
        <w:t xml:space="preserve"> </w:t>
      </w:r>
      <w:proofErr w:type="spellStart"/>
      <w:r w:rsidRPr="005B4189">
        <w:rPr>
          <w:rFonts w:ascii="Century Schoolbook" w:hAnsi="Century Schoolbook" w:cs="Arial"/>
          <w:szCs w:val="24"/>
          <w:shd w:val="clear" w:color="auto" w:fill="FFFFFF"/>
        </w:rPr>
        <w:t>their</w:t>
      </w:r>
      <w:proofErr w:type="spellEnd"/>
      <w:r w:rsidRPr="005B4189">
        <w:rPr>
          <w:rFonts w:ascii="Century Schoolbook" w:hAnsi="Century Schoolbook" w:cs="Arial"/>
          <w:szCs w:val="24"/>
          <w:shd w:val="clear" w:color="auto" w:fill="FFFFFF"/>
        </w:rPr>
        <w:t xml:space="preserve"> </w:t>
      </w:r>
      <w:proofErr w:type="spellStart"/>
      <w:r w:rsidRPr="005B4189">
        <w:rPr>
          <w:rFonts w:ascii="Century Schoolbook" w:hAnsi="Century Schoolbook" w:cs="Arial"/>
          <w:szCs w:val="24"/>
          <w:shd w:val="clear" w:color="auto" w:fill="FFFFFF"/>
        </w:rPr>
        <w:t>Experience</w:t>
      </w:r>
      <w:proofErr w:type="spellEnd"/>
      <w:r w:rsidRPr="005B4189">
        <w:rPr>
          <w:rFonts w:ascii="Century Schoolbook" w:hAnsi="Century Schoolbook" w:cs="Arial"/>
          <w:szCs w:val="24"/>
          <w:shd w:val="clear" w:color="auto" w:fill="FFFFFF"/>
        </w:rPr>
        <w:t xml:space="preserve"> </w:t>
      </w:r>
      <w:proofErr w:type="spellStart"/>
      <w:r w:rsidRPr="005B4189">
        <w:rPr>
          <w:rFonts w:ascii="Century Schoolbook" w:hAnsi="Century Schoolbook" w:cs="Arial"/>
          <w:szCs w:val="24"/>
          <w:shd w:val="clear" w:color="auto" w:fill="FFFFFF"/>
        </w:rPr>
        <w:t>is</w:t>
      </w:r>
      <w:proofErr w:type="spellEnd"/>
      <w:r w:rsidRPr="005B4189">
        <w:rPr>
          <w:rFonts w:ascii="Century Schoolbook" w:hAnsi="Century Schoolbook" w:cs="Arial"/>
          <w:szCs w:val="24"/>
          <w:shd w:val="clear" w:color="auto" w:fill="FFFFFF"/>
        </w:rPr>
        <w:t xml:space="preserve"> </w:t>
      </w:r>
      <w:proofErr w:type="spellStart"/>
      <w:r w:rsidRPr="005B4189">
        <w:rPr>
          <w:rFonts w:ascii="Century Schoolbook" w:hAnsi="Century Schoolbook" w:cs="Arial"/>
          <w:szCs w:val="24"/>
          <w:shd w:val="clear" w:color="auto" w:fill="FFFFFF"/>
        </w:rPr>
        <w:t>Enough</w:t>
      </w:r>
      <w:proofErr w:type="spellEnd"/>
      <w:r w:rsidRPr="005B4189">
        <w:rPr>
          <w:rFonts w:ascii="Century Schoolbook" w:hAnsi="Century Schoolbook" w:cs="Arial"/>
          <w:szCs w:val="24"/>
          <w:shd w:val="clear" w:color="auto" w:fill="FFFFFF"/>
        </w:rPr>
        <w:t>?</w:t>
      </w:r>
      <w:r w:rsidR="00BD16C7">
        <w:rPr>
          <w:rFonts w:ascii="Century Schoolbook" w:hAnsi="Century Schoolbook" w:cs="Arial"/>
          <w:szCs w:val="24"/>
          <w:shd w:val="clear" w:color="auto" w:fill="FFFFFF"/>
        </w:rPr>
        <w:t xml:space="preserve"> </w:t>
      </w:r>
      <w:proofErr w:type="spellStart"/>
      <w:r w:rsidRPr="005B4189">
        <w:rPr>
          <w:rFonts w:ascii="Century Schoolbook" w:hAnsi="Century Schoolbook" w:cs="Arial"/>
          <w:i/>
          <w:iCs/>
          <w:szCs w:val="24"/>
          <w:shd w:val="clear" w:color="auto" w:fill="FFFFFF"/>
        </w:rPr>
        <w:t>Entrepreneurship-Practice-Oriented</w:t>
      </w:r>
      <w:proofErr w:type="spellEnd"/>
      <w:r w:rsidRPr="005B4189">
        <w:rPr>
          <w:rFonts w:ascii="Century Schoolbook" w:hAnsi="Century Schoolbook" w:cs="Arial"/>
          <w:i/>
          <w:iCs/>
          <w:szCs w:val="24"/>
          <w:shd w:val="clear" w:color="auto" w:fill="FFFFFF"/>
        </w:rPr>
        <w:t xml:space="preserve"> </w:t>
      </w:r>
      <w:proofErr w:type="spellStart"/>
      <w:r w:rsidRPr="005B4189">
        <w:rPr>
          <w:rFonts w:ascii="Century Schoolbook" w:hAnsi="Century Schoolbook" w:cs="Arial"/>
          <w:i/>
          <w:iCs/>
          <w:szCs w:val="24"/>
          <w:shd w:val="clear" w:color="auto" w:fill="FFFFFF"/>
        </w:rPr>
        <w:t>Perspectives</w:t>
      </w:r>
      <w:proofErr w:type="spellEnd"/>
      <w:r w:rsidRPr="005B4189">
        <w:rPr>
          <w:rFonts w:ascii="Century Schoolbook" w:hAnsi="Century Schoolbook" w:cs="Arial"/>
          <w:szCs w:val="24"/>
          <w:shd w:val="clear" w:color="auto" w:fill="FFFFFF"/>
        </w:rPr>
        <w:t>, 39-61.</w:t>
      </w:r>
    </w:p>
    <w:p w14:paraId="0E633432" w14:textId="77777777" w:rsidR="000D5BBE" w:rsidRPr="005B4189" w:rsidRDefault="000D5BBE" w:rsidP="00587C89">
      <w:pPr>
        <w:spacing w:line="240" w:lineRule="auto"/>
        <w:textAlignment w:val="baseline"/>
        <w:rPr>
          <w:rFonts w:ascii="Century Schoolbook" w:eastAsia="Times New Roman" w:hAnsi="Century Schoolbook" w:cs="Segoe UI"/>
          <w:szCs w:val="24"/>
          <w:lang w:eastAsia="sk-SK"/>
        </w:rPr>
      </w:pPr>
      <w:r w:rsidRPr="005B4189">
        <w:rPr>
          <w:rFonts w:ascii="Century Schoolbook" w:eastAsia="Times New Roman" w:hAnsi="Century Schoolbook" w:cs="Segoe UI"/>
          <w:szCs w:val="24"/>
          <w:lang w:eastAsia="sk-SK"/>
        </w:rPr>
        <w:lastRenderedPageBreak/>
        <w:t>Tichy, N., &amp;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Bennis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, W. (2007). </w:t>
      </w:r>
      <w:proofErr w:type="spellStart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Making</w:t>
      </w:r>
      <w:proofErr w:type="spellEnd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 </w:t>
      </w:r>
      <w:proofErr w:type="spellStart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judgment</w:t>
      </w:r>
      <w:proofErr w:type="spellEnd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 </w:t>
      </w:r>
      <w:proofErr w:type="spellStart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calls</w:t>
      </w:r>
      <w:proofErr w:type="spellEnd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.</w:t>
      </w:r>
      <w:r w:rsidRPr="005B4189">
        <w:rPr>
          <w:rFonts w:ascii="Century Schoolbook" w:eastAsia="Times New Roman" w:hAnsi="Century Schoolbook" w:cs="Segoe UI"/>
          <w:szCs w:val="24"/>
          <w:lang w:eastAsia="sk-SK"/>
        </w:rPr>
        <w:t> Harvard Business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Review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,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October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 xml:space="preserve">, 94–102, DOI: </w:t>
      </w:r>
      <w:hyperlink r:id="rId28" w:history="1">
        <w:r w:rsidRPr="005B4189">
          <w:rPr>
            <w:rStyle w:val="Hyperlink"/>
            <w:rFonts w:ascii="Century Schoolbook" w:eastAsia="Times New Roman" w:hAnsi="Century Schoolbook" w:cs="Segoe UI"/>
            <w:szCs w:val="24"/>
            <w:lang w:eastAsia="sk-SK"/>
          </w:rPr>
          <w:t>https://hbr.org/2007/10/making-judgment-calls</w:t>
        </w:r>
      </w:hyperlink>
      <w:r w:rsidRPr="005B4189">
        <w:rPr>
          <w:rFonts w:ascii="Century Schoolbook" w:eastAsia="Times New Roman" w:hAnsi="Century Schoolbook" w:cs="Segoe UI"/>
          <w:szCs w:val="24"/>
          <w:lang w:eastAsia="sk-SK"/>
        </w:rPr>
        <w:t>. </w:t>
      </w:r>
    </w:p>
    <w:p w14:paraId="0ED61379" w14:textId="136EB578" w:rsidR="000D5BBE" w:rsidRPr="005B4189" w:rsidRDefault="000D5BBE" w:rsidP="00587C89">
      <w:pPr>
        <w:spacing w:line="240" w:lineRule="auto"/>
        <w:textAlignment w:val="baseline"/>
        <w:rPr>
          <w:rFonts w:ascii="Century Schoolbook" w:eastAsia="Times New Roman" w:hAnsi="Century Schoolbook" w:cs="Segoe UI"/>
          <w:szCs w:val="24"/>
          <w:lang w:eastAsia="sk-SK"/>
        </w:rPr>
      </w:pPr>
      <w:proofErr w:type="spellStart"/>
      <w:r w:rsidRPr="005B4189">
        <w:rPr>
          <w:rFonts w:ascii="Century Schoolbook" w:hAnsi="Century Schoolbook"/>
          <w:color w:val="000000"/>
          <w:szCs w:val="24"/>
          <w:shd w:val="clear" w:color="auto" w:fill="FFFFFF"/>
        </w:rPr>
        <w:t>Torney</w:t>
      </w:r>
      <w:proofErr w:type="spellEnd"/>
      <w:r w:rsidRPr="005B4189">
        <w:rPr>
          <w:rFonts w:ascii="Century Schoolbook" w:hAnsi="Century Schoolbook"/>
          <w:color w:val="000000"/>
          <w:szCs w:val="24"/>
          <w:shd w:val="clear" w:color="auto" w:fill="FFFFFF"/>
        </w:rPr>
        <w:t xml:space="preserve"> </w:t>
      </w:r>
      <w:proofErr w:type="spellStart"/>
      <w:r w:rsidRPr="005B4189">
        <w:rPr>
          <w:rFonts w:ascii="Century Schoolbook" w:hAnsi="Century Schoolbook"/>
          <w:color w:val="000000"/>
          <w:szCs w:val="24"/>
          <w:shd w:val="clear" w:color="auto" w:fill="FFFFFF"/>
        </w:rPr>
        <w:t>Welsh</w:t>
      </w:r>
      <w:proofErr w:type="spellEnd"/>
      <w:r w:rsidRPr="005B4189">
        <w:rPr>
          <w:rFonts w:ascii="Century Schoolbook" w:hAnsi="Century Schoolbook"/>
          <w:color w:val="000000"/>
          <w:szCs w:val="24"/>
          <w:shd w:val="clear" w:color="auto" w:fill="FFFFFF"/>
        </w:rPr>
        <w:t xml:space="preserve">, E., </w:t>
      </w:r>
      <w:proofErr w:type="spellStart"/>
      <w:r w:rsidRPr="005B4189">
        <w:rPr>
          <w:rFonts w:ascii="Century Schoolbook" w:hAnsi="Century Schoolbook"/>
          <w:color w:val="000000"/>
          <w:szCs w:val="24"/>
          <w:shd w:val="clear" w:color="auto" w:fill="FFFFFF"/>
        </w:rPr>
        <w:t>Bhave</w:t>
      </w:r>
      <w:proofErr w:type="spellEnd"/>
      <w:r w:rsidRPr="005B4189">
        <w:rPr>
          <w:rFonts w:ascii="Century Schoolbook" w:hAnsi="Century Schoolbook"/>
          <w:color w:val="000000"/>
          <w:szCs w:val="24"/>
          <w:shd w:val="clear" w:color="auto" w:fill="FFFFFF"/>
        </w:rPr>
        <w:t xml:space="preserve">, D., &amp; </w:t>
      </w:r>
      <w:proofErr w:type="spellStart"/>
      <w:r w:rsidRPr="005B4189">
        <w:rPr>
          <w:rFonts w:ascii="Century Schoolbook" w:hAnsi="Century Schoolbook"/>
          <w:color w:val="000000"/>
          <w:szCs w:val="24"/>
          <w:shd w:val="clear" w:color="auto" w:fill="FFFFFF"/>
        </w:rPr>
        <w:t>Yong</w:t>
      </w:r>
      <w:proofErr w:type="spellEnd"/>
      <w:r w:rsidRPr="005B4189">
        <w:rPr>
          <w:rFonts w:ascii="Century Schoolbook" w:hAnsi="Century Schoolbook"/>
          <w:color w:val="000000"/>
          <w:szCs w:val="24"/>
          <w:shd w:val="clear" w:color="auto" w:fill="FFFFFF"/>
        </w:rPr>
        <w:t xml:space="preserve"> Kim, K</w:t>
      </w:r>
      <w:r w:rsidR="00BD16C7">
        <w:rPr>
          <w:rFonts w:ascii="Century Schoolbook" w:hAnsi="Century Schoolbook"/>
          <w:color w:val="000000"/>
          <w:szCs w:val="24"/>
          <w:shd w:val="clear" w:color="auto" w:fill="FFFFFF"/>
        </w:rPr>
        <w:t xml:space="preserve">. </w:t>
      </w:r>
      <w:r w:rsidRPr="005B4189">
        <w:rPr>
          <w:rFonts w:ascii="Century Schoolbook" w:hAnsi="Century Schoolbook"/>
          <w:color w:val="000000"/>
          <w:szCs w:val="24"/>
          <w:shd w:val="clear" w:color="auto" w:fill="FFFFFF"/>
        </w:rPr>
        <w:t xml:space="preserve">(2012). Are </w:t>
      </w:r>
      <w:proofErr w:type="spellStart"/>
      <w:r w:rsidRPr="005B4189">
        <w:rPr>
          <w:rFonts w:ascii="Century Schoolbook" w:hAnsi="Century Schoolbook"/>
          <w:color w:val="000000"/>
          <w:szCs w:val="24"/>
          <w:shd w:val="clear" w:color="auto" w:fill="FFFFFF"/>
        </w:rPr>
        <w:t>you</w:t>
      </w:r>
      <w:proofErr w:type="spellEnd"/>
      <w:r w:rsidRPr="005B4189">
        <w:rPr>
          <w:rFonts w:ascii="Century Schoolbook" w:hAnsi="Century Schoolbook"/>
          <w:color w:val="000000"/>
          <w:szCs w:val="24"/>
          <w:shd w:val="clear" w:color="auto" w:fill="FFFFFF"/>
        </w:rPr>
        <w:t xml:space="preserve"> my mentor? </w:t>
      </w:r>
      <w:proofErr w:type="spellStart"/>
      <w:r w:rsidRPr="005B4189">
        <w:rPr>
          <w:rFonts w:ascii="Century Schoolbook" w:hAnsi="Century Schoolbook"/>
          <w:color w:val="000000"/>
          <w:szCs w:val="24"/>
          <w:shd w:val="clear" w:color="auto" w:fill="FFFFFF"/>
        </w:rPr>
        <w:t>Informal</w:t>
      </w:r>
      <w:proofErr w:type="spellEnd"/>
      <w:r w:rsidRPr="005B4189">
        <w:rPr>
          <w:rFonts w:ascii="Century Schoolbook" w:hAnsi="Century Schoolbook"/>
          <w:color w:val="000000"/>
          <w:szCs w:val="24"/>
          <w:shd w:val="clear" w:color="auto" w:fill="FFFFFF"/>
        </w:rPr>
        <w:t xml:space="preserve"> </w:t>
      </w:r>
      <w:proofErr w:type="spellStart"/>
      <w:r w:rsidRPr="005B4189">
        <w:rPr>
          <w:rFonts w:ascii="Century Schoolbook" w:hAnsi="Century Schoolbook"/>
          <w:color w:val="000000"/>
          <w:szCs w:val="24"/>
          <w:shd w:val="clear" w:color="auto" w:fill="FFFFFF"/>
        </w:rPr>
        <w:t>mentoring</w:t>
      </w:r>
      <w:proofErr w:type="spellEnd"/>
      <w:r w:rsidRPr="005B4189">
        <w:rPr>
          <w:rFonts w:ascii="Century Schoolbook" w:hAnsi="Century Schoolbook"/>
          <w:color w:val="000000"/>
          <w:szCs w:val="24"/>
          <w:shd w:val="clear" w:color="auto" w:fill="FFFFFF"/>
        </w:rPr>
        <w:t xml:space="preserve"> </w:t>
      </w:r>
      <w:proofErr w:type="spellStart"/>
      <w:r w:rsidRPr="005B4189">
        <w:rPr>
          <w:rFonts w:ascii="Century Schoolbook" w:hAnsi="Century Schoolbook"/>
          <w:color w:val="000000"/>
          <w:szCs w:val="24"/>
          <w:shd w:val="clear" w:color="auto" w:fill="FFFFFF"/>
        </w:rPr>
        <w:t>mutual</w:t>
      </w:r>
      <w:proofErr w:type="spellEnd"/>
      <w:r w:rsidRPr="005B4189">
        <w:rPr>
          <w:rFonts w:ascii="Century Schoolbook" w:hAnsi="Century Schoolbook"/>
          <w:color w:val="000000"/>
          <w:szCs w:val="24"/>
          <w:shd w:val="clear" w:color="auto" w:fill="FFFFFF"/>
        </w:rPr>
        <w:t xml:space="preserve"> </w:t>
      </w:r>
      <w:proofErr w:type="spellStart"/>
      <w:r w:rsidRPr="005B4189">
        <w:rPr>
          <w:rFonts w:ascii="Century Schoolbook" w:hAnsi="Century Schoolbook"/>
          <w:color w:val="000000"/>
          <w:szCs w:val="24"/>
          <w:shd w:val="clear" w:color="auto" w:fill="FFFFFF"/>
        </w:rPr>
        <w:t>identification</w:t>
      </w:r>
      <w:proofErr w:type="spellEnd"/>
      <w:r w:rsidRPr="005B4189">
        <w:rPr>
          <w:rFonts w:ascii="Century Schoolbook" w:hAnsi="Century Schoolbook"/>
          <w:color w:val="000000"/>
          <w:szCs w:val="24"/>
          <w:shd w:val="clear" w:color="auto" w:fill="FFFFFF"/>
        </w:rPr>
        <w:t>. </w:t>
      </w:r>
      <w:proofErr w:type="spellStart"/>
      <w:r w:rsidRPr="005B4189">
        <w:rPr>
          <w:rFonts w:ascii="Century Schoolbook" w:hAnsi="Century Schoolbook"/>
          <w:i/>
          <w:iCs/>
          <w:color w:val="000000"/>
          <w:szCs w:val="24"/>
          <w:bdr w:val="none" w:sz="0" w:space="0" w:color="auto" w:frame="1"/>
        </w:rPr>
        <w:t>Career</w:t>
      </w:r>
      <w:proofErr w:type="spellEnd"/>
      <w:r w:rsidRPr="005B4189">
        <w:rPr>
          <w:rFonts w:ascii="Century Schoolbook" w:hAnsi="Century Schoolbook"/>
          <w:i/>
          <w:iCs/>
          <w:color w:val="000000"/>
          <w:szCs w:val="24"/>
          <w:bdr w:val="none" w:sz="0" w:space="0" w:color="auto" w:frame="1"/>
        </w:rPr>
        <w:t xml:space="preserve"> </w:t>
      </w:r>
      <w:proofErr w:type="spellStart"/>
      <w:r w:rsidRPr="005B4189">
        <w:rPr>
          <w:rFonts w:ascii="Century Schoolbook" w:hAnsi="Century Schoolbook"/>
          <w:i/>
          <w:iCs/>
          <w:color w:val="000000"/>
          <w:szCs w:val="24"/>
          <w:bdr w:val="none" w:sz="0" w:space="0" w:color="auto" w:frame="1"/>
        </w:rPr>
        <w:t>Development</w:t>
      </w:r>
      <w:proofErr w:type="spellEnd"/>
      <w:r w:rsidRPr="005B4189">
        <w:rPr>
          <w:rFonts w:ascii="Century Schoolbook" w:hAnsi="Century Schoolbook"/>
          <w:i/>
          <w:iCs/>
          <w:color w:val="000000"/>
          <w:szCs w:val="24"/>
          <w:bdr w:val="none" w:sz="0" w:space="0" w:color="auto" w:frame="1"/>
        </w:rPr>
        <w:t xml:space="preserve"> International</w:t>
      </w:r>
      <w:r w:rsidRPr="005B4189">
        <w:rPr>
          <w:rFonts w:ascii="Century Schoolbook" w:hAnsi="Century Schoolbook"/>
          <w:color w:val="000000"/>
          <w:szCs w:val="24"/>
          <w:shd w:val="clear" w:color="auto" w:fill="FFFFFF"/>
        </w:rPr>
        <w:t>, </w:t>
      </w:r>
      <w:r w:rsidRPr="005B4189">
        <w:rPr>
          <w:rFonts w:ascii="Century Schoolbook" w:hAnsi="Century Schoolbook"/>
          <w:i/>
          <w:iCs/>
          <w:color w:val="000000"/>
          <w:szCs w:val="24"/>
          <w:bdr w:val="none" w:sz="0" w:space="0" w:color="auto" w:frame="1"/>
        </w:rPr>
        <w:t>17</w:t>
      </w:r>
      <w:r w:rsidRPr="005B4189">
        <w:rPr>
          <w:rFonts w:ascii="Century Schoolbook" w:hAnsi="Century Schoolbook"/>
          <w:color w:val="000000"/>
          <w:szCs w:val="24"/>
          <w:shd w:val="clear" w:color="auto" w:fill="FFFFFF"/>
        </w:rPr>
        <w:t xml:space="preserve">(2), 137–148. </w:t>
      </w:r>
      <w:hyperlink r:id="rId29" w:history="1">
        <w:r w:rsidRPr="005B4189">
          <w:rPr>
            <w:rStyle w:val="Hyperlink"/>
            <w:rFonts w:ascii="Century Schoolbook" w:hAnsi="Century Schoolbook"/>
            <w:szCs w:val="24"/>
            <w:shd w:val="clear" w:color="auto" w:fill="FFFFFF"/>
          </w:rPr>
          <w:t>https://doi.org/10.1108/13620431211225322</w:t>
        </w:r>
      </w:hyperlink>
      <w:r w:rsidRPr="005B4189">
        <w:rPr>
          <w:rFonts w:ascii="Century Schoolbook" w:hAnsi="Century Schoolbook"/>
          <w:color w:val="000000"/>
          <w:szCs w:val="24"/>
          <w:shd w:val="clear" w:color="auto" w:fill="FFFFFF"/>
        </w:rPr>
        <w:t xml:space="preserve"> </w:t>
      </w:r>
    </w:p>
    <w:p w14:paraId="45B5C101" w14:textId="77777777" w:rsidR="000D5BBE" w:rsidRPr="005B4189" w:rsidRDefault="000D5BBE" w:rsidP="00587C89">
      <w:pPr>
        <w:spacing w:line="240" w:lineRule="auto"/>
        <w:textAlignment w:val="baseline"/>
        <w:rPr>
          <w:rFonts w:ascii="Century Schoolbook" w:eastAsia="Times New Roman" w:hAnsi="Century Schoolbook" w:cs="Segoe UI"/>
          <w:szCs w:val="24"/>
          <w:lang w:eastAsia="sk-SK"/>
        </w:rPr>
      </w:pP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Treviño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, L.K. (1986).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Ethical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Decision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Making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 in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Organizations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: A Person-situation Interactionist Model. </w:t>
      </w:r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Academy of Management Review</w:t>
      </w:r>
      <w:r w:rsidRPr="005B4189">
        <w:rPr>
          <w:rFonts w:ascii="Century Schoolbook" w:eastAsia="Times New Roman" w:hAnsi="Century Schoolbook" w:cs="Segoe UI"/>
          <w:szCs w:val="24"/>
          <w:lang w:eastAsia="sk-SK"/>
        </w:rPr>
        <w:t>, 11(3), 601–617. </w:t>
      </w:r>
    </w:p>
    <w:p w14:paraId="68BA181B" w14:textId="77777777" w:rsidR="000D5BBE" w:rsidRPr="005B4189" w:rsidRDefault="000D5BBE" w:rsidP="00587C89">
      <w:pPr>
        <w:spacing w:line="240" w:lineRule="auto"/>
        <w:textAlignment w:val="baseline"/>
        <w:rPr>
          <w:rFonts w:ascii="Century Schoolbook" w:eastAsia="Times New Roman" w:hAnsi="Century Schoolbook" w:cs="Segoe UI"/>
          <w:szCs w:val="24"/>
          <w:lang w:eastAsia="sk-SK"/>
        </w:rPr>
      </w:pP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Treviño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, L.K., &amp;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Youngblood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, S.A. (1990). Bad Apples in Bad Barrels: A Causal Analysis of Ethical Decision-making Behavior. </w:t>
      </w:r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Journal of Applied Psychology,</w:t>
      </w:r>
      <w:r w:rsidRPr="005B4189">
        <w:rPr>
          <w:rFonts w:ascii="Century Schoolbook" w:eastAsia="Times New Roman" w:hAnsi="Century Schoolbook" w:cs="Segoe UI"/>
          <w:szCs w:val="24"/>
          <w:lang w:eastAsia="sk-SK"/>
        </w:rPr>
        <w:t> 75(4), 378–385. </w:t>
      </w:r>
    </w:p>
    <w:p w14:paraId="463BAE5B" w14:textId="77777777" w:rsidR="000D5BBE" w:rsidRPr="005B4189" w:rsidRDefault="000D5BBE" w:rsidP="00587C89">
      <w:pPr>
        <w:spacing w:line="240" w:lineRule="auto"/>
        <w:textAlignment w:val="baseline"/>
        <w:rPr>
          <w:rFonts w:ascii="Century Schoolbook" w:eastAsia="Times New Roman" w:hAnsi="Century Schoolbook" w:cs="Segoe UI"/>
          <w:szCs w:val="24"/>
          <w:lang w:eastAsia="sk-SK"/>
        </w:rPr>
      </w:pPr>
      <w:r w:rsidRPr="005B4189">
        <w:rPr>
          <w:rFonts w:ascii="Century Schoolbook" w:eastAsia="Times New Roman" w:hAnsi="Century Schoolbook" w:cs="Segoe UI"/>
          <w:szCs w:val="24"/>
          <w:lang w:eastAsia="sk-SK"/>
        </w:rPr>
        <w:t>Tsoukas, H., &amp; Hatch, M.J. (2001). Complex thinking, complex practice: The case for a narrative approach to organizational complexity. </w:t>
      </w:r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Human Relations,</w:t>
      </w:r>
      <w:r w:rsidRPr="005B4189">
        <w:rPr>
          <w:rFonts w:ascii="Century Schoolbook" w:eastAsia="Times New Roman" w:hAnsi="Century Schoolbook" w:cs="Segoe UI"/>
          <w:szCs w:val="24"/>
          <w:lang w:eastAsia="sk-SK"/>
        </w:rPr>
        <w:t> 54, 979–1013. </w:t>
      </w:r>
    </w:p>
    <w:p w14:paraId="7A9CBE22" w14:textId="77777777" w:rsidR="000D5BBE" w:rsidRPr="005B4189" w:rsidRDefault="000D5BBE" w:rsidP="00587C89">
      <w:pPr>
        <w:spacing w:line="240" w:lineRule="auto"/>
        <w:textAlignment w:val="baseline"/>
        <w:rPr>
          <w:rFonts w:ascii="Century Schoolbook" w:eastAsia="Times New Roman" w:hAnsi="Century Schoolbook" w:cs="Segoe UI"/>
          <w:szCs w:val="24"/>
          <w:lang w:eastAsia="sk-SK"/>
        </w:rPr>
      </w:pP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Vickers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, G. (1967). </w:t>
      </w:r>
      <w:proofErr w:type="spellStart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Towards</w:t>
      </w:r>
      <w:proofErr w:type="spellEnd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 a sociology </w:t>
      </w:r>
      <w:proofErr w:type="spellStart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of</w:t>
      </w:r>
      <w:proofErr w:type="spellEnd"/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 management</w:t>
      </w:r>
      <w:r w:rsidRPr="005B4189">
        <w:rPr>
          <w:rFonts w:ascii="Century Schoolbook" w:eastAsia="Times New Roman" w:hAnsi="Century Schoolbook" w:cs="Segoe UI"/>
          <w:szCs w:val="24"/>
          <w:lang w:eastAsia="sk-SK"/>
        </w:rPr>
        <w:t>. New York: Basic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Books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. </w:t>
      </w:r>
    </w:p>
    <w:p w14:paraId="6A371FD3" w14:textId="77777777" w:rsidR="000D5BBE" w:rsidRPr="005B4189" w:rsidRDefault="000D5BBE" w:rsidP="00587C89">
      <w:pPr>
        <w:spacing w:line="240" w:lineRule="auto"/>
        <w:textAlignment w:val="baseline"/>
        <w:rPr>
          <w:rFonts w:ascii="Century Schoolbook" w:eastAsia="Times New Roman" w:hAnsi="Century Schoolbook" w:cs="Segoe UI"/>
          <w:szCs w:val="24"/>
          <w:lang w:eastAsia="sk-SK"/>
        </w:rPr>
      </w:pPr>
      <w:proofErr w:type="spellStart"/>
      <w:r w:rsidRPr="005B4189">
        <w:rPr>
          <w:rFonts w:ascii="Century Schoolbook" w:hAnsi="Century Schoolbook" w:cs="Arial"/>
          <w:szCs w:val="24"/>
          <w:shd w:val="clear" w:color="auto" w:fill="FFFFFF"/>
        </w:rPr>
        <w:t>Warhurst</w:t>
      </w:r>
      <w:proofErr w:type="spellEnd"/>
      <w:r w:rsidRPr="005B4189">
        <w:rPr>
          <w:rFonts w:ascii="Century Schoolbook" w:hAnsi="Century Schoolbook" w:cs="Arial"/>
          <w:szCs w:val="24"/>
          <w:shd w:val="clear" w:color="auto" w:fill="FFFFFF"/>
        </w:rPr>
        <w:t xml:space="preserve">, R. P., &amp; Black, K. (2019). </w:t>
      </w:r>
      <w:proofErr w:type="spellStart"/>
      <w:r w:rsidRPr="005B4189">
        <w:rPr>
          <w:rFonts w:ascii="Century Schoolbook" w:hAnsi="Century Schoolbook" w:cs="Arial"/>
          <w:szCs w:val="24"/>
          <w:shd w:val="clear" w:color="auto" w:fill="FFFFFF"/>
        </w:rPr>
        <w:t>Meaning</w:t>
      </w:r>
      <w:proofErr w:type="spellEnd"/>
      <w:r w:rsidRPr="005B4189">
        <w:rPr>
          <w:rFonts w:ascii="Century Schoolbook" w:hAnsi="Century Schoolbook" w:cs="Arial"/>
          <w:szCs w:val="24"/>
          <w:shd w:val="clear" w:color="auto" w:fill="FFFFFF"/>
        </w:rPr>
        <w:t xml:space="preserve"> in </w:t>
      </w:r>
      <w:proofErr w:type="spellStart"/>
      <w:r w:rsidRPr="005B4189">
        <w:rPr>
          <w:rFonts w:ascii="Century Schoolbook" w:hAnsi="Century Schoolbook" w:cs="Arial"/>
          <w:szCs w:val="24"/>
          <w:shd w:val="clear" w:color="auto" w:fill="FFFFFF"/>
        </w:rPr>
        <w:t>Mentoring</w:t>
      </w:r>
      <w:proofErr w:type="spellEnd"/>
      <w:r w:rsidRPr="005B4189">
        <w:rPr>
          <w:rFonts w:ascii="Century Schoolbook" w:hAnsi="Century Schoolbook" w:cs="Arial"/>
          <w:szCs w:val="24"/>
          <w:shd w:val="clear" w:color="auto" w:fill="FFFFFF"/>
        </w:rPr>
        <w:t xml:space="preserve">: More </w:t>
      </w:r>
      <w:proofErr w:type="spellStart"/>
      <w:r w:rsidRPr="005B4189">
        <w:rPr>
          <w:rFonts w:ascii="Century Schoolbook" w:hAnsi="Century Schoolbook" w:cs="Arial"/>
          <w:szCs w:val="24"/>
          <w:shd w:val="clear" w:color="auto" w:fill="FFFFFF"/>
        </w:rPr>
        <w:t>Than</w:t>
      </w:r>
      <w:proofErr w:type="spellEnd"/>
      <w:r w:rsidRPr="005B4189">
        <w:rPr>
          <w:rFonts w:ascii="Century Schoolbook" w:hAnsi="Century Schoolbook" w:cs="Arial"/>
          <w:szCs w:val="24"/>
          <w:shd w:val="clear" w:color="auto" w:fill="FFFFFF"/>
        </w:rPr>
        <w:t xml:space="preserve"> </w:t>
      </w:r>
      <w:proofErr w:type="spellStart"/>
      <w:r w:rsidRPr="005B4189">
        <w:rPr>
          <w:rFonts w:ascii="Century Schoolbook" w:hAnsi="Century Schoolbook" w:cs="Arial"/>
          <w:szCs w:val="24"/>
          <w:shd w:val="clear" w:color="auto" w:fill="FFFFFF"/>
        </w:rPr>
        <w:t>Meets</w:t>
      </w:r>
      <w:proofErr w:type="spellEnd"/>
      <w:r w:rsidRPr="005B4189">
        <w:rPr>
          <w:rFonts w:ascii="Century Schoolbook" w:hAnsi="Century Schoolbook" w:cs="Arial"/>
          <w:szCs w:val="24"/>
          <w:shd w:val="clear" w:color="auto" w:fill="FFFFFF"/>
        </w:rPr>
        <w:t xml:space="preserve"> </w:t>
      </w:r>
      <w:proofErr w:type="spellStart"/>
      <w:r w:rsidRPr="005B4189">
        <w:rPr>
          <w:rFonts w:ascii="Century Schoolbook" w:hAnsi="Century Schoolbook" w:cs="Arial"/>
          <w:szCs w:val="24"/>
          <w:shd w:val="clear" w:color="auto" w:fill="FFFFFF"/>
        </w:rPr>
        <w:t>the</w:t>
      </w:r>
      <w:proofErr w:type="spellEnd"/>
      <w:r w:rsidRPr="005B4189">
        <w:rPr>
          <w:rFonts w:ascii="Century Schoolbook" w:hAnsi="Century Schoolbook" w:cs="Arial"/>
          <w:szCs w:val="24"/>
          <w:shd w:val="clear" w:color="auto" w:fill="FFFFFF"/>
        </w:rPr>
        <w:t xml:space="preserve"> </w:t>
      </w:r>
      <w:proofErr w:type="spellStart"/>
      <w:r w:rsidRPr="005B4189">
        <w:rPr>
          <w:rFonts w:ascii="Century Schoolbook" w:hAnsi="Century Schoolbook" w:cs="Arial"/>
          <w:szCs w:val="24"/>
          <w:shd w:val="clear" w:color="auto" w:fill="FFFFFF"/>
        </w:rPr>
        <w:t>Eye</w:t>
      </w:r>
      <w:proofErr w:type="spellEnd"/>
      <w:r w:rsidRPr="005B4189">
        <w:rPr>
          <w:rFonts w:ascii="Century Schoolbook" w:hAnsi="Century Schoolbook" w:cs="Arial"/>
          <w:szCs w:val="24"/>
          <w:shd w:val="clear" w:color="auto" w:fill="FFFFFF"/>
        </w:rPr>
        <w:t>/“I.” </w:t>
      </w:r>
      <w:proofErr w:type="spellStart"/>
      <w:r w:rsidRPr="005B4189">
        <w:rPr>
          <w:rFonts w:ascii="Century Schoolbook" w:hAnsi="Century Schoolbook" w:cs="Arial"/>
          <w:i/>
          <w:iCs/>
          <w:szCs w:val="24"/>
          <w:shd w:val="clear" w:color="auto" w:fill="FFFFFF"/>
        </w:rPr>
        <w:t>Human</w:t>
      </w:r>
      <w:proofErr w:type="spellEnd"/>
      <w:r w:rsidRPr="005B4189">
        <w:rPr>
          <w:rFonts w:ascii="Century Schoolbook" w:hAnsi="Century Schoolbook" w:cs="Arial"/>
          <w:i/>
          <w:iCs/>
          <w:szCs w:val="24"/>
          <w:shd w:val="clear" w:color="auto" w:fill="FFFFFF"/>
        </w:rPr>
        <w:t xml:space="preserve"> </w:t>
      </w:r>
      <w:proofErr w:type="spellStart"/>
      <w:r w:rsidRPr="005B4189">
        <w:rPr>
          <w:rFonts w:ascii="Century Schoolbook" w:hAnsi="Century Schoolbook" w:cs="Arial"/>
          <w:i/>
          <w:iCs/>
          <w:szCs w:val="24"/>
          <w:shd w:val="clear" w:color="auto" w:fill="FFFFFF"/>
        </w:rPr>
        <w:t>Resource</w:t>
      </w:r>
      <w:proofErr w:type="spellEnd"/>
      <w:r w:rsidRPr="005B4189">
        <w:rPr>
          <w:rFonts w:ascii="Century Schoolbook" w:hAnsi="Century Schoolbook" w:cs="Arial"/>
          <w:i/>
          <w:iCs/>
          <w:szCs w:val="24"/>
          <w:shd w:val="clear" w:color="auto" w:fill="FFFFFF"/>
        </w:rPr>
        <w:t xml:space="preserve"> </w:t>
      </w:r>
      <w:proofErr w:type="spellStart"/>
      <w:r w:rsidRPr="005B4189">
        <w:rPr>
          <w:rFonts w:ascii="Century Schoolbook" w:hAnsi="Century Schoolbook" w:cs="Arial"/>
          <w:i/>
          <w:iCs/>
          <w:szCs w:val="24"/>
          <w:shd w:val="clear" w:color="auto" w:fill="FFFFFF"/>
        </w:rPr>
        <w:t>Development</w:t>
      </w:r>
      <w:proofErr w:type="spellEnd"/>
      <w:r w:rsidRPr="005B4189">
        <w:rPr>
          <w:rFonts w:ascii="Century Schoolbook" w:hAnsi="Century Schoolbook" w:cs="Arial"/>
          <w:i/>
          <w:iCs/>
          <w:szCs w:val="24"/>
          <w:shd w:val="clear" w:color="auto" w:fill="FFFFFF"/>
        </w:rPr>
        <w:t xml:space="preserve"> </w:t>
      </w:r>
      <w:proofErr w:type="spellStart"/>
      <w:r w:rsidRPr="005B4189">
        <w:rPr>
          <w:rFonts w:ascii="Century Schoolbook" w:hAnsi="Century Schoolbook" w:cs="Arial"/>
          <w:i/>
          <w:iCs/>
          <w:szCs w:val="24"/>
          <w:shd w:val="clear" w:color="auto" w:fill="FFFFFF"/>
        </w:rPr>
        <w:t>Review</w:t>
      </w:r>
      <w:proofErr w:type="spellEnd"/>
      <w:r w:rsidRPr="005B4189">
        <w:rPr>
          <w:rFonts w:ascii="Century Schoolbook" w:hAnsi="Century Schoolbook" w:cs="Arial"/>
          <w:szCs w:val="24"/>
          <w:shd w:val="clear" w:color="auto" w:fill="FFFFFF"/>
        </w:rPr>
        <w:t>, </w:t>
      </w:r>
      <w:r w:rsidRPr="005B4189">
        <w:rPr>
          <w:rFonts w:ascii="Century Schoolbook" w:hAnsi="Century Schoolbook" w:cs="Arial"/>
          <w:i/>
          <w:iCs/>
          <w:szCs w:val="24"/>
          <w:shd w:val="clear" w:color="auto" w:fill="FFFFFF"/>
        </w:rPr>
        <w:t>18</w:t>
      </w:r>
      <w:r w:rsidRPr="005B4189">
        <w:rPr>
          <w:rFonts w:ascii="Century Schoolbook" w:hAnsi="Century Schoolbook" w:cs="Arial"/>
          <w:szCs w:val="24"/>
          <w:shd w:val="clear" w:color="auto" w:fill="FFFFFF"/>
        </w:rPr>
        <w:t>(3), 349–375. </w:t>
      </w:r>
      <w:hyperlink r:id="rId30" w:history="1">
        <w:r w:rsidRPr="005B4189">
          <w:rPr>
            <w:rStyle w:val="Hyperlink"/>
            <w:rFonts w:ascii="Century Schoolbook" w:hAnsi="Century Schoolbook" w:cs="Arial"/>
            <w:color w:val="auto"/>
            <w:szCs w:val="24"/>
            <w:shd w:val="clear" w:color="auto" w:fill="FFFFFF"/>
          </w:rPr>
          <w:t>https://doi.org/10.1177/1534484319853102</w:t>
        </w:r>
      </w:hyperlink>
      <w:r w:rsidRPr="005B4189">
        <w:rPr>
          <w:rFonts w:ascii="Century Schoolbook" w:hAnsi="Century Schoolbook"/>
          <w:szCs w:val="24"/>
        </w:rPr>
        <w:t xml:space="preserve"> </w:t>
      </w:r>
    </w:p>
    <w:p w14:paraId="5FCCDD0F" w14:textId="77777777" w:rsidR="000D5BBE" w:rsidRPr="005B4189" w:rsidRDefault="000D5BBE" w:rsidP="00587C89">
      <w:pPr>
        <w:spacing w:line="240" w:lineRule="auto"/>
        <w:textAlignment w:val="baseline"/>
        <w:rPr>
          <w:rFonts w:ascii="Century Schoolbook" w:eastAsia="Times New Roman" w:hAnsi="Century Schoolbook" w:cs="Segoe UI"/>
          <w:szCs w:val="24"/>
          <w:lang w:eastAsia="sk-SK"/>
        </w:rPr>
      </w:pPr>
      <w:r w:rsidRPr="005B4189">
        <w:rPr>
          <w:rFonts w:ascii="Century Schoolbook" w:eastAsia="Times New Roman" w:hAnsi="Century Schoolbook" w:cs="Segoe UI"/>
          <w:szCs w:val="24"/>
          <w:lang w:eastAsia="sk-SK"/>
        </w:rPr>
        <w:t>Weick, K.E. (2004). Mundane poetics: Searching for wisdom in organization studies. </w:t>
      </w:r>
      <w:r w:rsidRPr="005B4189">
        <w:rPr>
          <w:rFonts w:ascii="Century Schoolbook" w:eastAsia="Times New Roman" w:hAnsi="Century Schoolbook" w:cs="Segoe UI"/>
          <w:i/>
          <w:iCs/>
          <w:szCs w:val="24"/>
          <w:lang w:eastAsia="sk-SK"/>
        </w:rPr>
        <w:t>Organization Studies,</w:t>
      </w:r>
      <w:r w:rsidRPr="005B4189">
        <w:rPr>
          <w:rFonts w:ascii="Century Schoolbook" w:eastAsia="Times New Roman" w:hAnsi="Century Schoolbook" w:cs="Segoe UI"/>
          <w:szCs w:val="24"/>
          <w:lang w:eastAsia="sk-SK"/>
        </w:rPr>
        <w:t> 25, 653–668. </w:t>
      </w:r>
    </w:p>
    <w:p w14:paraId="51496882" w14:textId="77777777" w:rsidR="000D5BBE" w:rsidRPr="005B4189" w:rsidRDefault="000D5BBE" w:rsidP="00587C89">
      <w:pPr>
        <w:spacing w:line="240" w:lineRule="auto"/>
        <w:textAlignment w:val="baseline"/>
        <w:rPr>
          <w:rFonts w:ascii="Century Schoolbook" w:eastAsia="Times New Roman" w:hAnsi="Century Schoolbook" w:cs="Segoe UI"/>
          <w:szCs w:val="24"/>
          <w:lang w:eastAsia="sk-SK"/>
        </w:rPr>
      </w:pP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Zey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, M. G. (1984).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The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 mentor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connection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. 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Homewood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, IL: Dow Jones-</w:t>
      </w:r>
      <w:proofErr w:type="spellStart"/>
      <w:r w:rsidRPr="005B4189">
        <w:rPr>
          <w:rFonts w:ascii="Century Schoolbook" w:eastAsia="Times New Roman" w:hAnsi="Century Schoolbook" w:cs="Segoe UI"/>
          <w:szCs w:val="24"/>
          <w:lang w:eastAsia="sk-SK"/>
        </w:rPr>
        <w:t>Irwin</w:t>
      </w:r>
      <w:proofErr w:type="spellEnd"/>
      <w:r w:rsidRPr="005B4189">
        <w:rPr>
          <w:rFonts w:ascii="Century Schoolbook" w:eastAsia="Times New Roman" w:hAnsi="Century Schoolbook" w:cs="Segoe UI"/>
          <w:szCs w:val="24"/>
          <w:lang w:eastAsia="sk-SK"/>
        </w:rPr>
        <w:t>. </w:t>
      </w:r>
    </w:p>
    <w:p w14:paraId="55B20B58" w14:textId="77777777" w:rsidR="00587C89" w:rsidRDefault="00587C89" w:rsidP="000D5BBE">
      <w:pPr>
        <w:rPr>
          <w:rFonts w:ascii="Century Schoolbook" w:hAnsi="Century Schoolbook"/>
          <w:szCs w:val="24"/>
        </w:rPr>
        <w:sectPr w:rsidR="00587C89" w:rsidSect="00DB4ED8">
          <w:type w:val="continuous"/>
          <w:pgSz w:w="11907" w:h="16839" w:code="9"/>
          <w:pgMar w:top="1417" w:right="1417" w:bottom="1417" w:left="1417" w:header="708" w:footer="708" w:gutter="0"/>
          <w:cols w:space="708"/>
          <w:titlePg/>
          <w:docGrid w:linePitch="653"/>
        </w:sectPr>
      </w:pPr>
    </w:p>
    <w:p w14:paraId="083B17D3" w14:textId="655DAC90" w:rsidR="000D5BBE" w:rsidRPr="005B4189" w:rsidRDefault="000D5BBE" w:rsidP="000D5BBE">
      <w:pPr>
        <w:rPr>
          <w:rFonts w:ascii="Century Schoolbook" w:hAnsi="Century Schoolbook"/>
          <w:szCs w:val="24"/>
        </w:rPr>
      </w:pPr>
    </w:p>
    <w:p w14:paraId="1FF59088" w14:textId="77777777" w:rsidR="00B62689" w:rsidRPr="00066C99" w:rsidRDefault="00B62689" w:rsidP="00727AED"/>
    <w:sectPr w:rsidR="00B62689" w:rsidRPr="00066C99" w:rsidSect="00587C89">
      <w:type w:val="continuous"/>
      <w:pgSz w:w="11907" w:h="16839" w:code="9"/>
      <w:pgMar w:top="1417" w:right="1417" w:bottom="1417" w:left="1417" w:header="708" w:footer="708" w:gutter="0"/>
      <w:cols w:space="708"/>
      <w:titlePg/>
      <w:docGrid w:linePitch="6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65912B" w14:textId="77777777" w:rsidR="00BF56ED" w:rsidRDefault="00BF56ED" w:rsidP="00577620">
      <w:pPr>
        <w:spacing w:after="0" w:line="240" w:lineRule="auto"/>
      </w:pPr>
      <w:r>
        <w:separator/>
      </w:r>
    </w:p>
  </w:endnote>
  <w:endnote w:type="continuationSeparator" w:id="0">
    <w:p w14:paraId="2E0064B2" w14:textId="77777777" w:rsidR="00BF56ED" w:rsidRDefault="00BF56ED" w:rsidP="00577620">
      <w:pPr>
        <w:spacing w:after="0" w:line="240" w:lineRule="auto"/>
      </w:pPr>
      <w:r>
        <w:continuationSeparator/>
      </w:r>
    </w:p>
  </w:endnote>
  <w:endnote w:type="continuationNotice" w:id="1">
    <w:p w14:paraId="5B00D2D8" w14:textId="77777777" w:rsidR="00BF56ED" w:rsidRDefault="00BF56E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Schoolbook">
    <w:altName w:val="Century Schoolbook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PMincho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ntax LT CE">
    <w:altName w:val="Cambria Math"/>
    <w:panose1 w:val="020B0604020202020204"/>
    <w:charset w:val="00"/>
    <w:family w:val="modern"/>
    <w:pitch w:val="variable"/>
    <w:sig w:usb0="00000001" w:usb1="4000004A" w:usb2="00000000" w:usb3="00000000" w:csb0="00000093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847707118"/>
      <w:docPartObj>
        <w:docPartGallery w:val="Page Numbers (Bottom of Page)"/>
        <w:docPartUnique/>
      </w:docPartObj>
    </w:sdtPr>
    <w:sdtEndPr/>
    <w:sdtContent>
      <w:p w14:paraId="428D25AA" w14:textId="77777777" w:rsidR="00577620" w:rsidRDefault="00577620" w:rsidP="00577620">
        <w:pPr>
          <w:pStyle w:val="Fuzeile"/>
          <w:jc w:val="center"/>
        </w:pPr>
        <w:r>
          <w:rPr>
            <w:noProof/>
            <w:lang w:val="sk-SK" w:eastAsia="sk-SK"/>
          </w:rPr>
          <mc:AlternateContent>
            <mc:Choice Requires="wps">
              <w:drawing>
                <wp:anchor distT="0" distB="0" distL="114300" distR="114300" simplePos="0" relativeHeight="251658240" behindDoc="0" locked="0" layoutInCell="1" allowOverlap="1" wp14:anchorId="0D061014" wp14:editId="3CA38CC8">
                  <wp:simplePos x="0" y="0"/>
                  <wp:positionH relativeFrom="leftMargin">
                    <wp:posOffset>3408968</wp:posOffset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649" name="Obdélník 6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spect="1"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5CB35D" w14:textId="77777777" w:rsidR="00577620" w:rsidRPr="00577620" w:rsidRDefault="00577620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7F7F7F" w:themeColor="text1" w:themeTint="80"/>
                                </w:rPr>
                              </w:pPr>
                              <w:r w:rsidRPr="00577620">
                                <w:rPr>
                                  <w:color w:val="7F7F7F" w:themeColor="text1" w:themeTint="80"/>
                                </w:rPr>
                                <w:fldChar w:fldCharType="begin"/>
                              </w:r>
                              <w:r w:rsidRPr="00577620">
                                <w:rPr>
                                  <w:color w:val="7F7F7F" w:themeColor="text1" w:themeTint="80"/>
                                </w:rPr>
                                <w:instrText>PAGE   \* MERGEFORMAT</w:instrText>
                              </w:r>
                              <w:r w:rsidRPr="00577620">
                                <w:rPr>
                                  <w:color w:val="7F7F7F" w:themeColor="text1" w:themeTint="80"/>
                                </w:rPr>
                                <w:fldChar w:fldCharType="separate"/>
                              </w:r>
                              <w:r w:rsidR="008A6370">
                                <w:rPr>
                                  <w:noProof/>
                                  <w:color w:val="7F7F7F" w:themeColor="text1" w:themeTint="80"/>
                                </w:rPr>
                                <w:t>2</w:t>
                              </w:r>
                              <w:r w:rsidRPr="00577620">
                                <w:rPr>
                                  <w:color w:val="7F7F7F" w:themeColor="text1" w:themeTint="8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id="Obdélník 649" o:spid="_x0000_s1026" style="position:absolute;left:0;text-align:left;margin-left:268.4pt;margin-top:0;width:44.55pt;height:15.1pt;rotation:180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" filled="f" fillcolor="#c0504d" stroked="f" strokecolor="#5c83b4" strokeweight="2.25pt">
                  <o:lock v:ext="edit" aspectratio="t"/>
                  <v:textbox inset=",0,,0">
                    <w:txbxContent>
                      <w:p w14:paraId="695CB35D" w14:textId="77777777" w:rsidR="00577620" w:rsidRPr="00577620" w:rsidRDefault="00577620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7F7F7F" w:themeColor="text1" w:themeTint="80"/>
                          </w:rPr>
                        </w:pPr>
                        <w:r w:rsidRPr="00577620">
                          <w:rPr>
                            <w:color w:val="7F7F7F" w:themeColor="text1" w:themeTint="80"/>
                          </w:rPr>
                          <w:fldChar w:fldCharType="begin"/>
                        </w:r>
                        <w:r w:rsidRPr="00577620">
                          <w:rPr>
                            <w:color w:val="7F7F7F" w:themeColor="text1" w:themeTint="80"/>
                          </w:rPr>
                          <w:instrText>PAGE   \* MERGEFORMAT</w:instrText>
                        </w:r>
                        <w:r w:rsidRPr="00577620">
                          <w:rPr>
                            <w:color w:val="7F7F7F" w:themeColor="text1" w:themeTint="80"/>
                          </w:rPr>
                          <w:fldChar w:fldCharType="separate"/>
                        </w:r>
                        <w:r w:rsidR="008A6370">
                          <w:rPr>
                            <w:noProof/>
                            <w:color w:val="7F7F7F" w:themeColor="text1" w:themeTint="80"/>
                          </w:rPr>
                          <w:t>2</w:t>
                        </w:r>
                        <w:r w:rsidRPr="00577620">
                          <w:rPr>
                            <w:color w:val="7F7F7F" w:themeColor="text1" w:themeTint="8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1AA820" w14:textId="77777777" w:rsidR="00BF56ED" w:rsidRDefault="00BF56ED" w:rsidP="00577620">
      <w:pPr>
        <w:spacing w:after="0" w:line="240" w:lineRule="auto"/>
      </w:pPr>
      <w:r>
        <w:separator/>
      </w:r>
    </w:p>
  </w:footnote>
  <w:footnote w:type="continuationSeparator" w:id="0">
    <w:p w14:paraId="551FD94F" w14:textId="77777777" w:rsidR="00BF56ED" w:rsidRDefault="00BF56ED" w:rsidP="00577620">
      <w:pPr>
        <w:spacing w:after="0" w:line="240" w:lineRule="auto"/>
      </w:pPr>
      <w:r>
        <w:continuationSeparator/>
      </w:r>
    </w:p>
  </w:footnote>
  <w:footnote w:type="continuationNotice" w:id="1">
    <w:p w14:paraId="60D6E09F" w14:textId="77777777" w:rsidR="00BF56ED" w:rsidRDefault="00BF56E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70E186" w14:textId="3A7AB14C" w:rsidR="00066298" w:rsidRDefault="006B164D" w:rsidP="006A7EAA">
    <w:pPr>
      <w:pStyle w:val="Kopfzeile"/>
      <w:jc w:val="center"/>
    </w:pPr>
    <w:proofErr w:type="spellStart"/>
    <w:r>
      <w:t>Olenočinová</w:t>
    </w:r>
    <w:proofErr w:type="spellEnd"/>
    <w:r w:rsidR="006A7EAA">
      <w:fldChar w:fldCharType="begin"/>
    </w:r>
    <w:r w:rsidR="006A7EAA">
      <w:instrText xml:space="preserve"> REF _Ref476046181 \h  \* MERGEFORMAT </w:instrText>
    </w:r>
    <w:r w:rsidR="006A7EAA">
      <w:fldChar w:fldCharType="separate"/>
    </w:r>
    <w:r w:rsidR="006A7EAA" w:rsidRPr="006A7EAA">
      <w:t xml:space="preserve">, </w:t>
    </w:r>
    <w:r w:rsidR="00066298">
      <w:t>Barbora</w:t>
    </w:r>
    <w:r w:rsidR="006A7EAA" w:rsidRPr="006A7EAA">
      <w:t xml:space="preserve">; </w:t>
    </w:r>
    <w:proofErr w:type="spellStart"/>
    <w:r w:rsidR="00066298">
      <w:t>Ochirsuren</w:t>
    </w:r>
    <w:proofErr w:type="spellEnd"/>
    <w:r w:rsidR="006A7EAA" w:rsidRPr="006A7EAA">
      <w:t xml:space="preserve">, </w:t>
    </w:r>
    <w:r w:rsidR="006A7EAA">
      <w:fldChar w:fldCharType="end"/>
    </w:r>
    <w:proofErr w:type="spellStart"/>
    <w:r w:rsidR="00066298">
      <w:t>Yumjirmaa</w:t>
    </w:r>
    <w:proofErr w:type="spellEnd"/>
    <w:r w:rsidR="006A7EAA">
      <w:t xml:space="preserve"> /</w:t>
    </w:r>
    <w:r w:rsidR="00D8638C" w:rsidRPr="00D8638C">
      <w:t xml:space="preserve"> Využití výcviku úsudku (</w:t>
    </w:r>
    <w:proofErr w:type="spellStart"/>
    <w:r w:rsidR="00D8638C" w:rsidRPr="00D8638C">
      <w:t>training</w:t>
    </w:r>
    <w:proofErr w:type="spellEnd"/>
    <w:r w:rsidR="00D8638C" w:rsidRPr="00D8638C">
      <w:t xml:space="preserve"> </w:t>
    </w:r>
    <w:proofErr w:type="spellStart"/>
    <w:r w:rsidR="00D8638C" w:rsidRPr="00D8638C">
      <w:t>of</w:t>
    </w:r>
    <w:proofErr w:type="spellEnd"/>
    <w:r w:rsidR="00D8638C" w:rsidRPr="00D8638C">
      <w:t xml:space="preserve"> </w:t>
    </w:r>
    <w:proofErr w:type="spellStart"/>
    <w:r w:rsidR="00D8638C" w:rsidRPr="00D8638C">
      <w:t>judgement</w:t>
    </w:r>
    <w:proofErr w:type="spellEnd"/>
    <w:r w:rsidR="00D8638C" w:rsidRPr="00D8638C">
      <w:t>) v rámci vzdělávání vedoucích pracovníků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AE8121F"/>
    <w:multiLevelType w:val="hybridMultilevel"/>
    <w:tmpl w:val="5D66A15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E230AA2"/>
    <w:multiLevelType w:val="hybridMultilevel"/>
    <w:tmpl w:val="0F2E975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337B17"/>
    <w:multiLevelType w:val="hybridMultilevel"/>
    <w:tmpl w:val="3F725DD2"/>
    <w:lvl w:ilvl="0" w:tplc="9C726AC8">
      <w:start w:val="1"/>
      <w:numFmt w:val="decimal"/>
      <w:pStyle w:val="berschrift3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71FC"/>
    <w:rsid w:val="00000C6A"/>
    <w:rsid w:val="00000C90"/>
    <w:rsid w:val="0000312F"/>
    <w:rsid w:val="00005AD6"/>
    <w:rsid w:val="0000680E"/>
    <w:rsid w:val="00006900"/>
    <w:rsid w:val="00007818"/>
    <w:rsid w:val="000114D9"/>
    <w:rsid w:val="0001184B"/>
    <w:rsid w:val="00013211"/>
    <w:rsid w:val="0001416E"/>
    <w:rsid w:val="000148F3"/>
    <w:rsid w:val="00014AF2"/>
    <w:rsid w:val="00014BBA"/>
    <w:rsid w:val="0001648A"/>
    <w:rsid w:val="0001697F"/>
    <w:rsid w:val="00017C16"/>
    <w:rsid w:val="00020560"/>
    <w:rsid w:val="000207D7"/>
    <w:rsid w:val="000213F0"/>
    <w:rsid w:val="0002150B"/>
    <w:rsid w:val="00021822"/>
    <w:rsid w:val="000224EB"/>
    <w:rsid w:val="00022730"/>
    <w:rsid w:val="000227D3"/>
    <w:rsid w:val="000244EF"/>
    <w:rsid w:val="0002507D"/>
    <w:rsid w:val="00025272"/>
    <w:rsid w:val="000255CF"/>
    <w:rsid w:val="00026211"/>
    <w:rsid w:val="00026BE4"/>
    <w:rsid w:val="00026F7E"/>
    <w:rsid w:val="0002742F"/>
    <w:rsid w:val="00031399"/>
    <w:rsid w:val="00031D34"/>
    <w:rsid w:val="00031FE9"/>
    <w:rsid w:val="00033A31"/>
    <w:rsid w:val="000342A0"/>
    <w:rsid w:val="000349D9"/>
    <w:rsid w:val="000352D1"/>
    <w:rsid w:val="00035938"/>
    <w:rsid w:val="000361C6"/>
    <w:rsid w:val="000362E9"/>
    <w:rsid w:val="00037071"/>
    <w:rsid w:val="0004094B"/>
    <w:rsid w:val="00041427"/>
    <w:rsid w:val="0004157F"/>
    <w:rsid w:val="00042CE8"/>
    <w:rsid w:val="00043110"/>
    <w:rsid w:val="00043DD6"/>
    <w:rsid w:val="00043F88"/>
    <w:rsid w:val="00044B21"/>
    <w:rsid w:val="00047AB4"/>
    <w:rsid w:val="00050958"/>
    <w:rsid w:val="00051915"/>
    <w:rsid w:val="0005194C"/>
    <w:rsid w:val="00051A8E"/>
    <w:rsid w:val="00052931"/>
    <w:rsid w:val="000532F6"/>
    <w:rsid w:val="00054E6A"/>
    <w:rsid w:val="00055B9B"/>
    <w:rsid w:val="00055E09"/>
    <w:rsid w:val="00056598"/>
    <w:rsid w:val="000577A0"/>
    <w:rsid w:val="000609AB"/>
    <w:rsid w:val="00060B34"/>
    <w:rsid w:val="00060E12"/>
    <w:rsid w:val="00061436"/>
    <w:rsid w:val="00062CC5"/>
    <w:rsid w:val="00064ABB"/>
    <w:rsid w:val="00064CCE"/>
    <w:rsid w:val="00065475"/>
    <w:rsid w:val="00066298"/>
    <w:rsid w:val="000663E9"/>
    <w:rsid w:val="00066C99"/>
    <w:rsid w:val="00066F13"/>
    <w:rsid w:val="00067067"/>
    <w:rsid w:val="000677FF"/>
    <w:rsid w:val="000679E9"/>
    <w:rsid w:val="00067B23"/>
    <w:rsid w:val="00067D8F"/>
    <w:rsid w:val="00071CCC"/>
    <w:rsid w:val="00073028"/>
    <w:rsid w:val="00075B24"/>
    <w:rsid w:val="00075B42"/>
    <w:rsid w:val="0007685D"/>
    <w:rsid w:val="0007740D"/>
    <w:rsid w:val="00077B2A"/>
    <w:rsid w:val="00077DD3"/>
    <w:rsid w:val="000805ED"/>
    <w:rsid w:val="00080CB5"/>
    <w:rsid w:val="000821CD"/>
    <w:rsid w:val="0008248D"/>
    <w:rsid w:val="00082BA2"/>
    <w:rsid w:val="00084423"/>
    <w:rsid w:val="0008587F"/>
    <w:rsid w:val="000858D0"/>
    <w:rsid w:val="00085E97"/>
    <w:rsid w:val="000876A0"/>
    <w:rsid w:val="0008789B"/>
    <w:rsid w:val="00091C4B"/>
    <w:rsid w:val="000920F2"/>
    <w:rsid w:val="000926B5"/>
    <w:rsid w:val="00092EF1"/>
    <w:rsid w:val="00093759"/>
    <w:rsid w:val="00093CAD"/>
    <w:rsid w:val="00093CF3"/>
    <w:rsid w:val="000944DA"/>
    <w:rsid w:val="00094A2E"/>
    <w:rsid w:val="00097FBC"/>
    <w:rsid w:val="000A0FD2"/>
    <w:rsid w:val="000A251D"/>
    <w:rsid w:val="000A3A36"/>
    <w:rsid w:val="000A3E66"/>
    <w:rsid w:val="000A3EC0"/>
    <w:rsid w:val="000A3FC4"/>
    <w:rsid w:val="000A4EFF"/>
    <w:rsid w:val="000A52D7"/>
    <w:rsid w:val="000A65A8"/>
    <w:rsid w:val="000A6B15"/>
    <w:rsid w:val="000A759E"/>
    <w:rsid w:val="000A7C9B"/>
    <w:rsid w:val="000B049C"/>
    <w:rsid w:val="000B1E75"/>
    <w:rsid w:val="000B217C"/>
    <w:rsid w:val="000B2AF8"/>
    <w:rsid w:val="000B4261"/>
    <w:rsid w:val="000B4D5A"/>
    <w:rsid w:val="000B54D1"/>
    <w:rsid w:val="000B6262"/>
    <w:rsid w:val="000B6CD8"/>
    <w:rsid w:val="000B6E6F"/>
    <w:rsid w:val="000B706A"/>
    <w:rsid w:val="000B730D"/>
    <w:rsid w:val="000B753E"/>
    <w:rsid w:val="000B79E1"/>
    <w:rsid w:val="000B7EAF"/>
    <w:rsid w:val="000C1FAC"/>
    <w:rsid w:val="000C26FE"/>
    <w:rsid w:val="000C3066"/>
    <w:rsid w:val="000C340A"/>
    <w:rsid w:val="000C3A8B"/>
    <w:rsid w:val="000C3D7E"/>
    <w:rsid w:val="000C41C2"/>
    <w:rsid w:val="000C426C"/>
    <w:rsid w:val="000C59C6"/>
    <w:rsid w:val="000C5EE9"/>
    <w:rsid w:val="000C5EEC"/>
    <w:rsid w:val="000C6515"/>
    <w:rsid w:val="000C72A9"/>
    <w:rsid w:val="000D0C00"/>
    <w:rsid w:val="000D106B"/>
    <w:rsid w:val="000D1207"/>
    <w:rsid w:val="000D2074"/>
    <w:rsid w:val="000D2D39"/>
    <w:rsid w:val="000D35A6"/>
    <w:rsid w:val="000D4D7E"/>
    <w:rsid w:val="000D4F93"/>
    <w:rsid w:val="000D515A"/>
    <w:rsid w:val="000D5BBE"/>
    <w:rsid w:val="000D6271"/>
    <w:rsid w:val="000D7A16"/>
    <w:rsid w:val="000D7A88"/>
    <w:rsid w:val="000D7C73"/>
    <w:rsid w:val="000E0122"/>
    <w:rsid w:val="000E03CE"/>
    <w:rsid w:val="000E0496"/>
    <w:rsid w:val="000E0C62"/>
    <w:rsid w:val="000E1085"/>
    <w:rsid w:val="000E22F1"/>
    <w:rsid w:val="000E2BED"/>
    <w:rsid w:val="000E39B7"/>
    <w:rsid w:val="000E3CF7"/>
    <w:rsid w:val="000E4939"/>
    <w:rsid w:val="000E62FB"/>
    <w:rsid w:val="000E706D"/>
    <w:rsid w:val="000E7572"/>
    <w:rsid w:val="000F0013"/>
    <w:rsid w:val="000F0AF8"/>
    <w:rsid w:val="000F1509"/>
    <w:rsid w:val="000F2A27"/>
    <w:rsid w:val="000F564A"/>
    <w:rsid w:val="000F78FC"/>
    <w:rsid w:val="000F7CD7"/>
    <w:rsid w:val="000F7EDE"/>
    <w:rsid w:val="0010049A"/>
    <w:rsid w:val="0010095F"/>
    <w:rsid w:val="00100D9A"/>
    <w:rsid w:val="0010366A"/>
    <w:rsid w:val="001038A9"/>
    <w:rsid w:val="00103FCA"/>
    <w:rsid w:val="001049AF"/>
    <w:rsid w:val="00105294"/>
    <w:rsid w:val="001059CE"/>
    <w:rsid w:val="00105BDF"/>
    <w:rsid w:val="00106785"/>
    <w:rsid w:val="00107B55"/>
    <w:rsid w:val="001107ED"/>
    <w:rsid w:val="00111CF4"/>
    <w:rsid w:val="001154F9"/>
    <w:rsid w:val="00115727"/>
    <w:rsid w:val="0011599C"/>
    <w:rsid w:val="00115F82"/>
    <w:rsid w:val="00116B72"/>
    <w:rsid w:val="00116BED"/>
    <w:rsid w:val="0012015D"/>
    <w:rsid w:val="0012019D"/>
    <w:rsid w:val="0012133E"/>
    <w:rsid w:val="00121671"/>
    <w:rsid w:val="00122446"/>
    <w:rsid w:val="00123C64"/>
    <w:rsid w:val="0012453B"/>
    <w:rsid w:val="0012547F"/>
    <w:rsid w:val="001256B9"/>
    <w:rsid w:val="00125D22"/>
    <w:rsid w:val="00125DD9"/>
    <w:rsid w:val="00125E28"/>
    <w:rsid w:val="001265AD"/>
    <w:rsid w:val="00126855"/>
    <w:rsid w:val="00126899"/>
    <w:rsid w:val="00131264"/>
    <w:rsid w:val="0013219F"/>
    <w:rsid w:val="001339D4"/>
    <w:rsid w:val="00134362"/>
    <w:rsid w:val="00134FEF"/>
    <w:rsid w:val="00136B53"/>
    <w:rsid w:val="001374AB"/>
    <w:rsid w:val="001376F8"/>
    <w:rsid w:val="00137DAD"/>
    <w:rsid w:val="00140913"/>
    <w:rsid w:val="00141940"/>
    <w:rsid w:val="00141A39"/>
    <w:rsid w:val="00143B09"/>
    <w:rsid w:val="001445A7"/>
    <w:rsid w:val="00144F04"/>
    <w:rsid w:val="001457CC"/>
    <w:rsid w:val="00145AB6"/>
    <w:rsid w:val="0014689F"/>
    <w:rsid w:val="00147A0D"/>
    <w:rsid w:val="00147FC3"/>
    <w:rsid w:val="0014E746"/>
    <w:rsid w:val="00150DF2"/>
    <w:rsid w:val="001511C0"/>
    <w:rsid w:val="0015169A"/>
    <w:rsid w:val="00151CC6"/>
    <w:rsid w:val="001522A9"/>
    <w:rsid w:val="00153744"/>
    <w:rsid w:val="00153C6C"/>
    <w:rsid w:val="00154834"/>
    <w:rsid w:val="001552AF"/>
    <w:rsid w:val="00155EEE"/>
    <w:rsid w:val="00156552"/>
    <w:rsid w:val="00156C85"/>
    <w:rsid w:val="0015F6E6"/>
    <w:rsid w:val="0016040F"/>
    <w:rsid w:val="001606BC"/>
    <w:rsid w:val="001608BD"/>
    <w:rsid w:val="0016139A"/>
    <w:rsid w:val="00161DF5"/>
    <w:rsid w:val="00161F69"/>
    <w:rsid w:val="00162C70"/>
    <w:rsid w:val="0016347F"/>
    <w:rsid w:val="001636EB"/>
    <w:rsid w:val="00163C31"/>
    <w:rsid w:val="00163D24"/>
    <w:rsid w:val="00164B7C"/>
    <w:rsid w:val="00164CB2"/>
    <w:rsid w:val="00165F97"/>
    <w:rsid w:val="00166073"/>
    <w:rsid w:val="00166757"/>
    <w:rsid w:val="00166CC0"/>
    <w:rsid w:val="001704FA"/>
    <w:rsid w:val="00170D74"/>
    <w:rsid w:val="0017106B"/>
    <w:rsid w:val="00171C53"/>
    <w:rsid w:val="00172A51"/>
    <w:rsid w:val="00173805"/>
    <w:rsid w:val="00174CBD"/>
    <w:rsid w:val="0017590E"/>
    <w:rsid w:val="0017715E"/>
    <w:rsid w:val="00177766"/>
    <w:rsid w:val="00177A02"/>
    <w:rsid w:val="001808AF"/>
    <w:rsid w:val="00181190"/>
    <w:rsid w:val="0018224D"/>
    <w:rsid w:val="001825E7"/>
    <w:rsid w:val="001832C4"/>
    <w:rsid w:val="0018484B"/>
    <w:rsid w:val="00185448"/>
    <w:rsid w:val="0018719B"/>
    <w:rsid w:val="00187395"/>
    <w:rsid w:val="001902A4"/>
    <w:rsid w:val="001908EC"/>
    <w:rsid w:val="00190F3C"/>
    <w:rsid w:val="001913D0"/>
    <w:rsid w:val="00191790"/>
    <w:rsid w:val="00191945"/>
    <w:rsid w:val="00192A5D"/>
    <w:rsid w:val="00193836"/>
    <w:rsid w:val="00193A36"/>
    <w:rsid w:val="001941BB"/>
    <w:rsid w:val="00194850"/>
    <w:rsid w:val="00195D4B"/>
    <w:rsid w:val="001963DD"/>
    <w:rsid w:val="001976FE"/>
    <w:rsid w:val="00197949"/>
    <w:rsid w:val="00197F63"/>
    <w:rsid w:val="001A01F8"/>
    <w:rsid w:val="001A30B9"/>
    <w:rsid w:val="001A3E1B"/>
    <w:rsid w:val="001A4148"/>
    <w:rsid w:val="001A56E5"/>
    <w:rsid w:val="001A6408"/>
    <w:rsid w:val="001A7362"/>
    <w:rsid w:val="001A791A"/>
    <w:rsid w:val="001B0666"/>
    <w:rsid w:val="001B1741"/>
    <w:rsid w:val="001B33ED"/>
    <w:rsid w:val="001B479C"/>
    <w:rsid w:val="001B5728"/>
    <w:rsid w:val="001C06A9"/>
    <w:rsid w:val="001C346A"/>
    <w:rsid w:val="001C37B2"/>
    <w:rsid w:val="001C4319"/>
    <w:rsid w:val="001C5E9F"/>
    <w:rsid w:val="001C6012"/>
    <w:rsid w:val="001C66AC"/>
    <w:rsid w:val="001C6AA2"/>
    <w:rsid w:val="001D0694"/>
    <w:rsid w:val="001D096C"/>
    <w:rsid w:val="001D2083"/>
    <w:rsid w:val="001D25D6"/>
    <w:rsid w:val="001D417C"/>
    <w:rsid w:val="001D53C5"/>
    <w:rsid w:val="001D66B7"/>
    <w:rsid w:val="001D6958"/>
    <w:rsid w:val="001D6D22"/>
    <w:rsid w:val="001D7432"/>
    <w:rsid w:val="001D7854"/>
    <w:rsid w:val="001D78A7"/>
    <w:rsid w:val="001D7BF8"/>
    <w:rsid w:val="001D7C10"/>
    <w:rsid w:val="001E0891"/>
    <w:rsid w:val="001E0A6E"/>
    <w:rsid w:val="001E14ED"/>
    <w:rsid w:val="001E16A6"/>
    <w:rsid w:val="001E1EEB"/>
    <w:rsid w:val="001E2F99"/>
    <w:rsid w:val="001E44D7"/>
    <w:rsid w:val="001E4793"/>
    <w:rsid w:val="001E6425"/>
    <w:rsid w:val="001E6B58"/>
    <w:rsid w:val="001F0B6C"/>
    <w:rsid w:val="001F152E"/>
    <w:rsid w:val="001F2A4C"/>
    <w:rsid w:val="001F2DAA"/>
    <w:rsid w:val="001F2DB4"/>
    <w:rsid w:val="001F394E"/>
    <w:rsid w:val="001F3FAF"/>
    <w:rsid w:val="001F4AA8"/>
    <w:rsid w:val="001F6D4C"/>
    <w:rsid w:val="001F71BC"/>
    <w:rsid w:val="001F73E9"/>
    <w:rsid w:val="001F769A"/>
    <w:rsid w:val="001F7916"/>
    <w:rsid w:val="002002E1"/>
    <w:rsid w:val="00200754"/>
    <w:rsid w:val="002018D9"/>
    <w:rsid w:val="00202ED9"/>
    <w:rsid w:val="0020309A"/>
    <w:rsid w:val="00203F49"/>
    <w:rsid w:val="002041D0"/>
    <w:rsid w:val="002047C8"/>
    <w:rsid w:val="00204D48"/>
    <w:rsid w:val="00206BBC"/>
    <w:rsid w:val="00206EF1"/>
    <w:rsid w:val="00207899"/>
    <w:rsid w:val="002078B4"/>
    <w:rsid w:val="0020F2E9"/>
    <w:rsid w:val="00210057"/>
    <w:rsid w:val="00211705"/>
    <w:rsid w:val="00212551"/>
    <w:rsid w:val="00214491"/>
    <w:rsid w:val="00214877"/>
    <w:rsid w:val="00215E35"/>
    <w:rsid w:val="00216195"/>
    <w:rsid w:val="0021630D"/>
    <w:rsid w:val="00216E18"/>
    <w:rsid w:val="00220192"/>
    <w:rsid w:val="00220E2F"/>
    <w:rsid w:val="00221651"/>
    <w:rsid w:val="00221DE2"/>
    <w:rsid w:val="00222249"/>
    <w:rsid w:val="00222627"/>
    <w:rsid w:val="00223144"/>
    <w:rsid w:val="00225740"/>
    <w:rsid w:val="00225AAD"/>
    <w:rsid w:val="00226E90"/>
    <w:rsid w:val="00227998"/>
    <w:rsid w:val="00227B14"/>
    <w:rsid w:val="00227D87"/>
    <w:rsid w:val="00227E11"/>
    <w:rsid w:val="0023051F"/>
    <w:rsid w:val="00230ADC"/>
    <w:rsid w:val="0023187C"/>
    <w:rsid w:val="0023194B"/>
    <w:rsid w:val="00232080"/>
    <w:rsid w:val="002320A2"/>
    <w:rsid w:val="00232DC6"/>
    <w:rsid w:val="0023429D"/>
    <w:rsid w:val="00235165"/>
    <w:rsid w:val="0023689A"/>
    <w:rsid w:val="002372E4"/>
    <w:rsid w:val="00237961"/>
    <w:rsid w:val="00237FD7"/>
    <w:rsid w:val="00240313"/>
    <w:rsid w:val="002409E0"/>
    <w:rsid w:val="00241B79"/>
    <w:rsid w:val="002443B9"/>
    <w:rsid w:val="002448B7"/>
    <w:rsid w:val="00244ACF"/>
    <w:rsid w:val="002466E4"/>
    <w:rsid w:val="002468F1"/>
    <w:rsid w:val="00247418"/>
    <w:rsid w:val="00247824"/>
    <w:rsid w:val="0024A26D"/>
    <w:rsid w:val="0025119A"/>
    <w:rsid w:val="00251C39"/>
    <w:rsid w:val="00251DDB"/>
    <w:rsid w:val="002547DE"/>
    <w:rsid w:val="00254C1D"/>
    <w:rsid w:val="00254E3C"/>
    <w:rsid w:val="0025545E"/>
    <w:rsid w:val="00255B42"/>
    <w:rsid w:val="002569EF"/>
    <w:rsid w:val="002570AC"/>
    <w:rsid w:val="002577DB"/>
    <w:rsid w:val="00260955"/>
    <w:rsid w:val="00260B90"/>
    <w:rsid w:val="00260F09"/>
    <w:rsid w:val="002624D2"/>
    <w:rsid w:val="0026276A"/>
    <w:rsid w:val="00262B63"/>
    <w:rsid w:val="00263175"/>
    <w:rsid w:val="002632C2"/>
    <w:rsid w:val="00267304"/>
    <w:rsid w:val="002674BC"/>
    <w:rsid w:val="00267782"/>
    <w:rsid w:val="002709A5"/>
    <w:rsid w:val="002723A1"/>
    <w:rsid w:val="00273EC0"/>
    <w:rsid w:val="002741FE"/>
    <w:rsid w:val="002743C0"/>
    <w:rsid w:val="00274547"/>
    <w:rsid w:val="00274CD7"/>
    <w:rsid w:val="002751BD"/>
    <w:rsid w:val="0027542A"/>
    <w:rsid w:val="00275F47"/>
    <w:rsid w:val="00276B2E"/>
    <w:rsid w:val="00276FAC"/>
    <w:rsid w:val="0027784E"/>
    <w:rsid w:val="00277F84"/>
    <w:rsid w:val="00283D4A"/>
    <w:rsid w:val="002841DD"/>
    <w:rsid w:val="0028449B"/>
    <w:rsid w:val="0028574E"/>
    <w:rsid w:val="00287515"/>
    <w:rsid w:val="0028796C"/>
    <w:rsid w:val="00287A4B"/>
    <w:rsid w:val="002907E0"/>
    <w:rsid w:val="00290AA8"/>
    <w:rsid w:val="00290D39"/>
    <w:rsid w:val="00292C2A"/>
    <w:rsid w:val="002938B1"/>
    <w:rsid w:val="00293B83"/>
    <w:rsid w:val="00294360"/>
    <w:rsid w:val="002945D4"/>
    <w:rsid w:val="002958FE"/>
    <w:rsid w:val="00296A53"/>
    <w:rsid w:val="002A0041"/>
    <w:rsid w:val="002A0683"/>
    <w:rsid w:val="002A23C8"/>
    <w:rsid w:val="002A29AC"/>
    <w:rsid w:val="002A30FC"/>
    <w:rsid w:val="002A4E23"/>
    <w:rsid w:val="002A4F63"/>
    <w:rsid w:val="002A597B"/>
    <w:rsid w:val="002B2805"/>
    <w:rsid w:val="002B2EA9"/>
    <w:rsid w:val="002B31A0"/>
    <w:rsid w:val="002B42B1"/>
    <w:rsid w:val="002B4507"/>
    <w:rsid w:val="002B592A"/>
    <w:rsid w:val="002B65CD"/>
    <w:rsid w:val="002B73FA"/>
    <w:rsid w:val="002B77AD"/>
    <w:rsid w:val="002C001E"/>
    <w:rsid w:val="002C06DF"/>
    <w:rsid w:val="002C0B94"/>
    <w:rsid w:val="002C2395"/>
    <w:rsid w:val="002C4F5A"/>
    <w:rsid w:val="002C6263"/>
    <w:rsid w:val="002C6A44"/>
    <w:rsid w:val="002C6E22"/>
    <w:rsid w:val="002C7525"/>
    <w:rsid w:val="002D018B"/>
    <w:rsid w:val="002D0C4E"/>
    <w:rsid w:val="002D12A9"/>
    <w:rsid w:val="002D12B3"/>
    <w:rsid w:val="002D1A24"/>
    <w:rsid w:val="002D2298"/>
    <w:rsid w:val="002D2916"/>
    <w:rsid w:val="002D37C4"/>
    <w:rsid w:val="002D3A34"/>
    <w:rsid w:val="002D4285"/>
    <w:rsid w:val="002D54EA"/>
    <w:rsid w:val="002D7D8B"/>
    <w:rsid w:val="002E095B"/>
    <w:rsid w:val="002E1C95"/>
    <w:rsid w:val="002E358A"/>
    <w:rsid w:val="002E3FD9"/>
    <w:rsid w:val="002E601E"/>
    <w:rsid w:val="002E62B5"/>
    <w:rsid w:val="002E7D96"/>
    <w:rsid w:val="002F02B1"/>
    <w:rsid w:val="002F10A6"/>
    <w:rsid w:val="002F1842"/>
    <w:rsid w:val="002F24C2"/>
    <w:rsid w:val="002F3739"/>
    <w:rsid w:val="002F54D2"/>
    <w:rsid w:val="002F732B"/>
    <w:rsid w:val="00300B3F"/>
    <w:rsid w:val="003021E0"/>
    <w:rsid w:val="003023FF"/>
    <w:rsid w:val="003034DB"/>
    <w:rsid w:val="00305347"/>
    <w:rsid w:val="00305E24"/>
    <w:rsid w:val="00306B3A"/>
    <w:rsid w:val="0030760B"/>
    <w:rsid w:val="00307B92"/>
    <w:rsid w:val="00307D0A"/>
    <w:rsid w:val="003103D0"/>
    <w:rsid w:val="00313561"/>
    <w:rsid w:val="00313CAF"/>
    <w:rsid w:val="00315269"/>
    <w:rsid w:val="00315732"/>
    <w:rsid w:val="003162FB"/>
    <w:rsid w:val="003174F5"/>
    <w:rsid w:val="00317A1E"/>
    <w:rsid w:val="00317E10"/>
    <w:rsid w:val="00320133"/>
    <w:rsid w:val="0032035D"/>
    <w:rsid w:val="003207B4"/>
    <w:rsid w:val="00320A0E"/>
    <w:rsid w:val="00321017"/>
    <w:rsid w:val="00321350"/>
    <w:rsid w:val="00322483"/>
    <w:rsid w:val="00322555"/>
    <w:rsid w:val="00325AC3"/>
    <w:rsid w:val="00326300"/>
    <w:rsid w:val="00327EAE"/>
    <w:rsid w:val="003305FE"/>
    <w:rsid w:val="00332DD9"/>
    <w:rsid w:val="00332EA8"/>
    <w:rsid w:val="0033346E"/>
    <w:rsid w:val="003344C1"/>
    <w:rsid w:val="00334621"/>
    <w:rsid w:val="00334DA8"/>
    <w:rsid w:val="003353F3"/>
    <w:rsid w:val="003355BC"/>
    <w:rsid w:val="003361B8"/>
    <w:rsid w:val="00337013"/>
    <w:rsid w:val="003372C4"/>
    <w:rsid w:val="00340138"/>
    <w:rsid w:val="00341C01"/>
    <w:rsid w:val="00341D2D"/>
    <w:rsid w:val="00343FC7"/>
    <w:rsid w:val="0034421C"/>
    <w:rsid w:val="00344F69"/>
    <w:rsid w:val="003457A6"/>
    <w:rsid w:val="0034584A"/>
    <w:rsid w:val="003473F8"/>
    <w:rsid w:val="0034750B"/>
    <w:rsid w:val="003477D0"/>
    <w:rsid w:val="00347D2B"/>
    <w:rsid w:val="0035027B"/>
    <w:rsid w:val="00350512"/>
    <w:rsid w:val="00350DF6"/>
    <w:rsid w:val="00351463"/>
    <w:rsid w:val="00351932"/>
    <w:rsid w:val="003528EC"/>
    <w:rsid w:val="00352B2B"/>
    <w:rsid w:val="00352B5C"/>
    <w:rsid w:val="0035380C"/>
    <w:rsid w:val="00354EAD"/>
    <w:rsid w:val="00355AD0"/>
    <w:rsid w:val="00356E84"/>
    <w:rsid w:val="00357684"/>
    <w:rsid w:val="00357716"/>
    <w:rsid w:val="00357886"/>
    <w:rsid w:val="00357D66"/>
    <w:rsid w:val="00357EA9"/>
    <w:rsid w:val="0035F68F"/>
    <w:rsid w:val="00361FA9"/>
    <w:rsid w:val="00362AE4"/>
    <w:rsid w:val="00362B9E"/>
    <w:rsid w:val="00363FE3"/>
    <w:rsid w:val="00364E65"/>
    <w:rsid w:val="0036508A"/>
    <w:rsid w:val="00367C36"/>
    <w:rsid w:val="00374B36"/>
    <w:rsid w:val="003750D8"/>
    <w:rsid w:val="003753C9"/>
    <w:rsid w:val="00375470"/>
    <w:rsid w:val="00375A1C"/>
    <w:rsid w:val="00375C08"/>
    <w:rsid w:val="00375F85"/>
    <w:rsid w:val="003774F6"/>
    <w:rsid w:val="00377A2B"/>
    <w:rsid w:val="00377C6D"/>
    <w:rsid w:val="00384B9D"/>
    <w:rsid w:val="00384C6B"/>
    <w:rsid w:val="00384ED7"/>
    <w:rsid w:val="00385B83"/>
    <w:rsid w:val="00386343"/>
    <w:rsid w:val="00386486"/>
    <w:rsid w:val="00386D54"/>
    <w:rsid w:val="003874BD"/>
    <w:rsid w:val="00390963"/>
    <w:rsid w:val="003915E3"/>
    <w:rsid w:val="00392645"/>
    <w:rsid w:val="00392823"/>
    <w:rsid w:val="00393037"/>
    <w:rsid w:val="00393D50"/>
    <w:rsid w:val="003941D1"/>
    <w:rsid w:val="00394654"/>
    <w:rsid w:val="00394B19"/>
    <w:rsid w:val="00394C8D"/>
    <w:rsid w:val="00395038"/>
    <w:rsid w:val="0039506D"/>
    <w:rsid w:val="0039552E"/>
    <w:rsid w:val="003955D0"/>
    <w:rsid w:val="00395665"/>
    <w:rsid w:val="0039697C"/>
    <w:rsid w:val="00396A60"/>
    <w:rsid w:val="00397F43"/>
    <w:rsid w:val="00397FBC"/>
    <w:rsid w:val="003A0F8F"/>
    <w:rsid w:val="003A134D"/>
    <w:rsid w:val="003A282E"/>
    <w:rsid w:val="003A2A79"/>
    <w:rsid w:val="003A5AAE"/>
    <w:rsid w:val="003A5B7F"/>
    <w:rsid w:val="003A6019"/>
    <w:rsid w:val="003A654A"/>
    <w:rsid w:val="003A6F66"/>
    <w:rsid w:val="003B00AE"/>
    <w:rsid w:val="003B0B9E"/>
    <w:rsid w:val="003B0D0E"/>
    <w:rsid w:val="003B1F22"/>
    <w:rsid w:val="003B214F"/>
    <w:rsid w:val="003B3322"/>
    <w:rsid w:val="003B3654"/>
    <w:rsid w:val="003B3E94"/>
    <w:rsid w:val="003B403D"/>
    <w:rsid w:val="003B4420"/>
    <w:rsid w:val="003B4AB6"/>
    <w:rsid w:val="003B509A"/>
    <w:rsid w:val="003B75E8"/>
    <w:rsid w:val="003C0870"/>
    <w:rsid w:val="003C0A5B"/>
    <w:rsid w:val="003C1A8F"/>
    <w:rsid w:val="003C1BFE"/>
    <w:rsid w:val="003C2C2E"/>
    <w:rsid w:val="003C2EC6"/>
    <w:rsid w:val="003C3C43"/>
    <w:rsid w:val="003C401F"/>
    <w:rsid w:val="003C464D"/>
    <w:rsid w:val="003C5132"/>
    <w:rsid w:val="003C5659"/>
    <w:rsid w:val="003C665F"/>
    <w:rsid w:val="003C75D8"/>
    <w:rsid w:val="003C7E16"/>
    <w:rsid w:val="003D1E24"/>
    <w:rsid w:val="003D314D"/>
    <w:rsid w:val="003D498D"/>
    <w:rsid w:val="003D58C4"/>
    <w:rsid w:val="003E05DD"/>
    <w:rsid w:val="003E1DF0"/>
    <w:rsid w:val="003E201D"/>
    <w:rsid w:val="003E2721"/>
    <w:rsid w:val="003E30BC"/>
    <w:rsid w:val="003E3270"/>
    <w:rsid w:val="003E361F"/>
    <w:rsid w:val="003E44AD"/>
    <w:rsid w:val="003E650E"/>
    <w:rsid w:val="003E7185"/>
    <w:rsid w:val="003F0084"/>
    <w:rsid w:val="003F0EEC"/>
    <w:rsid w:val="003F14BC"/>
    <w:rsid w:val="003F1774"/>
    <w:rsid w:val="003F1C2C"/>
    <w:rsid w:val="003F1EFA"/>
    <w:rsid w:val="003F3F17"/>
    <w:rsid w:val="003F3F30"/>
    <w:rsid w:val="003F41A2"/>
    <w:rsid w:val="003F47BA"/>
    <w:rsid w:val="003F5715"/>
    <w:rsid w:val="003F67FD"/>
    <w:rsid w:val="004006D4"/>
    <w:rsid w:val="0040165F"/>
    <w:rsid w:val="00401801"/>
    <w:rsid w:val="00401B9E"/>
    <w:rsid w:val="0040238E"/>
    <w:rsid w:val="00403E1F"/>
    <w:rsid w:val="00404105"/>
    <w:rsid w:val="00405B08"/>
    <w:rsid w:val="00405EA5"/>
    <w:rsid w:val="00407AA0"/>
    <w:rsid w:val="00411306"/>
    <w:rsid w:val="0041173A"/>
    <w:rsid w:val="00411C0A"/>
    <w:rsid w:val="004121C8"/>
    <w:rsid w:val="0041274A"/>
    <w:rsid w:val="00413141"/>
    <w:rsid w:val="00414286"/>
    <w:rsid w:val="00414662"/>
    <w:rsid w:val="0041515F"/>
    <w:rsid w:val="00415437"/>
    <w:rsid w:val="00415614"/>
    <w:rsid w:val="00416812"/>
    <w:rsid w:val="00421A9F"/>
    <w:rsid w:val="0042208D"/>
    <w:rsid w:val="00423587"/>
    <w:rsid w:val="004241D1"/>
    <w:rsid w:val="00424918"/>
    <w:rsid w:val="004249AF"/>
    <w:rsid w:val="0042595D"/>
    <w:rsid w:val="004269D2"/>
    <w:rsid w:val="004277F6"/>
    <w:rsid w:val="00431A43"/>
    <w:rsid w:val="00431F38"/>
    <w:rsid w:val="00433137"/>
    <w:rsid w:val="00433232"/>
    <w:rsid w:val="00433873"/>
    <w:rsid w:val="0043444A"/>
    <w:rsid w:val="0043537D"/>
    <w:rsid w:val="004358A4"/>
    <w:rsid w:val="00435B93"/>
    <w:rsid w:val="00436997"/>
    <w:rsid w:val="0043774C"/>
    <w:rsid w:val="004382A0"/>
    <w:rsid w:val="004418A6"/>
    <w:rsid w:val="00441B44"/>
    <w:rsid w:val="00441D65"/>
    <w:rsid w:val="00441DE0"/>
    <w:rsid w:val="004423B2"/>
    <w:rsid w:val="00442A00"/>
    <w:rsid w:val="0044362A"/>
    <w:rsid w:val="0044427B"/>
    <w:rsid w:val="0044433C"/>
    <w:rsid w:val="0044442C"/>
    <w:rsid w:val="00444F61"/>
    <w:rsid w:val="0044508A"/>
    <w:rsid w:val="004455F7"/>
    <w:rsid w:val="00445B7D"/>
    <w:rsid w:val="00445F8C"/>
    <w:rsid w:val="0044690C"/>
    <w:rsid w:val="00447308"/>
    <w:rsid w:val="00447620"/>
    <w:rsid w:val="00450D61"/>
    <w:rsid w:val="00450E16"/>
    <w:rsid w:val="004511B4"/>
    <w:rsid w:val="004516AE"/>
    <w:rsid w:val="004519BA"/>
    <w:rsid w:val="00451C92"/>
    <w:rsid w:val="004520E7"/>
    <w:rsid w:val="00452171"/>
    <w:rsid w:val="004521E0"/>
    <w:rsid w:val="00452965"/>
    <w:rsid w:val="00455646"/>
    <w:rsid w:val="00455DBE"/>
    <w:rsid w:val="00456366"/>
    <w:rsid w:val="00456984"/>
    <w:rsid w:val="00456D26"/>
    <w:rsid w:val="0046033F"/>
    <w:rsid w:val="00461FB6"/>
    <w:rsid w:val="00462265"/>
    <w:rsid w:val="00463150"/>
    <w:rsid w:val="00465EC0"/>
    <w:rsid w:val="00467249"/>
    <w:rsid w:val="00467D74"/>
    <w:rsid w:val="00470156"/>
    <w:rsid w:val="00470919"/>
    <w:rsid w:val="00473C6B"/>
    <w:rsid w:val="004740E2"/>
    <w:rsid w:val="00476319"/>
    <w:rsid w:val="00476FE4"/>
    <w:rsid w:val="00477852"/>
    <w:rsid w:val="0048071E"/>
    <w:rsid w:val="00481F21"/>
    <w:rsid w:val="00482B07"/>
    <w:rsid w:val="00482E1B"/>
    <w:rsid w:val="004830EB"/>
    <w:rsid w:val="004840D8"/>
    <w:rsid w:val="004841D5"/>
    <w:rsid w:val="004843C2"/>
    <w:rsid w:val="00485165"/>
    <w:rsid w:val="004852CC"/>
    <w:rsid w:val="004854AE"/>
    <w:rsid w:val="004858D0"/>
    <w:rsid w:val="004875A5"/>
    <w:rsid w:val="0048777B"/>
    <w:rsid w:val="00487B0F"/>
    <w:rsid w:val="00487C6E"/>
    <w:rsid w:val="00490055"/>
    <w:rsid w:val="0049092D"/>
    <w:rsid w:val="00490F70"/>
    <w:rsid w:val="004910A1"/>
    <w:rsid w:val="00492996"/>
    <w:rsid w:val="0049308C"/>
    <w:rsid w:val="0049366A"/>
    <w:rsid w:val="0049432C"/>
    <w:rsid w:val="00494855"/>
    <w:rsid w:val="00495BE5"/>
    <w:rsid w:val="004A0AB1"/>
    <w:rsid w:val="004A0B38"/>
    <w:rsid w:val="004A1671"/>
    <w:rsid w:val="004A42BB"/>
    <w:rsid w:val="004A5396"/>
    <w:rsid w:val="004A768D"/>
    <w:rsid w:val="004B01F1"/>
    <w:rsid w:val="004B089F"/>
    <w:rsid w:val="004B0F26"/>
    <w:rsid w:val="004B40FB"/>
    <w:rsid w:val="004B6927"/>
    <w:rsid w:val="004B6E0A"/>
    <w:rsid w:val="004B73FB"/>
    <w:rsid w:val="004B7929"/>
    <w:rsid w:val="004C00BA"/>
    <w:rsid w:val="004C00BD"/>
    <w:rsid w:val="004C10F8"/>
    <w:rsid w:val="004C15FE"/>
    <w:rsid w:val="004C2467"/>
    <w:rsid w:val="004C3527"/>
    <w:rsid w:val="004C3BC5"/>
    <w:rsid w:val="004C3F07"/>
    <w:rsid w:val="004C407D"/>
    <w:rsid w:val="004C4E42"/>
    <w:rsid w:val="004C4F3D"/>
    <w:rsid w:val="004C6005"/>
    <w:rsid w:val="004C61E7"/>
    <w:rsid w:val="004C7857"/>
    <w:rsid w:val="004D0302"/>
    <w:rsid w:val="004D2240"/>
    <w:rsid w:val="004D2858"/>
    <w:rsid w:val="004D299B"/>
    <w:rsid w:val="004D31E9"/>
    <w:rsid w:val="004D3BA5"/>
    <w:rsid w:val="004D3EF3"/>
    <w:rsid w:val="004D458C"/>
    <w:rsid w:val="004D4F34"/>
    <w:rsid w:val="004D6DEE"/>
    <w:rsid w:val="004D7FDA"/>
    <w:rsid w:val="004DE61C"/>
    <w:rsid w:val="004E0D33"/>
    <w:rsid w:val="004E105B"/>
    <w:rsid w:val="004E167A"/>
    <w:rsid w:val="004E1DFF"/>
    <w:rsid w:val="004E28FB"/>
    <w:rsid w:val="004E3556"/>
    <w:rsid w:val="004E5216"/>
    <w:rsid w:val="004F04AD"/>
    <w:rsid w:val="004F0DDD"/>
    <w:rsid w:val="004F0ED3"/>
    <w:rsid w:val="004F11FA"/>
    <w:rsid w:val="004F1506"/>
    <w:rsid w:val="004F21FC"/>
    <w:rsid w:val="004F253A"/>
    <w:rsid w:val="004F2833"/>
    <w:rsid w:val="004F2E47"/>
    <w:rsid w:val="004F4F84"/>
    <w:rsid w:val="004F61FE"/>
    <w:rsid w:val="004F743A"/>
    <w:rsid w:val="004F7D84"/>
    <w:rsid w:val="00500872"/>
    <w:rsid w:val="0050206B"/>
    <w:rsid w:val="00502562"/>
    <w:rsid w:val="00502FA2"/>
    <w:rsid w:val="005035B5"/>
    <w:rsid w:val="00504D8F"/>
    <w:rsid w:val="00505B64"/>
    <w:rsid w:val="00505F45"/>
    <w:rsid w:val="00505F60"/>
    <w:rsid w:val="00506039"/>
    <w:rsid w:val="0050632E"/>
    <w:rsid w:val="00506C05"/>
    <w:rsid w:val="005072EC"/>
    <w:rsid w:val="00510B11"/>
    <w:rsid w:val="005113A2"/>
    <w:rsid w:val="005119EB"/>
    <w:rsid w:val="005162BA"/>
    <w:rsid w:val="0051631C"/>
    <w:rsid w:val="005164D0"/>
    <w:rsid w:val="00520260"/>
    <w:rsid w:val="00523988"/>
    <w:rsid w:val="0052511B"/>
    <w:rsid w:val="005258CB"/>
    <w:rsid w:val="00527DC5"/>
    <w:rsid w:val="00530237"/>
    <w:rsid w:val="005304DE"/>
    <w:rsid w:val="00531427"/>
    <w:rsid w:val="00532DFB"/>
    <w:rsid w:val="00534111"/>
    <w:rsid w:val="005348F8"/>
    <w:rsid w:val="00534FCE"/>
    <w:rsid w:val="005368F4"/>
    <w:rsid w:val="00537159"/>
    <w:rsid w:val="00540D2B"/>
    <w:rsid w:val="00540F76"/>
    <w:rsid w:val="00541039"/>
    <w:rsid w:val="005411F5"/>
    <w:rsid w:val="00541E91"/>
    <w:rsid w:val="005426A7"/>
    <w:rsid w:val="005429F1"/>
    <w:rsid w:val="0054431B"/>
    <w:rsid w:val="00544761"/>
    <w:rsid w:val="00545B91"/>
    <w:rsid w:val="00546579"/>
    <w:rsid w:val="005506F8"/>
    <w:rsid w:val="00550E96"/>
    <w:rsid w:val="00551E4C"/>
    <w:rsid w:val="005524FD"/>
    <w:rsid w:val="00552F8D"/>
    <w:rsid w:val="005544D6"/>
    <w:rsid w:val="005554C9"/>
    <w:rsid w:val="00555EC2"/>
    <w:rsid w:val="00556C0A"/>
    <w:rsid w:val="00561F2A"/>
    <w:rsid w:val="00562CC7"/>
    <w:rsid w:val="00563FEF"/>
    <w:rsid w:val="0056599A"/>
    <w:rsid w:val="00565E50"/>
    <w:rsid w:val="005661C8"/>
    <w:rsid w:val="0056700F"/>
    <w:rsid w:val="0057052F"/>
    <w:rsid w:val="0057249F"/>
    <w:rsid w:val="005729D6"/>
    <w:rsid w:val="00572E2B"/>
    <w:rsid w:val="005731AC"/>
    <w:rsid w:val="0057364E"/>
    <w:rsid w:val="00573B41"/>
    <w:rsid w:val="00574C01"/>
    <w:rsid w:val="00574F87"/>
    <w:rsid w:val="00576F7B"/>
    <w:rsid w:val="00577620"/>
    <w:rsid w:val="00581798"/>
    <w:rsid w:val="005820FC"/>
    <w:rsid w:val="00583A27"/>
    <w:rsid w:val="0058413F"/>
    <w:rsid w:val="00584899"/>
    <w:rsid w:val="00585FA0"/>
    <w:rsid w:val="00586AC8"/>
    <w:rsid w:val="00587C89"/>
    <w:rsid w:val="00590C93"/>
    <w:rsid w:val="005915F8"/>
    <w:rsid w:val="0059229D"/>
    <w:rsid w:val="00593109"/>
    <w:rsid w:val="00593444"/>
    <w:rsid w:val="00594338"/>
    <w:rsid w:val="005948E2"/>
    <w:rsid w:val="00594AF8"/>
    <w:rsid w:val="00594EDD"/>
    <w:rsid w:val="0059537B"/>
    <w:rsid w:val="00596DE1"/>
    <w:rsid w:val="00596E44"/>
    <w:rsid w:val="005977A1"/>
    <w:rsid w:val="005A01B0"/>
    <w:rsid w:val="005A061A"/>
    <w:rsid w:val="005A2CA0"/>
    <w:rsid w:val="005A2D54"/>
    <w:rsid w:val="005A2EC4"/>
    <w:rsid w:val="005A389C"/>
    <w:rsid w:val="005A3E3B"/>
    <w:rsid w:val="005A456A"/>
    <w:rsid w:val="005A6562"/>
    <w:rsid w:val="005A65C7"/>
    <w:rsid w:val="005A6967"/>
    <w:rsid w:val="005A71FC"/>
    <w:rsid w:val="005A7840"/>
    <w:rsid w:val="005A7BA2"/>
    <w:rsid w:val="005A7E49"/>
    <w:rsid w:val="005B1A50"/>
    <w:rsid w:val="005B237D"/>
    <w:rsid w:val="005B239C"/>
    <w:rsid w:val="005B2A6B"/>
    <w:rsid w:val="005B2AA0"/>
    <w:rsid w:val="005B3632"/>
    <w:rsid w:val="005B493D"/>
    <w:rsid w:val="005B6398"/>
    <w:rsid w:val="005B689B"/>
    <w:rsid w:val="005C0F60"/>
    <w:rsid w:val="005C147C"/>
    <w:rsid w:val="005C18C2"/>
    <w:rsid w:val="005C30BA"/>
    <w:rsid w:val="005C35A6"/>
    <w:rsid w:val="005C5E01"/>
    <w:rsid w:val="005C65FB"/>
    <w:rsid w:val="005C6C22"/>
    <w:rsid w:val="005C7211"/>
    <w:rsid w:val="005C7F54"/>
    <w:rsid w:val="005C7FBD"/>
    <w:rsid w:val="005D0BDC"/>
    <w:rsid w:val="005D0CA6"/>
    <w:rsid w:val="005D0D10"/>
    <w:rsid w:val="005D141A"/>
    <w:rsid w:val="005D1ABF"/>
    <w:rsid w:val="005D2D06"/>
    <w:rsid w:val="005D3086"/>
    <w:rsid w:val="005D3A99"/>
    <w:rsid w:val="005D4F38"/>
    <w:rsid w:val="005D589D"/>
    <w:rsid w:val="005D7053"/>
    <w:rsid w:val="005E0A5D"/>
    <w:rsid w:val="005E0B5A"/>
    <w:rsid w:val="005E1891"/>
    <w:rsid w:val="005E191E"/>
    <w:rsid w:val="005E35CA"/>
    <w:rsid w:val="005E4D7D"/>
    <w:rsid w:val="005E5A2E"/>
    <w:rsid w:val="005E5E75"/>
    <w:rsid w:val="005E6088"/>
    <w:rsid w:val="005E634D"/>
    <w:rsid w:val="005E66F5"/>
    <w:rsid w:val="005E6F33"/>
    <w:rsid w:val="005E76ED"/>
    <w:rsid w:val="005F0124"/>
    <w:rsid w:val="005F032B"/>
    <w:rsid w:val="005F04E7"/>
    <w:rsid w:val="005F0C85"/>
    <w:rsid w:val="005F1073"/>
    <w:rsid w:val="005F2148"/>
    <w:rsid w:val="005F23B1"/>
    <w:rsid w:val="005F3117"/>
    <w:rsid w:val="005F35C9"/>
    <w:rsid w:val="005F3858"/>
    <w:rsid w:val="005F3FAC"/>
    <w:rsid w:val="005F4C10"/>
    <w:rsid w:val="005F50D7"/>
    <w:rsid w:val="005F51C9"/>
    <w:rsid w:val="005F577A"/>
    <w:rsid w:val="005F5B8C"/>
    <w:rsid w:val="005F68EE"/>
    <w:rsid w:val="005F7548"/>
    <w:rsid w:val="005F7FD9"/>
    <w:rsid w:val="006002ED"/>
    <w:rsid w:val="0060081B"/>
    <w:rsid w:val="006010A7"/>
    <w:rsid w:val="00601863"/>
    <w:rsid w:val="006029D2"/>
    <w:rsid w:val="00604095"/>
    <w:rsid w:val="00604A5E"/>
    <w:rsid w:val="00605CA3"/>
    <w:rsid w:val="006062D3"/>
    <w:rsid w:val="00607D77"/>
    <w:rsid w:val="006106B6"/>
    <w:rsid w:val="006108C9"/>
    <w:rsid w:val="006109F8"/>
    <w:rsid w:val="00610A0F"/>
    <w:rsid w:val="00610B13"/>
    <w:rsid w:val="00610C22"/>
    <w:rsid w:val="00611475"/>
    <w:rsid w:val="00612565"/>
    <w:rsid w:val="006134A8"/>
    <w:rsid w:val="006151EC"/>
    <w:rsid w:val="006152F0"/>
    <w:rsid w:val="00616C30"/>
    <w:rsid w:val="00616D2C"/>
    <w:rsid w:val="00617274"/>
    <w:rsid w:val="00617528"/>
    <w:rsid w:val="00620482"/>
    <w:rsid w:val="00620547"/>
    <w:rsid w:val="00620845"/>
    <w:rsid w:val="00620B14"/>
    <w:rsid w:val="00620BD5"/>
    <w:rsid w:val="00621CCD"/>
    <w:rsid w:val="00623705"/>
    <w:rsid w:val="00624194"/>
    <w:rsid w:val="00625121"/>
    <w:rsid w:val="006259D9"/>
    <w:rsid w:val="00626212"/>
    <w:rsid w:val="006266AB"/>
    <w:rsid w:val="0062721B"/>
    <w:rsid w:val="00630DDE"/>
    <w:rsid w:val="006310EB"/>
    <w:rsid w:val="006324DD"/>
    <w:rsid w:val="00632DBC"/>
    <w:rsid w:val="0063494A"/>
    <w:rsid w:val="00634EC4"/>
    <w:rsid w:val="00635860"/>
    <w:rsid w:val="006377E9"/>
    <w:rsid w:val="00640580"/>
    <w:rsid w:val="00640C91"/>
    <w:rsid w:val="00640EBF"/>
    <w:rsid w:val="00641E86"/>
    <w:rsid w:val="00642B9C"/>
    <w:rsid w:val="00643482"/>
    <w:rsid w:val="0064365A"/>
    <w:rsid w:val="00643798"/>
    <w:rsid w:val="0064392D"/>
    <w:rsid w:val="00643A76"/>
    <w:rsid w:val="00645224"/>
    <w:rsid w:val="006454BF"/>
    <w:rsid w:val="00645696"/>
    <w:rsid w:val="00645DBF"/>
    <w:rsid w:val="0064675C"/>
    <w:rsid w:val="006468AA"/>
    <w:rsid w:val="00646A7D"/>
    <w:rsid w:val="00646C33"/>
    <w:rsid w:val="0064710E"/>
    <w:rsid w:val="006529B8"/>
    <w:rsid w:val="00652E47"/>
    <w:rsid w:val="006535D1"/>
    <w:rsid w:val="00654307"/>
    <w:rsid w:val="0065623F"/>
    <w:rsid w:val="006571FD"/>
    <w:rsid w:val="0065763A"/>
    <w:rsid w:val="006576D2"/>
    <w:rsid w:val="00657A42"/>
    <w:rsid w:val="00660219"/>
    <w:rsid w:val="0066023F"/>
    <w:rsid w:val="006607D1"/>
    <w:rsid w:val="00661439"/>
    <w:rsid w:val="00661890"/>
    <w:rsid w:val="00663CD9"/>
    <w:rsid w:val="006640E3"/>
    <w:rsid w:val="006653E8"/>
    <w:rsid w:val="006657EC"/>
    <w:rsid w:val="0066678D"/>
    <w:rsid w:val="00666F6E"/>
    <w:rsid w:val="00667DBE"/>
    <w:rsid w:val="006707A9"/>
    <w:rsid w:val="006712C3"/>
    <w:rsid w:val="00672DCB"/>
    <w:rsid w:val="0067348E"/>
    <w:rsid w:val="00673C7B"/>
    <w:rsid w:val="0067474E"/>
    <w:rsid w:val="006751CC"/>
    <w:rsid w:val="006754F2"/>
    <w:rsid w:val="006773BD"/>
    <w:rsid w:val="0068172A"/>
    <w:rsid w:val="006826F0"/>
    <w:rsid w:val="0068406F"/>
    <w:rsid w:val="0068420C"/>
    <w:rsid w:val="00684C13"/>
    <w:rsid w:val="006856C2"/>
    <w:rsid w:val="006857C0"/>
    <w:rsid w:val="00685864"/>
    <w:rsid w:val="00686993"/>
    <w:rsid w:val="00687BC8"/>
    <w:rsid w:val="00687FB0"/>
    <w:rsid w:val="0069009F"/>
    <w:rsid w:val="006928C7"/>
    <w:rsid w:val="00693406"/>
    <w:rsid w:val="00695BC9"/>
    <w:rsid w:val="00695CC7"/>
    <w:rsid w:val="00696467"/>
    <w:rsid w:val="006A12C4"/>
    <w:rsid w:val="006A132B"/>
    <w:rsid w:val="006A1D7A"/>
    <w:rsid w:val="006A2455"/>
    <w:rsid w:val="006A36C3"/>
    <w:rsid w:val="006A38CF"/>
    <w:rsid w:val="006A3C1D"/>
    <w:rsid w:val="006A4B40"/>
    <w:rsid w:val="006A621A"/>
    <w:rsid w:val="006A6653"/>
    <w:rsid w:val="006A7577"/>
    <w:rsid w:val="006A788C"/>
    <w:rsid w:val="006A7EAA"/>
    <w:rsid w:val="006B0E55"/>
    <w:rsid w:val="006B164D"/>
    <w:rsid w:val="006B1D83"/>
    <w:rsid w:val="006B251B"/>
    <w:rsid w:val="006B3567"/>
    <w:rsid w:val="006B3D52"/>
    <w:rsid w:val="006B42FD"/>
    <w:rsid w:val="006B46F6"/>
    <w:rsid w:val="006B4EB6"/>
    <w:rsid w:val="006B596E"/>
    <w:rsid w:val="006B6549"/>
    <w:rsid w:val="006B6A6F"/>
    <w:rsid w:val="006B6F85"/>
    <w:rsid w:val="006B754F"/>
    <w:rsid w:val="006B78DF"/>
    <w:rsid w:val="006B7EA4"/>
    <w:rsid w:val="006B8C6B"/>
    <w:rsid w:val="006C06D2"/>
    <w:rsid w:val="006C1BFB"/>
    <w:rsid w:val="006C25C3"/>
    <w:rsid w:val="006C3D4D"/>
    <w:rsid w:val="006C5890"/>
    <w:rsid w:val="006C5CB3"/>
    <w:rsid w:val="006C5FE5"/>
    <w:rsid w:val="006C7B14"/>
    <w:rsid w:val="006C7DC5"/>
    <w:rsid w:val="006D0669"/>
    <w:rsid w:val="006D1232"/>
    <w:rsid w:val="006D171B"/>
    <w:rsid w:val="006D1B85"/>
    <w:rsid w:val="006D1BF4"/>
    <w:rsid w:val="006D21D5"/>
    <w:rsid w:val="006D2C2B"/>
    <w:rsid w:val="006D2E23"/>
    <w:rsid w:val="006D3640"/>
    <w:rsid w:val="006D368F"/>
    <w:rsid w:val="006D3693"/>
    <w:rsid w:val="006D3CC2"/>
    <w:rsid w:val="006D41A9"/>
    <w:rsid w:val="006D590E"/>
    <w:rsid w:val="006D5A4A"/>
    <w:rsid w:val="006D5BF5"/>
    <w:rsid w:val="006D5D04"/>
    <w:rsid w:val="006D5E7F"/>
    <w:rsid w:val="006D710A"/>
    <w:rsid w:val="006D77BA"/>
    <w:rsid w:val="006D7DCD"/>
    <w:rsid w:val="006E089E"/>
    <w:rsid w:val="006E13B8"/>
    <w:rsid w:val="006E1646"/>
    <w:rsid w:val="006E192C"/>
    <w:rsid w:val="006E2882"/>
    <w:rsid w:val="006E2B9D"/>
    <w:rsid w:val="006E2D61"/>
    <w:rsid w:val="006E2E6D"/>
    <w:rsid w:val="006E3392"/>
    <w:rsid w:val="006E34D1"/>
    <w:rsid w:val="006E4546"/>
    <w:rsid w:val="006E5098"/>
    <w:rsid w:val="006E523D"/>
    <w:rsid w:val="006E6F1F"/>
    <w:rsid w:val="006E725E"/>
    <w:rsid w:val="006EE4A5"/>
    <w:rsid w:val="006F27C7"/>
    <w:rsid w:val="006F350D"/>
    <w:rsid w:val="006F3738"/>
    <w:rsid w:val="006F3FD5"/>
    <w:rsid w:val="006F5776"/>
    <w:rsid w:val="006F6A7F"/>
    <w:rsid w:val="006F6EF1"/>
    <w:rsid w:val="006F6FC4"/>
    <w:rsid w:val="00700B16"/>
    <w:rsid w:val="00700E9E"/>
    <w:rsid w:val="0070196B"/>
    <w:rsid w:val="00701B35"/>
    <w:rsid w:val="0070340D"/>
    <w:rsid w:val="00705AC8"/>
    <w:rsid w:val="00707F89"/>
    <w:rsid w:val="007108D2"/>
    <w:rsid w:val="0071115B"/>
    <w:rsid w:val="00711D51"/>
    <w:rsid w:val="00713C40"/>
    <w:rsid w:val="00714753"/>
    <w:rsid w:val="007147F1"/>
    <w:rsid w:val="00714C0D"/>
    <w:rsid w:val="00716E2B"/>
    <w:rsid w:val="00716FE8"/>
    <w:rsid w:val="00717556"/>
    <w:rsid w:val="00717CC0"/>
    <w:rsid w:val="007214E1"/>
    <w:rsid w:val="0072245D"/>
    <w:rsid w:val="007250FE"/>
    <w:rsid w:val="007253FB"/>
    <w:rsid w:val="00725992"/>
    <w:rsid w:val="00725DF3"/>
    <w:rsid w:val="00726ED3"/>
    <w:rsid w:val="00727AED"/>
    <w:rsid w:val="00730335"/>
    <w:rsid w:val="00731343"/>
    <w:rsid w:val="00731712"/>
    <w:rsid w:val="00734922"/>
    <w:rsid w:val="00734B15"/>
    <w:rsid w:val="00735255"/>
    <w:rsid w:val="00736FFF"/>
    <w:rsid w:val="0073745E"/>
    <w:rsid w:val="0073793B"/>
    <w:rsid w:val="007379AB"/>
    <w:rsid w:val="00737A2F"/>
    <w:rsid w:val="007426B4"/>
    <w:rsid w:val="00742DE2"/>
    <w:rsid w:val="00743030"/>
    <w:rsid w:val="0074397D"/>
    <w:rsid w:val="0074430C"/>
    <w:rsid w:val="00745297"/>
    <w:rsid w:val="007452B6"/>
    <w:rsid w:val="00746883"/>
    <w:rsid w:val="00747966"/>
    <w:rsid w:val="00750210"/>
    <w:rsid w:val="00750A62"/>
    <w:rsid w:val="00751445"/>
    <w:rsid w:val="00751B0B"/>
    <w:rsid w:val="00751D3D"/>
    <w:rsid w:val="007526E3"/>
    <w:rsid w:val="0075373A"/>
    <w:rsid w:val="00753CF9"/>
    <w:rsid w:val="00754A7D"/>
    <w:rsid w:val="00755D94"/>
    <w:rsid w:val="00756967"/>
    <w:rsid w:val="00760B24"/>
    <w:rsid w:val="00762B62"/>
    <w:rsid w:val="00764EF7"/>
    <w:rsid w:val="00764FDE"/>
    <w:rsid w:val="0076549A"/>
    <w:rsid w:val="00765D97"/>
    <w:rsid w:val="00766478"/>
    <w:rsid w:val="00766866"/>
    <w:rsid w:val="0076717E"/>
    <w:rsid w:val="0077004D"/>
    <w:rsid w:val="00771156"/>
    <w:rsid w:val="00771576"/>
    <w:rsid w:val="00771C5C"/>
    <w:rsid w:val="00772023"/>
    <w:rsid w:val="00773189"/>
    <w:rsid w:val="0077602C"/>
    <w:rsid w:val="007763FB"/>
    <w:rsid w:val="00776819"/>
    <w:rsid w:val="0077795E"/>
    <w:rsid w:val="00780047"/>
    <w:rsid w:val="007801CB"/>
    <w:rsid w:val="007802E7"/>
    <w:rsid w:val="00780CCB"/>
    <w:rsid w:val="007810A4"/>
    <w:rsid w:val="00781376"/>
    <w:rsid w:val="00781395"/>
    <w:rsid w:val="00781FBE"/>
    <w:rsid w:val="007823B4"/>
    <w:rsid w:val="00782E5C"/>
    <w:rsid w:val="00783173"/>
    <w:rsid w:val="00783941"/>
    <w:rsid w:val="00783D23"/>
    <w:rsid w:val="007841FF"/>
    <w:rsid w:val="0078557A"/>
    <w:rsid w:val="007862D5"/>
    <w:rsid w:val="00786583"/>
    <w:rsid w:val="0078724A"/>
    <w:rsid w:val="00787A67"/>
    <w:rsid w:val="00791388"/>
    <w:rsid w:val="00792AA1"/>
    <w:rsid w:val="00792D8E"/>
    <w:rsid w:val="00793AD6"/>
    <w:rsid w:val="00794B1C"/>
    <w:rsid w:val="007951D6"/>
    <w:rsid w:val="007956CB"/>
    <w:rsid w:val="00795892"/>
    <w:rsid w:val="0079682D"/>
    <w:rsid w:val="00796FE2"/>
    <w:rsid w:val="00797A2A"/>
    <w:rsid w:val="00797C84"/>
    <w:rsid w:val="007A098A"/>
    <w:rsid w:val="007A0F39"/>
    <w:rsid w:val="007A1620"/>
    <w:rsid w:val="007A1AE5"/>
    <w:rsid w:val="007A1B2E"/>
    <w:rsid w:val="007A3D5D"/>
    <w:rsid w:val="007A43FD"/>
    <w:rsid w:val="007A4D22"/>
    <w:rsid w:val="007A54DF"/>
    <w:rsid w:val="007A6147"/>
    <w:rsid w:val="007A65DE"/>
    <w:rsid w:val="007A67F7"/>
    <w:rsid w:val="007A7324"/>
    <w:rsid w:val="007B151D"/>
    <w:rsid w:val="007B218B"/>
    <w:rsid w:val="007B272B"/>
    <w:rsid w:val="007B39EF"/>
    <w:rsid w:val="007B3A1F"/>
    <w:rsid w:val="007B471B"/>
    <w:rsid w:val="007B6962"/>
    <w:rsid w:val="007B77CC"/>
    <w:rsid w:val="007C052A"/>
    <w:rsid w:val="007C1170"/>
    <w:rsid w:val="007C128C"/>
    <w:rsid w:val="007C282B"/>
    <w:rsid w:val="007C28B0"/>
    <w:rsid w:val="007C2C5A"/>
    <w:rsid w:val="007C2CF3"/>
    <w:rsid w:val="007C3AD2"/>
    <w:rsid w:val="007C4446"/>
    <w:rsid w:val="007C4608"/>
    <w:rsid w:val="007C5584"/>
    <w:rsid w:val="007C658B"/>
    <w:rsid w:val="007C693B"/>
    <w:rsid w:val="007C6E1B"/>
    <w:rsid w:val="007C6E23"/>
    <w:rsid w:val="007C7305"/>
    <w:rsid w:val="007C74ED"/>
    <w:rsid w:val="007C78AD"/>
    <w:rsid w:val="007C7E71"/>
    <w:rsid w:val="007D004D"/>
    <w:rsid w:val="007D08B1"/>
    <w:rsid w:val="007D11F6"/>
    <w:rsid w:val="007D3C93"/>
    <w:rsid w:val="007D3FAF"/>
    <w:rsid w:val="007D4B9E"/>
    <w:rsid w:val="007D5430"/>
    <w:rsid w:val="007D6314"/>
    <w:rsid w:val="007D6EAE"/>
    <w:rsid w:val="007D76BB"/>
    <w:rsid w:val="007E07EB"/>
    <w:rsid w:val="007E0BC7"/>
    <w:rsid w:val="007E1728"/>
    <w:rsid w:val="007E477B"/>
    <w:rsid w:val="007E69A2"/>
    <w:rsid w:val="007E7519"/>
    <w:rsid w:val="007F093F"/>
    <w:rsid w:val="007F09FA"/>
    <w:rsid w:val="007F0BCA"/>
    <w:rsid w:val="007F164E"/>
    <w:rsid w:val="007F1CDB"/>
    <w:rsid w:val="007F1CEB"/>
    <w:rsid w:val="007F1D46"/>
    <w:rsid w:val="007F2585"/>
    <w:rsid w:val="007F258D"/>
    <w:rsid w:val="007F33E2"/>
    <w:rsid w:val="007F3E85"/>
    <w:rsid w:val="007F645C"/>
    <w:rsid w:val="007F6A63"/>
    <w:rsid w:val="007F7417"/>
    <w:rsid w:val="007F78A3"/>
    <w:rsid w:val="00800D62"/>
    <w:rsid w:val="00801AAE"/>
    <w:rsid w:val="0080295C"/>
    <w:rsid w:val="00803CF1"/>
    <w:rsid w:val="00804D35"/>
    <w:rsid w:val="008053A3"/>
    <w:rsid w:val="00805C20"/>
    <w:rsid w:val="008078F8"/>
    <w:rsid w:val="00807F88"/>
    <w:rsid w:val="0081120E"/>
    <w:rsid w:val="008116EE"/>
    <w:rsid w:val="00811AD0"/>
    <w:rsid w:val="00814B3F"/>
    <w:rsid w:val="00815BF7"/>
    <w:rsid w:val="00815FD0"/>
    <w:rsid w:val="00817713"/>
    <w:rsid w:val="0082018F"/>
    <w:rsid w:val="008201DF"/>
    <w:rsid w:val="00820482"/>
    <w:rsid w:val="008204A2"/>
    <w:rsid w:val="00821EF2"/>
    <w:rsid w:val="0082202F"/>
    <w:rsid w:val="00822798"/>
    <w:rsid w:val="00822B96"/>
    <w:rsid w:val="008230AF"/>
    <w:rsid w:val="00823282"/>
    <w:rsid w:val="00824629"/>
    <w:rsid w:val="00824666"/>
    <w:rsid w:val="0082585D"/>
    <w:rsid w:val="008267FB"/>
    <w:rsid w:val="00826FC7"/>
    <w:rsid w:val="008271D6"/>
    <w:rsid w:val="008279AB"/>
    <w:rsid w:val="00827E0B"/>
    <w:rsid w:val="00831735"/>
    <w:rsid w:val="00832355"/>
    <w:rsid w:val="00833224"/>
    <w:rsid w:val="00833BB2"/>
    <w:rsid w:val="00834BA9"/>
    <w:rsid w:val="00835DCA"/>
    <w:rsid w:val="00835DDE"/>
    <w:rsid w:val="00835EA3"/>
    <w:rsid w:val="008430FF"/>
    <w:rsid w:val="0084405F"/>
    <w:rsid w:val="008441C6"/>
    <w:rsid w:val="00844A65"/>
    <w:rsid w:val="008452B1"/>
    <w:rsid w:val="00845699"/>
    <w:rsid w:val="008462A8"/>
    <w:rsid w:val="008464A1"/>
    <w:rsid w:val="0084679A"/>
    <w:rsid w:val="00850400"/>
    <w:rsid w:val="008507DF"/>
    <w:rsid w:val="0085320A"/>
    <w:rsid w:val="00854800"/>
    <w:rsid w:val="008555F0"/>
    <w:rsid w:val="0085601D"/>
    <w:rsid w:val="00856063"/>
    <w:rsid w:val="00856F0B"/>
    <w:rsid w:val="00857416"/>
    <w:rsid w:val="008579A3"/>
    <w:rsid w:val="00860353"/>
    <w:rsid w:val="0086160E"/>
    <w:rsid w:val="008636DE"/>
    <w:rsid w:val="00863F5A"/>
    <w:rsid w:val="00865714"/>
    <w:rsid w:val="00866907"/>
    <w:rsid w:val="00867DB5"/>
    <w:rsid w:val="008701F0"/>
    <w:rsid w:val="0087060C"/>
    <w:rsid w:val="00870BAA"/>
    <w:rsid w:val="00871380"/>
    <w:rsid w:val="008721BB"/>
    <w:rsid w:val="00873213"/>
    <w:rsid w:val="00873B7A"/>
    <w:rsid w:val="00874E0B"/>
    <w:rsid w:val="0087589D"/>
    <w:rsid w:val="00875D7D"/>
    <w:rsid w:val="00876D80"/>
    <w:rsid w:val="00876DF9"/>
    <w:rsid w:val="00877A52"/>
    <w:rsid w:val="00877C99"/>
    <w:rsid w:val="00880BD8"/>
    <w:rsid w:val="0088233A"/>
    <w:rsid w:val="00883440"/>
    <w:rsid w:val="00883635"/>
    <w:rsid w:val="00883963"/>
    <w:rsid w:val="00883DA5"/>
    <w:rsid w:val="008841B2"/>
    <w:rsid w:val="00885309"/>
    <w:rsid w:val="008860BF"/>
    <w:rsid w:val="0088778B"/>
    <w:rsid w:val="00890C99"/>
    <w:rsid w:val="00890E14"/>
    <w:rsid w:val="00890F58"/>
    <w:rsid w:val="00891666"/>
    <w:rsid w:val="008918B1"/>
    <w:rsid w:val="00893D3F"/>
    <w:rsid w:val="00894127"/>
    <w:rsid w:val="008951B7"/>
    <w:rsid w:val="00895D42"/>
    <w:rsid w:val="00895DEC"/>
    <w:rsid w:val="0089652C"/>
    <w:rsid w:val="008965D7"/>
    <w:rsid w:val="00896F0A"/>
    <w:rsid w:val="00897C26"/>
    <w:rsid w:val="00897D28"/>
    <w:rsid w:val="008A3672"/>
    <w:rsid w:val="008A40E9"/>
    <w:rsid w:val="008A48B8"/>
    <w:rsid w:val="008A4A92"/>
    <w:rsid w:val="008A4C91"/>
    <w:rsid w:val="008A4CB5"/>
    <w:rsid w:val="008A5063"/>
    <w:rsid w:val="008A51EB"/>
    <w:rsid w:val="008A566E"/>
    <w:rsid w:val="008A5A04"/>
    <w:rsid w:val="008A6370"/>
    <w:rsid w:val="008A65B1"/>
    <w:rsid w:val="008A65D9"/>
    <w:rsid w:val="008A6FBC"/>
    <w:rsid w:val="008A71DD"/>
    <w:rsid w:val="008A7E4E"/>
    <w:rsid w:val="008B0214"/>
    <w:rsid w:val="008B0251"/>
    <w:rsid w:val="008B0921"/>
    <w:rsid w:val="008B1A6F"/>
    <w:rsid w:val="008B1AA6"/>
    <w:rsid w:val="008B29BC"/>
    <w:rsid w:val="008B3BD1"/>
    <w:rsid w:val="008B5F4C"/>
    <w:rsid w:val="008B7692"/>
    <w:rsid w:val="008C0246"/>
    <w:rsid w:val="008C0BC0"/>
    <w:rsid w:val="008C102A"/>
    <w:rsid w:val="008C2350"/>
    <w:rsid w:val="008C363E"/>
    <w:rsid w:val="008C39FC"/>
    <w:rsid w:val="008C40ED"/>
    <w:rsid w:val="008C4203"/>
    <w:rsid w:val="008C4A72"/>
    <w:rsid w:val="008C4E5D"/>
    <w:rsid w:val="008C56AA"/>
    <w:rsid w:val="008C5AF1"/>
    <w:rsid w:val="008C649C"/>
    <w:rsid w:val="008C7A43"/>
    <w:rsid w:val="008D03CC"/>
    <w:rsid w:val="008D0D79"/>
    <w:rsid w:val="008D29B5"/>
    <w:rsid w:val="008D2E5A"/>
    <w:rsid w:val="008D3F32"/>
    <w:rsid w:val="008D4082"/>
    <w:rsid w:val="008D466B"/>
    <w:rsid w:val="008D4E3D"/>
    <w:rsid w:val="008D6033"/>
    <w:rsid w:val="008D629E"/>
    <w:rsid w:val="008D64AC"/>
    <w:rsid w:val="008D6932"/>
    <w:rsid w:val="008D6F79"/>
    <w:rsid w:val="008D71AF"/>
    <w:rsid w:val="008D7676"/>
    <w:rsid w:val="008D7AE9"/>
    <w:rsid w:val="008E22BD"/>
    <w:rsid w:val="008E32A9"/>
    <w:rsid w:val="008E3622"/>
    <w:rsid w:val="008E4267"/>
    <w:rsid w:val="008E5D15"/>
    <w:rsid w:val="008E63C1"/>
    <w:rsid w:val="008E68ED"/>
    <w:rsid w:val="008E7B43"/>
    <w:rsid w:val="008F013D"/>
    <w:rsid w:val="008F1063"/>
    <w:rsid w:val="008F307D"/>
    <w:rsid w:val="008F32D3"/>
    <w:rsid w:val="008F3437"/>
    <w:rsid w:val="008F4BA4"/>
    <w:rsid w:val="008F5394"/>
    <w:rsid w:val="008F5B0B"/>
    <w:rsid w:val="008F6927"/>
    <w:rsid w:val="008F705C"/>
    <w:rsid w:val="008F71AC"/>
    <w:rsid w:val="008F72B4"/>
    <w:rsid w:val="008FA0E6"/>
    <w:rsid w:val="00900590"/>
    <w:rsid w:val="009010EB"/>
    <w:rsid w:val="0090181C"/>
    <w:rsid w:val="00901CDA"/>
    <w:rsid w:val="00901D3A"/>
    <w:rsid w:val="00902BD5"/>
    <w:rsid w:val="00904467"/>
    <w:rsid w:val="00904498"/>
    <w:rsid w:val="00905E70"/>
    <w:rsid w:val="009073A0"/>
    <w:rsid w:val="00907EB5"/>
    <w:rsid w:val="0091072F"/>
    <w:rsid w:val="009107F6"/>
    <w:rsid w:val="00910AB6"/>
    <w:rsid w:val="00910E65"/>
    <w:rsid w:val="00912119"/>
    <w:rsid w:val="0091280C"/>
    <w:rsid w:val="00912905"/>
    <w:rsid w:val="009140FF"/>
    <w:rsid w:val="00914832"/>
    <w:rsid w:val="00914FCC"/>
    <w:rsid w:val="00916217"/>
    <w:rsid w:val="00916474"/>
    <w:rsid w:val="00916892"/>
    <w:rsid w:val="009168FF"/>
    <w:rsid w:val="00916A32"/>
    <w:rsid w:val="00916D1E"/>
    <w:rsid w:val="00920155"/>
    <w:rsid w:val="00920332"/>
    <w:rsid w:val="00920B46"/>
    <w:rsid w:val="00921050"/>
    <w:rsid w:val="00922548"/>
    <w:rsid w:val="00925042"/>
    <w:rsid w:val="009256FA"/>
    <w:rsid w:val="0093102A"/>
    <w:rsid w:val="00931518"/>
    <w:rsid w:val="00931B14"/>
    <w:rsid w:val="00931C60"/>
    <w:rsid w:val="00931D4E"/>
    <w:rsid w:val="00931FDB"/>
    <w:rsid w:val="0093333B"/>
    <w:rsid w:val="0093345C"/>
    <w:rsid w:val="00934B5D"/>
    <w:rsid w:val="00935463"/>
    <w:rsid w:val="009357AC"/>
    <w:rsid w:val="0093583B"/>
    <w:rsid w:val="009360F3"/>
    <w:rsid w:val="00937266"/>
    <w:rsid w:val="00940BF2"/>
    <w:rsid w:val="00941DF7"/>
    <w:rsid w:val="00942159"/>
    <w:rsid w:val="00943AFD"/>
    <w:rsid w:val="00944963"/>
    <w:rsid w:val="00944D59"/>
    <w:rsid w:val="00945844"/>
    <w:rsid w:val="00945F04"/>
    <w:rsid w:val="00946EBE"/>
    <w:rsid w:val="00947681"/>
    <w:rsid w:val="00951855"/>
    <w:rsid w:val="009527CB"/>
    <w:rsid w:val="0095317E"/>
    <w:rsid w:val="009532AA"/>
    <w:rsid w:val="00954FCC"/>
    <w:rsid w:val="009557DD"/>
    <w:rsid w:val="00956B3B"/>
    <w:rsid w:val="00956B99"/>
    <w:rsid w:val="00956DE0"/>
    <w:rsid w:val="00960191"/>
    <w:rsid w:val="009602E8"/>
    <w:rsid w:val="00960868"/>
    <w:rsid w:val="00961860"/>
    <w:rsid w:val="00961B53"/>
    <w:rsid w:val="009627F9"/>
    <w:rsid w:val="00962E9A"/>
    <w:rsid w:val="00962E9B"/>
    <w:rsid w:val="00963B71"/>
    <w:rsid w:val="00963FD9"/>
    <w:rsid w:val="00967312"/>
    <w:rsid w:val="0096762A"/>
    <w:rsid w:val="00967664"/>
    <w:rsid w:val="00970567"/>
    <w:rsid w:val="00970703"/>
    <w:rsid w:val="00972989"/>
    <w:rsid w:val="00973377"/>
    <w:rsid w:val="00973BB5"/>
    <w:rsid w:val="00973BF6"/>
    <w:rsid w:val="0097458B"/>
    <w:rsid w:val="00974BCD"/>
    <w:rsid w:val="00974C65"/>
    <w:rsid w:val="009755F4"/>
    <w:rsid w:val="0097678E"/>
    <w:rsid w:val="00976949"/>
    <w:rsid w:val="00976BEA"/>
    <w:rsid w:val="00976D8C"/>
    <w:rsid w:val="00977366"/>
    <w:rsid w:val="00977E51"/>
    <w:rsid w:val="00980B0C"/>
    <w:rsid w:val="00980B71"/>
    <w:rsid w:val="0098286C"/>
    <w:rsid w:val="00983418"/>
    <w:rsid w:val="009835FB"/>
    <w:rsid w:val="00983ACA"/>
    <w:rsid w:val="00983E4C"/>
    <w:rsid w:val="0098417E"/>
    <w:rsid w:val="00986AF8"/>
    <w:rsid w:val="00986D3B"/>
    <w:rsid w:val="009876C3"/>
    <w:rsid w:val="0098772D"/>
    <w:rsid w:val="009879DB"/>
    <w:rsid w:val="00990DDB"/>
    <w:rsid w:val="009916A7"/>
    <w:rsid w:val="00991C1E"/>
    <w:rsid w:val="00991E76"/>
    <w:rsid w:val="009922DA"/>
    <w:rsid w:val="009926CC"/>
    <w:rsid w:val="0099343C"/>
    <w:rsid w:val="00994A30"/>
    <w:rsid w:val="00994CC2"/>
    <w:rsid w:val="00995349"/>
    <w:rsid w:val="009957EE"/>
    <w:rsid w:val="00995DD0"/>
    <w:rsid w:val="009964AA"/>
    <w:rsid w:val="009966D7"/>
    <w:rsid w:val="00996BBD"/>
    <w:rsid w:val="0099739F"/>
    <w:rsid w:val="00997791"/>
    <w:rsid w:val="00997B15"/>
    <w:rsid w:val="00997B34"/>
    <w:rsid w:val="00997E25"/>
    <w:rsid w:val="00997F26"/>
    <w:rsid w:val="009A1F53"/>
    <w:rsid w:val="009A2680"/>
    <w:rsid w:val="009A2F01"/>
    <w:rsid w:val="009A3260"/>
    <w:rsid w:val="009A35EC"/>
    <w:rsid w:val="009A455D"/>
    <w:rsid w:val="009A496F"/>
    <w:rsid w:val="009A5208"/>
    <w:rsid w:val="009A54B9"/>
    <w:rsid w:val="009A5B1D"/>
    <w:rsid w:val="009A624A"/>
    <w:rsid w:val="009A6C75"/>
    <w:rsid w:val="009A7593"/>
    <w:rsid w:val="009A7B72"/>
    <w:rsid w:val="009B0CBA"/>
    <w:rsid w:val="009B17C1"/>
    <w:rsid w:val="009B1F4F"/>
    <w:rsid w:val="009B3253"/>
    <w:rsid w:val="009B35AC"/>
    <w:rsid w:val="009B3961"/>
    <w:rsid w:val="009B4477"/>
    <w:rsid w:val="009B4BE1"/>
    <w:rsid w:val="009B6379"/>
    <w:rsid w:val="009B637E"/>
    <w:rsid w:val="009B79B6"/>
    <w:rsid w:val="009B7D2A"/>
    <w:rsid w:val="009C0D50"/>
    <w:rsid w:val="009C0F4C"/>
    <w:rsid w:val="009C10E8"/>
    <w:rsid w:val="009C1D1F"/>
    <w:rsid w:val="009C2B26"/>
    <w:rsid w:val="009C4617"/>
    <w:rsid w:val="009C49F0"/>
    <w:rsid w:val="009C4D98"/>
    <w:rsid w:val="009C4DBD"/>
    <w:rsid w:val="009C5152"/>
    <w:rsid w:val="009C59AB"/>
    <w:rsid w:val="009C5C58"/>
    <w:rsid w:val="009C6496"/>
    <w:rsid w:val="009C75D8"/>
    <w:rsid w:val="009D0DFF"/>
    <w:rsid w:val="009D14D8"/>
    <w:rsid w:val="009D17C0"/>
    <w:rsid w:val="009D1B06"/>
    <w:rsid w:val="009D247E"/>
    <w:rsid w:val="009D51C3"/>
    <w:rsid w:val="009D68E6"/>
    <w:rsid w:val="009D6AE0"/>
    <w:rsid w:val="009D6C5F"/>
    <w:rsid w:val="009D7EE9"/>
    <w:rsid w:val="009E0030"/>
    <w:rsid w:val="009E0DCD"/>
    <w:rsid w:val="009E18E5"/>
    <w:rsid w:val="009E1A3E"/>
    <w:rsid w:val="009E290D"/>
    <w:rsid w:val="009E2D42"/>
    <w:rsid w:val="009E3160"/>
    <w:rsid w:val="009E434D"/>
    <w:rsid w:val="009E4C73"/>
    <w:rsid w:val="009E4E6D"/>
    <w:rsid w:val="009E4F8B"/>
    <w:rsid w:val="009E5536"/>
    <w:rsid w:val="009E582B"/>
    <w:rsid w:val="009E58FE"/>
    <w:rsid w:val="009E6DF4"/>
    <w:rsid w:val="009E7315"/>
    <w:rsid w:val="009E740F"/>
    <w:rsid w:val="009E78BD"/>
    <w:rsid w:val="009E7C13"/>
    <w:rsid w:val="009F3591"/>
    <w:rsid w:val="009F5464"/>
    <w:rsid w:val="009F5B4B"/>
    <w:rsid w:val="009F7062"/>
    <w:rsid w:val="009F7381"/>
    <w:rsid w:val="00A015B9"/>
    <w:rsid w:val="00A016DC"/>
    <w:rsid w:val="00A025A7"/>
    <w:rsid w:val="00A03839"/>
    <w:rsid w:val="00A042FC"/>
    <w:rsid w:val="00A04637"/>
    <w:rsid w:val="00A054AA"/>
    <w:rsid w:val="00A05AB1"/>
    <w:rsid w:val="00A063CD"/>
    <w:rsid w:val="00A06A69"/>
    <w:rsid w:val="00A07CB7"/>
    <w:rsid w:val="00A1112E"/>
    <w:rsid w:val="00A11523"/>
    <w:rsid w:val="00A11A37"/>
    <w:rsid w:val="00A11EB9"/>
    <w:rsid w:val="00A13DBB"/>
    <w:rsid w:val="00A14345"/>
    <w:rsid w:val="00A15C72"/>
    <w:rsid w:val="00A15E43"/>
    <w:rsid w:val="00A15F1D"/>
    <w:rsid w:val="00A16028"/>
    <w:rsid w:val="00A166AB"/>
    <w:rsid w:val="00A16875"/>
    <w:rsid w:val="00A16BF2"/>
    <w:rsid w:val="00A21902"/>
    <w:rsid w:val="00A21A74"/>
    <w:rsid w:val="00A21E3D"/>
    <w:rsid w:val="00A22065"/>
    <w:rsid w:val="00A221BC"/>
    <w:rsid w:val="00A2311C"/>
    <w:rsid w:val="00A23706"/>
    <w:rsid w:val="00A237FC"/>
    <w:rsid w:val="00A24277"/>
    <w:rsid w:val="00A246BB"/>
    <w:rsid w:val="00A24CFB"/>
    <w:rsid w:val="00A26022"/>
    <w:rsid w:val="00A26341"/>
    <w:rsid w:val="00A3033B"/>
    <w:rsid w:val="00A304EA"/>
    <w:rsid w:val="00A30719"/>
    <w:rsid w:val="00A31224"/>
    <w:rsid w:val="00A33BC5"/>
    <w:rsid w:val="00A33D26"/>
    <w:rsid w:val="00A3445F"/>
    <w:rsid w:val="00A344CC"/>
    <w:rsid w:val="00A366F0"/>
    <w:rsid w:val="00A36B05"/>
    <w:rsid w:val="00A40660"/>
    <w:rsid w:val="00A4127E"/>
    <w:rsid w:val="00A418CE"/>
    <w:rsid w:val="00A42D45"/>
    <w:rsid w:val="00A4367E"/>
    <w:rsid w:val="00A43F6F"/>
    <w:rsid w:val="00A44404"/>
    <w:rsid w:val="00A4501D"/>
    <w:rsid w:val="00A45093"/>
    <w:rsid w:val="00A46907"/>
    <w:rsid w:val="00A5169F"/>
    <w:rsid w:val="00A5229B"/>
    <w:rsid w:val="00A52F8A"/>
    <w:rsid w:val="00A530AA"/>
    <w:rsid w:val="00A53986"/>
    <w:rsid w:val="00A540E4"/>
    <w:rsid w:val="00A54B88"/>
    <w:rsid w:val="00A5580C"/>
    <w:rsid w:val="00A57358"/>
    <w:rsid w:val="00A60071"/>
    <w:rsid w:val="00A605E8"/>
    <w:rsid w:val="00A6168C"/>
    <w:rsid w:val="00A626E2"/>
    <w:rsid w:val="00A62DCB"/>
    <w:rsid w:val="00A6302D"/>
    <w:rsid w:val="00A6349A"/>
    <w:rsid w:val="00A66395"/>
    <w:rsid w:val="00A67256"/>
    <w:rsid w:val="00A6781C"/>
    <w:rsid w:val="00A709CD"/>
    <w:rsid w:val="00A70B09"/>
    <w:rsid w:val="00A719DB"/>
    <w:rsid w:val="00A72185"/>
    <w:rsid w:val="00A72704"/>
    <w:rsid w:val="00A730ED"/>
    <w:rsid w:val="00A737E6"/>
    <w:rsid w:val="00A7391A"/>
    <w:rsid w:val="00A7479A"/>
    <w:rsid w:val="00A75D61"/>
    <w:rsid w:val="00A77B85"/>
    <w:rsid w:val="00A808E2"/>
    <w:rsid w:val="00A81473"/>
    <w:rsid w:val="00A8197A"/>
    <w:rsid w:val="00A81ECE"/>
    <w:rsid w:val="00A81F5C"/>
    <w:rsid w:val="00A8214C"/>
    <w:rsid w:val="00A82F4B"/>
    <w:rsid w:val="00A83476"/>
    <w:rsid w:val="00A8428B"/>
    <w:rsid w:val="00A856F4"/>
    <w:rsid w:val="00A85B22"/>
    <w:rsid w:val="00A86C58"/>
    <w:rsid w:val="00A909A6"/>
    <w:rsid w:val="00A91411"/>
    <w:rsid w:val="00A92599"/>
    <w:rsid w:val="00A925D3"/>
    <w:rsid w:val="00A9289F"/>
    <w:rsid w:val="00A92DCF"/>
    <w:rsid w:val="00A9321B"/>
    <w:rsid w:val="00A93BF2"/>
    <w:rsid w:val="00A9408A"/>
    <w:rsid w:val="00A94E30"/>
    <w:rsid w:val="00A94F6F"/>
    <w:rsid w:val="00A957A0"/>
    <w:rsid w:val="00A95E09"/>
    <w:rsid w:val="00A96044"/>
    <w:rsid w:val="00A9685A"/>
    <w:rsid w:val="00AA0026"/>
    <w:rsid w:val="00AA178E"/>
    <w:rsid w:val="00AA1FCF"/>
    <w:rsid w:val="00AA21C3"/>
    <w:rsid w:val="00AA2552"/>
    <w:rsid w:val="00AA2CCA"/>
    <w:rsid w:val="00AA2E16"/>
    <w:rsid w:val="00AA3190"/>
    <w:rsid w:val="00AA4351"/>
    <w:rsid w:val="00AA4A2B"/>
    <w:rsid w:val="00AA50C6"/>
    <w:rsid w:val="00AA6327"/>
    <w:rsid w:val="00AA672B"/>
    <w:rsid w:val="00AA683D"/>
    <w:rsid w:val="00AA6A11"/>
    <w:rsid w:val="00AA6E78"/>
    <w:rsid w:val="00AA763C"/>
    <w:rsid w:val="00AA77A0"/>
    <w:rsid w:val="00AA7CCC"/>
    <w:rsid w:val="00AB040B"/>
    <w:rsid w:val="00AB1D27"/>
    <w:rsid w:val="00AB1D42"/>
    <w:rsid w:val="00AB26F9"/>
    <w:rsid w:val="00AB3D9D"/>
    <w:rsid w:val="00AB460C"/>
    <w:rsid w:val="00AB4D11"/>
    <w:rsid w:val="00AB53ED"/>
    <w:rsid w:val="00AB583E"/>
    <w:rsid w:val="00AB64A1"/>
    <w:rsid w:val="00AB6A10"/>
    <w:rsid w:val="00AB6D0A"/>
    <w:rsid w:val="00AC154D"/>
    <w:rsid w:val="00AC17DF"/>
    <w:rsid w:val="00AC194C"/>
    <w:rsid w:val="00AC2AE8"/>
    <w:rsid w:val="00AC3902"/>
    <w:rsid w:val="00AC4588"/>
    <w:rsid w:val="00AC5097"/>
    <w:rsid w:val="00AC5933"/>
    <w:rsid w:val="00AC720B"/>
    <w:rsid w:val="00AC72AA"/>
    <w:rsid w:val="00AC75CC"/>
    <w:rsid w:val="00ACCD87"/>
    <w:rsid w:val="00AD0098"/>
    <w:rsid w:val="00AD2A66"/>
    <w:rsid w:val="00AD2AA2"/>
    <w:rsid w:val="00AD2E32"/>
    <w:rsid w:val="00AD2EC5"/>
    <w:rsid w:val="00AD326B"/>
    <w:rsid w:val="00AD3A84"/>
    <w:rsid w:val="00AD3AF2"/>
    <w:rsid w:val="00AD478C"/>
    <w:rsid w:val="00AD5B84"/>
    <w:rsid w:val="00AD74AB"/>
    <w:rsid w:val="00AD78B8"/>
    <w:rsid w:val="00AE015F"/>
    <w:rsid w:val="00AE0587"/>
    <w:rsid w:val="00AE06C7"/>
    <w:rsid w:val="00AE0AEB"/>
    <w:rsid w:val="00AE14DC"/>
    <w:rsid w:val="00AE3B5F"/>
    <w:rsid w:val="00AE436A"/>
    <w:rsid w:val="00AE4931"/>
    <w:rsid w:val="00AE4B1F"/>
    <w:rsid w:val="00AE567C"/>
    <w:rsid w:val="00AE645E"/>
    <w:rsid w:val="00AE72CB"/>
    <w:rsid w:val="00AE7349"/>
    <w:rsid w:val="00AE763B"/>
    <w:rsid w:val="00AF22F4"/>
    <w:rsid w:val="00AF295A"/>
    <w:rsid w:val="00AF2A7D"/>
    <w:rsid w:val="00AF34C6"/>
    <w:rsid w:val="00AF3DFF"/>
    <w:rsid w:val="00AF41A6"/>
    <w:rsid w:val="00AF460E"/>
    <w:rsid w:val="00AF4905"/>
    <w:rsid w:val="00AF4E1A"/>
    <w:rsid w:val="00AF6280"/>
    <w:rsid w:val="00AF65DC"/>
    <w:rsid w:val="00AF688E"/>
    <w:rsid w:val="00AF77EB"/>
    <w:rsid w:val="00B01742"/>
    <w:rsid w:val="00B03114"/>
    <w:rsid w:val="00B0438C"/>
    <w:rsid w:val="00B04836"/>
    <w:rsid w:val="00B04923"/>
    <w:rsid w:val="00B0501A"/>
    <w:rsid w:val="00B05B96"/>
    <w:rsid w:val="00B061A1"/>
    <w:rsid w:val="00B067E5"/>
    <w:rsid w:val="00B072E9"/>
    <w:rsid w:val="00B07602"/>
    <w:rsid w:val="00B10115"/>
    <w:rsid w:val="00B115A9"/>
    <w:rsid w:val="00B12F32"/>
    <w:rsid w:val="00B13AD9"/>
    <w:rsid w:val="00B1483A"/>
    <w:rsid w:val="00B1553E"/>
    <w:rsid w:val="00B15667"/>
    <w:rsid w:val="00B1671D"/>
    <w:rsid w:val="00B16B21"/>
    <w:rsid w:val="00B2019E"/>
    <w:rsid w:val="00B207EC"/>
    <w:rsid w:val="00B20F15"/>
    <w:rsid w:val="00B22F05"/>
    <w:rsid w:val="00B23F7F"/>
    <w:rsid w:val="00B25989"/>
    <w:rsid w:val="00B30164"/>
    <w:rsid w:val="00B3099E"/>
    <w:rsid w:val="00B3174A"/>
    <w:rsid w:val="00B3322E"/>
    <w:rsid w:val="00B33552"/>
    <w:rsid w:val="00B3468B"/>
    <w:rsid w:val="00B356F5"/>
    <w:rsid w:val="00B35DA1"/>
    <w:rsid w:val="00B3C57C"/>
    <w:rsid w:val="00B41327"/>
    <w:rsid w:val="00B41972"/>
    <w:rsid w:val="00B42E92"/>
    <w:rsid w:val="00B45B16"/>
    <w:rsid w:val="00B46405"/>
    <w:rsid w:val="00B47CEE"/>
    <w:rsid w:val="00B4EEF1"/>
    <w:rsid w:val="00B50033"/>
    <w:rsid w:val="00B50528"/>
    <w:rsid w:val="00B51257"/>
    <w:rsid w:val="00B51575"/>
    <w:rsid w:val="00B544D4"/>
    <w:rsid w:val="00B54AA8"/>
    <w:rsid w:val="00B55CC1"/>
    <w:rsid w:val="00B5625E"/>
    <w:rsid w:val="00B56A5E"/>
    <w:rsid w:val="00B56E25"/>
    <w:rsid w:val="00B5703B"/>
    <w:rsid w:val="00B571D2"/>
    <w:rsid w:val="00B57466"/>
    <w:rsid w:val="00B613FA"/>
    <w:rsid w:val="00B61B8F"/>
    <w:rsid w:val="00B61BF1"/>
    <w:rsid w:val="00B62146"/>
    <w:rsid w:val="00B62689"/>
    <w:rsid w:val="00B64787"/>
    <w:rsid w:val="00B65621"/>
    <w:rsid w:val="00B65779"/>
    <w:rsid w:val="00B66F24"/>
    <w:rsid w:val="00B67AE1"/>
    <w:rsid w:val="00B7012A"/>
    <w:rsid w:val="00B70AFF"/>
    <w:rsid w:val="00B70DBC"/>
    <w:rsid w:val="00B71273"/>
    <w:rsid w:val="00B714FA"/>
    <w:rsid w:val="00B7246F"/>
    <w:rsid w:val="00B72F95"/>
    <w:rsid w:val="00B7395D"/>
    <w:rsid w:val="00B75A2B"/>
    <w:rsid w:val="00B76551"/>
    <w:rsid w:val="00B765C0"/>
    <w:rsid w:val="00B76A4F"/>
    <w:rsid w:val="00B76D37"/>
    <w:rsid w:val="00B77304"/>
    <w:rsid w:val="00B774CA"/>
    <w:rsid w:val="00B83766"/>
    <w:rsid w:val="00B83768"/>
    <w:rsid w:val="00B85706"/>
    <w:rsid w:val="00B86076"/>
    <w:rsid w:val="00B87048"/>
    <w:rsid w:val="00B8717D"/>
    <w:rsid w:val="00B87A6F"/>
    <w:rsid w:val="00B91636"/>
    <w:rsid w:val="00B9229B"/>
    <w:rsid w:val="00B959A5"/>
    <w:rsid w:val="00B9669D"/>
    <w:rsid w:val="00B968F4"/>
    <w:rsid w:val="00B96900"/>
    <w:rsid w:val="00B97921"/>
    <w:rsid w:val="00B97E3A"/>
    <w:rsid w:val="00BA0A99"/>
    <w:rsid w:val="00BA0AF5"/>
    <w:rsid w:val="00BA2165"/>
    <w:rsid w:val="00BA2267"/>
    <w:rsid w:val="00BA2B7C"/>
    <w:rsid w:val="00BA3355"/>
    <w:rsid w:val="00BA3696"/>
    <w:rsid w:val="00BA44E6"/>
    <w:rsid w:val="00BA4898"/>
    <w:rsid w:val="00BA4CE5"/>
    <w:rsid w:val="00BA4D08"/>
    <w:rsid w:val="00BA4DCC"/>
    <w:rsid w:val="00BA5172"/>
    <w:rsid w:val="00BA693D"/>
    <w:rsid w:val="00BA7893"/>
    <w:rsid w:val="00BB02E0"/>
    <w:rsid w:val="00BB0460"/>
    <w:rsid w:val="00BB14E8"/>
    <w:rsid w:val="00BB349A"/>
    <w:rsid w:val="00BB35AD"/>
    <w:rsid w:val="00BB3B0C"/>
    <w:rsid w:val="00BB5827"/>
    <w:rsid w:val="00BB62AE"/>
    <w:rsid w:val="00BB66A4"/>
    <w:rsid w:val="00BB72B4"/>
    <w:rsid w:val="00BC012C"/>
    <w:rsid w:val="00BC0278"/>
    <w:rsid w:val="00BC086B"/>
    <w:rsid w:val="00BC08D9"/>
    <w:rsid w:val="00BC08DC"/>
    <w:rsid w:val="00BC1AC1"/>
    <w:rsid w:val="00BC2331"/>
    <w:rsid w:val="00BC2A04"/>
    <w:rsid w:val="00BC3045"/>
    <w:rsid w:val="00BC3598"/>
    <w:rsid w:val="00BC35BA"/>
    <w:rsid w:val="00BC3AC0"/>
    <w:rsid w:val="00BC451C"/>
    <w:rsid w:val="00BC49BB"/>
    <w:rsid w:val="00BC5947"/>
    <w:rsid w:val="00BC5B62"/>
    <w:rsid w:val="00BC6B95"/>
    <w:rsid w:val="00BC7C08"/>
    <w:rsid w:val="00BC7CEB"/>
    <w:rsid w:val="00BD04F9"/>
    <w:rsid w:val="00BD0C58"/>
    <w:rsid w:val="00BD10D5"/>
    <w:rsid w:val="00BD16C7"/>
    <w:rsid w:val="00BD2888"/>
    <w:rsid w:val="00BD2A04"/>
    <w:rsid w:val="00BD3E6D"/>
    <w:rsid w:val="00BD671E"/>
    <w:rsid w:val="00BD6C96"/>
    <w:rsid w:val="00BD6FDE"/>
    <w:rsid w:val="00BD7876"/>
    <w:rsid w:val="00BE0A03"/>
    <w:rsid w:val="00BE31DB"/>
    <w:rsid w:val="00BE39EF"/>
    <w:rsid w:val="00BE41F9"/>
    <w:rsid w:val="00BE4595"/>
    <w:rsid w:val="00BE49B9"/>
    <w:rsid w:val="00BE5502"/>
    <w:rsid w:val="00BE59F6"/>
    <w:rsid w:val="00BE6C59"/>
    <w:rsid w:val="00BE7141"/>
    <w:rsid w:val="00BE71C6"/>
    <w:rsid w:val="00BE7682"/>
    <w:rsid w:val="00BE7B53"/>
    <w:rsid w:val="00BE7F36"/>
    <w:rsid w:val="00BF19B5"/>
    <w:rsid w:val="00BF2635"/>
    <w:rsid w:val="00BF26EC"/>
    <w:rsid w:val="00BF36A3"/>
    <w:rsid w:val="00BF38E4"/>
    <w:rsid w:val="00BF391E"/>
    <w:rsid w:val="00BF39F0"/>
    <w:rsid w:val="00BF3CC2"/>
    <w:rsid w:val="00BF3DDB"/>
    <w:rsid w:val="00BF404C"/>
    <w:rsid w:val="00BF40D4"/>
    <w:rsid w:val="00BF414D"/>
    <w:rsid w:val="00BF458C"/>
    <w:rsid w:val="00BF56ED"/>
    <w:rsid w:val="00BF63CB"/>
    <w:rsid w:val="00BF6B87"/>
    <w:rsid w:val="00BF71F4"/>
    <w:rsid w:val="00C00710"/>
    <w:rsid w:val="00C01100"/>
    <w:rsid w:val="00C01888"/>
    <w:rsid w:val="00C023DC"/>
    <w:rsid w:val="00C02720"/>
    <w:rsid w:val="00C034A7"/>
    <w:rsid w:val="00C0427D"/>
    <w:rsid w:val="00C04D12"/>
    <w:rsid w:val="00C065F9"/>
    <w:rsid w:val="00C076FE"/>
    <w:rsid w:val="00C11285"/>
    <w:rsid w:val="00C117D5"/>
    <w:rsid w:val="00C11C67"/>
    <w:rsid w:val="00C12CA6"/>
    <w:rsid w:val="00C12CE1"/>
    <w:rsid w:val="00C12F34"/>
    <w:rsid w:val="00C135D2"/>
    <w:rsid w:val="00C13FB7"/>
    <w:rsid w:val="00C14A4F"/>
    <w:rsid w:val="00C16BCC"/>
    <w:rsid w:val="00C16E7D"/>
    <w:rsid w:val="00C17AEA"/>
    <w:rsid w:val="00C206FA"/>
    <w:rsid w:val="00C22637"/>
    <w:rsid w:val="00C249DE"/>
    <w:rsid w:val="00C265DA"/>
    <w:rsid w:val="00C266CC"/>
    <w:rsid w:val="00C27B9F"/>
    <w:rsid w:val="00C312C3"/>
    <w:rsid w:val="00C327E1"/>
    <w:rsid w:val="00C32E4F"/>
    <w:rsid w:val="00C33347"/>
    <w:rsid w:val="00C33F65"/>
    <w:rsid w:val="00C34743"/>
    <w:rsid w:val="00C35920"/>
    <w:rsid w:val="00C36286"/>
    <w:rsid w:val="00C37E38"/>
    <w:rsid w:val="00C404D4"/>
    <w:rsid w:val="00C4161C"/>
    <w:rsid w:val="00C416F0"/>
    <w:rsid w:val="00C4335D"/>
    <w:rsid w:val="00C434C3"/>
    <w:rsid w:val="00C43750"/>
    <w:rsid w:val="00C43C3C"/>
    <w:rsid w:val="00C442BE"/>
    <w:rsid w:val="00C44A15"/>
    <w:rsid w:val="00C44CA3"/>
    <w:rsid w:val="00C45FCF"/>
    <w:rsid w:val="00C46CA7"/>
    <w:rsid w:val="00C47AC9"/>
    <w:rsid w:val="00C508EF"/>
    <w:rsid w:val="00C51648"/>
    <w:rsid w:val="00C51852"/>
    <w:rsid w:val="00C51BAA"/>
    <w:rsid w:val="00C53232"/>
    <w:rsid w:val="00C53701"/>
    <w:rsid w:val="00C54378"/>
    <w:rsid w:val="00C57C9F"/>
    <w:rsid w:val="00C60CE6"/>
    <w:rsid w:val="00C61292"/>
    <w:rsid w:val="00C63EC0"/>
    <w:rsid w:val="00C65010"/>
    <w:rsid w:val="00C65E33"/>
    <w:rsid w:val="00C6690D"/>
    <w:rsid w:val="00C67FF2"/>
    <w:rsid w:val="00C702B8"/>
    <w:rsid w:val="00C70F23"/>
    <w:rsid w:val="00C71091"/>
    <w:rsid w:val="00C71577"/>
    <w:rsid w:val="00C719F8"/>
    <w:rsid w:val="00C71A74"/>
    <w:rsid w:val="00C723F8"/>
    <w:rsid w:val="00C7315F"/>
    <w:rsid w:val="00C744B6"/>
    <w:rsid w:val="00C74FF5"/>
    <w:rsid w:val="00C76031"/>
    <w:rsid w:val="00C76083"/>
    <w:rsid w:val="00C76107"/>
    <w:rsid w:val="00C76B8E"/>
    <w:rsid w:val="00C77554"/>
    <w:rsid w:val="00C77F04"/>
    <w:rsid w:val="00C80FC5"/>
    <w:rsid w:val="00C81DE5"/>
    <w:rsid w:val="00C82771"/>
    <w:rsid w:val="00C827DE"/>
    <w:rsid w:val="00C83B2C"/>
    <w:rsid w:val="00C86EBE"/>
    <w:rsid w:val="00C87322"/>
    <w:rsid w:val="00C902D9"/>
    <w:rsid w:val="00C91865"/>
    <w:rsid w:val="00C9204E"/>
    <w:rsid w:val="00C9257B"/>
    <w:rsid w:val="00C93A01"/>
    <w:rsid w:val="00C944EB"/>
    <w:rsid w:val="00C94575"/>
    <w:rsid w:val="00C94822"/>
    <w:rsid w:val="00C95417"/>
    <w:rsid w:val="00C95569"/>
    <w:rsid w:val="00C96568"/>
    <w:rsid w:val="00C96879"/>
    <w:rsid w:val="00CA0474"/>
    <w:rsid w:val="00CA142F"/>
    <w:rsid w:val="00CA2088"/>
    <w:rsid w:val="00CA2FF5"/>
    <w:rsid w:val="00CA315C"/>
    <w:rsid w:val="00CA5455"/>
    <w:rsid w:val="00CA5CAE"/>
    <w:rsid w:val="00CB1958"/>
    <w:rsid w:val="00CB2657"/>
    <w:rsid w:val="00CB2B42"/>
    <w:rsid w:val="00CB32A8"/>
    <w:rsid w:val="00CB3C2D"/>
    <w:rsid w:val="00CB426F"/>
    <w:rsid w:val="00CB5B44"/>
    <w:rsid w:val="00CB6282"/>
    <w:rsid w:val="00CB681E"/>
    <w:rsid w:val="00CB6897"/>
    <w:rsid w:val="00CB7ADC"/>
    <w:rsid w:val="00CC007F"/>
    <w:rsid w:val="00CC0208"/>
    <w:rsid w:val="00CC03A2"/>
    <w:rsid w:val="00CC059C"/>
    <w:rsid w:val="00CC1559"/>
    <w:rsid w:val="00CC36A0"/>
    <w:rsid w:val="00CC3D77"/>
    <w:rsid w:val="00CC3FA5"/>
    <w:rsid w:val="00CC40D7"/>
    <w:rsid w:val="00CC6685"/>
    <w:rsid w:val="00CC698C"/>
    <w:rsid w:val="00CD0735"/>
    <w:rsid w:val="00CD08E5"/>
    <w:rsid w:val="00CD1D3D"/>
    <w:rsid w:val="00CD1EC1"/>
    <w:rsid w:val="00CD24D0"/>
    <w:rsid w:val="00CD2F99"/>
    <w:rsid w:val="00CD37C7"/>
    <w:rsid w:val="00CD3B4B"/>
    <w:rsid w:val="00CD49B7"/>
    <w:rsid w:val="00CD4A54"/>
    <w:rsid w:val="00CD5226"/>
    <w:rsid w:val="00CD55B3"/>
    <w:rsid w:val="00CD5837"/>
    <w:rsid w:val="00CD59EB"/>
    <w:rsid w:val="00CD5DF6"/>
    <w:rsid w:val="00CE0B74"/>
    <w:rsid w:val="00CE0E88"/>
    <w:rsid w:val="00CE28BC"/>
    <w:rsid w:val="00CE2A9E"/>
    <w:rsid w:val="00CE2B66"/>
    <w:rsid w:val="00CE2C73"/>
    <w:rsid w:val="00CE2EE6"/>
    <w:rsid w:val="00CE317E"/>
    <w:rsid w:val="00CE31BA"/>
    <w:rsid w:val="00CE3AFA"/>
    <w:rsid w:val="00CE570F"/>
    <w:rsid w:val="00CE5D28"/>
    <w:rsid w:val="00CE6C1D"/>
    <w:rsid w:val="00CE6E47"/>
    <w:rsid w:val="00CE7371"/>
    <w:rsid w:val="00CF061B"/>
    <w:rsid w:val="00CF075C"/>
    <w:rsid w:val="00CF1711"/>
    <w:rsid w:val="00CF1D66"/>
    <w:rsid w:val="00CF24D6"/>
    <w:rsid w:val="00CF2D78"/>
    <w:rsid w:val="00CF391B"/>
    <w:rsid w:val="00CF3D48"/>
    <w:rsid w:val="00CF4A45"/>
    <w:rsid w:val="00CF505A"/>
    <w:rsid w:val="00CF59D7"/>
    <w:rsid w:val="00CF6953"/>
    <w:rsid w:val="00CF7330"/>
    <w:rsid w:val="00D0021A"/>
    <w:rsid w:val="00D00D9C"/>
    <w:rsid w:val="00D0202A"/>
    <w:rsid w:val="00D035B0"/>
    <w:rsid w:val="00D04481"/>
    <w:rsid w:val="00D04E48"/>
    <w:rsid w:val="00D04F7D"/>
    <w:rsid w:val="00D053A2"/>
    <w:rsid w:val="00D05D92"/>
    <w:rsid w:val="00D064D6"/>
    <w:rsid w:val="00D064F6"/>
    <w:rsid w:val="00D06667"/>
    <w:rsid w:val="00D0732A"/>
    <w:rsid w:val="00D07FA9"/>
    <w:rsid w:val="00D1095D"/>
    <w:rsid w:val="00D10FC9"/>
    <w:rsid w:val="00D11120"/>
    <w:rsid w:val="00D13121"/>
    <w:rsid w:val="00D13901"/>
    <w:rsid w:val="00D14574"/>
    <w:rsid w:val="00D14D07"/>
    <w:rsid w:val="00D152F5"/>
    <w:rsid w:val="00D15885"/>
    <w:rsid w:val="00D15B88"/>
    <w:rsid w:val="00D17EEA"/>
    <w:rsid w:val="00D205A4"/>
    <w:rsid w:val="00D2115D"/>
    <w:rsid w:val="00D22748"/>
    <w:rsid w:val="00D22E65"/>
    <w:rsid w:val="00D2362C"/>
    <w:rsid w:val="00D23A52"/>
    <w:rsid w:val="00D2415B"/>
    <w:rsid w:val="00D26CEE"/>
    <w:rsid w:val="00D2723E"/>
    <w:rsid w:val="00D2724E"/>
    <w:rsid w:val="00D273C5"/>
    <w:rsid w:val="00D27AB4"/>
    <w:rsid w:val="00D30024"/>
    <w:rsid w:val="00D336FE"/>
    <w:rsid w:val="00D33F36"/>
    <w:rsid w:val="00D36BB9"/>
    <w:rsid w:val="00D373EA"/>
    <w:rsid w:val="00D3791D"/>
    <w:rsid w:val="00D4152D"/>
    <w:rsid w:val="00D416D6"/>
    <w:rsid w:val="00D41FA5"/>
    <w:rsid w:val="00D42C70"/>
    <w:rsid w:val="00D4448A"/>
    <w:rsid w:val="00D448C7"/>
    <w:rsid w:val="00D44A1D"/>
    <w:rsid w:val="00D44D76"/>
    <w:rsid w:val="00D44F86"/>
    <w:rsid w:val="00D45634"/>
    <w:rsid w:val="00D45CA9"/>
    <w:rsid w:val="00D536E4"/>
    <w:rsid w:val="00D537AD"/>
    <w:rsid w:val="00D53C72"/>
    <w:rsid w:val="00D541E2"/>
    <w:rsid w:val="00D55C2A"/>
    <w:rsid w:val="00D56627"/>
    <w:rsid w:val="00D568D6"/>
    <w:rsid w:val="00D56BF8"/>
    <w:rsid w:val="00D60D42"/>
    <w:rsid w:val="00D61384"/>
    <w:rsid w:val="00D62D2E"/>
    <w:rsid w:val="00D636AC"/>
    <w:rsid w:val="00D638D3"/>
    <w:rsid w:val="00D66855"/>
    <w:rsid w:val="00D67497"/>
    <w:rsid w:val="00D706E6"/>
    <w:rsid w:val="00D7165F"/>
    <w:rsid w:val="00D716A6"/>
    <w:rsid w:val="00D7212E"/>
    <w:rsid w:val="00D723E5"/>
    <w:rsid w:val="00D724A1"/>
    <w:rsid w:val="00D72EE8"/>
    <w:rsid w:val="00D7351E"/>
    <w:rsid w:val="00D744D5"/>
    <w:rsid w:val="00D748F8"/>
    <w:rsid w:val="00D75180"/>
    <w:rsid w:val="00D755F9"/>
    <w:rsid w:val="00D75645"/>
    <w:rsid w:val="00D756F1"/>
    <w:rsid w:val="00D768BD"/>
    <w:rsid w:val="00D77376"/>
    <w:rsid w:val="00D77636"/>
    <w:rsid w:val="00D77AD3"/>
    <w:rsid w:val="00D81248"/>
    <w:rsid w:val="00D8140D"/>
    <w:rsid w:val="00D8395C"/>
    <w:rsid w:val="00D83B8D"/>
    <w:rsid w:val="00D83CD1"/>
    <w:rsid w:val="00D859CE"/>
    <w:rsid w:val="00D85BE9"/>
    <w:rsid w:val="00D85D7E"/>
    <w:rsid w:val="00D86325"/>
    <w:rsid w:val="00D8638C"/>
    <w:rsid w:val="00D86923"/>
    <w:rsid w:val="00D86A90"/>
    <w:rsid w:val="00D87EB2"/>
    <w:rsid w:val="00D8856C"/>
    <w:rsid w:val="00D903E8"/>
    <w:rsid w:val="00D906A9"/>
    <w:rsid w:val="00D93247"/>
    <w:rsid w:val="00D96734"/>
    <w:rsid w:val="00D969CE"/>
    <w:rsid w:val="00DA04C3"/>
    <w:rsid w:val="00DA054F"/>
    <w:rsid w:val="00DA1F6A"/>
    <w:rsid w:val="00DA3317"/>
    <w:rsid w:val="00DA39C8"/>
    <w:rsid w:val="00DA62BD"/>
    <w:rsid w:val="00DA68AB"/>
    <w:rsid w:val="00DA6F7A"/>
    <w:rsid w:val="00DA70F9"/>
    <w:rsid w:val="00DB0CF1"/>
    <w:rsid w:val="00DB173C"/>
    <w:rsid w:val="00DB2000"/>
    <w:rsid w:val="00DB449D"/>
    <w:rsid w:val="00DB4ED8"/>
    <w:rsid w:val="00DB53FB"/>
    <w:rsid w:val="00DB5A2E"/>
    <w:rsid w:val="00DB5AFB"/>
    <w:rsid w:val="00DB5D7F"/>
    <w:rsid w:val="00DB683D"/>
    <w:rsid w:val="00DB7BB8"/>
    <w:rsid w:val="00DC3E1E"/>
    <w:rsid w:val="00DC41F7"/>
    <w:rsid w:val="00DC444B"/>
    <w:rsid w:val="00DC6BA4"/>
    <w:rsid w:val="00DCE8EE"/>
    <w:rsid w:val="00DD0626"/>
    <w:rsid w:val="00DD1534"/>
    <w:rsid w:val="00DD1DB4"/>
    <w:rsid w:val="00DD21C6"/>
    <w:rsid w:val="00DD29E5"/>
    <w:rsid w:val="00DD37BF"/>
    <w:rsid w:val="00DD3982"/>
    <w:rsid w:val="00DD3B90"/>
    <w:rsid w:val="00DD40C2"/>
    <w:rsid w:val="00DD492D"/>
    <w:rsid w:val="00DD54F2"/>
    <w:rsid w:val="00DD59AF"/>
    <w:rsid w:val="00DD6875"/>
    <w:rsid w:val="00DD7963"/>
    <w:rsid w:val="00DE02F4"/>
    <w:rsid w:val="00DE0E15"/>
    <w:rsid w:val="00DE1BDE"/>
    <w:rsid w:val="00DE1FD4"/>
    <w:rsid w:val="00DE436E"/>
    <w:rsid w:val="00DE66D8"/>
    <w:rsid w:val="00DE68EC"/>
    <w:rsid w:val="00DE7D94"/>
    <w:rsid w:val="00DF1848"/>
    <w:rsid w:val="00DF1990"/>
    <w:rsid w:val="00DF2756"/>
    <w:rsid w:val="00DF2C5E"/>
    <w:rsid w:val="00DF34D3"/>
    <w:rsid w:val="00DF387E"/>
    <w:rsid w:val="00DF3BB7"/>
    <w:rsid w:val="00DF45D8"/>
    <w:rsid w:val="00DF55A7"/>
    <w:rsid w:val="00DF586B"/>
    <w:rsid w:val="00DF5B10"/>
    <w:rsid w:val="00DF6784"/>
    <w:rsid w:val="00DF6D63"/>
    <w:rsid w:val="00DF7ED4"/>
    <w:rsid w:val="00E01CD4"/>
    <w:rsid w:val="00E01F62"/>
    <w:rsid w:val="00E05246"/>
    <w:rsid w:val="00E05278"/>
    <w:rsid w:val="00E06454"/>
    <w:rsid w:val="00E06593"/>
    <w:rsid w:val="00E06989"/>
    <w:rsid w:val="00E069D5"/>
    <w:rsid w:val="00E07125"/>
    <w:rsid w:val="00E07CAB"/>
    <w:rsid w:val="00E1005E"/>
    <w:rsid w:val="00E11E7C"/>
    <w:rsid w:val="00E1271E"/>
    <w:rsid w:val="00E136BE"/>
    <w:rsid w:val="00E13A05"/>
    <w:rsid w:val="00E14CEB"/>
    <w:rsid w:val="00E1548D"/>
    <w:rsid w:val="00E15CCC"/>
    <w:rsid w:val="00E17E68"/>
    <w:rsid w:val="00E208A3"/>
    <w:rsid w:val="00E20ABA"/>
    <w:rsid w:val="00E21584"/>
    <w:rsid w:val="00E21650"/>
    <w:rsid w:val="00E21842"/>
    <w:rsid w:val="00E22685"/>
    <w:rsid w:val="00E256CA"/>
    <w:rsid w:val="00E25F01"/>
    <w:rsid w:val="00E26F01"/>
    <w:rsid w:val="00E276AC"/>
    <w:rsid w:val="00E30937"/>
    <w:rsid w:val="00E32042"/>
    <w:rsid w:val="00E336DA"/>
    <w:rsid w:val="00E33969"/>
    <w:rsid w:val="00E339A2"/>
    <w:rsid w:val="00E33A04"/>
    <w:rsid w:val="00E342E1"/>
    <w:rsid w:val="00E347B5"/>
    <w:rsid w:val="00E35121"/>
    <w:rsid w:val="00E356C0"/>
    <w:rsid w:val="00E3599A"/>
    <w:rsid w:val="00E37234"/>
    <w:rsid w:val="00E401C4"/>
    <w:rsid w:val="00E4021A"/>
    <w:rsid w:val="00E4022B"/>
    <w:rsid w:val="00E42397"/>
    <w:rsid w:val="00E425C2"/>
    <w:rsid w:val="00E43BF0"/>
    <w:rsid w:val="00E45C4E"/>
    <w:rsid w:val="00E46846"/>
    <w:rsid w:val="00E47098"/>
    <w:rsid w:val="00E50872"/>
    <w:rsid w:val="00E52BCD"/>
    <w:rsid w:val="00E537AD"/>
    <w:rsid w:val="00E53D21"/>
    <w:rsid w:val="00E53D24"/>
    <w:rsid w:val="00E54BE3"/>
    <w:rsid w:val="00E54C3D"/>
    <w:rsid w:val="00E55277"/>
    <w:rsid w:val="00E553F6"/>
    <w:rsid w:val="00E56777"/>
    <w:rsid w:val="00E606C3"/>
    <w:rsid w:val="00E611E5"/>
    <w:rsid w:val="00E61315"/>
    <w:rsid w:val="00E61B91"/>
    <w:rsid w:val="00E621EC"/>
    <w:rsid w:val="00E6254E"/>
    <w:rsid w:val="00E626C6"/>
    <w:rsid w:val="00E62856"/>
    <w:rsid w:val="00E62D48"/>
    <w:rsid w:val="00E62FD4"/>
    <w:rsid w:val="00E64C56"/>
    <w:rsid w:val="00E64D15"/>
    <w:rsid w:val="00E64EEA"/>
    <w:rsid w:val="00E664AA"/>
    <w:rsid w:val="00E66722"/>
    <w:rsid w:val="00E6728C"/>
    <w:rsid w:val="00E673DD"/>
    <w:rsid w:val="00E677DE"/>
    <w:rsid w:val="00E6797D"/>
    <w:rsid w:val="00E70A41"/>
    <w:rsid w:val="00E713F5"/>
    <w:rsid w:val="00E71A2E"/>
    <w:rsid w:val="00E720F7"/>
    <w:rsid w:val="00E72199"/>
    <w:rsid w:val="00E73081"/>
    <w:rsid w:val="00E73288"/>
    <w:rsid w:val="00E74AAE"/>
    <w:rsid w:val="00E7528D"/>
    <w:rsid w:val="00E75613"/>
    <w:rsid w:val="00E7567C"/>
    <w:rsid w:val="00E77258"/>
    <w:rsid w:val="00E8103B"/>
    <w:rsid w:val="00E81CA2"/>
    <w:rsid w:val="00E838AE"/>
    <w:rsid w:val="00E84600"/>
    <w:rsid w:val="00E84BD3"/>
    <w:rsid w:val="00E85524"/>
    <w:rsid w:val="00E8632C"/>
    <w:rsid w:val="00E8674E"/>
    <w:rsid w:val="00E90112"/>
    <w:rsid w:val="00E91DE3"/>
    <w:rsid w:val="00E923B6"/>
    <w:rsid w:val="00E9256A"/>
    <w:rsid w:val="00E9278B"/>
    <w:rsid w:val="00E927B3"/>
    <w:rsid w:val="00E9299D"/>
    <w:rsid w:val="00E932A4"/>
    <w:rsid w:val="00E93D01"/>
    <w:rsid w:val="00E952D6"/>
    <w:rsid w:val="00E96171"/>
    <w:rsid w:val="00E9775D"/>
    <w:rsid w:val="00E977FB"/>
    <w:rsid w:val="00EA038A"/>
    <w:rsid w:val="00EA05C5"/>
    <w:rsid w:val="00EA0705"/>
    <w:rsid w:val="00EA1F0D"/>
    <w:rsid w:val="00EA3239"/>
    <w:rsid w:val="00EA3299"/>
    <w:rsid w:val="00EA3A7B"/>
    <w:rsid w:val="00EA492A"/>
    <w:rsid w:val="00EA5BA0"/>
    <w:rsid w:val="00EA616D"/>
    <w:rsid w:val="00EA6B6B"/>
    <w:rsid w:val="00EA730D"/>
    <w:rsid w:val="00EA76EE"/>
    <w:rsid w:val="00EA7CDD"/>
    <w:rsid w:val="00EB0111"/>
    <w:rsid w:val="00EB36B2"/>
    <w:rsid w:val="00EB3D93"/>
    <w:rsid w:val="00EB4EF4"/>
    <w:rsid w:val="00EB6092"/>
    <w:rsid w:val="00EB6D09"/>
    <w:rsid w:val="00EB7A59"/>
    <w:rsid w:val="00EC1F5B"/>
    <w:rsid w:val="00EC3991"/>
    <w:rsid w:val="00EC4517"/>
    <w:rsid w:val="00EC5323"/>
    <w:rsid w:val="00EC5BA2"/>
    <w:rsid w:val="00EC5EEF"/>
    <w:rsid w:val="00EC6E1F"/>
    <w:rsid w:val="00EC7770"/>
    <w:rsid w:val="00EC7FC6"/>
    <w:rsid w:val="00ED3D04"/>
    <w:rsid w:val="00ED5969"/>
    <w:rsid w:val="00ED5B60"/>
    <w:rsid w:val="00EDDD52"/>
    <w:rsid w:val="00EE0358"/>
    <w:rsid w:val="00EE17ED"/>
    <w:rsid w:val="00EE1BAB"/>
    <w:rsid w:val="00EE3255"/>
    <w:rsid w:val="00EE3C94"/>
    <w:rsid w:val="00EE5F50"/>
    <w:rsid w:val="00EE6566"/>
    <w:rsid w:val="00EE6895"/>
    <w:rsid w:val="00EE7253"/>
    <w:rsid w:val="00EE7B99"/>
    <w:rsid w:val="00EE7CDD"/>
    <w:rsid w:val="00EE7FE3"/>
    <w:rsid w:val="00EF01CC"/>
    <w:rsid w:val="00EF1BD7"/>
    <w:rsid w:val="00EF2794"/>
    <w:rsid w:val="00EF2B78"/>
    <w:rsid w:val="00EF363A"/>
    <w:rsid w:val="00EF43A7"/>
    <w:rsid w:val="00EF4AC1"/>
    <w:rsid w:val="00EF5596"/>
    <w:rsid w:val="00EF5601"/>
    <w:rsid w:val="00EF56A3"/>
    <w:rsid w:val="00EF5C9C"/>
    <w:rsid w:val="00EF7311"/>
    <w:rsid w:val="00EF7D1F"/>
    <w:rsid w:val="00F0000B"/>
    <w:rsid w:val="00F000FD"/>
    <w:rsid w:val="00F0036F"/>
    <w:rsid w:val="00F01D6A"/>
    <w:rsid w:val="00F01F32"/>
    <w:rsid w:val="00F01F36"/>
    <w:rsid w:val="00F0251B"/>
    <w:rsid w:val="00F02A68"/>
    <w:rsid w:val="00F02B85"/>
    <w:rsid w:val="00F030DA"/>
    <w:rsid w:val="00F03848"/>
    <w:rsid w:val="00F0494B"/>
    <w:rsid w:val="00F04B1D"/>
    <w:rsid w:val="00F05E42"/>
    <w:rsid w:val="00F06C7B"/>
    <w:rsid w:val="00F0790D"/>
    <w:rsid w:val="00F11181"/>
    <w:rsid w:val="00F12204"/>
    <w:rsid w:val="00F129E0"/>
    <w:rsid w:val="00F12CF9"/>
    <w:rsid w:val="00F13F59"/>
    <w:rsid w:val="00F15496"/>
    <w:rsid w:val="00F15548"/>
    <w:rsid w:val="00F16068"/>
    <w:rsid w:val="00F16A30"/>
    <w:rsid w:val="00F171E9"/>
    <w:rsid w:val="00F1758D"/>
    <w:rsid w:val="00F17896"/>
    <w:rsid w:val="00F20335"/>
    <w:rsid w:val="00F2070F"/>
    <w:rsid w:val="00F209FE"/>
    <w:rsid w:val="00F20B4E"/>
    <w:rsid w:val="00F20F8D"/>
    <w:rsid w:val="00F2224C"/>
    <w:rsid w:val="00F22546"/>
    <w:rsid w:val="00F23CA8"/>
    <w:rsid w:val="00F23E14"/>
    <w:rsid w:val="00F241D3"/>
    <w:rsid w:val="00F2458E"/>
    <w:rsid w:val="00F25FD6"/>
    <w:rsid w:val="00F27A21"/>
    <w:rsid w:val="00F27CCE"/>
    <w:rsid w:val="00F306F7"/>
    <w:rsid w:val="00F320FF"/>
    <w:rsid w:val="00F32BAB"/>
    <w:rsid w:val="00F32E38"/>
    <w:rsid w:val="00F33E11"/>
    <w:rsid w:val="00F342AB"/>
    <w:rsid w:val="00F35732"/>
    <w:rsid w:val="00F35A30"/>
    <w:rsid w:val="00F37774"/>
    <w:rsid w:val="00F40B83"/>
    <w:rsid w:val="00F4106E"/>
    <w:rsid w:val="00F41982"/>
    <w:rsid w:val="00F421E8"/>
    <w:rsid w:val="00F42278"/>
    <w:rsid w:val="00F42CEE"/>
    <w:rsid w:val="00F430DC"/>
    <w:rsid w:val="00F43C98"/>
    <w:rsid w:val="00F44015"/>
    <w:rsid w:val="00F47420"/>
    <w:rsid w:val="00F4789E"/>
    <w:rsid w:val="00F47B04"/>
    <w:rsid w:val="00F4E272"/>
    <w:rsid w:val="00F4E28A"/>
    <w:rsid w:val="00F503D5"/>
    <w:rsid w:val="00F5174F"/>
    <w:rsid w:val="00F56C29"/>
    <w:rsid w:val="00F570AC"/>
    <w:rsid w:val="00F57285"/>
    <w:rsid w:val="00F59705"/>
    <w:rsid w:val="00F5C584"/>
    <w:rsid w:val="00F616E0"/>
    <w:rsid w:val="00F61772"/>
    <w:rsid w:val="00F618CB"/>
    <w:rsid w:val="00F61C36"/>
    <w:rsid w:val="00F62BA8"/>
    <w:rsid w:val="00F633A3"/>
    <w:rsid w:val="00F644B9"/>
    <w:rsid w:val="00F65524"/>
    <w:rsid w:val="00F656D5"/>
    <w:rsid w:val="00F66451"/>
    <w:rsid w:val="00F66EE8"/>
    <w:rsid w:val="00F70804"/>
    <w:rsid w:val="00F72805"/>
    <w:rsid w:val="00F73010"/>
    <w:rsid w:val="00F74646"/>
    <w:rsid w:val="00F74D84"/>
    <w:rsid w:val="00F76C89"/>
    <w:rsid w:val="00F77394"/>
    <w:rsid w:val="00F77A54"/>
    <w:rsid w:val="00F77B5A"/>
    <w:rsid w:val="00F8007C"/>
    <w:rsid w:val="00F804DA"/>
    <w:rsid w:val="00F80502"/>
    <w:rsid w:val="00F8091F"/>
    <w:rsid w:val="00F80EB4"/>
    <w:rsid w:val="00F81480"/>
    <w:rsid w:val="00F81CBC"/>
    <w:rsid w:val="00F82832"/>
    <w:rsid w:val="00F82876"/>
    <w:rsid w:val="00F83CF1"/>
    <w:rsid w:val="00F84016"/>
    <w:rsid w:val="00F84C7D"/>
    <w:rsid w:val="00F862F2"/>
    <w:rsid w:val="00F8759C"/>
    <w:rsid w:val="00F87BD3"/>
    <w:rsid w:val="00F906D6"/>
    <w:rsid w:val="00F92B9D"/>
    <w:rsid w:val="00F93F76"/>
    <w:rsid w:val="00F95CF5"/>
    <w:rsid w:val="00F96B22"/>
    <w:rsid w:val="00F96E82"/>
    <w:rsid w:val="00F9700A"/>
    <w:rsid w:val="00FA11F9"/>
    <w:rsid w:val="00FA1AB1"/>
    <w:rsid w:val="00FA1BDB"/>
    <w:rsid w:val="00FA1D2A"/>
    <w:rsid w:val="00FA36A4"/>
    <w:rsid w:val="00FA6645"/>
    <w:rsid w:val="00FA6793"/>
    <w:rsid w:val="00FA785A"/>
    <w:rsid w:val="00FA7B38"/>
    <w:rsid w:val="00FAE8CF"/>
    <w:rsid w:val="00FB03A8"/>
    <w:rsid w:val="00FB06DD"/>
    <w:rsid w:val="00FB0E7E"/>
    <w:rsid w:val="00FB148A"/>
    <w:rsid w:val="00FB156A"/>
    <w:rsid w:val="00FB1C19"/>
    <w:rsid w:val="00FB25B9"/>
    <w:rsid w:val="00FB26F6"/>
    <w:rsid w:val="00FB2BC6"/>
    <w:rsid w:val="00FB2F32"/>
    <w:rsid w:val="00FB3194"/>
    <w:rsid w:val="00FB32D5"/>
    <w:rsid w:val="00FB4C11"/>
    <w:rsid w:val="00FB62B4"/>
    <w:rsid w:val="00FB7854"/>
    <w:rsid w:val="00FB79BC"/>
    <w:rsid w:val="00FC0F42"/>
    <w:rsid w:val="00FC1CE6"/>
    <w:rsid w:val="00FC1EF5"/>
    <w:rsid w:val="00FC2358"/>
    <w:rsid w:val="00FC26D5"/>
    <w:rsid w:val="00FC32B4"/>
    <w:rsid w:val="00FC34B3"/>
    <w:rsid w:val="00FC3E34"/>
    <w:rsid w:val="00FC5546"/>
    <w:rsid w:val="00FC5A72"/>
    <w:rsid w:val="00FC6B97"/>
    <w:rsid w:val="00FC7D14"/>
    <w:rsid w:val="00FCA8E3"/>
    <w:rsid w:val="00FD00A1"/>
    <w:rsid w:val="00FD0257"/>
    <w:rsid w:val="00FD0C4B"/>
    <w:rsid w:val="00FD0CF6"/>
    <w:rsid w:val="00FD1BDE"/>
    <w:rsid w:val="00FD37BC"/>
    <w:rsid w:val="00FD6E66"/>
    <w:rsid w:val="00FD741A"/>
    <w:rsid w:val="00FE06B3"/>
    <w:rsid w:val="00FE072B"/>
    <w:rsid w:val="00FE162C"/>
    <w:rsid w:val="00FE1787"/>
    <w:rsid w:val="00FE2292"/>
    <w:rsid w:val="00FE2B39"/>
    <w:rsid w:val="00FE2E2E"/>
    <w:rsid w:val="00FE2F04"/>
    <w:rsid w:val="00FE35CC"/>
    <w:rsid w:val="00FE3CDA"/>
    <w:rsid w:val="00FE4243"/>
    <w:rsid w:val="00FE50AF"/>
    <w:rsid w:val="00FE6E3D"/>
    <w:rsid w:val="00FE754F"/>
    <w:rsid w:val="00FE7827"/>
    <w:rsid w:val="00FE7991"/>
    <w:rsid w:val="00FF0BC6"/>
    <w:rsid w:val="00FF108A"/>
    <w:rsid w:val="00FF3218"/>
    <w:rsid w:val="00FF62F8"/>
    <w:rsid w:val="00FF6469"/>
    <w:rsid w:val="00FF69CE"/>
    <w:rsid w:val="00FF6F75"/>
    <w:rsid w:val="00FF74C9"/>
    <w:rsid w:val="00FF7800"/>
    <w:rsid w:val="00FF795A"/>
    <w:rsid w:val="0107A5C4"/>
    <w:rsid w:val="010D1F93"/>
    <w:rsid w:val="01140814"/>
    <w:rsid w:val="0116C6B5"/>
    <w:rsid w:val="011920C4"/>
    <w:rsid w:val="011AE654"/>
    <w:rsid w:val="0126C2F4"/>
    <w:rsid w:val="012A8498"/>
    <w:rsid w:val="012D3507"/>
    <w:rsid w:val="013C4E0C"/>
    <w:rsid w:val="0140393C"/>
    <w:rsid w:val="01539F33"/>
    <w:rsid w:val="015C72E5"/>
    <w:rsid w:val="01649241"/>
    <w:rsid w:val="016C2191"/>
    <w:rsid w:val="016FB0C1"/>
    <w:rsid w:val="01702965"/>
    <w:rsid w:val="0173FE00"/>
    <w:rsid w:val="017722C8"/>
    <w:rsid w:val="0177FF68"/>
    <w:rsid w:val="0186285D"/>
    <w:rsid w:val="01894B81"/>
    <w:rsid w:val="018DCAEA"/>
    <w:rsid w:val="01901A05"/>
    <w:rsid w:val="019091A5"/>
    <w:rsid w:val="0196E867"/>
    <w:rsid w:val="019946FA"/>
    <w:rsid w:val="019A8030"/>
    <w:rsid w:val="01A61000"/>
    <w:rsid w:val="01ABF55A"/>
    <w:rsid w:val="01B111F3"/>
    <w:rsid w:val="01B1C747"/>
    <w:rsid w:val="01B5ADF6"/>
    <w:rsid w:val="01B9DE3C"/>
    <w:rsid w:val="01C8A944"/>
    <w:rsid w:val="01C8DCAF"/>
    <w:rsid w:val="01CAA182"/>
    <w:rsid w:val="01CC73E8"/>
    <w:rsid w:val="01E1274F"/>
    <w:rsid w:val="01E6E791"/>
    <w:rsid w:val="01EEB50D"/>
    <w:rsid w:val="01F3457C"/>
    <w:rsid w:val="01F46B47"/>
    <w:rsid w:val="01F4B7B1"/>
    <w:rsid w:val="01FDA748"/>
    <w:rsid w:val="02035531"/>
    <w:rsid w:val="02080CAE"/>
    <w:rsid w:val="0208146B"/>
    <w:rsid w:val="020C6DD9"/>
    <w:rsid w:val="020D297E"/>
    <w:rsid w:val="020D29F2"/>
    <w:rsid w:val="020F1E39"/>
    <w:rsid w:val="0218D7A7"/>
    <w:rsid w:val="02250889"/>
    <w:rsid w:val="0225C781"/>
    <w:rsid w:val="022BBC09"/>
    <w:rsid w:val="02338848"/>
    <w:rsid w:val="023537EE"/>
    <w:rsid w:val="024B274E"/>
    <w:rsid w:val="024B8243"/>
    <w:rsid w:val="024F05CF"/>
    <w:rsid w:val="0252FC98"/>
    <w:rsid w:val="0255D20D"/>
    <w:rsid w:val="026242DF"/>
    <w:rsid w:val="026386B8"/>
    <w:rsid w:val="0265759C"/>
    <w:rsid w:val="02681BEB"/>
    <w:rsid w:val="026A05BD"/>
    <w:rsid w:val="0277C0A8"/>
    <w:rsid w:val="0277DA89"/>
    <w:rsid w:val="02825988"/>
    <w:rsid w:val="0282F268"/>
    <w:rsid w:val="0291229F"/>
    <w:rsid w:val="0293338E"/>
    <w:rsid w:val="029F36A5"/>
    <w:rsid w:val="02A370AC"/>
    <w:rsid w:val="02A72343"/>
    <w:rsid w:val="02A96AF8"/>
    <w:rsid w:val="02AF63C5"/>
    <w:rsid w:val="02B4CB1C"/>
    <w:rsid w:val="02C19736"/>
    <w:rsid w:val="02C8E466"/>
    <w:rsid w:val="02CCAAFC"/>
    <w:rsid w:val="02D0A17E"/>
    <w:rsid w:val="02DF3C48"/>
    <w:rsid w:val="02E981A5"/>
    <w:rsid w:val="02EEFE7C"/>
    <w:rsid w:val="02EF7A69"/>
    <w:rsid w:val="02F1631B"/>
    <w:rsid w:val="02F3AA0A"/>
    <w:rsid w:val="02F9442A"/>
    <w:rsid w:val="02FA7D52"/>
    <w:rsid w:val="0301ECF1"/>
    <w:rsid w:val="03021A34"/>
    <w:rsid w:val="0308455C"/>
    <w:rsid w:val="030AEFD9"/>
    <w:rsid w:val="030BFA19"/>
    <w:rsid w:val="030C525B"/>
    <w:rsid w:val="0313E52D"/>
    <w:rsid w:val="03142DB5"/>
    <w:rsid w:val="032E28F6"/>
    <w:rsid w:val="03413DBC"/>
    <w:rsid w:val="03451601"/>
    <w:rsid w:val="034CD019"/>
    <w:rsid w:val="034D32C2"/>
    <w:rsid w:val="0351698E"/>
    <w:rsid w:val="03541E95"/>
    <w:rsid w:val="035B4AEA"/>
    <w:rsid w:val="0364AD10"/>
    <w:rsid w:val="036DD581"/>
    <w:rsid w:val="037021F2"/>
    <w:rsid w:val="037142B3"/>
    <w:rsid w:val="0373A4EE"/>
    <w:rsid w:val="0378A56F"/>
    <w:rsid w:val="03829A39"/>
    <w:rsid w:val="038666EC"/>
    <w:rsid w:val="0388AA8C"/>
    <w:rsid w:val="039D0881"/>
    <w:rsid w:val="03A29A7E"/>
    <w:rsid w:val="03A69A17"/>
    <w:rsid w:val="03AA75E3"/>
    <w:rsid w:val="03B04D8A"/>
    <w:rsid w:val="03B06100"/>
    <w:rsid w:val="03B1B198"/>
    <w:rsid w:val="03B422CB"/>
    <w:rsid w:val="03BA5537"/>
    <w:rsid w:val="03BC2DEF"/>
    <w:rsid w:val="03BCA8D2"/>
    <w:rsid w:val="03C1ED72"/>
    <w:rsid w:val="03C746E0"/>
    <w:rsid w:val="03CC3FE5"/>
    <w:rsid w:val="03D186D8"/>
    <w:rsid w:val="03D4B970"/>
    <w:rsid w:val="03D6D352"/>
    <w:rsid w:val="03D7D4B6"/>
    <w:rsid w:val="03DB5B30"/>
    <w:rsid w:val="03E1CE73"/>
    <w:rsid w:val="03EC380F"/>
    <w:rsid w:val="040A85CD"/>
    <w:rsid w:val="040AE756"/>
    <w:rsid w:val="040DC393"/>
    <w:rsid w:val="0415FE69"/>
    <w:rsid w:val="0421947E"/>
    <w:rsid w:val="0424D4AB"/>
    <w:rsid w:val="042D9573"/>
    <w:rsid w:val="04381F6A"/>
    <w:rsid w:val="043CFACC"/>
    <w:rsid w:val="04487017"/>
    <w:rsid w:val="0456B33D"/>
    <w:rsid w:val="045B4CB1"/>
    <w:rsid w:val="045FA24E"/>
    <w:rsid w:val="046556D7"/>
    <w:rsid w:val="0475CCC0"/>
    <w:rsid w:val="04796306"/>
    <w:rsid w:val="047B6211"/>
    <w:rsid w:val="047B7503"/>
    <w:rsid w:val="047C5C3A"/>
    <w:rsid w:val="048038D9"/>
    <w:rsid w:val="04808E90"/>
    <w:rsid w:val="0489A2C8"/>
    <w:rsid w:val="048B0A21"/>
    <w:rsid w:val="048C1C6B"/>
    <w:rsid w:val="04957B87"/>
    <w:rsid w:val="04975CEC"/>
    <w:rsid w:val="04976B45"/>
    <w:rsid w:val="049C3303"/>
    <w:rsid w:val="049D95DE"/>
    <w:rsid w:val="04AD2112"/>
    <w:rsid w:val="04AD9132"/>
    <w:rsid w:val="04B301F6"/>
    <w:rsid w:val="04B428F3"/>
    <w:rsid w:val="04B98D19"/>
    <w:rsid w:val="04BE9E57"/>
    <w:rsid w:val="04BEA91A"/>
    <w:rsid w:val="04C0F2CC"/>
    <w:rsid w:val="04C1C467"/>
    <w:rsid w:val="04C217C0"/>
    <w:rsid w:val="04C7259E"/>
    <w:rsid w:val="04CB63F3"/>
    <w:rsid w:val="04CE0B67"/>
    <w:rsid w:val="04CEABEB"/>
    <w:rsid w:val="04CFE9DE"/>
    <w:rsid w:val="04D030A3"/>
    <w:rsid w:val="04D18E8E"/>
    <w:rsid w:val="04D4E855"/>
    <w:rsid w:val="04D5A2EE"/>
    <w:rsid w:val="04D5BF62"/>
    <w:rsid w:val="04D61055"/>
    <w:rsid w:val="04DD968B"/>
    <w:rsid w:val="04DE69BD"/>
    <w:rsid w:val="04E62422"/>
    <w:rsid w:val="04E7EC75"/>
    <w:rsid w:val="04E9CED4"/>
    <w:rsid w:val="04EB8E6D"/>
    <w:rsid w:val="04EBCFE1"/>
    <w:rsid w:val="04ED9374"/>
    <w:rsid w:val="04F2EE98"/>
    <w:rsid w:val="04F3C615"/>
    <w:rsid w:val="04F7752A"/>
    <w:rsid w:val="05006002"/>
    <w:rsid w:val="05037A80"/>
    <w:rsid w:val="0503C8C3"/>
    <w:rsid w:val="050F9C9E"/>
    <w:rsid w:val="0514F705"/>
    <w:rsid w:val="0519B090"/>
    <w:rsid w:val="051AE0D8"/>
    <w:rsid w:val="051D08E1"/>
    <w:rsid w:val="051FE335"/>
    <w:rsid w:val="05330465"/>
    <w:rsid w:val="0539111A"/>
    <w:rsid w:val="053B2269"/>
    <w:rsid w:val="05436739"/>
    <w:rsid w:val="054CCCDE"/>
    <w:rsid w:val="0553368F"/>
    <w:rsid w:val="0557E723"/>
    <w:rsid w:val="055CC094"/>
    <w:rsid w:val="05616332"/>
    <w:rsid w:val="056504B8"/>
    <w:rsid w:val="056B2708"/>
    <w:rsid w:val="056FEA85"/>
    <w:rsid w:val="0577C9C9"/>
    <w:rsid w:val="05797ACD"/>
    <w:rsid w:val="058150F4"/>
    <w:rsid w:val="05817678"/>
    <w:rsid w:val="058FFDEA"/>
    <w:rsid w:val="05A00AA1"/>
    <w:rsid w:val="05A396E4"/>
    <w:rsid w:val="05A51D3E"/>
    <w:rsid w:val="05A9BD8F"/>
    <w:rsid w:val="05AC21D7"/>
    <w:rsid w:val="05B01590"/>
    <w:rsid w:val="05BC8ABD"/>
    <w:rsid w:val="05BCED2F"/>
    <w:rsid w:val="05CAD450"/>
    <w:rsid w:val="05CD79A2"/>
    <w:rsid w:val="05CDC639"/>
    <w:rsid w:val="05DE5A50"/>
    <w:rsid w:val="05E44BE8"/>
    <w:rsid w:val="05E4DD30"/>
    <w:rsid w:val="05E87E6E"/>
    <w:rsid w:val="05E95B84"/>
    <w:rsid w:val="05F4E52B"/>
    <w:rsid w:val="05F605D1"/>
    <w:rsid w:val="05F91B58"/>
    <w:rsid w:val="05FCC261"/>
    <w:rsid w:val="0602DFC2"/>
    <w:rsid w:val="060A3643"/>
    <w:rsid w:val="060E557C"/>
    <w:rsid w:val="061591BD"/>
    <w:rsid w:val="061AC431"/>
    <w:rsid w:val="061E40B7"/>
    <w:rsid w:val="0629954D"/>
    <w:rsid w:val="062C3CCE"/>
    <w:rsid w:val="062D6DF8"/>
    <w:rsid w:val="0633A307"/>
    <w:rsid w:val="063CDFEB"/>
    <w:rsid w:val="0653F597"/>
    <w:rsid w:val="065631C6"/>
    <w:rsid w:val="065706D4"/>
    <w:rsid w:val="0658B94E"/>
    <w:rsid w:val="065DFF04"/>
    <w:rsid w:val="065EF458"/>
    <w:rsid w:val="066890B5"/>
    <w:rsid w:val="0669A662"/>
    <w:rsid w:val="066C98BA"/>
    <w:rsid w:val="0671BC81"/>
    <w:rsid w:val="0679319B"/>
    <w:rsid w:val="067FFDAD"/>
    <w:rsid w:val="0680F6DA"/>
    <w:rsid w:val="0685B0F3"/>
    <w:rsid w:val="068DC918"/>
    <w:rsid w:val="068E1FF1"/>
    <w:rsid w:val="06906A91"/>
    <w:rsid w:val="0697B5D2"/>
    <w:rsid w:val="069960A0"/>
    <w:rsid w:val="06A86FB8"/>
    <w:rsid w:val="06AF5607"/>
    <w:rsid w:val="06B65984"/>
    <w:rsid w:val="06B6E7DE"/>
    <w:rsid w:val="06B9041F"/>
    <w:rsid w:val="06BF0DDF"/>
    <w:rsid w:val="06CA5B14"/>
    <w:rsid w:val="06D06731"/>
    <w:rsid w:val="06D0B03D"/>
    <w:rsid w:val="06D2C4F7"/>
    <w:rsid w:val="06D7B63F"/>
    <w:rsid w:val="06D9CA37"/>
    <w:rsid w:val="06DB0D5C"/>
    <w:rsid w:val="06DC932D"/>
    <w:rsid w:val="06E0FA7A"/>
    <w:rsid w:val="06E24322"/>
    <w:rsid w:val="06E80141"/>
    <w:rsid w:val="06E801C2"/>
    <w:rsid w:val="06E98495"/>
    <w:rsid w:val="06EA3468"/>
    <w:rsid w:val="06EE40D1"/>
    <w:rsid w:val="06F6A2B5"/>
    <w:rsid w:val="06F79E38"/>
    <w:rsid w:val="0701DDAB"/>
    <w:rsid w:val="070408B9"/>
    <w:rsid w:val="0708E89B"/>
    <w:rsid w:val="070CA574"/>
    <w:rsid w:val="07182EDE"/>
    <w:rsid w:val="071E198F"/>
    <w:rsid w:val="072A7836"/>
    <w:rsid w:val="072DFE00"/>
    <w:rsid w:val="072E72F9"/>
    <w:rsid w:val="0733FC86"/>
    <w:rsid w:val="073DF4C3"/>
    <w:rsid w:val="0753F098"/>
    <w:rsid w:val="076E768F"/>
    <w:rsid w:val="07811AB9"/>
    <w:rsid w:val="0787AF2F"/>
    <w:rsid w:val="0793B266"/>
    <w:rsid w:val="0799F4F4"/>
    <w:rsid w:val="079D0975"/>
    <w:rsid w:val="07A0B882"/>
    <w:rsid w:val="07AD7E95"/>
    <w:rsid w:val="07AF670F"/>
    <w:rsid w:val="07B27ECF"/>
    <w:rsid w:val="07B56C1B"/>
    <w:rsid w:val="07BA7992"/>
    <w:rsid w:val="07BF2607"/>
    <w:rsid w:val="07C2DCB9"/>
    <w:rsid w:val="07C536B0"/>
    <w:rsid w:val="07C8ED4B"/>
    <w:rsid w:val="07CE4647"/>
    <w:rsid w:val="07CF14EC"/>
    <w:rsid w:val="07DC793D"/>
    <w:rsid w:val="07DEE088"/>
    <w:rsid w:val="07DEF513"/>
    <w:rsid w:val="07EB1C65"/>
    <w:rsid w:val="07EFFE14"/>
    <w:rsid w:val="07F56AC7"/>
    <w:rsid w:val="07F61DDC"/>
    <w:rsid w:val="07F6D60A"/>
    <w:rsid w:val="07F9C637"/>
    <w:rsid w:val="07FAE117"/>
    <w:rsid w:val="07FCE5CA"/>
    <w:rsid w:val="080660ED"/>
    <w:rsid w:val="080E6007"/>
    <w:rsid w:val="080E7C94"/>
    <w:rsid w:val="080E923E"/>
    <w:rsid w:val="0810DB06"/>
    <w:rsid w:val="08139E19"/>
    <w:rsid w:val="08198E69"/>
    <w:rsid w:val="081CE09D"/>
    <w:rsid w:val="0822D4E5"/>
    <w:rsid w:val="0824B901"/>
    <w:rsid w:val="082CD70F"/>
    <w:rsid w:val="0830A05A"/>
    <w:rsid w:val="08394F65"/>
    <w:rsid w:val="083FCE1B"/>
    <w:rsid w:val="084146A4"/>
    <w:rsid w:val="084805E3"/>
    <w:rsid w:val="08536B34"/>
    <w:rsid w:val="0854D480"/>
    <w:rsid w:val="085AF87C"/>
    <w:rsid w:val="085C24A6"/>
    <w:rsid w:val="085E612A"/>
    <w:rsid w:val="08659D5B"/>
    <w:rsid w:val="086AF715"/>
    <w:rsid w:val="086DFCDD"/>
    <w:rsid w:val="087676B5"/>
    <w:rsid w:val="087E35F1"/>
    <w:rsid w:val="08807778"/>
    <w:rsid w:val="08811812"/>
    <w:rsid w:val="0886BFCD"/>
    <w:rsid w:val="08870D48"/>
    <w:rsid w:val="088F9F12"/>
    <w:rsid w:val="089556E5"/>
    <w:rsid w:val="08A2B5A2"/>
    <w:rsid w:val="08A338D5"/>
    <w:rsid w:val="08AC6CD5"/>
    <w:rsid w:val="08AFF921"/>
    <w:rsid w:val="08B59516"/>
    <w:rsid w:val="08BC7B40"/>
    <w:rsid w:val="08BE8B01"/>
    <w:rsid w:val="08C4170F"/>
    <w:rsid w:val="08C8B5BC"/>
    <w:rsid w:val="08CE88B6"/>
    <w:rsid w:val="08DA6B88"/>
    <w:rsid w:val="08E7AF0C"/>
    <w:rsid w:val="08E7FAD3"/>
    <w:rsid w:val="08E99693"/>
    <w:rsid w:val="08F46F54"/>
    <w:rsid w:val="08F807B5"/>
    <w:rsid w:val="08FFBF42"/>
    <w:rsid w:val="090C287A"/>
    <w:rsid w:val="091AE316"/>
    <w:rsid w:val="091B455E"/>
    <w:rsid w:val="091D0F97"/>
    <w:rsid w:val="0925698A"/>
    <w:rsid w:val="092B23A3"/>
    <w:rsid w:val="092F82C7"/>
    <w:rsid w:val="09367E6F"/>
    <w:rsid w:val="093C58CE"/>
    <w:rsid w:val="093D38EF"/>
    <w:rsid w:val="09506EB1"/>
    <w:rsid w:val="0954B6E4"/>
    <w:rsid w:val="0954D543"/>
    <w:rsid w:val="095B1691"/>
    <w:rsid w:val="095B2F76"/>
    <w:rsid w:val="0962EEE2"/>
    <w:rsid w:val="096A00C6"/>
    <w:rsid w:val="0970E1FE"/>
    <w:rsid w:val="09724701"/>
    <w:rsid w:val="09757401"/>
    <w:rsid w:val="09787BA4"/>
    <w:rsid w:val="097CCD03"/>
    <w:rsid w:val="098753F8"/>
    <w:rsid w:val="098F90D9"/>
    <w:rsid w:val="099081E9"/>
    <w:rsid w:val="0996ABA6"/>
    <w:rsid w:val="0999BF2C"/>
    <w:rsid w:val="099A3DB9"/>
    <w:rsid w:val="09AB4CC9"/>
    <w:rsid w:val="09B1457B"/>
    <w:rsid w:val="09B6939D"/>
    <w:rsid w:val="09B91B69"/>
    <w:rsid w:val="09BA56F8"/>
    <w:rsid w:val="09BC92D5"/>
    <w:rsid w:val="09C1EB8F"/>
    <w:rsid w:val="09C23A35"/>
    <w:rsid w:val="09C57401"/>
    <w:rsid w:val="09CEBE96"/>
    <w:rsid w:val="09D2D421"/>
    <w:rsid w:val="09E0B6B9"/>
    <w:rsid w:val="09E2580D"/>
    <w:rsid w:val="09EAEAE7"/>
    <w:rsid w:val="09EBA811"/>
    <w:rsid w:val="09F7B1F3"/>
    <w:rsid w:val="09FE5761"/>
    <w:rsid w:val="0A01E5F9"/>
    <w:rsid w:val="0A0807F3"/>
    <w:rsid w:val="0A099AB3"/>
    <w:rsid w:val="0A0EDCBE"/>
    <w:rsid w:val="0A15CD6B"/>
    <w:rsid w:val="0A23EC54"/>
    <w:rsid w:val="0A24E037"/>
    <w:rsid w:val="0A288A66"/>
    <w:rsid w:val="0A2CFAED"/>
    <w:rsid w:val="0A35ACD2"/>
    <w:rsid w:val="0A3972D5"/>
    <w:rsid w:val="0A3D8E81"/>
    <w:rsid w:val="0A42F84C"/>
    <w:rsid w:val="0A44956D"/>
    <w:rsid w:val="0A4D428D"/>
    <w:rsid w:val="0A56B1D5"/>
    <w:rsid w:val="0A57023D"/>
    <w:rsid w:val="0A5C85AA"/>
    <w:rsid w:val="0A5DDFAA"/>
    <w:rsid w:val="0A6003AB"/>
    <w:rsid w:val="0A62349F"/>
    <w:rsid w:val="0A65A125"/>
    <w:rsid w:val="0A71E011"/>
    <w:rsid w:val="0A750CA2"/>
    <w:rsid w:val="0A763526"/>
    <w:rsid w:val="0A785F98"/>
    <w:rsid w:val="0A7C3682"/>
    <w:rsid w:val="0A7F6FDC"/>
    <w:rsid w:val="0A80C97D"/>
    <w:rsid w:val="0A82199B"/>
    <w:rsid w:val="0A8325BE"/>
    <w:rsid w:val="0A869232"/>
    <w:rsid w:val="0A8762A3"/>
    <w:rsid w:val="0A88249B"/>
    <w:rsid w:val="0A88A2B8"/>
    <w:rsid w:val="0A89E59F"/>
    <w:rsid w:val="0A8C32FB"/>
    <w:rsid w:val="0A8C364B"/>
    <w:rsid w:val="0A9659FC"/>
    <w:rsid w:val="0A9CCB04"/>
    <w:rsid w:val="0A9EF245"/>
    <w:rsid w:val="0AA8EF19"/>
    <w:rsid w:val="0AA91317"/>
    <w:rsid w:val="0AC31987"/>
    <w:rsid w:val="0AC3BA46"/>
    <w:rsid w:val="0AC6A16F"/>
    <w:rsid w:val="0ACD02B1"/>
    <w:rsid w:val="0ACDD1CD"/>
    <w:rsid w:val="0AD6A7B7"/>
    <w:rsid w:val="0AD9D568"/>
    <w:rsid w:val="0AD9EE16"/>
    <w:rsid w:val="0ADCBA45"/>
    <w:rsid w:val="0AF01A22"/>
    <w:rsid w:val="0AF0A6CD"/>
    <w:rsid w:val="0AF53626"/>
    <w:rsid w:val="0AF6E6F2"/>
    <w:rsid w:val="0AFD5EB0"/>
    <w:rsid w:val="0AFEBF43"/>
    <w:rsid w:val="0B017A26"/>
    <w:rsid w:val="0B05D127"/>
    <w:rsid w:val="0B0789D4"/>
    <w:rsid w:val="0B0DF311"/>
    <w:rsid w:val="0B15E8A1"/>
    <w:rsid w:val="0B18275B"/>
    <w:rsid w:val="0B21D3C5"/>
    <w:rsid w:val="0B25086C"/>
    <w:rsid w:val="0B2AC5D3"/>
    <w:rsid w:val="0B2D54D2"/>
    <w:rsid w:val="0B2FB09D"/>
    <w:rsid w:val="0B3EADE4"/>
    <w:rsid w:val="0B46FCDC"/>
    <w:rsid w:val="0B47A263"/>
    <w:rsid w:val="0B535959"/>
    <w:rsid w:val="0B57A217"/>
    <w:rsid w:val="0B60315B"/>
    <w:rsid w:val="0B615E33"/>
    <w:rsid w:val="0B690388"/>
    <w:rsid w:val="0B711DC7"/>
    <w:rsid w:val="0B729E0E"/>
    <w:rsid w:val="0B7713C0"/>
    <w:rsid w:val="0B79FD6E"/>
    <w:rsid w:val="0B7C9F02"/>
    <w:rsid w:val="0B7D0727"/>
    <w:rsid w:val="0B80D4EC"/>
    <w:rsid w:val="0B8190AA"/>
    <w:rsid w:val="0B8B61AF"/>
    <w:rsid w:val="0B916DBC"/>
    <w:rsid w:val="0B9201D2"/>
    <w:rsid w:val="0B95619D"/>
    <w:rsid w:val="0B9836E5"/>
    <w:rsid w:val="0B98A808"/>
    <w:rsid w:val="0B98FEF6"/>
    <w:rsid w:val="0B9946FC"/>
    <w:rsid w:val="0B9CE97D"/>
    <w:rsid w:val="0B9D56BF"/>
    <w:rsid w:val="0BA2D06E"/>
    <w:rsid w:val="0BA30226"/>
    <w:rsid w:val="0BA6B32B"/>
    <w:rsid w:val="0BA9B654"/>
    <w:rsid w:val="0BB41ABF"/>
    <w:rsid w:val="0BB557FC"/>
    <w:rsid w:val="0BB94840"/>
    <w:rsid w:val="0BBC94B0"/>
    <w:rsid w:val="0BC65238"/>
    <w:rsid w:val="0BC666E1"/>
    <w:rsid w:val="0BCA13D8"/>
    <w:rsid w:val="0BCCBC47"/>
    <w:rsid w:val="0BCD70FD"/>
    <w:rsid w:val="0BD1DFD0"/>
    <w:rsid w:val="0BD4D446"/>
    <w:rsid w:val="0BD8210E"/>
    <w:rsid w:val="0BDE5C31"/>
    <w:rsid w:val="0BE2453F"/>
    <w:rsid w:val="0BE67FD8"/>
    <w:rsid w:val="0BE898A0"/>
    <w:rsid w:val="0BED3090"/>
    <w:rsid w:val="0BF6D7A4"/>
    <w:rsid w:val="0BF92E34"/>
    <w:rsid w:val="0BFF36C4"/>
    <w:rsid w:val="0C00C030"/>
    <w:rsid w:val="0C0A2985"/>
    <w:rsid w:val="0C116B31"/>
    <w:rsid w:val="0C124553"/>
    <w:rsid w:val="0C170758"/>
    <w:rsid w:val="0C1707F3"/>
    <w:rsid w:val="0C181E3B"/>
    <w:rsid w:val="0C20EB1B"/>
    <w:rsid w:val="0C22D763"/>
    <w:rsid w:val="0C245A66"/>
    <w:rsid w:val="0C2CB3C7"/>
    <w:rsid w:val="0C2D3A65"/>
    <w:rsid w:val="0C38B66F"/>
    <w:rsid w:val="0C38F9D4"/>
    <w:rsid w:val="0C3D9499"/>
    <w:rsid w:val="0C49D673"/>
    <w:rsid w:val="0C5519D8"/>
    <w:rsid w:val="0C5C7D6C"/>
    <w:rsid w:val="0C5C9880"/>
    <w:rsid w:val="0C605A20"/>
    <w:rsid w:val="0C6188CC"/>
    <w:rsid w:val="0C62525E"/>
    <w:rsid w:val="0C62C861"/>
    <w:rsid w:val="0C6B268F"/>
    <w:rsid w:val="0C6F9871"/>
    <w:rsid w:val="0C6F9BA6"/>
    <w:rsid w:val="0C700785"/>
    <w:rsid w:val="0C73AE29"/>
    <w:rsid w:val="0C74C258"/>
    <w:rsid w:val="0C79CDAC"/>
    <w:rsid w:val="0C7D72F9"/>
    <w:rsid w:val="0C802965"/>
    <w:rsid w:val="0C886201"/>
    <w:rsid w:val="0C8E0C14"/>
    <w:rsid w:val="0C8E2058"/>
    <w:rsid w:val="0C99A39A"/>
    <w:rsid w:val="0CA07F15"/>
    <w:rsid w:val="0CA19AF4"/>
    <w:rsid w:val="0CA2D2AB"/>
    <w:rsid w:val="0CAE39B9"/>
    <w:rsid w:val="0CB6096A"/>
    <w:rsid w:val="0CC347F4"/>
    <w:rsid w:val="0CC35CC8"/>
    <w:rsid w:val="0CCE8D90"/>
    <w:rsid w:val="0CD0D3A0"/>
    <w:rsid w:val="0CD4E9F9"/>
    <w:rsid w:val="0CDCDAD4"/>
    <w:rsid w:val="0CE7C474"/>
    <w:rsid w:val="0CF70D6B"/>
    <w:rsid w:val="0CF88C15"/>
    <w:rsid w:val="0CFF9C9E"/>
    <w:rsid w:val="0D033C8F"/>
    <w:rsid w:val="0D1A81C5"/>
    <w:rsid w:val="0D1CA54D"/>
    <w:rsid w:val="0D2F1689"/>
    <w:rsid w:val="0D371003"/>
    <w:rsid w:val="0D3BD099"/>
    <w:rsid w:val="0D40C431"/>
    <w:rsid w:val="0D495745"/>
    <w:rsid w:val="0D5BD30D"/>
    <w:rsid w:val="0D5C96BF"/>
    <w:rsid w:val="0D5DECB7"/>
    <w:rsid w:val="0D609F22"/>
    <w:rsid w:val="0D639897"/>
    <w:rsid w:val="0D63D3C2"/>
    <w:rsid w:val="0D63F786"/>
    <w:rsid w:val="0D6B40A4"/>
    <w:rsid w:val="0D6FDDE5"/>
    <w:rsid w:val="0D75DC53"/>
    <w:rsid w:val="0D77DF9A"/>
    <w:rsid w:val="0D7EC542"/>
    <w:rsid w:val="0D803F1B"/>
    <w:rsid w:val="0D8DE26F"/>
    <w:rsid w:val="0D94266C"/>
    <w:rsid w:val="0D94C6DC"/>
    <w:rsid w:val="0D94D9AA"/>
    <w:rsid w:val="0D9F8C5E"/>
    <w:rsid w:val="0DA4468A"/>
    <w:rsid w:val="0DA519DC"/>
    <w:rsid w:val="0DAAF1C6"/>
    <w:rsid w:val="0DB25958"/>
    <w:rsid w:val="0DB4A5D9"/>
    <w:rsid w:val="0DBEB7F9"/>
    <w:rsid w:val="0DC2C2C0"/>
    <w:rsid w:val="0DC4BD53"/>
    <w:rsid w:val="0DC64B02"/>
    <w:rsid w:val="0DCAA1DC"/>
    <w:rsid w:val="0DCD2B1D"/>
    <w:rsid w:val="0DCEC32B"/>
    <w:rsid w:val="0DD41257"/>
    <w:rsid w:val="0DD518AD"/>
    <w:rsid w:val="0DD87B43"/>
    <w:rsid w:val="0DDE1E39"/>
    <w:rsid w:val="0DE6EFC0"/>
    <w:rsid w:val="0DEAEE9E"/>
    <w:rsid w:val="0DED19BE"/>
    <w:rsid w:val="0DEF7D6D"/>
    <w:rsid w:val="0DFB674D"/>
    <w:rsid w:val="0DFC1E77"/>
    <w:rsid w:val="0E00DB44"/>
    <w:rsid w:val="0E0CD97E"/>
    <w:rsid w:val="0E10421F"/>
    <w:rsid w:val="0E255332"/>
    <w:rsid w:val="0E264F51"/>
    <w:rsid w:val="0E2AECB9"/>
    <w:rsid w:val="0E338FCD"/>
    <w:rsid w:val="0E35711A"/>
    <w:rsid w:val="0E367190"/>
    <w:rsid w:val="0E386109"/>
    <w:rsid w:val="0E3EDEB9"/>
    <w:rsid w:val="0E48F6E2"/>
    <w:rsid w:val="0E540A1E"/>
    <w:rsid w:val="0E55457B"/>
    <w:rsid w:val="0E5FF71F"/>
    <w:rsid w:val="0E64679A"/>
    <w:rsid w:val="0E66178E"/>
    <w:rsid w:val="0E743C4F"/>
    <w:rsid w:val="0E76A395"/>
    <w:rsid w:val="0E76C6B0"/>
    <w:rsid w:val="0E79149D"/>
    <w:rsid w:val="0E8C2AC5"/>
    <w:rsid w:val="0E8D65D7"/>
    <w:rsid w:val="0E91502C"/>
    <w:rsid w:val="0E94D1E0"/>
    <w:rsid w:val="0E96C588"/>
    <w:rsid w:val="0E972995"/>
    <w:rsid w:val="0E97CDBF"/>
    <w:rsid w:val="0E9B0571"/>
    <w:rsid w:val="0EA16DAC"/>
    <w:rsid w:val="0EA1C61C"/>
    <w:rsid w:val="0EA9C1B1"/>
    <w:rsid w:val="0EABD624"/>
    <w:rsid w:val="0EB430C4"/>
    <w:rsid w:val="0EB65226"/>
    <w:rsid w:val="0EB74E45"/>
    <w:rsid w:val="0EB8E1F5"/>
    <w:rsid w:val="0EB9B4EF"/>
    <w:rsid w:val="0EBB1BFA"/>
    <w:rsid w:val="0EC3094D"/>
    <w:rsid w:val="0ED01C6C"/>
    <w:rsid w:val="0ED3FA3C"/>
    <w:rsid w:val="0ED70903"/>
    <w:rsid w:val="0EDC0D89"/>
    <w:rsid w:val="0EDCC8C9"/>
    <w:rsid w:val="0EDE82A8"/>
    <w:rsid w:val="0EDEC224"/>
    <w:rsid w:val="0EE47B3F"/>
    <w:rsid w:val="0EE75BE7"/>
    <w:rsid w:val="0EEB165A"/>
    <w:rsid w:val="0EFC8985"/>
    <w:rsid w:val="0EFEB35B"/>
    <w:rsid w:val="0F026279"/>
    <w:rsid w:val="0F030D13"/>
    <w:rsid w:val="0F08B1ED"/>
    <w:rsid w:val="0F10BE2D"/>
    <w:rsid w:val="0F1131C4"/>
    <w:rsid w:val="0F1EB058"/>
    <w:rsid w:val="0F217FCC"/>
    <w:rsid w:val="0F2A604D"/>
    <w:rsid w:val="0F2CA340"/>
    <w:rsid w:val="0F2D5BF8"/>
    <w:rsid w:val="0F34086F"/>
    <w:rsid w:val="0F3EFBA1"/>
    <w:rsid w:val="0F40A929"/>
    <w:rsid w:val="0F4557A6"/>
    <w:rsid w:val="0F4856DE"/>
    <w:rsid w:val="0F4A18E6"/>
    <w:rsid w:val="0F4A913D"/>
    <w:rsid w:val="0F50763A"/>
    <w:rsid w:val="0F515473"/>
    <w:rsid w:val="0F70C5AB"/>
    <w:rsid w:val="0F71B792"/>
    <w:rsid w:val="0F780663"/>
    <w:rsid w:val="0F79E7E7"/>
    <w:rsid w:val="0F7B99C8"/>
    <w:rsid w:val="0F89E63E"/>
    <w:rsid w:val="0F8D93D1"/>
    <w:rsid w:val="0F9AA978"/>
    <w:rsid w:val="0F9B379A"/>
    <w:rsid w:val="0F9B69F8"/>
    <w:rsid w:val="0FAAD075"/>
    <w:rsid w:val="0FAE5CCE"/>
    <w:rsid w:val="0FB32C67"/>
    <w:rsid w:val="0FB7DEC8"/>
    <w:rsid w:val="0FBDBF50"/>
    <w:rsid w:val="0FC80717"/>
    <w:rsid w:val="0FCEAF0E"/>
    <w:rsid w:val="0FD5F22D"/>
    <w:rsid w:val="0FDEF79F"/>
    <w:rsid w:val="0FE3E23D"/>
    <w:rsid w:val="0FF542F1"/>
    <w:rsid w:val="0FFB4B47"/>
    <w:rsid w:val="1001CC84"/>
    <w:rsid w:val="1001E7EF"/>
    <w:rsid w:val="10037C0B"/>
    <w:rsid w:val="100559A3"/>
    <w:rsid w:val="100D0AEE"/>
    <w:rsid w:val="101C1F11"/>
    <w:rsid w:val="101D86B1"/>
    <w:rsid w:val="1020AFB0"/>
    <w:rsid w:val="10224E85"/>
    <w:rsid w:val="10273036"/>
    <w:rsid w:val="102A07BB"/>
    <w:rsid w:val="102C7321"/>
    <w:rsid w:val="1035E0BE"/>
    <w:rsid w:val="1046BC9A"/>
    <w:rsid w:val="104C5F81"/>
    <w:rsid w:val="10508866"/>
    <w:rsid w:val="1051FC3F"/>
    <w:rsid w:val="10584D98"/>
    <w:rsid w:val="10589968"/>
    <w:rsid w:val="1063C0B6"/>
    <w:rsid w:val="106F8212"/>
    <w:rsid w:val="10779FD2"/>
    <w:rsid w:val="107D53C5"/>
    <w:rsid w:val="107ECD10"/>
    <w:rsid w:val="10811B8A"/>
    <w:rsid w:val="108B964D"/>
    <w:rsid w:val="109B53B7"/>
    <w:rsid w:val="10A39771"/>
    <w:rsid w:val="10A6ECC1"/>
    <w:rsid w:val="10A91A40"/>
    <w:rsid w:val="10ACD6D1"/>
    <w:rsid w:val="10B380A9"/>
    <w:rsid w:val="10B4ADAE"/>
    <w:rsid w:val="10CA765B"/>
    <w:rsid w:val="10DB801B"/>
    <w:rsid w:val="10E6657E"/>
    <w:rsid w:val="10E922CF"/>
    <w:rsid w:val="10EBAE86"/>
    <w:rsid w:val="10F2A3FF"/>
    <w:rsid w:val="10F488EB"/>
    <w:rsid w:val="10F57F74"/>
    <w:rsid w:val="10FEBB93"/>
    <w:rsid w:val="110112D7"/>
    <w:rsid w:val="1105D57A"/>
    <w:rsid w:val="1108EFE6"/>
    <w:rsid w:val="110E7757"/>
    <w:rsid w:val="11131E65"/>
    <w:rsid w:val="1118AE1F"/>
    <w:rsid w:val="1126BF5E"/>
    <w:rsid w:val="112796C3"/>
    <w:rsid w:val="112BACA1"/>
    <w:rsid w:val="112D7F6D"/>
    <w:rsid w:val="112E9646"/>
    <w:rsid w:val="11358295"/>
    <w:rsid w:val="113652F6"/>
    <w:rsid w:val="1136AC2A"/>
    <w:rsid w:val="114BBDEA"/>
    <w:rsid w:val="114F65EB"/>
    <w:rsid w:val="115064CC"/>
    <w:rsid w:val="1152F1DE"/>
    <w:rsid w:val="1156D7EF"/>
    <w:rsid w:val="1158EC92"/>
    <w:rsid w:val="115A7946"/>
    <w:rsid w:val="1165AC5D"/>
    <w:rsid w:val="11678AC9"/>
    <w:rsid w:val="116BBDA4"/>
    <w:rsid w:val="116D60FF"/>
    <w:rsid w:val="116DAD7E"/>
    <w:rsid w:val="1171B4D7"/>
    <w:rsid w:val="11764DA4"/>
    <w:rsid w:val="117D367B"/>
    <w:rsid w:val="117DB108"/>
    <w:rsid w:val="118008EF"/>
    <w:rsid w:val="118D9F44"/>
    <w:rsid w:val="118DACF2"/>
    <w:rsid w:val="1193B576"/>
    <w:rsid w:val="1194AC72"/>
    <w:rsid w:val="11988B84"/>
    <w:rsid w:val="119DB850"/>
    <w:rsid w:val="11A1929F"/>
    <w:rsid w:val="11A44372"/>
    <w:rsid w:val="11A57F4E"/>
    <w:rsid w:val="11AC069A"/>
    <w:rsid w:val="11AE1CD3"/>
    <w:rsid w:val="11B0091E"/>
    <w:rsid w:val="11B7C68E"/>
    <w:rsid w:val="11BD4335"/>
    <w:rsid w:val="11C06A77"/>
    <w:rsid w:val="11C10B44"/>
    <w:rsid w:val="11C1BC99"/>
    <w:rsid w:val="11C66AD5"/>
    <w:rsid w:val="11C72382"/>
    <w:rsid w:val="11CC3BF0"/>
    <w:rsid w:val="11DF5373"/>
    <w:rsid w:val="11E229F1"/>
    <w:rsid w:val="11E27AA1"/>
    <w:rsid w:val="11E4AED9"/>
    <w:rsid w:val="11E7EFB7"/>
    <w:rsid w:val="11F65AC2"/>
    <w:rsid w:val="1201035A"/>
    <w:rsid w:val="1208A1B7"/>
    <w:rsid w:val="120930DC"/>
    <w:rsid w:val="12096946"/>
    <w:rsid w:val="120D3115"/>
    <w:rsid w:val="120E9F4B"/>
    <w:rsid w:val="12192541"/>
    <w:rsid w:val="12193084"/>
    <w:rsid w:val="121D1718"/>
    <w:rsid w:val="12340761"/>
    <w:rsid w:val="125865E4"/>
    <w:rsid w:val="125C3B16"/>
    <w:rsid w:val="125FB26D"/>
    <w:rsid w:val="126223CF"/>
    <w:rsid w:val="1264A5ED"/>
    <w:rsid w:val="1267F57D"/>
    <w:rsid w:val="12792555"/>
    <w:rsid w:val="128E51B7"/>
    <w:rsid w:val="12914FD5"/>
    <w:rsid w:val="129EB8C7"/>
    <w:rsid w:val="12A15FDD"/>
    <w:rsid w:val="12AB088B"/>
    <w:rsid w:val="12B056E8"/>
    <w:rsid w:val="12B0A26B"/>
    <w:rsid w:val="12B1269C"/>
    <w:rsid w:val="12B178B0"/>
    <w:rsid w:val="12B7F455"/>
    <w:rsid w:val="12BC5765"/>
    <w:rsid w:val="12BF4F59"/>
    <w:rsid w:val="12C03567"/>
    <w:rsid w:val="12C54CDF"/>
    <w:rsid w:val="12CE1098"/>
    <w:rsid w:val="12D3C097"/>
    <w:rsid w:val="12DE74AF"/>
    <w:rsid w:val="12E46000"/>
    <w:rsid w:val="12E768BE"/>
    <w:rsid w:val="12EAAFC5"/>
    <w:rsid w:val="12FBEFA0"/>
    <w:rsid w:val="1301F45C"/>
    <w:rsid w:val="13058B00"/>
    <w:rsid w:val="13079083"/>
    <w:rsid w:val="1309305C"/>
    <w:rsid w:val="1309D128"/>
    <w:rsid w:val="13165A77"/>
    <w:rsid w:val="1317D115"/>
    <w:rsid w:val="1319045D"/>
    <w:rsid w:val="13193AE5"/>
    <w:rsid w:val="1320FC72"/>
    <w:rsid w:val="1326250B"/>
    <w:rsid w:val="132AE059"/>
    <w:rsid w:val="132E3956"/>
    <w:rsid w:val="1349CB86"/>
    <w:rsid w:val="134FE4CF"/>
    <w:rsid w:val="135F3B4E"/>
    <w:rsid w:val="13603807"/>
    <w:rsid w:val="1360EDD0"/>
    <w:rsid w:val="1361ED87"/>
    <w:rsid w:val="136287E8"/>
    <w:rsid w:val="13666BAC"/>
    <w:rsid w:val="136FA781"/>
    <w:rsid w:val="1376BB73"/>
    <w:rsid w:val="137A7B15"/>
    <w:rsid w:val="1380570D"/>
    <w:rsid w:val="1380B37C"/>
    <w:rsid w:val="138544DB"/>
    <w:rsid w:val="1393AB09"/>
    <w:rsid w:val="139F6295"/>
    <w:rsid w:val="13B1671D"/>
    <w:rsid w:val="13B2E5EB"/>
    <w:rsid w:val="13BDEFB4"/>
    <w:rsid w:val="13C680C5"/>
    <w:rsid w:val="13C69105"/>
    <w:rsid w:val="13C8FFEA"/>
    <w:rsid w:val="13DCD679"/>
    <w:rsid w:val="13E18BA8"/>
    <w:rsid w:val="13EC18BF"/>
    <w:rsid w:val="13EDBDAE"/>
    <w:rsid w:val="13EE9BB7"/>
    <w:rsid w:val="13EEC9A8"/>
    <w:rsid w:val="13F2E0B8"/>
    <w:rsid w:val="13FF239D"/>
    <w:rsid w:val="1403770D"/>
    <w:rsid w:val="140581A8"/>
    <w:rsid w:val="1409F48C"/>
    <w:rsid w:val="140C1978"/>
    <w:rsid w:val="141B10D7"/>
    <w:rsid w:val="141B4AA5"/>
    <w:rsid w:val="141EA21D"/>
    <w:rsid w:val="14203152"/>
    <w:rsid w:val="142318A5"/>
    <w:rsid w:val="142392B9"/>
    <w:rsid w:val="14240766"/>
    <w:rsid w:val="14257A07"/>
    <w:rsid w:val="142D4BA4"/>
    <w:rsid w:val="142E21C1"/>
    <w:rsid w:val="142EE7E8"/>
    <w:rsid w:val="1433F7E9"/>
    <w:rsid w:val="1441E078"/>
    <w:rsid w:val="144B4697"/>
    <w:rsid w:val="144E26E6"/>
    <w:rsid w:val="14546755"/>
    <w:rsid w:val="145FB81D"/>
    <w:rsid w:val="14678F51"/>
    <w:rsid w:val="146C1C3A"/>
    <w:rsid w:val="147097EA"/>
    <w:rsid w:val="14731678"/>
    <w:rsid w:val="147BBC47"/>
    <w:rsid w:val="147F83A3"/>
    <w:rsid w:val="1480654D"/>
    <w:rsid w:val="149211C2"/>
    <w:rsid w:val="1493EF23"/>
    <w:rsid w:val="1498E17B"/>
    <w:rsid w:val="149B783A"/>
    <w:rsid w:val="149D6FB2"/>
    <w:rsid w:val="14A12710"/>
    <w:rsid w:val="14A35E66"/>
    <w:rsid w:val="14A604A2"/>
    <w:rsid w:val="14ACF557"/>
    <w:rsid w:val="14AD9E60"/>
    <w:rsid w:val="14AEADA0"/>
    <w:rsid w:val="14B273B6"/>
    <w:rsid w:val="14BEA8BD"/>
    <w:rsid w:val="14BEC9E6"/>
    <w:rsid w:val="14BF62E6"/>
    <w:rsid w:val="14C06626"/>
    <w:rsid w:val="14C37F2C"/>
    <w:rsid w:val="14C6DC92"/>
    <w:rsid w:val="14CCF787"/>
    <w:rsid w:val="14CD7861"/>
    <w:rsid w:val="14E75F95"/>
    <w:rsid w:val="14E8B474"/>
    <w:rsid w:val="14EBCB87"/>
    <w:rsid w:val="14ED7DB0"/>
    <w:rsid w:val="14F1570E"/>
    <w:rsid w:val="1500CE64"/>
    <w:rsid w:val="15015A4A"/>
    <w:rsid w:val="15052B6C"/>
    <w:rsid w:val="15062F18"/>
    <w:rsid w:val="150653F2"/>
    <w:rsid w:val="150CCB2A"/>
    <w:rsid w:val="150D3EDF"/>
    <w:rsid w:val="151CE62D"/>
    <w:rsid w:val="151E706D"/>
    <w:rsid w:val="15205394"/>
    <w:rsid w:val="15244780"/>
    <w:rsid w:val="15246455"/>
    <w:rsid w:val="152FF090"/>
    <w:rsid w:val="15301B54"/>
    <w:rsid w:val="15314BFE"/>
    <w:rsid w:val="153249CF"/>
    <w:rsid w:val="1536E98E"/>
    <w:rsid w:val="154617A1"/>
    <w:rsid w:val="15466C88"/>
    <w:rsid w:val="15488A8F"/>
    <w:rsid w:val="15493B59"/>
    <w:rsid w:val="1558E29F"/>
    <w:rsid w:val="1564E1FD"/>
    <w:rsid w:val="1565703A"/>
    <w:rsid w:val="1567C36E"/>
    <w:rsid w:val="1572A03A"/>
    <w:rsid w:val="1577E422"/>
    <w:rsid w:val="157B35EE"/>
    <w:rsid w:val="15803374"/>
    <w:rsid w:val="15902B51"/>
    <w:rsid w:val="1590C110"/>
    <w:rsid w:val="159D103A"/>
    <w:rsid w:val="15A895BC"/>
    <w:rsid w:val="15ACB318"/>
    <w:rsid w:val="15ACCA1C"/>
    <w:rsid w:val="15B33A98"/>
    <w:rsid w:val="15B8EEF3"/>
    <w:rsid w:val="15BAF946"/>
    <w:rsid w:val="15BC68BA"/>
    <w:rsid w:val="15BD2BA3"/>
    <w:rsid w:val="15BD39D3"/>
    <w:rsid w:val="15BEF9B1"/>
    <w:rsid w:val="15C4B70C"/>
    <w:rsid w:val="15C7A544"/>
    <w:rsid w:val="15D36BCB"/>
    <w:rsid w:val="15D6A5F9"/>
    <w:rsid w:val="15DA1630"/>
    <w:rsid w:val="15DF8775"/>
    <w:rsid w:val="15E45E06"/>
    <w:rsid w:val="15E46828"/>
    <w:rsid w:val="15E5307A"/>
    <w:rsid w:val="15EC8F91"/>
    <w:rsid w:val="15EEA16C"/>
    <w:rsid w:val="15EF9371"/>
    <w:rsid w:val="15F475AB"/>
    <w:rsid w:val="160427EE"/>
    <w:rsid w:val="16048365"/>
    <w:rsid w:val="16056688"/>
    <w:rsid w:val="1606BA18"/>
    <w:rsid w:val="1607ED16"/>
    <w:rsid w:val="161090CC"/>
    <w:rsid w:val="161FCECA"/>
    <w:rsid w:val="161FDB1F"/>
    <w:rsid w:val="1627BB8D"/>
    <w:rsid w:val="1633A27A"/>
    <w:rsid w:val="163BA11F"/>
    <w:rsid w:val="165965C6"/>
    <w:rsid w:val="165CA972"/>
    <w:rsid w:val="16638824"/>
    <w:rsid w:val="1663B62E"/>
    <w:rsid w:val="166662BD"/>
    <w:rsid w:val="166714ED"/>
    <w:rsid w:val="166A8CCB"/>
    <w:rsid w:val="166B0586"/>
    <w:rsid w:val="166CE6BB"/>
    <w:rsid w:val="16705B02"/>
    <w:rsid w:val="1671DE1C"/>
    <w:rsid w:val="16826B6A"/>
    <w:rsid w:val="168B9AAB"/>
    <w:rsid w:val="168EE70E"/>
    <w:rsid w:val="168F2990"/>
    <w:rsid w:val="1691EB86"/>
    <w:rsid w:val="16945006"/>
    <w:rsid w:val="16A0DD20"/>
    <w:rsid w:val="16A41E05"/>
    <w:rsid w:val="16AB52D7"/>
    <w:rsid w:val="16ABFA12"/>
    <w:rsid w:val="16B04F4A"/>
    <w:rsid w:val="16BA1841"/>
    <w:rsid w:val="16C23600"/>
    <w:rsid w:val="16C38793"/>
    <w:rsid w:val="16C5199F"/>
    <w:rsid w:val="16C59560"/>
    <w:rsid w:val="16C63B8F"/>
    <w:rsid w:val="16CB829B"/>
    <w:rsid w:val="16CD4E60"/>
    <w:rsid w:val="16D308B2"/>
    <w:rsid w:val="16D38B93"/>
    <w:rsid w:val="16D47222"/>
    <w:rsid w:val="16E85BFB"/>
    <w:rsid w:val="16E88620"/>
    <w:rsid w:val="16EB6B6F"/>
    <w:rsid w:val="16EC6128"/>
    <w:rsid w:val="16EE2735"/>
    <w:rsid w:val="16F42309"/>
    <w:rsid w:val="16F59076"/>
    <w:rsid w:val="16F633CB"/>
    <w:rsid w:val="16F7024F"/>
    <w:rsid w:val="16FB332E"/>
    <w:rsid w:val="16FE3317"/>
    <w:rsid w:val="1701D22F"/>
    <w:rsid w:val="17061312"/>
    <w:rsid w:val="170A19D8"/>
    <w:rsid w:val="170D4B66"/>
    <w:rsid w:val="170DCD6C"/>
    <w:rsid w:val="171786ED"/>
    <w:rsid w:val="171F0503"/>
    <w:rsid w:val="17350D00"/>
    <w:rsid w:val="1739AC9A"/>
    <w:rsid w:val="173A0A30"/>
    <w:rsid w:val="1740F16C"/>
    <w:rsid w:val="1747D3BD"/>
    <w:rsid w:val="174A1B72"/>
    <w:rsid w:val="17514201"/>
    <w:rsid w:val="175A28BF"/>
    <w:rsid w:val="17631B60"/>
    <w:rsid w:val="176C5D92"/>
    <w:rsid w:val="176F5A58"/>
    <w:rsid w:val="177218BA"/>
    <w:rsid w:val="17750CF1"/>
    <w:rsid w:val="17792AE0"/>
    <w:rsid w:val="177B5A0C"/>
    <w:rsid w:val="1783290F"/>
    <w:rsid w:val="1786F00D"/>
    <w:rsid w:val="1791FF8E"/>
    <w:rsid w:val="179AF4E5"/>
    <w:rsid w:val="179F3013"/>
    <w:rsid w:val="17A0347F"/>
    <w:rsid w:val="17A24993"/>
    <w:rsid w:val="17AC612D"/>
    <w:rsid w:val="17AD1417"/>
    <w:rsid w:val="17B26788"/>
    <w:rsid w:val="17B3A27B"/>
    <w:rsid w:val="17B76266"/>
    <w:rsid w:val="17B774FF"/>
    <w:rsid w:val="17BAFF6E"/>
    <w:rsid w:val="17BBC7E3"/>
    <w:rsid w:val="17C13B80"/>
    <w:rsid w:val="17C26A7D"/>
    <w:rsid w:val="17C319FD"/>
    <w:rsid w:val="17C793D6"/>
    <w:rsid w:val="17C8751E"/>
    <w:rsid w:val="17CB8FE5"/>
    <w:rsid w:val="17CFCD86"/>
    <w:rsid w:val="17D5CBC5"/>
    <w:rsid w:val="17D7F7C7"/>
    <w:rsid w:val="17E165E3"/>
    <w:rsid w:val="17E576DC"/>
    <w:rsid w:val="17EA1E18"/>
    <w:rsid w:val="17ED34CF"/>
    <w:rsid w:val="17F0E960"/>
    <w:rsid w:val="17F8A7F0"/>
    <w:rsid w:val="17F8CF88"/>
    <w:rsid w:val="17FED8BF"/>
    <w:rsid w:val="1804900D"/>
    <w:rsid w:val="1808D032"/>
    <w:rsid w:val="18092DB5"/>
    <w:rsid w:val="180BC06B"/>
    <w:rsid w:val="18199B42"/>
    <w:rsid w:val="181D0254"/>
    <w:rsid w:val="1820A81F"/>
    <w:rsid w:val="1821C9DD"/>
    <w:rsid w:val="18233A10"/>
    <w:rsid w:val="18272AA7"/>
    <w:rsid w:val="182934E3"/>
    <w:rsid w:val="182CD564"/>
    <w:rsid w:val="183C3707"/>
    <w:rsid w:val="183EB883"/>
    <w:rsid w:val="18408E82"/>
    <w:rsid w:val="184753D3"/>
    <w:rsid w:val="184F9BE1"/>
    <w:rsid w:val="1853B463"/>
    <w:rsid w:val="1854BDE2"/>
    <w:rsid w:val="1855381A"/>
    <w:rsid w:val="1858DDB9"/>
    <w:rsid w:val="185D0657"/>
    <w:rsid w:val="185E3ACC"/>
    <w:rsid w:val="185FA69A"/>
    <w:rsid w:val="1864CD42"/>
    <w:rsid w:val="1864FB9F"/>
    <w:rsid w:val="186B77F7"/>
    <w:rsid w:val="186F1BDE"/>
    <w:rsid w:val="187D31F1"/>
    <w:rsid w:val="187F66FF"/>
    <w:rsid w:val="188045E0"/>
    <w:rsid w:val="1885B6D6"/>
    <w:rsid w:val="188C09EC"/>
    <w:rsid w:val="188C2933"/>
    <w:rsid w:val="188E02CC"/>
    <w:rsid w:val="188EECE3"/>
    <w:rsid w:val="189216F2"/>
    <w:rsid w:val="189791B4"/>
    <w:rsid w:val="189A0478"/>
    <w:rsid w:val="18A36718"/>
    <w:rsid w:val="18AEA71A"/>
    <w:rsid w:val="18B3574E"/>
    <w:rsid w:val="18B3B372"/>
    <w:rsid w:val="18B45EC9"/>
    <w:rsid w:val="18B7699B"/>
    <w:rsid w:val="18B81941"/>
    <w:rsid w:val="18BCEFB5"/>
    <w:rsid w:val="18BD0861"/>
    <w:rsid w:val="18C3506E"/>
    <w:rsid w:val="18C6E78A"/>
    <w:rsid w:val="18C8FBEE"/>
    <w:rsid w:val="18CA24E7"/>
    <w:rsid w:val="18D324EE"/>
    <w:rsid w:val="18D6B68C"/>
    <w:rsid w:val="18DA3690"/>
    <w:rsid w:val="18DF4494"/>
    <w:rsid w:val="18E042DA"/>
    <w:rsid w:val="18E88EBC"/>
    <w:rsid w:val="18F0ED97"/>
    <w:rsid w:val="18F69FC4"/>
    <w:rsid w:val="18FC1DC6"/>
    <w:rsid w:val="190140BD"/>
    <w:rsid w:val="1903ACF4"/>
    <w:rsid w:val="1906C4D7"/>
    <w:rsid w:val="190F7D54"/>
    <w:rsid w:val="191ED82D"/>
    <w:rsid w:val="19242FBB"/>
    <w:rsid w:val="193C04E0"/>
    <w:rsid w:val="1942CDA4"/>
    <w:rsid w:val="194330F6"/>
    <w:rsid w:val="19469818"/>
    <w:rsid w:val="194D3376"/>
    <w:rsid w:val="19534560"/>
    <w:rsid w:val="19550A2A"/>
    <w:rsid w:val="195A3BF0"/>
    <w:rsid w:val="195C07EB"/>
    <w:rsid w:val="195CFE9D"/>
    <w:rsid w:val="196DAF8E"/>
    <w:rsid w:val="197135C9"/>
    <w:rsid w:val="19719C26"/>
    <w:rsid w:val="19723C1F"/>
    <w:rsid w:val="19750B3C"/>
    <w:rsid w:val="197C2E4A"/>
    <w:rsid w:val="197D59E9"/>
    <w:rsid w:val="19890530"/>
    <w:rsid w:val="199FE32B"/>
    <w:rsid w:val="19AD13E2"/>
    <w:rsid w:val="19B6059B"/>
    <w:rsid w:val="19B9560C"/>
    <w:rsid w:val="19C2FB08"/>
    <w:rsid w:val="19C64674"/>
    <w:rsid w:val="19C7BE4D"/>
    <w:rsid w:val="19CADD9A"/>
    <w:rsid w:val="19DCC304"/>
    <w:rsid w:val="19DE8F7B"/>
    <w:rsid w:val="19DEF6C4"/>
    <w:rsid w:val="19E0C629"/>
    <w:rsid w:val="19EB91E5"/>
    <w:rsid w:val="19EDCAD4"/>
    <w:rsid w:val="1A069F1D"/>
    <w:rsid w:val="1A0714A2"/>
    <w:rsid w:val="1A196091"/>
    <w:rsid w:val="1A2BC3CB"/>
    <w:rsid w:val="1A2F0918"/>
    <w:rsid w:val="1A320C63"/>
    <w:rsid w:val="1A4C1D84"/>
    <w:rsid w:val="1A4F83D3"/>
    <w:rsid w:val="1A54069C"/>
    <w:rsid w:val="1A551E2D"/>
    <w:rsid w:val="1A55F8EA"/>
    <w:rsid w:val="1A6893D7"/>
    <w:rsid w:val="1A7070A7"/>
    <w:rsid w:val="1A787EB8"/>
    <w:rsid w:val="1A78F86F"/>
    <w:rsid w:val="1A806BB3"/>
    <w:rsid w:val="1A80B660"/>
    <w:rsid w:val="1A843A7B"/>
    <w:rsid w:val="1A8F3BE3"/>
    <w:rsid w:val="1A8FFB38"/>
    <w:rsid w:val="1A954DF6"/>
    <w:rsid w:val="1A9B0F0A"/>
    <w:rsid w:val="1A9C16FE"/>
    <w:rsid w:val="1AA82776"/>
    <w:rsid w:val="1AB91418"/>
    <w:rsid w:val="1ABBDA87"/>
    <w:rsid w:val="1ACD10CB"/>
    <w:rsid w:val="1AD092BD"/>
    <w:rsid w:val="1ADCE3F4"/>
    <w:rsid w:val="1ADE228D"/>
    <w:rsid w:val="1AE2247D"/>
    <w:rsid w:val="1AE481D8"/>
    <w:rsid w:val="1AE4A82E"/>
    <w:rsid w:val="1AED763A"/>
    <w:rsid w:val="1AEDC3DF"/>
    <w:rsid w:val="1AEEB15C"/>
    <w:rsid w:val="1AFC0E69"/>
    <w:rsid w:val="1AFC6DB1"/>
    <w:rsid w:val="1AFDA1A0"/>
    <w:rsid w:val="1B025EF6"/>
    <w:rsid w:val="1B0289EF"/>
    <w:rsid w:val="1B030576"/>
    <w:rsid w:val="1B0925A4"/>
    <w:rsid w:val="1B0A3FA2"/>
    <w:rsid w:val="1B0E3E6B"/>
    <w:rsid w:val="1B0F59C1"/>
    <w:rsid w:val="1B15C149"/>
    <w:rsid w:val="1B174CF9"/>
    <w:rsid w:val="1B225F33"/>
    <w:rsid w:val="1B289347"/>
    <w:rsid w:val="1B2B1E2A"/>
    <w:rsid w:val="1B429A48"/>
    <w:rsid w:val="1B44DE0B"/>
    <w:rsid w:val="1B46A21A"/>
    <w:rsid w:val="1B4B1157"/>
    <w:rsid w:val="1B4BD5E7"/>
    <w:rsid w:val="1B4CCA78"/>
    <w:rsid w:val="1B4F6F11"/>
    <w:rsid w:val="1B52CF0B"/>
    <w:rsid w:val="1B5ABC82"/>
    <w:rsid w:val="1B5C44D5"/>
    <w:rsid w:val="1B6EBAE0"/>
    <w:rsid w:val="1B6F94C5"/>
    <w:rsid w:val="1B7A980F"/>
    <w:rsid w:val="1B7F52D0"/>
    <w:rsid w:val="1B8239AA"/>
    <w:rsid w:val="1B885E65"/>
    <w:rsid w:val="1B90E6ED"/>
    <w:rsid w:val="1BA73E12"/>
    <w:rsid w:val="1BA82C30"/>
    <w:rsid w:val="1BADB765"/>
    <w:rsid w:val="1BBECE54"/>
    <w:rsid w:val="1BC7CB5E"/>
    <w:rsid w:val="1BCC28C7"/>
    <w:rsid w:val="1BCCD61F"/>
    <w:rsid w:val="1BD7C631"/>
    <w:rsid w:val="1BD7D3BB"/>
    <w:rsid w:val="1BE037A2"/>
    <w:rsid w:val="1BE2D8B4"/>
    <w:rsid w:val="1BF3593A"/>
    <w:rsid w:val="1BF72B3F"/>
    <w:rsid w:val="1BF88D16"/>
    <w:rsid w:val="1BFC32E7"/>
    <w:rsid w:val="1BFFBDCF"/>
    <w:rsid w:val="1C00BB40"/>
    <w:rsid w:val="1C08A719"/>
    <w:rsid w:val="1C0E8239"/>
    <w:rsid w:val="1C19E0D7"/>
    <w:rsid w:val="1C246F71"/>
    <w:rsid w:val="1C262497"/>
    <w:rsid w:val="1C2835A1"/>
    <w:rsid w:val="1C2C8A0B"/>
    <w:rsid w:val="1C388B9E"/>
    <w:rsid w:val="1C3B4EB1"/>
    <w:rsid w:val="1C4CDA02"/>
    <w:rsid w:val="1C4F9B1A"/>
    <w:rsid w:val="1C51A346"/>
    <w:rsid w:val="1C5B9646"/>
    <w:rsid w:val="1C647237"/>
    <w:rsid w:val="1C6AF48C"/>
    <w:rsid w:val="1C6B151F"/>
    <w:rsid w:val="1C6C9C26"/>
    <w:rsid w:val="1C806459"/>
    <w:rsid w:val="1C813549"/>
    <w:rsid w:val="1C81DC9C"/>
    <w:rsid w:val="1C82CE23"/>
    <w:rsid w:val="1C85C798"/>
    <w:rsid w:val="1C883690"/>
    <w:rsid w:val="1C8A5511"/>
    <w:rsid w:val="1C94DBD6"/>
    <w:rsid w:val="1C9597E5"/>
    <w:rsid w:val="1C991310"/>
    <w:rsid w:val="1C9BA1EC"/>
    <w:rsid w:val="1CA4F605"/>
    <w:rsid w:val="1CA7661D"/>
    <w:rsid w:val="1CAAE542"/>
    <w:rsid w:val="1CBEEBB7"/>
    <w:rsid w:val="1CBF81B6"/>
    <w:rsid w:val="1CC05D0F"/>
    <w:rsid w:val="1CC2F12B"/>
    <w:rsid w:val="1CC44A0D"/>
    <w:rsid w:val="1CC655C1"/>
    <w:rsid w:val="1CCE5D87"/>
    <w:rsid w:val="1CCFDB04"/>
    <w:rsid w:val="1CE032F3"/>
    <w:rsid w:val="1CFC96F7"/>
    <w:rsid w:val="1D000A56"/>
    <w:rsid w:val="1D01B3F6"/>
    <w:rsid w:val="1D07C521"/>
    <w:rsid w:val="1D0C8D4D"/>
    <w:rsid w:val="1D187951"/>
    <w:rsid w:val="1D19995D"/>
    <w:rsid w:val="1D1CD8B3"/>
    <w:rsid w:val="1D22F5DC"/>
    <w:rsid w:val="1D265E05"/>
    <w:rsid w:val="1D2A1590"/>
    <w:rsid w:val="1D2A6E6A"/>
    <w:rsid w:val="1D2E35D8"/>
    <w:rsid w:val="1D315D3A"/>
    <w:rsid w:val="1D32C1BA"/>
    <w:rsid w:val="1D444601"/>
    <w:rsid w:val="1D61E0A3"/>
    <w:rsid w:val="1D696A06"/>
    <w:rsid w:val="1D6F0A3B"/>
    <w:rsid w:val="1D71FEAD"/>
    <w:rsid w:val="1D73FE55"/>
    <w:rsid w:val="1D7F77FE"/>
    <w:rsid w:val="1D86C871"/>
    <w:rsid w:val="1D8E16B0"/>
    <w:rsid w:val="1D8E2C5F"/>
    <w:rsid w:val="1D905E4B"/>
    <w:rsid w:val="1D93825F"/>
    <w:rsid w:val="1D95C174"/>
    <w:rsid w:val="1D97628C"/>
    <w:rsid w:val="1D9959B1"/>
    <w:rsid w:val="1DA384DA"/>
    <w:rsid w:val="1DA39ABF"/>
    <w:rsid w:val="1DA8ACB9"/>
    <w:rsid w:val="1DAB277B"/>
    <w:rsid w:val="1DAF235B"/>
    <w:rsid w:val="1DB1978D"/>
    <w:rsid w:val="1DB1D386"/>
    <w:rsid w:val="1DB25684"/>
    <w:rsid w:val="1DB301EC"/>
    <w:rsid w:val="1DBB058D"/>
    <w:rsid w:val="1DBDF6B5"/>
    <w:rsid w:val="1DBEA474"/>
    <w:rsid w:val="1DC720BE"/>
    <w:rsid w:val="1DC79BFA"/>
    <w:rsid w:val="1DCC5D67"/>
    <w:rsid w:val="1DD2C765"/>
    <w:rsid w:val="1DD2D374"/>
    <w:rsid w:val="1DD54C3A"/>
    <w:rsid w:val="1DDB550A"/>
    <w:rsid w:val="1DEC508D"/>
    <w:rsid w:val="1DEC7312"/>
    <w:rsid w:val="1DED81EB"/>
    <w:rsid w:val="1DEE369B"/>
    <w:rsid w:val="1DF139F9"/>
    <w:rsid w:val="1DF3F0F1"/>
    <w:rsid w:val="1DF6735D"/>
    <w:rsid w:val="1DFE802E"/>
    <w:rsid w:val="1E00B1A9"/>
    <w:rsid w:val="1E0E1F6B"/>
    <w:rsid w:val="1E109FED"/>
    <w:rsid w:val="1E177064"/>
    <w:rsid w:val="1E209F55"/>
    <w:rsid w:val="1E220953"/>
    <w:rsid w:val="1E22889D"/>
    <w:rsid w:val="1E2B7620"/>
    <w:rsid w:val="1E333A57"/>
    <w:rsid w:val="1E383964"/>
    <w:rsid w:val="1E3D7A3C"/>
    <w:rsid w:val="1E45F5F8"/>
    <w:rsid w:val="1E53A595"/>
    <w:rsid w:val="1E6527C1"/>
    <w:rsid w:val="1E6640F5"/>
    <w:rsid w:val="1E6E8F7B"/>
    <w:rsid w:val="1E6E9642"/>
    <w:rsid w:val="1E7345F1"/>
    <w:rsid w:val="1E741E5B"/>
    <w:rsid w:val="1E748C76"/>
    <w:rsid w:val="1E74F24B"/>
    <w:rsid w:val="1E7566E1"/>
    <w:rsid w:val="1E85BC69"/>
    <w:rsid w:val="1E89D6F3"/>
    <w:rsid w:val="1E8B4BD1"/>
    <w:rsid w:val="1E8CADC1"/>
    <w:rsid w:val="1E911D21"/>
    <w:rsid w:val="1E92CCA2"/>
    <w:rsid w:val="1E93E597"/>
    <w:rsid w:val="1E94E29F"/>
    <w:rsid w:val="1E953342"/>
    <w:rsid w:val="1E9DCA91"/>
    <w:rsid w:val="1E9FC4C3"/>
    <w:rsid w:val="1EA16FA7"/>
    <w:rsid w:val="1EA46A48"/>
    <w:rsid w:val="1EA52E03"/>
    <w:rsid w:val="1EA697D7"/>
    <w:rsid w:val="1EA85DAE"/>
    <w:rsid w:val="1EACD660"/>
    <w:rsid w:val="1EB36C7F"/>
    <w:rsid w:val="1EDA6B76"/>
    <w:rsid w:val="1EDC08D7"/>
    <w:rsid w:val="1EE19488"/>
    <w:rsid w:val="1EE398F6"/>
    <w:rsid w:val="1EEA8BF4"/>
    <w:rsid w:val="1EEA9928"/>
    <w:rsid w:val="1EF049A8"/>
    <w:rsid w:val="1EF3607F"/>
    <w:rsid w:val="1EF39954"/>
    <w:rsid w:val="1EF3BCA7"/>
    <w:rsid w:val="1EF44509"/>
    <w:rsid w:val="1F02CD1E"/>
    <w:rsid w:val="1F05ACAF"/>
    <w:rsid w:val="1F0B56B3"/>
    <w:rsid w:val="1F120C05"/>
    <w:rsid w:val="1F13DD50"/>
    <w:rsid w:val="1F1573FC"/>
    <w:rsid w:val="1F24D2DE"/>
    <w:rsid w:val="1F265364"/>
    <w:rsid w:val="1F29D01C"/>
    <w:rsid w:val="1F32648E"/>
    <w:rsid w:val="1F32C62E"/>
    <w:rsid w:val="1F347C3A"/>
    <w:rsid w:val="1F3FA402"/>
    <w:rsid w:val="1F448288"/>
    <w:rsid w:val="1F59C716"/>
    <w:rsid w:val="1F636467"/>
    <w:rsid w:val="1F70FDA6"/>
    <w:rsid w:val="1F75E2D5"/>
    <w:rsid w:val="1F89C985"/>
    <w:rsid w:val="1F8DAEDF"/>
    <w:rsid w:val="1F8ECF31"/>
    <w:rsid w:val="1F924E7A"/>
    <w:rsid w:val="1F93451E"/>
    <w:rsid w:val="1FA4426F"/>
    <w:rsid w:val="1FA6FB6F"/>
    <w:rsid w:val="1FAC61C3"/>
    <w:rsid w:val="1FAF103E"/>
    <w:rsid w:val="1FC3E7FF"/>
    <w:rsid w:val="1FD1BC21"/>
    <w:rsid w:val="1FD21FE4"/>
    <w:rsid w:val="1FD97CAC"/>
    <w:rsid w:val="1FDEE56C"/>
    <w:rsid w:val="1FE07B1F"/>
    <w:rsid w:val="1FE61867"/>
    <w:rsid w:val="1FE6BE2D"/>
    <w:rsid w:val="1FE85717"/>
    <w:rsid w:val="1FE9A3EA"/>
    <w:rsid w:val="1FE9BB30"/>
    <w:rsid w:val="1FEBC647"/>
    <w:rsid w:val="1FEC0D65"/>
    <w:rsid w:val="1FF2F11E"/>
    <w:rsid w:val="1FF74D06"/>
    <w:rsid w:val="1FFAFE02"/>
    <w:rsid w:val="1FFB173D"/>
    <w:rsid w:val="1FFBB40F"/>
    <w:rsid w:val="1FFF7BFB"/>
    <w:rsid w:val="200353F2"/>
    <w:rsid w:val="200FA5A5"/>
    <w:rsid w:val="2010F981"/>
    <w:rsid w:val="20252493"/>
    <w:rsid w:val="202589C1"/>
    <w:rsid w:val="20287E22"/>
    <w:rsid w:val="202A6FD2"/>
    <w:rsid w:val="202B22F7"/>
    <w:rsid w:val="202DE400"/>
    <w:rsid w:val="203409B5"/>
    <w:rsid w:val="20366512"/>
    <w:rsid w:val="20379DB3"/>
    <w:rsid w:val="203C1BB5"/>
    <w:rsid w:val="203F1BC4"/>
    <w:rsid w:val="2041E11D"/>
    <w:rsid w:val="20476F55"/>
    <w:rsid w:val="20546F38"/>
    <w:rsid w:val="20577526"/>
    <w:rsid w:val="20586496"/>
    <w:rsid w:val="2058EEA1"/>
    <w:rsid w:val="2059A773"/>
    <w:rsid w:val="206355FE"/>
    <w:rsid w:val="20646AD8"/>
    <w:rsid w:val="2064F9A1"/>
    <w:rsid w:val="206ABEA0"/>
    <w:rsid w:val="2074BC3F"/>
    <w:rsid w:val="2086116D"/>
    <w:rsid w:val="20871EE5"/>
    <w:rsid w:val="2088886E"/>
    <w:rsid w:val="208A5C14"/>
    <w:rsid w:val="208BF4A6"/>
    <w:rsid w:val="209D5BF8"/>
    <w:rsid w:val="209F0957"/>
    <w:rsid w:val="209F99EA"/>
    <w:rsid w:val="20A4D5FC"/>
    <w:rsid w:val="20A55ACA"/>
    <w:rsid w:val="20A93DC7"/>
    <w:rsid w:val="20AE7DB0"/>
    <w:rsid w:val="20B8E40C"/>
    <w:rsid w:val="20BAFD6E"/>
    <w:rsid w:val="20C54CE2"/>
    <w:rsid w:val="20C8CAFF"/>
    <w:rsid w:val="20CB064C"/>
    <w:rsid w:val="20D578EF"/>
    <w:rsid w:val="20D9FD80"/>
    <w:rsid w:val="20DE4867"/>
    <w:rsid w:val="20F0CC33"/>
    <w:rsid w:val="20F1C2F8"/>
    <w:rsid w:val="20F55F2C"/>
    <w:rsid w:val="21044D9C"/>
    <w:rsid w:val="210B1909"/>
    <w:rsid w:val="2114B2CA"/>
    <w:rsid w:val="2119C57F"/>
    <w:rsid w:val="211A5048"/>
    <w:rsid w:val="21258DB6"/>
    <w:rsid w:val="212A1DD8"/>
    <w:rsid w:val="212DF70E"/>
    <w:rsid w:val="2132DA88"/>
    <w:rsid w:val="2140105E"/>
    <w:rsid w:val="2142CBD0"/>
    <w:rsid w:val="2145F881"/>
    <w:rsid w:val="21461B2F"/>
    <w:rsid w:val="214D1C6E"/>
    <w:rsid w:val="2150A183"/>
    <w:rsid w:val="2150D3E6"/>
    <w:rsid w:val="21540741"/>
    <w:rsid w:val="215E9499"/>
    <w:rsid w:val="2162F502"/>
    <w:rsid w:val="21698521"/>
    <w:rsid w:val="21751AFE"/>
    <w:rsid w:val="2175DB4F"/>
    <w:rsid w:val="2180D902"/>
    <w:rsid w:val="2181E16E"/>
    <w:rsid w:val="218C1217"/>
    <w:rsid w:val="21BED712"/>
    <w:rsid w:val="21CB8659"/>
    <w:rsid w:val="21D3B788"/>
    <w:rsid w:val="21D40A77"/>
    <w:rsid w:val="21E16E4C"/>
    <w:rsid w:val="21E33FB6"/>
    <w:rsid w:val="21E78DCB"/>
    <w:rsid w:val="21F2B011"/>
    <w:rsid w:val="21FD00DC"/>
    <w:rsid w:val="21FE5DAF"/>
    <w:rsid w:val="22010301"/>
    <w:rsid w:val="2201A4F1"/>
    <w:rsid w:val="2208AE7D"/>
    <w:rsid w:val="220D257A"/>
    <w:rsid w:val="220D4153"/>
    <w:rsid w:val="2218BB5F"/>
    <w:rsid w:val="2218C68B"/>
    <w:rsid w:val="221FF41E"/>
    <w:rsid w:val="22244B0E"/>
    <w:rsid w:val="22306A6E"/>
    <w:rsid w:val="2231959A"/>
    <w:rsid w:val="2233F847"/>
    <w:rsid w:val="2238F938"/>
    <w:rsid w:val="2239B07F"/>
    <w:rsid w:val="223BD47A"/>
    <w:rsid w:val="22407837"/>
    <w:rsid w:val="2240DD39"/>
    <w:rsid w:val="22427EAE"/>
    <w:rsid w:val="225B5DD3"/>
    <w:rsid w:val="225DB485"/>
    <w:rsid w:val="2267F94D"/>
    <w:rsid w:val="226A66F0"/>
    <w:rsid w:val="22728588"/>
    <w:rsid w:val="227BFF70"/>
    <w:rsid w:val="22807292"/>
    <w:rsid w:val="22834D52"/>
    <w:rsid w:val="2283E0E1"/>
    <w:rsid w:val="228508B0"/>
    <w:rsid w:val="228712C9"/>
    <w:rsid w:val="22882923"/>
    <w:rsid w:val="2288D5DD"/>
    <w:rsid w:val="2291A99B"/>
    <w:rsid w:val="2292A67A"/>
    <w:rsid w:val="2293848E"/>
    <w:rsid w:val="2295A933"/>
    <w:rsid w:val="22A9CA1C"/>
    <w:rsid w:val="22AB19FF"/>
    <w:rsid w:val="22ACF22A"/>
    <w:rsid w:val="22ADE25A"/>
    <w:rsid w:val="22B18427"/>
    <w:rsid w:val="22B2307C"/>
    <w:rsid w:val="22B4A01B"/>
    <w:rsid w:val="22B8B714"/>
    <w:rsid w:val="22C20B5E"/>
    <w:rsid w:val="22C288DE"/>
    <w:rsid w:val="22C32C1F"/>
    <w:rsid w:val="22C79B18"/>
    <w:rsid w:val="22CA1A10"/>
    <w:rsid w:val="22CBD83A"/>
    <w:rsid w:val="22D3E659"/>
    <w:rsid w:val="22D54BDC"/>
    <w:rsid w:val="22DB8932"/>
    <w:rsid w:val="22DBE0BF"/>
    <w:rsid w:val="22E080F9"/>
    <w:rsid w:val="22E576A2"/>
    <w:rsid w:val="22E8ECCF"/>
    <w:rsid w:val="22F7015A"/>
    <w:rsid w:val="22F71785"/>
    <w:rsid w:val="22F7D9A5"/>
    <w:rsid w:val="22F8FEDA"/>
    <w:rsid w:val="22F9F158"/>
    <w:rsid w:val="22FFD23A"/>
    <w:rsid w:val="23005429"/>
    <w:rsid w:val="23027150"/>
    <w:rsid w:val="230366C2"/>
    <w:rsid w:val="230A830E"/>
    <w:rsid w:val="2313EF5B"/>
    <w:rsid w:val="23160C6D"/>
    <w:rsid w:val="231AFD0F"/>
    <w:rsid w:val="2321A73F"/>
    <w:rsid w:val="2327C81A"/>
    <w:rsid w:val="23284A8C"/>
    <w:rsid w:val="23288B4E"/>
    <w:rsid w:val="2338AF2D"/>
    <w:rsid w:val="233D057B"/>
    <w:rsid w:val="2343C100"/>
    <w:rsid w:val="234E328D"/>
    <w:rsid w:val="2354B3A5"/>
    <w:rsid w:val="23561BE3"/>
    <w:rsid w:val="2358654E"/>
    <w:rsid w:val="235AE881"/>
    <w:rsid w:val="2360B6DF"/>
    <w:rsid w:val="237956F9"/>
    <w:rsid w:val="2379A85C"/>
    <w:rsid w:val="239A1616"/>
    <w:rsid w:val="239F61A3"/>
    <w:rsid w:val="23A547B9"/>
    <w:rsid w:val="23A83B43"/>
    <w:rsid w:val="23A8D479"/>
    <w:rsid w:val="23A965E6"/>
    <w:rsid w:val="23AE3A84"/>
    <w:rsid w:val="23B60C62"/>
    <w:rsid w:val="23C8DFBA"/>
    <w:rsid w:val="23CD2E45"/>
    <w:rsid w:val="23CDCE79"/>
    <w:rsid w:val="23CF19D5"/>
    <w:rsid w:val="23D59125"/>
    <w:rsid w:val="23DB334C"/>
    <w:rsid w:val="23DBEE48"/>
    <w:rsid w:val="23E5FAB7"/>
    <w:rsid w:val="23E7F4F9"/>
    <w:rsid w:val="23F3D66A"/>
    <w:rsid w:val="23F609F5"/>
    <w:rsid w:val="240999DD"/>
    <w:rsid w:val="240B5F9C"/>
    <w:rsid w:val="240BF447"/>
    <w:rsid w:val="24164583"/>
    <w:rsid w:val="24256A6A"/>
    <w:rsid w:val="24270817"/>
    <w:rsid w:val="2428A315"/>
    <w:rsid w:val="2429BD7F"/>
    <w:rsid w:val="242E82E7"/>
    <w:rsid w:val="24317994"/>
    <w:rsid w:val="2437772B"/>
    <w:rsid w:val="24383C05"/>
    <w:rsid w:val="243F59AE"/>
    <w:rsid w:val="2447CD2B"/>
    <w:rsid w:val="2448C28B"/>
    <w:rsid w:val="2449C020"/>
    <w:rsid w:val="244B88F7"/>
    <w:rsid w:val="24509C91"/>
    <w:rsid w:val="245B03B6"/>
    <w:rsid w:val="2461073A"/>
    <w:rsid w:val="2474B7AB"/>
    <w:rsid w:val="2476A709"/>
    <w:rsid w:val="248B3974"/>
    <w:rsid w:val="248DE008"/>
    <w:rsid w:val="248EC134"/>
    <w:rsid w:val="248F5E1D"/>
    <w:rsid w:val="2495F807"/>
    <w:rsid w:val="2498792E"/>
    <w:rsid w:val="24996011"/>
    <w:rsid w:val="249999B5"/>
    <w:rsid w:val="249C3D16"/>
    <w:rsid w:val="249EE9D3"/>
    <w:rsid w:val="24AF642F"/>
    <w:rsid w:val="24BDDA69"/>
    <w:rsid w:val="24BFE8EB"/>
    <w:rsid w:val="24C291C0"/>
    <w:rsid w:val="24C31019"/>
    <w:rsid w:val="24C434E5"/>
    <w:rsid w:val="24C45BAF"/>
    <w:rsid w:val="24CE5A4B"/>
    <w:rsid w:val="24D4EDB0"/>
    <w:rsid w:val="24DB22DA"/>
    <w:rsid w:val="24DCC0D8"/>
    <w:rsid w:val="24DCE04B"/>
    <w:rsid w:val="24DF06CF"/>
    <w:rsid w:val="24E13386"/>
    <w:rsid w:val="24EE527B"/>
    <w:rsid w:val="24F03AED"/>
    <w:rsid w:val="24F2EA0E"/>
    <w:rsid w:val="24F5A5BD"/>
    <w:rsid w:val="24F8C5CE"/>
    <w:rsid w:val="24FBF97A"/>
    <w:rsid w:val="24FD41CB"/>
    <w:rsid w:val="250481AD"/>
    <w:rsid w:val="25085028"/>
    <w:rsid w:val="2519BA68"/>
    <w:rsid w:val="251A6FBB"/>
    <w:rsid w:val="251B64CA"/>
    <w:rsid w:val="251E7E7E"/>
    <w:rsid w:val="251F8CB8"/>
    <w:rsid w:val="2526738D"/>
    <w:rsid w:val="2528F034"/>
    <w:rsid w:val="252C5FC4"/>
    <w:rsid w:val="252C9234"/>
    <w:rsid w:val="25349747"/>
    <w:rsid w:val="253A31FA"/>
    <w:rsid w:val="254ABF18"/>
    <w:rsid w:val="254CD693"/>
    <w:rsid w:val="255168D8"/>
    <w:rsid w:val="25569CC0"/>
    <w:rsid w:val="255D2539"/>
    <w:rsid w:val="255F8C67"/>
    <w:rsid w:val="2561CA68"/>
    <w:rsid w:val="25686FB6"/>
    <w:rsid w:val="25688096"/>
    <w:rsid w:val="256FCB51"/>
    <w:rsid w:val="2593A3BB"/>
    <w:rsid w:val="2594A4B4"/>
    <w:rsid w:val="25A31637"/>
    <w:rsid w:val="25B52BB0"/>
    <w:rsid w:val="25B848BF"/>
    <w:rsid w:val="25BD6706"/>
    <w:rsid w:val="25BE2797"/>
    <w:rsid w:val="25C13D9C"/>
    <w:rsid w:val="25C9089A"/>
    <w:rsid w:val="25CB50A7"/>
    <w:rsid w:val="25CC86DA"/>
    <w:rsid w:val="25CF07DC"/>
    <w:rsid w:val="25D4B82B"/>
    <w:rsid w:val="25DE080B"/>
    <w:rsid w:val="25E1A6B2"/>
    <w:rsid w:val="25E1D581"/>
    <w:rsid w:val="25E86A90"/>
    <w:rsid w:val="25F333E8"/>
    <w:rsid w:val="25F59BED"/>
    <w:rsid w:val="25F7167E"/>
    <w:rsid w:val="26016D90"/>
    <w:rsid w:val="260A9C37"/>
    <w:rsid w:val="260F54DD"/>
    <w:rsid w:val="261DE529"/>
    <w:rsid w:val="262060BE"/>
    <w:rsid w:val="262EB847"/>
    <w:rsid w:val="26309F9C"/>
    <w:rsid w:val="2639B5EE"/>
    <w:rsid w:val="2639FE5A"/>
    <w:rsid w:val="263AF04A"/>
    <w:rsid w:val="263CFFE1"/>
    <w:rsid w:val="26404C9E"/>
    <w:rsid w:val="26422D4D"/>
    <w:rsid w:val="2643F06E"/>
    <w:rsid w:val="2650E8E6"/>
    <w:rsid w:val="265E316F"/>
    <w:rsid w:val="265EAE7E"/>
    <w:rsid w:val="2667E8F5"/>
    <w:rsid w:val="266B8770"/>
    <w:rsid w:val="266E4D7A"/>
    <w:rsid w:val="26711F39"/>
    <w:rsid w:val="2672FEC9"/>
    <w:rsid w:val="26774C37"/>
    <w:rsid w:val="26789139"/>
    <w:rsid w:val="26810644"/>
    <w:rsid w:val="2683735E"/>
    <w:rsid w:val="268D6AA3"/>
    <w:rsid w:val="268E0070"/>
    <w:rsid w:val="2691D94F"/>
    <w:rsid w:val="26941C1F"/>
    <w:rsid w:val="269CF46B"/>
    <w:rsid w:val="26A6AF67"/>
    <w:rsid w:val="26A91CAB"/>
    <w:rsid w:val="26ABA950"/>
    <w:rsid w:val="26AD024D"/>
    <w:rsid w:val="26B4165A"/>
    <w:rsid w:val="26BDBD1B"/>
    <w:rsid w:val="26C0D7C7"/>
    <w:rsid w:val="26C5E870"/>
    <w:rsid w:val="26CAD50B"/>
    <w:rsid w:val="26CB10CF"/>
    <w:rsid w:val="26CC63C8"/>
    <w:rsid w:val="26D0C759"/>
    <w:rsid w:val="26D7620D"/>
    <w:rsid w:val="26D803A1"/>
    <w:rsid w:val="26E1CC04"/>
    <w:rsid w:val="26E3726C"/>
    <w:rsid w:val="26E7D1CE"/>
    <w:rsid w:val="26E976C7"/>
    <w:rsid w:val="26F2C5C9"/>
    <w:rsid w:val="26FA84A4"/>
    <w:rsid w:val="270140FA"/>
    <w:rsid w:val="270190D9"/>
    <w:rsid w:val="2706579E"/>
    <w:rsid w:val="270676D0"/>
    <w:rsid w:val="27077E5C"/>
    <w:rsid w:val="270B9BB2"/>
    <w:rsid w:val="270F63D0"/>
    <w:rsid w:val="271B7922"/>
    <w:rsid w:val="272915CA"/>
    <w:rsid w:val="272C8BB1"/>
    <w:rsid w:val="27303D90"/>
    <w:rsid w:val="27310138"/>
    <w:rsid w:val="27347BF2"/>
    <w:rsid w:val="273D5924"/>
    <w:rsid w:val="2746403C"/>
    <w:rsid w:val="2749CC6D"/>
    <w:rsid w:val="274C6DCA"/>
    <w:rsid w:val="27536808"/>
    <w:rsid w:val="275AC2C9"/>
    <w:rsid w:val="275E069D"/>
    <w:rsid w:val="275F1FB7"/>
    <w:rsid w:val="27616FD6"/>
    <w:rsid w:val="2761E56F"/>
    <w:rsid w:val="2762BD83"/>
    <w:rsid w:val="276F1049"/>
    <w:rsid w:val="2793F854"/>
    <w:rsid w:val="27A382F6"/>
    <w:rsid w:val="27A9B55C"/>
    <w:rsid w:val="27B5173C"/>
    <w:rsid w:val="27BAE1D5"/>
    <w:rsid w:val="27C04AA3"/>
    <w:rsid w:val="27C11D97"/>
    <w:rsid w:val="27D440EB"/>
    <w:rsid w:val="27D545D5"/>
    <w:rsid w:val="27D9A0CC"/>
    <w:rsid w:val="27E10C25"/>
    <w:rsid w:val="27E50585"/>
    <w:rsid w:val="27E540E6"/>
    <w:rsid w:val="27EEACEE"/>
    <w:rsid w:val="27FB393D"/>
    <w:rsid w:val="27FF5A81"/>
    <w:rsid w:val="28056143"/>
    <w:rsid w:val="2812D89B"/>
    <w:rsid w:val="2814DA0E"/>
    <w:rsid w:val="281612AA"/>
    <w:rsid w:val="2818179F"/>
    <w:rsid w:val="2819A8BF"/>
    <w:rsid w:val="281CFCC0"/>
    <w:rsid w:val="2823417B"/>
    <w:rsid w:val="2824228F"/>
    <w:rsid w:val="282E04B7"/>
    <w:rsid w:val="282EF1B1"/>
    <w:rsid w:val="2838D1BD"/>
    <w:rsid w:val="283D313B"/>
    <w:rsid w:val="283DE9D0"/>
    <w:rsid w:val="2840EF5E"/>
    <w:rsid w:val="2842AD2A"/>
    <w:rsid w:val="28457DD0"/>
    <w:rsid w:val="284E92F0"/>
    <w:rsid w:val="28508FC2"/>
    <w:rsid w:val="285AFEC1"/>
    <w:rsid w:val="285EE49A"/>
    <w:rsid w:val="286114E8"/>
    <w:rsid w:val="2861B8D1"/>
    <w:rsid w:val="2864FCA5"/>
    <w:rsid w:val="287280D8"/>
    <w:rsid w:val="2872C417"/>
    <w:rsid w:val="2873C206"/>
    <w:rsid w:val="287C459C"/>
    <w:rsid w:val="287F15F8"/>
    <w:rsid w:val="287FAFC8"/>
    <w:rsid w:val="28895C76"/>
    <w:rsid w:val="2892330D"/>
    <w:rsid w:val="28929CE7"/>
    <w:rsid w:val="289CB208"/>
    <w:rsid w:val="289EA2F6"/>
    <w:rsid w:val="28A181A4"/>
    <w:rsid w:val="28A267D1"/>
    <w:rsid w:val="28A38A2A"/>
    <w:rsid w:val="28B18265"/>
    <w:rsid w:val="28B1CCA9"/>
    <w:rsid w:val="28B41E41"/>
    <w:rsid w:val="28B76D7B"/>
    <w:rsid w:val="28B825C9"/>
    <w:rsid w:val="28BDEFF7"/>
    <w:rsid w:val="28BFF107"/>
    <w:rsid w:val="28C44D96"/>
    <w:rsid w:val="28C8766A"/>
    <w:rsid w:val="28D6353C"/>
    <w:rsid w:val="28D9AFE8"/>
    <w:rsid w:val="28DB01B6"/>
    <w:rsid w:val="28DC6AAF"/>
    <w:rsid w:val="28DDAE74"/>
    <w:rsid w:val="28DE7DE1"/>
    <w:rsid w:val="28E9CA1C"/>
    <w:rsid w:val="28EDD7A8"/>
    <w:rsid w:val="28EE94F1"/>
    <w:rsid w:val="28EF8E4B"/>
    <w:rsid w:val="2907E7B0"/>
    <w:rsid w:val="290BA966"/>
    <w:rsid w:val="290F520E"/>
    <w:rsid w:val="2912A185"/>
    <w:rsid w:val="291B3ACC"/>
    <w:rsid w:val="29263405"/>
    <w:rsid w:val="2932429B"/>
    <w:rsid w:val="2936AA2C"/>
    <w:rsid w:val="293AFAFD"/>
    <w:rsid w:val="293B2BB5"/>
    <w:rsid w:val="29430527"/>
    <w:rsid w:val="294828CE"/>
    <w:rsid w:val="2948EBF1"/>
    <w:rsid w:val="2960D050"/>
    <w:rsid w:val="29638F57"/>
    <w:rsid w:val="2969692A"/>
    <w:rsid w:val="2971B2D4"/>
    <w:rsid w:val="2973D250"/>
    <w:rsid w:val="29848C56"/>
    <w:rsid w:val="29866FAD"/>
    <w:rsid w:val="298689EC"/>
    <w:rsid w:val="299BA5B8"/>
    <w:rsid w:val="299F040F"/>
    <w:rsid w:val="29A1CB6E"/>
    <w:rsid w:val="29A96A43"/>
    <w:rsid w:val="29AB0882"/>
    <w:rsid w:val="29AC33B9"/>
    <w:rsid w:val="29B145E4"/>
    <w:rsid w:val="29B18516"/>
    <w:rsid w:val="29B5ED99"/>
    <w:rsid w:val="29BA3A51"/>
    <w:rsid w:val="29BD81D6"/>
    <w:rsid w:val="29BDE552"/>
    <w:rsid w:val="29D0F4DE"/>
    <w:rsid w:val="29D22996"/>
    <w:rsid w:val="29D76CD4"/>
    <w:rsid w:val="29DCA95F"/>
    <w:rsid w:val="29DF6A71"/>
    <w:rsid w:val="29E5F206"/>
    <w:rsid w:val="29E6A88A"/>
    <w:rsid w:val="29F244F0"/>
    <w:rsid w:val="29FB2C6E"/>
    <w:rsid w:val="29FC009D"/>
    <w:rsid w:val="29FC3ED6"/>
    <w:rsid w:val="2A00D6BC"/>
    <w:rsid w:val="2A0275CD"/>
    <w:rsid w:val="2A0589B1"/>
    <w:rsid w:val="2A05B44F"/>
    <w:rsid w:val="2A083B3C"/>
    <w:rsid w:val="2A13489E"/>
    <w:rsid w:val="2A1832CD"/>
    <w:rsid w:val="2A19DE7D"/>
    <w:rsid w:val="2A252CD7"/>
    <w:rsid w:val="2A28B262"/>
    <w:rsid w:val="2A32F161"/>
    <w:rsid w:val="2A3D5197"/>
    <w:rsid w:val="2A3F0A2C"/>
    <w:rsid w:val="2A431FCE"/>
    <w:rsid w:val="2A437C72"/>
    <w:rsid w:val="2A45C3E3"/>
    <w:rsid w:val="2A45EB9D"/>
    <w:rsid w:val="2A590849"/>
    <w:rsid w:val="2A5EA60B"/>
    <w:rsid w:val="2A60B68C"/>
    <w:rsid w:val="2A63FD58"/>
    <w:rsid w:val="2A6811D4"/>
    <w:rsid w:val="2A7A9AF8"/>
    <w:rsid w:val="2A7D8FD2"/>
    <w:rsid w:val="2A7E75AB"/>
    <w:rsid w:val="2A7FE6AC"/>
    <w:rsid w:val="2A851BFD"/>
    <w:rsid w:val="2A861556"/>
    <w:rsid w:val="2A88703B"/>
    <w:rsid w:val="2A8D9E7B"/>
    <w:rsid w:val="2A8E6F1E"/>
    <w:rsid w:val="2A936417"/>
    <w:rsid w:val="2A9F4C7F"/>
    <w:rsid w:val="2A9FF7FD"/>
    <w:rsid w:val="2AA054A6"/>
    <w:rsid w:val="2AA22F7C"/>
    <w:rsid w:val="2AA4691F"/>
    <w:rsid w:val="2ACA9EFC"/>
    <w:rsid w:val="2ACBDC96"/>
    <w:rsid w:val="2AD28CDF"/>
    <w:rsid w:val="2AE0B22D"/>
    <w:rsid w:val="2AE1C12A"/>
    <w:rsid w:val="2AF438FB"/>
    <w:rsid w:val="2AF733CD"/>
    <w:rsid w:val="2AF9330C"/>
    <w:rsid w:val="2B05662C"/>
    <w:rsid w:val="2B0D8636"/>
    <w:rsid w:val="2B0F937E"/>
    <w:rsid w:val="2B109473"/>
    <w:rsid w:val="2B143603"/>
    <w:rsid w:val="2B16681F"/>
    <w:rsid w:val="2B192940"/>
    <w:rsid w:val="2B1B9C24"/>
    <w:rsid w:val="2B226E0E"/>
    <w:rsid w:val="2B2A3241"/>
    <w:rsid w:val="2B30E37C"/>
    <w:rsid w:val="2B321227"/>
    <w:rsid w:val="2B32410D"/>
    <w:rsid w:val="2B34FEEC"/>
    <w:rsid w:val="2B35247F"/>
    <w:rsid w:val="2B38B632"/>
    <w:rsid w:val="2B38ED6E"/>
    <w:rsid w:val="2B3D9BCF"/>
    <w:rsid w:val="2B3DE878"/>
    <w:rsid w:val="2B3FF804"/>
    <w:rsid w:val="2B496933"/>
    <w:rsid w:val="2B49B41C"/>
    <w:rsid w:val="2B5A49F6"/>
    <w:rsid w:val="2B5C2B0F"/>
    <w:rsid w:val="2B5EC1F2"/>
    <w:rsid w:val="2B682368"/>
    <w:rsid w:val="2B69C783"/>
    <w:rsid w:val="2B6E5683"/>
    <w:rsid w:val="2B7A99F0"/>
    <w:rsid w:val="2B7B617C"/>
    <w:rsid w:val="2B809947"/>
    <w:rsid w:val="2B878911"/>
    <w:rsid w:val="2B8C08E7"/>
    <w:rsid w:val="2B98AD33"/>
    <w:rsid w:val="2B9A1407"/>
    <w:rsid w:val="2B9EFDFC"/>
    <w:rsid w:val="2BA18DA6"/>
    <w:rsid w:val="2BA4BE58"/>
    <w:rsid w:val="2BA867F3"/>
    <w:rsid w:val="2BAD3387"/>
    <w:rsid w:val="2BB966E5"/>
    <w:rsid w:val="2BB981D7"/>
    <w:rsid w:val="2BBAB41F"/>
    <w:rsid w:val="2BBF1523"/>
    <w:rsid w:val="2BC72506"/>
    <w:rsid w:val="2BDF1E9D"/>
    <w:rsid w:val="2BE444CF"/>
    <w:rsid w:val="2BE5FA71"/>
    <w:rsid w:val="2BE958D5"/>
    <w:rsid w:val="2BF25DAC"/>
    <w:rsid w:val="2BFFF30E"/>
    <w:rsid w:val="2C08C8E6"/>
    <w:rsid w:val="2C0A3755"/>
    <w:rsid w:val="2C13C0AC"/>
    <w:rsid w:val="2C2BC2D9"/>
    <w:rsid w:val="2C34D49B"/>
    <w:rsid w:val="2C3A1CF0"/>
    <w:rsid w:val="2C45AA4F"/>
    <w:rsid w:val="2C45C40F"/>
    <w:rsid w:val="2C497979"/>
    <w:rsid w:val="2C4C3670"/>
    <w:rsid w:val="2C544092"/>
    <w:rsid w:val="2C5509F6"/>
    <w:rsid w:val="2C55D46E"/>
    <w:rsid w:val="2C593267"/>
    <w:rsid w:val="2C596201"/>
    <w:rsid w:val="2C59ECD1"/>
    <w:rsid w:val="2C65F1E5"/>
    <w:rsid w:val="2C76561E"/>
    <w:rsid w:val="2C7C887C"/>
    <w:rsid w:val="2C7DF599"/>
    <w:rsid w:val="2C82CBA1"/>
    <w:rsid w:val="2C86B8C3"/>
    <w:rsid w:val="2C9D6C51"/>
    <w:rsid w:val="2CA4BA2F"/>
    <w:rsid w:val="2CA75700"/>
    <w:rsid w:val="2CA7AED9"/>
    <w:rsid w:val="2CA7EC26"/>
    <w:rsid w:val="2CA895B7"/>
    <w:rsid w:val="2CA917E7"/>
    <w:rsid w:val="2CAFC8AD"/>
    <w:rsid w:val="2CB4690E"/>
    <w:rsid w:val="2CB64537"/>
    <w:rsid w:val="2CB6E5DF"/>
    <w:rsid w:val="2CB7B6EC"/>
    <w:rsid w:val="2CBB8CD4"/>
    <w:rsid w:val="2CBE54E2"/>
    <w:rsid w:val="2CC15C4F"/>
    <w:rsid w:val="2CC50683"/>
    <w:rsid w:val="2CD1914A"/>
    <w:rsid w:val="2CD54D27"/>
    <w:rsid w:val="2CDDBE9E"/>
    <w:rsid w:val="2CE2E1FE"/>
    <w:rsid w:val="2CF076E9"/>
    <w:rsid w:val="2CFD3608"/>
    <w:rsid w:val="2CFE1BA7"/>
    <w:rsid w:val="2CFF6228"/>
    <w:rsid w:val="2D0F5C90"/>
    <w:rsid w:val="2D1731DD"/>
    <w:rsid w:val="2D1D290D"/>
    <w:rsid w:val="2D1F6AAE"/>
    <w:rsid w:val="2D20C32E"/>
    <w:rsid w:val="2D20C426"/>
    <w:rsid w:val="2D219974"/>
    <w:rsid w:val="2D288234"/>
    <w:rsid w:val="2D288979"/>
    <w:rsid w:val="2D28A846"/>
    <w:rsid w:val="2D30194B"/>
    <w:rsid w:val="2D3232F3"/>
    <w:rsid w:val="2D380CC2"/>
    <w:rsid w:val="2D3FE0FC"/>
    <w:rsid w:val="2D43ED21"/>
    <w:rsid w:val="2D479763"/>
    <w:rsid w:val="2D4D3712"/>
    <w:rsid w:val="2D519B19"/>
    <w:rsid w:val="2D531BB2"/>
    <w:rsid w:val="2D59B4B4"/>
    <w:rsid w:val="2D5A6C22"/>
    <w:rsid w:val="2D5D1987"/>
    <w:rsid w:val="2D614A20"/>
    <w:rsid w:val="2D675BA0"/>
    <w:rsid w:val="2D68A0CF"/>
    <w:rsid w:val="2D6CE818"/>
    <w:rsid w:val="2D76970B"/>
    <w:rsid w:val="2D79215C"/>
    <w:rsid w:val="2D79B123"/>
    <w:rsid w:val="2D7BC5E1"/>
    <w:rsid w:val="2D7C30AF"/>
    <w:rsid w:val="2D7C70F5"/>
    <w:rsid w:val="2D8175DD"/>
    <w:rsid w:val="2D844DEC"/>
    <w:rsid w:val="2D851574"/>
    <w:rsid w:val="2D85EB0D"/>
    <w:rsid w:val="2D8623D7"/>
    <w:rsid w:val="2D88EB1D"/>
    <w:rsid w:val="2D88F789"/>
    <w:rsid w:val="2D956BE3"/>
    <w:rsid w:val="2D9DAB5F"/>
    <w:rsid w:val="2DA11BAF"/>
    <w:rsid w:val="2DA95F54"/>
    <w:rsid w:val="2DB0DBF0"/>
    <w:rsid w:val="2DB9656E"/>
    <w:rsid w:val="2DBA36B9"/>
    <w:rsid w:val="2DBE45E9"/>
    <w:rsid w:val="2DBE71FB"/>
    <w:rsid w:val="2DBF9BFB"/>
    <w:rsid w:val="2DCA8CAF"/>
    <w:rsid w:val="2DCBB27D"/>
    <w:rsid w:val="2DCE30CA"/>
    <w:rsid w:val="2DCF405F"/>
    <w:rsid w:val="2DD03C7E"/>
    <w:rsid w:val="2DD49F9E"/>
    <w:rsid w:val="2DEF0372"/>
    <w:rsid w:val="2DFC68B3"/>
    <w:rsid w:val="2DFCC34B"/>
    <w:rsid w:val="2E00C601"/>
    <w:rsid w:val="2E09F36A"/>
    <w:rsid w:val="2E0BEC7A"/>
    <w:rsid w:val="2E0FE3F7"/>
    <w:rsid w:val="2E12C47A"/>
    <w:rsid w:val="2E1460C6"/>
    <w:rsid w:val="2E15EBA8"/>
    <w:rsid w:val="2E18ED65"/>
    <w:rsid w:val="2E1B99F1"/>
    <w:rsid w:val="2E43B640"/>
    <w:rsid w:val="2E4C30F3"/>
    <w:rsid w:val="2E506A6F"/>
    <w:rsid w:val="2E5255AD"/>
    <w:rsid w:val="2E564675"/>
    <w:rsid w:val="2E60EE9F"/>
    <w:rsid w:val="2E67AFC8"/>
    <w:rsid w:val="2E6E740E"/>
    <w:rsid w:val="2E71DDAC"/>
    <w:rsid w:val="2E7AB0AD"/>
    <w:rsid w:val="2E8D043F"/>
    <w:rsid w:val="2E906EB4"/>
    <w:rsid w:val="2E995DD5"/>
    <w:rsid w:val="2E9D191F"/>
    <w:rsid w:val="2EA44B11"/>
    <w:rsid w:val="2EA555AA"/>
    <w:rsid w:val="2EA63094"/>
    <w:rsid w:val="2EAAC183"/>
    <w:rsid w:val="2EADF9DD"/>
    <w:rsid w:val="2EBAD7DC"/>
    <w:rsid w:val="2EBEF4A1"/>
    <w:rsid w:val="2EC002C9"/>
    <w:rsid w:val="2EC123EC"/>
    <w:rsid w:val="2ECD006A"/>
    <w:rsid w:val="2ED775C0"/>
    <w:rsid w:val="2EDA0951"/>
    <w:rsid w:val="2EDBF87C"/>
    <w:rsid w:val="2EE089B4"/>
    <w:rsid w:val="2EEBC0A2"/>
    <w:rsid w:val="2EEF24B3"/>
    <w:rsid w:val="2EF17234"/>
    <w:rsid w:val="2EF36BED"/>
    <w:rsid w:val="2EF42FAC"/>
    <w:rsid w:val="2EF505C7"/>
    <w:rsid w:val="2EFB1D24"/>
    <w:rsid w:val="2EFCFE76"/>
    <w:rsid w:val="2F003463"/>
    <w:rsid w:val="2F03B2EE"/>
    <w:rsid w:val="2F0504E9"/>
    <w:rsid w:val="2F0ED554"/>
    <w:rsid w:val="2F12676C"/>
    <w:rsid w:val="2F14DBCE"/>
    <w:rsid w:val="2F1C25B8"/>
    <w:rsid w:val="2F1D3F63"/>
    <w:rsid w:val="2F28B909"/>
    <w:rsid w:val="2F2B4D35"/>
    <w:rsid w:val="2F2B8FC9"/>
    <w:rsid w:val="2F306B75"/>
    <w:rsid w:val="2F3BAC2D"/>
    <w:rsid w:val="2F3BD4B9"/>
    <w:rsid w:val="2F4069A8"/>
    <w:rsid w:val="2F41D817"/>
    <w:rsid w:val="2F4D34B3"/>
    <w:rsid w:val="2F5132BC"/>
    <w:rsid w:val="2F5267D8"/>
    <w:rsid w:val="2F52E482"/>
    <w:rsid w:val="2F5486B8"/>
    <w:rsid w:val="2F6221D8"/>
    <w:rsid w:val="2F62C220"/>
    <w:rsid w:val="2F6E316C"/>
    <w:rsid w:val="2F732760"/>
    <w:rsid w:val="2F765839"/>
    <w:rsid w:val="2F77132D"/>
    <w:rsid w:val="2F78A0CC"/>
    <w:rsid w:val="2F7C4672"/>
    <w:rsid w:val="2F7CBE32"/>
    <w:rsid w:val="2F80569E"/>
    <w:rsid w:val="2F806F37"/>
    <w:rsid w:val="2F85F3B4"/>
    <w:rsid w:val="2F8E6CA2"/>
    <w:rsid w:val="2F948D23"/>
    <w:rsid w:val="2F9B0476"/>
    <w:rsid w:val="2F9DF2EE"/>
    <w:rsid w:val="2FA52F5A"/>
    <w:rsid w:val="2FA8357A"/>
    <w:rsid w:val="2FA99B8B"/>
    <w:rsid w:val="2FB88D65"/>
    <w:rsid w:val="2FBC565E"/>
    <w:rsid w:val="2FBD5415"/>
    <w:rsid w:val="2FC71F3D"/>
    <w:rsid w:val="2FCB5482"/>
    <w:rsid w:val="2FCB6CC8"/>
    <w:rsid w:val="2FCD4065"/>
    <w:rsid w:val="2FCE3D51"/>
    <w:rsid w:val="2FE4771C"/>
    <w:rsid w:val="2FEE60D0"/>
    <w:rsid w:val="2FF33714"/>
    <w:rsid w:val="2FF68557"/>
    <w:rsid w:val="2FFA25D6"/>
    <w:rsid w:val="2FFD7EC2"/>
    <w:rsid w:val="30066580"/>
    <w:rsid w:val="30112E54"/>
    <w:rsid w:val="30134074"/>
    <w:rsid w:val="3013B356"/>
    <w:rsid w:val="301510F9"/>
    <w:rsid w:val="301750A5"/>
    <w:rsid w:val="3017C7E0"/>
    <w:rsid w:val="3019FD9E"/>
    <w:rsid w:val="301B8883"/>
    <w:rsid w:val="3025617B"/>
    <w:rsid w:val="30260B1D"/>
    <w:rsid w:val="302CCE4C"/>
    <w:rsid w:val="30366FDB"/>
    <w:rsid w:val="303702EA"/>
    <w:rsid w:val="3037D516"/>
    <w:rsid w:val="303B0C15"/>
    <w:rsid w:val="3041C349"/>
    <w:rsid w:val="3044550F"/>
    <w:rsid w:val="304C15E4"/>
    <w:rsid w:val="304EF9D0"/>
    <w:rsid w:val="3051A4AE"/>
    <w:rsid w:val="30550306"/>
    <w:rsid w:val="3057E77F"/>
    <w:rsid w:val="305AD2C3"/>
    <w:rsid w:val="305C3460"/>
    <w:rsid w:val="305CE631"/>
    <w:rsid w:val="30637BAA"/>
    <w:rsid w:val="3064014B"/>
    <w:rsid w:val="307302E7"/>
    <w:rsid w:val="3073FF06"/>
    <w:rsid w:val="3075A9F0"/>
    <w:rsid w:val="3083BC71"/>
    <w:rsid w:val="308923C5"/>
    <w:rsid w:val="3089801F"/>
    <w:rsid w:val="308A4BBA"/>
    <w:rsid w:val="30909688"/>
    <w:rsid w:val="3090D5AA"/>
    <w:rsid w:val="309F1694"/>
    <w:rsid w:val="30A1F80B"/>
    <w:rsid w:val="30A654B6"/>
    <w:rsid w:val="30A75327"/>
    <w:rsid w:val="30A7D34E"/>
    <w:rsid w:val="30AB2D45"/>
    <w:rsid w:val="30ABE4B3"/>
    <w:rsid w:val="30AD79B6"/>
    <w:rsid w:val="30AF8320"/>
    <w:rsid w:val="30B4BF32"/>
    <w:rsid w:val="30B9CDC9"/>
    <w:rsid w:val="30BF4EE2"/>
    <w:rsid w:val="30C0163C"/>
    <w:rsid w:val="30D3BDE4"/>
    <w:rsid w:val="30E248F2"/>
    <w:rsid w:val="30E843E0"/>
    <w:rsid w:val="30EDB8C4"/>
    <w:rsid w:val="30F24572"/>
    <w:rsid w:val="30F96111"/>
    <w:rsid w:val="3104DEAF"/>
    <w:rsid w:val="3107C098"/>
    <w:rsid w:val="310D3AAF"/>
    <w:rsid w:val="311116F3"/>
    <w:rsid w:val="31126E9A"/>
    <w:rsid w:val="311507CC"/>
    <w:rsid w:val="311C27F4"/>
    <w:rsid w:val="311D4E0C"/>
    <w:rsid w:val="311EAE2B"/>
    <w:rsid w:val="3123AA83"/>
    <w:rsid w:val="312A4C8A"/>
    <w:rsid w:val="312ADD7E"/>
    <w:rsid w:val="312DA870"/>
    <w:rsid w:val="3130D5B4"/>
    <w:rsid w:val="3134297E"/>
    <w:rsid w:val="3139B314"/>
    <w:rsid w:val="313BCF35"/>
    <w:rsid w:val="31436B8F"/>
    <w:rsid w:val="314923E2"/>
    <w:rsid w:val="314E9CCD"/>
    <w:rsid w:val="316E6E6E"/>
    <w:rsid w:val="3176BFB9"/>
    <w:rsid w:val="317CBE2B"/>
    <w:rsid w:val="317CD738"/>
    <w:rsid w:val="317D68C1"/>
    <w:rsid w:val="31851B91"/>
    <w:rsid w:val="31884C4F"/>
    <w:rsid w:val="318B3EC8"/>
    <w:rsid w:val="31902A00"/>
    <w:rsid w:val="319A485B"/>
    <w:rsid w:val="319AFC7E"/>
    <w:rsid w:val="319C5E4F"/>
    <w:rsid w:val="319CCA1C"/>
    <w:rsid w:val="31B2C5D7"/>
    <w:rsid w:val="31B443C8"/>
    <w:rsid w:val="31B5F8CE"/>
    <w:rsid w:val="31B8646D"/>
    <w:rsid w:val="31BCA95F"/>
    <w:rsid w:val="31BFE0AA"/>
    <w:rsid w:val="31C0ABCC"/>
    <w:rsid w:val="31C1B015"/>
    <w:rsid w:val="31C1C010"/>
    <w:rsid w:val="31C4F6FD"/>
    <w:rsid w:val="31C55097"/>
    <w:rsid w:val="31CE0E34"/>
    <w:rsid w:val="31D29E62"/>
    <w:rsid w:val="31D338A0"/>
    <w:rsid w:val="31D91877"/>
    <w:rsid w:val="31F22E6E"/>
    <w:rsid w:val="31F3FCBD"/>
    <w:rsid w:val="31F54360"/>
    <w:rsid w:val="31FC015C"/>
    <w:rsid w:val="31FC35E4"/>
    <w:rsid w:val="32169455"/>
    <w:rsid w:val="3218BEDA"/>
    <w:rsid w:val="322823BF"/>
    <w:rsid w:val="32308D5B"/>
    <w:rsid w:val="32366E50"/>
    <w:rsid w:val="323C24FE"/>
    <w:rsid w:val="323CBAC2"/>
    <w:rsid w:val="323DD1B4"/>
    <w:rsid w:val="323EDDCC"/>
    <w:rsid w:val="32428528"/>
    <w:rsid w:val="3248E9CA"/>
    <w:rsid w:val="32493614"/>
    <w:rsid w:val="32493893"/>
    <w:rsid w:val="3249BE9C"/>
    <w:rsid w:val="32512D76"/>
    <w:rsid w:val="32540EB5"/>
    <w:rsid w:val="3254A613"/>
    <w:rsid w:val="3257032B"/>
    <w:rsid w:val="325ABAA3"/>
    <w:rsid w:val="3265DD9C"/>
    <w:rsid w:val="32705D5E"/>
    <w:rsid w:val="3270DE6C"/>
    <w:rsid w:val="327B26BB"/>
    <w:rsid w:val="3283D55D"/>
    <w:rsid w:val="328BA84D"/>
    <w:rsid w:val="328BFC56"/>
    <w:rsid w:val="328E0B4E"/>
    <w:rsid w:val="3296C012"/>
    <w:rsid w:val="32A01FB2"/>
    <w:rsid w:val="32A3EC12"/>
    <w:rsid w:val="32AA66B5"/>
    <w:rsid w:val="32AB09E2"/>
    <w:rsid w:val="32B33B33"/>
    <w:rsid w:val="32B3E8F1"/>
    <w:rsid w:val="32B59752"/>
    <w:rsid w:val="32B5A554"/>
    <w:rsid w:val="32C4760A"/>
    <w:rsid w:val="32C93707"/>
    <w:rsid w:val="32C941A9"/>
    <w:rsid w:val="32CB94E7"/>
    <w:rsid w:val="32D18004"/>
    <w:rsid w:val="32DCA42C"/>
    <w:rsid w:val="32E44624"/>
    <w:rsid w:val="32E83D56"/>
    <w:rsid w:val="32E866DD"/>
    <w:rsid w:val="32EDC1A9"/>
    <w:rsid w:val="32F6F13D"/>
    <w:rsid w:val="330552BC"/>
    <w:rsid w:val="3306FE1F"/>
    <w:rsid w:val="330DDE8D"/>
    <w:rsid w:val="33130D91"/>
    <w:rsid w:val="331A4D60"/>
    <w:rsid w:val="332139C2"/>
    <w:rsid w:val="3321CA4D"/>
    <w:rsid w:val="33264BAD"/>
    <w:rsid w:val="3328A098"/>
    <w:rsid w:val="332AF101"/>
    <w:rsid w:val="33373C64"/>
    <w:rsid w:val="33391DDF"/>
    <w:rsid w:val="33398419"/>
    <w:rsid w:val="3341BBF0"/>
    <w:rsid w:val="334B0B53"/>
    <w:rsid w:val="334B16AF"/>
    <w:rsid w:val="336477FB"/>
    <w:rsid w:val="336A71C7"/>
    <w:rsid w:val="336BB69B"/>
    <w:rsid w:val="3374E8D8"/>
    <w:rsid w:val="33775E16"/>
    <w:rsid w:val="3377E751"/>
    <w:rsid w:val="337B7840"/>
    <w:rsid w:val="3382A9E0"/>
    <w:rsid w:val="338FEB8C"/>
    <w:rsid w:val="339F8FF0"/>
    <w:rsid w:val="33A6EC31"/>
    <w:rsid w:val="33AFB078"/>
    <w:rsid w:val="33B56CC9"/>
    <w:rsid w:val="33BDFC54"/>
    <w:rsid w:val="33C6122A"/>
    <w:rsid w:val="33C9124C"/>
    <w:rsid w:val="33D1D388"/>
    <w:rsid w:val="33D42031"/>
    <w:rsid w:val="33D9873D"/>
    <w:rsid w:val="33E28E11"/>
    <w:rsid w:val="33E50857"/>
    <w:rsid w:val="33EB6805"/>
    <w:rsid w:val="33FA6429"/>
    <w:rsid w:val="34029A4F"/>
    <w:rsid w:val="340DA279"/>
    <w:rsid w:val="34145F10"/>
    <w:rsid w:val="341D002A"/>
    <w:rsid w:val="341E22D8"/>
    <w:rsid w:val="34206586"/>
    <w:rsid w:val="3420AAF5"/>
    <w:rsid w:val="3420DF61"/>
    <w:rsid w:val="3423F827"/>
    <w:rsid w:val="3430D362"/>
    <w:rsid w:val="34346A49"/>
    <w:rsid w:val="3436D4BE"/>
    <w:rsid w:val="3446DA43"/>
    <w:rsid w:val="344B4FA8"/>
    <w:rsid w:val="345133AB"/>
    <w:rsid w:val="3456C1A2"/>
    <w:rsid w:val="345BB89F"/>
    <w:rsid w:val="345C96DB"/>
    <w:rsid w:val="3460D501"/>
    <w:rsid w:val="347BED0F"/>
    <w:rsid w:val="3487256A"/>
    <w:rsid w:val="348CF976"/>
    <w:rsid w:val="348F2C2E"/>
    <w:rsid w:val="348F7F20"/>
    <w:rsid w:val="349B5866"/>
    <w:rsid w:val="34A1D397"/>
    <w:rsid w:val="34A63681"/>
    <w:rsid w:val="34AB04BF"/>
    <w:rsid w:val="34AB28A2"/>
    <w:rsid w:val="34BADA92"/>
    <w:rsid w:val="34BD1A07"/>
    <w:rsid w:val="34BDF745"/>
    <w:rsid w:val="34C9F7D7"/>
    <w:rsid w:val="34CA366C"/>
    <w:rsid w:val="34D117F5"/>
    <w:rsid w:val="34D1D8AF"/>
    <w:rsid w:val="34D1E91D"/>
    <w:rsid w:val="34D2B92C"/>
    <w:rsid w:val="34D3E092"/>
    <w:rsid w:val="34D9678C"/>
    <w:rsid w:val="34DBB483"/>
    <w:rsid w:val="34DD87B1"/>
    <w:rsid w:val="34DF77E2"/>
    <w:rsid w:val="34E2E4A2"/>
    <w:rsid w:val="34E72479"/>
    <w:rsid w:val="34ECDA71"/>
    <w:rsid w:val="34F05E2F"/>
    <w:rsid w:val="34F1331D"/>
    <w:rsid w:val="34F5D197"/>
    <w:rsid w:val="34FFEB23"/>
    <w:rsid w:val="35031646"/>
    <w:rsid w:val="35138CE4"/>
    <w:rsid w:val="3513F025"/>
    <w:rsid w:val="3517BE19"/>
    <w:rsid w:val="351C894C"/>
    <w:rsid w:val="35390A05"/>
    <w:rsid w:val="35391C10"/>
    <w:rsid w:val="35393163"/>
    <w:rsid w:val="353ACF0C"/>
    <w:rsid w:val="353B9588"/>
    <w:rsid w:val="3542BC92"/>
    <w:rsid w:val="3543005D"/>
    <w:rsid w:val="3543514C"/>
    <w:rsid w:val="35448E19"/>
    <w:rsid w:val="35485C8B"/>
    <w:rsid w:val="3549480F"/>
    <w:rsid w:val="355552F2"/>
    <w:rsid w:val="355C28BA"/>
    <w:rsid w:val="356AC927"/>
    <w:rsid w:val="35763EAB"/>
    <w:rsid w:val="35772C22"/>
    <w:rsid w:val="357767F5"/>
    <w:rsid w:val="357885A6"/>
    <w:rsid w:val="35864BA9"/>
    <w:rsid w:val="358E167C"/>
    <w:rsid w:val="358EAB4A"/>
    <w:rsid w:val="35935206"/>
    <w:rsid w:val="359638D6"/>
    <w:rsid w:val="3596D53E"/>
    <w:rsid w:val="35C16A54"/>
    <w:rsid w:val="35C431FC"/>
    <w:rsid w:val="35C4C7E2"/>
    <w:rsid w:val="35CBD615"/>
    <w:rsid w:val="35CBF5A8"/>
    <w:rsid w:val="35CE08D5"/>
    <w:rsid w:val="35D09428"/>
    <w:rsid w:val="35D2A51F"/>
    <w:rsid w:val="35D417B0"/>
    <w:rsid w:val="35DC6F6C"/>
    <w:rsid w:val="35DEDBA5"/>
    <w:rsid w:val="35DFAE32"/>
    <w:rsid w:val="35E05F7B"/>
    <w:rsid w:val="35E7DE24"/>
    <w:rsid w:val="35F096DD"/>
    <w:rsid w:val="35F1D4B2"/>
    <w:rsid w:val="3605D890"/>
    <w:rsid w:val="360C488E"/>
    <w:rsid w:val="360D0351"/>
    <w:rsid w:val="361031EF"/>
    <w:rsid w:val="3615991C"/>
    <w:rsid w:val="3621084D"/>
    <w:rsid w:val="36236C33"/>
    <w:rsid w:val="36292DFC"/>
    <w:rsid w:val="362CB812"/>
    <w:rsid w:val="36322228"/>
    <w:rsid w:val="3635228D"/>
    <w:rsid w:val="36376CD1"/>
    <w:rsid w:val="36411A81"/>
    <w:rsid w:val="364236F9"/>
    <w:rsid w:val="3646607D"/>
    <w:rsid w:val="3661E1AE"/>
    <w:rsid w:val="366B777D"/>
    <w:rsid w:val="366CA572"/>
    <w:rsid w:val="366D2916"/>
    <w:rsid w:val="367028BC"/>
    <w:rsid w:val="3670F9F6"/>
    <w:rsid w:val="36738597"/>
    <w:rsid w:val="3675D84D"/>
    <w:rsid w:val="36761643"/>
    <w:rsid w:val="3678507C"/>
    <w:rsid w:val="367A795A"/>
    <w:rsid w:val="367DF3D3"/>
    <w:rsid w:val="3688DDCF"/>
    <w:rsid w:val="36986E55"/>
    <w:rsid w:val="36A6D818"/>
    <w:rsid w:val="36B46E9E"/>
    <w:rsid w:val="36BA745D"/>
    <w:rsid w:val="36BAC483"/>
    <w:rsid w:val="36BB82F5"/>
    <w:rsid w:val="36CE4787"/>
    <w:rsid w:val="36CE876E"/>
    <w:rsid w:val="36DB4A62"/>
    <w:rsid w:val="36DC8348"/>
    <w:rsid w:val="36DD556E"/>
    <w:rsid w:val="36EA6B01"/>
    <w:rsid w:val="36EA8782"/>
    <w:rsid w:val="36EFC7CA"/>
    <w:rsid w:val="36F24E5E"/>
    <w:rsid w:val="36F53234"/>
    <w:rsid w:val="36F535B5"/>
    <w:rsid w:val="3706FB53"/>
    <w:rsid w:val="3709A792"/>
    <w:rsid w:val="370CCEFC"/>
    <w:rsid w:val="37197D42"/>
    <w:rsid w:val="371B4504"/>
    <w:rsid w:val="371ED81A"/>
    <w:rsid w:val="37210C59"/>
    <w:rsid w:val="372A4087"/>
    <w:rsid w:val="372B4337"/>
    <w:rsid w:val="372E2BC6"/>
    <w:rsid w:val="373A8FA9"/>
    <w:rsid w:val="374C0580"/>
    <w:rsid w:val="375272DE"/>
    <w:rsid w:val="37551B4D"/>
    <w:rsid w:val="37589381"/>
    <w:rsid w:val="375CB4CE"/>
    <w:rsid w:val="376ABF75"/>
    <w:rsid w:val="376BAA96"/>
    <w:rsid w:val="376CF3B4"/>
    <w:rsid w:val="376F67E6"/>
    <w:rsid w:val="377FF923"/>
    <w:rsid w:val="37812DE5"/>
    <w:rsid w:val="3782EA4B"/>
    <w:rsid w:val="3788D46D"/>
    <w:rsid w:val="378EBF7B"/>
    <w:rsid w:val="3797A362"/>
    <w:rsid w:val="37A380EF"/>
    <w:rsid w:val="37ADB32D"/>
    <w:rsid w:val="37ADED3D"/>
    <w:rsid w:val="37B1FACB"/>
    <w:rsid w:val="37C20F10"/>
    <w:rsid w:val="37D24FE6"/>
    <w:rsid w:val="37D44FCE"/>
    <w:rsid w:val="37D752D4"/>
    <w:rsid w:val="37DA746B"/>
    <w:rsid w:val="37DE55EF"/>
    <w:rsid w:val="37E2B63B"/>
    <w:rsid w:val="37F21BAC"/>
    <w:rsid w:val="37F56EA7"/>
    <w:rsid w:val="37F6E192"/>
    <w:rsid w:val="37F8643D"/>
    <w:rsid w:val="380D33FD"/>
    <w:rsid w:val="380F303D"/>
    <w:rsid w:val="38161400"/>
    <w:rsid w:val="38196DDE"/>
    <w:rsid w:val="381E6917"/>
    <w:rsid w:val="381F8D56"/>
    <w:rsid w:val="3824D2E0"/>
    <w:rsid w:val="382A008E"/>
    <w:rsid w:val="38348AE5"/>
    <w:rsid w:val="38411F31"/>
    <w:rsid w:val="38465A81"/>
    <w:rsid w:val="38493833"/>
    <w:rsid w:val="384D6C0C"/>
    <w:rsid w:val="3850F93C"/>
    <w:rsid w:val="3854F520"/>
    <w:rsid w:val="3858DC97"/>
    <w:rsid w:val="385B87F7"/>
    <w:rsid w:val="385E5E34"/>
    <w:rsid w:val="3862F65A"/>
    <w:rsid w:val="386484E4"/>
    <w:rsid w:val="386516C8"/>
    <w:rsid w:val="3866848E"/>
    <w:rsid w:val="386C1F84"/>
    <w:rsid w:val="386DCE30"/>
    <w:rsid w:val="386E4A49"/>
    <w:rsid w:val="38772F50"/>
    <w:rsid w:val="388405B6"/>
    <w:rsid w:val="388657E3"/>
    <w:rsid w:val="389019EC"/>
    <w:rsid w:val="389B3CDE"/>
    <w:rsid w:val="38A36996"/>
    <w:rsid w:val="38AF2217"/>
    <w:rsid w:val="38BD315D"/>
    <w:rsid w:val="38BE7888"/>
    <w:rsid w:val="38CF7618"/>
    <w:rsid w:val="38D1E890"/>
    <w:rsid w:val="38DE9167"/>
    <w:rsid w:val="38E5680C"/>
    <w:rsid w:val="38E87E7F"/>
    <w:rsid w:val="38EAA2EC"/>
    <w:rsid w:val="38F30A03"/>
    <w:rsid w:val="38F46CC7"/>
    <w:rsid w:val="38F794F2"/>
    <w:rsid w:val="38F8D934"/>
    <w:rsid w:val="38FB3525"/>
    <w:rsid w:val="3903A1B1"/>
    <w:rsid w:val="39053A58"/>
    <w:rsid w:val="3908D78B"/>
    <w:rsid w:val="391884E4"/>
    <w:rsid w:val="391A4B66"/>
    <w:rsid w:val="391EBAAC"/>
    <w:rsid w:val="392CA003"/>
    <w:rsid w:val="3935EF63"/>
    <w:rsid w:val="393632ED"/>
    <w:rsid w:val="3936F281"/>
    <w:rsid w:val="3947D807"/>
    <w:rsid w:val="394C139C"/>
    <w:rsid w:val="394EE34A"/>
    <w:rsid w:val="3967050B"/>
    <w:rsid w:val="39677E0B"/>
    <w:rsid w:val="3969A4ED"/>
    <w:rsid w:val="39708C29"/>
    <w:rsid w:val="39751F97"/>
    <w:rsid w:val="3980FB99"/>
    <w:rsid w:val="398551F1"/>
    <w:rsid w:val="39873645"/>
    <w:rsid w:val="398F9D40"/>
    <w:rsid w:val="39901EB7"/>
    <w:rsid w:val="399095F5"/>
    <w:rsid w:val="399AFE34"/>
    <w:rsid w:val="39ABB146"/>
    <w:rsid w:val="39B23B7B"/>
    <w:rsid w:val="39B333C3"/>
    <w:rsid w:val="39B3BB20"/>
    <w:rsid w:val="39B4D1D0"/>
    <w:rsid w:val="39B98004"/>
    <w:rsid w:val="39BA3978"/>
    <w:rsid w:val="39CFCF3C"/>
    <w:rsid w:val="39D0970E"/>
    <w:rsid w:val="39D1A902"/>
    <w:rsid w:val="39E07624"/>
    <w:rsid w:val="39ECA438"/>
    <w:rsid w:val="39F60C69"/>
    <w:rsid w:val="39F70DB4"/>
    <w:rsid w:val="39F8130A"/>
    <w:rsid w:val="3A13A695"/>
    <w:rsid w:val="3A13C1EF"/>
    <w:rsid w:val="3A163C09"/>
    <w:rsid w:val="3A1689D9"/>
    <w:rsid w:val="3A1D5160"/>
    <w:rsid w:val="3A21B6D1"/>
    <w:rsid w:val="3A222483"/>
    <w:rsid w:val="3A32C677"/>
    <w:rsid w:val="3A3A4170"/>
    <w:rsid w:val="3A3D2679"/>
    <w:rsid w:val="3A42E70A"/>
    <w:rsid w:val="3A474B77"/>
    <w:rsid w:val="3A49F914"/>
    <w:rsid w:val="3A4B7797"/>
    <w:rsid w:val="3A4BDB40"/>
    <w:rsid w:val="3A4EC60B"/>
    <w:rsid w:val="3A55EF44"/>
    <w:rsid w:val="3A5D0799"/>
    <w:rsid w:val="3A5F73FE"/>
    <w:rsid w:val="3A657710"/>
    <w:rsid w:val="3A69A0C2"/>
    <w:rsid w:val="3A6AFE36"/>
    <w:rsid w:val="3A6B5D52"/>
    <w:rsid w:val="3A6E4F89"/>
    <w:rsid w:val="3A737146"/>
    <w:rsid w:val="3A738F52"/>
    <w:rsid w:val="3A7BA47A"/>
    <w:rsid w:val="3A8330D0"/>
    <w:rsid w:val="3A84186E"/>
    <w:rsid w:val="3A8A13A0"/>
    <w:rsid w:val="3A94A30B"/>
    <w:rsid w:val="3A985EB0"/>
    <w:rsid w:val="3A98C436"/>
    <w:rsid w:val="3A98EBD8"/>
    <w:rsid w:val="3A9CC8F1"/>
    <w:rsid w:val="3A9F97CA"/>
    <w:rsid w:val="3A9FA971"/>
    <w:rsid w:val="3AA10AB9"/>
    <w:rsid w:val="3AA26037"/>
    <w:rsid w:val="3AB677EB"/>
    <w:rsid w:val="3AB7E34A"/>
    <w:rsid w:val="3AC0DC95"/>
    <w:rsid w:val="3AC15446"/>
    <w:rsid w:val="3AC715BB"/>
    <w:rsid w:val="3ACA38E9"/>
    <w:rsid w:val="3ACF65DA"/>
    <w:rsid w:val="3ADF108C"/>
    <w:rsid w:val="3AE5B0C5"/>
    <w:rsid w:val="3AED8823"/>
    <w:rsid w:val="3AF00B0D"/>
    <w:rsid w:val="3AF3C490"/>
    <w:rsid w:val="3AF6EF50"/>
    <w:rsid w:val="3AF8ECD0"/>
    <w:rsid w:val="3AFA81B6"/>
    <w:rsid w:val="3B027D33"/>
    <w:rsid w:val="3B09A179"/>
    <w:rsid w:val="3B197924"/>
    <w:rsid w:val="3B1DA71F"/>
    <w:rsid w:val="3B1F3953"/>
    <w:rsid w:val="3B29F2FD"/>
    <w:rsid w:val="3B2BAEC6"/>
    <w:rsid w:val="3B305E92"/>
    <w:rsid w:val="3B373A90"/>
    <w:rsid w:val="3B392CD4"/>
    <w:rsid w:val="3B3AD91E"/>
    <w:rsid w:val="3B3B3997"/>
    <w:rsid w:val="3B3CB703"/>
    <w:rsid w:val="3B40ADDD"/>
    <w:rsid w:val="3B42FA9B"/>
    <w:rsid w:val="3B43786B"/>
    <w:rsid w:val="3B43D80C"/>
    <w:rsid w:val="3B43F45A"/>
    <w:rsid w:val="3B4D0053"/>
    <w:rsid w:val="3B606BA5"/>
    <w:rsid w:val="3B635A4C"/>
    <w:rsid w:val="3B6628B0"/>
    <w:rsid w:val="3B694420"/>
    <w:rsid w:val="3B7019BC"/>
    <w:rsid w:val="3B7C578E"/>
    <w:rsid w:val="3B7FFABD"/>
    <w:rsid w:val="3B83D4F1"/>
    <w:rsid w:val="3B880870"/>
    <w:rsid w:val="3B8C4E7F"/>
    <w:rsid w:val="3B8FB4A5"/>
    <w:rsid w:val="3B914F17"/>
    <w:rsid w:val="3B941B7B"/>
    <w:rsid w:val="3B970B32"/>
    <w:rsid w:val="3B9C25A6"/>
    <w:rsid w:val="3BA18595"/>
    <w:rsid w:val="3BA592EE"/>
    <w:rsid w:val="3BA6FE31"/>
    <w:rsid w:val="3BA895D8"/>
    <w:rsid w:val="3BAD7921"/>
    <w:rsid w:val="3BAD9632"/>
    <w:rsid w:val="3BB1FE16"/>
    <w:rsid w:val="3BB4CCFC"/>
    <w:rsid w:val="3BB514BE"/>
    <w:rsid w:val="3BB8D4D9"/>
    <w:rsid w:val="3BB9D6C0"/>
    <w:rsid w:val="3BBDA9E8"/>
    <w:rsid w:val="3BBE5D62"/>
    <w:rsid w:val="3BC4B5B9"/>
    <w:rsid w:val="3BCBAEC5"/>
    <w:rsid w:val="3BE4A79B"/>
    <w:rsid w:val="3BE99544"/>
    <w:rsid w:val="3BF08E39"/>
    <w:rsid w:val="3BF158FC"/>
    <w:rsid w:val="3BF222D9"/>
    <w:rsid w:val="3BF8D7FA"/>
    <w:rsid w:val="3C0518E7"/>
    <w:rsid w:val="3C226355"/>
    <w:rsid w:val="3C230FFD"/>
    <w:rsid w:val="3C25E401"/>
    <w:rsid w:val="3C2AC4A1"/>
    <w:rsid w:val="3C3084EF"/>
    <w:rsid w:val="3C31D008"/>
    <w:rsid w:val="3C389405"/>
    <w:rsid w:val="3C39B7B1"/>
    <w:rsid w:val="3C432CF1"/>
    <w:rsid w:val="3C488E9E"/>
    <w:rsid w:val="3C51D73E"/>
    <w:rsid w:val="3C5C2F87"/>
    <w:rsid w:val="3C5EFAD0"/>
    <w:rsid w:val="3C5F39ED"/>
    <w:rsid w:val="3C6326FF"/>
    <w:rsid w:val="3C651633"/>
    <w:rsid w:val="3C709D97"/>
    <w:rsid w:val="3C7DA013"/>
    <w:rsid w:val="3C7DCED3"/>
    <w:rsid w:val="3C835B3D"/>
    <w:rsid w:val="3C854839"/>
    <w:rsid w:val="3C8563C6"/>
    <w:rsid w:val="3C87B3DB"/>
    <w:rsid w:val="3C8EC2C6"/>
    <w:rsid w:val="3CA2B7FA"/>
    <w:rsid w:val="3CA37E96"/>
    <w:rsid w:val="3CA46FDA"/>
    <w:rsid w:val="3CAA85E0"/>
    <w:rsid w:val="3CB8DA75"/>
    <w:rsid w:val="3CBF6856"/>
    <w:rsid w:val="3CC162EE"/>
    <w:rsid w:val="3CC28438"/>
    <w:rsid w:val="3CC6F50B"/>
    <w:rsid w:val="3CCA12BB"/>
    <w:rsid w:val="3CCACCD7"/>
    <w:rsid w:val="3CCB05D8"/>
    <w:rsid w:val="3CCD179A"/>
    <w:rsid w:val="3CD048CE"/>
    <w:rsid w:val="3CD10BC3"/>
    <w:rsid w:val="3CD1F6A5"/>
    <w:rsid w:val="3CD381B7"/>
    <w:rsid w:val="3CD39353"/>
    <w:rsid w:val="3CD81D62"/>
    <w:rsid w:val="3CD88764"/>
    <w:rsid w:val="3CD8E422"/>
    <w:rsid w:val="3CDE8B61"/>
    <w:rsid w:val="3CDF7F57"/>
    <w:rsid w:val="3CE0B158"/>
    <w:rsid w:val="3CE3A3B0"/>
    <w:rsid w:val="3D0B0297"/>
    <w:rsid w:val="3D0B2311"/>
    <w:rsid w:val="3D0D1C78"/>
    <w:rsid w:val="3D1775B0"/>
    <w:rsid w:val="3D17F72A"/>
    <w:rsid w:val="3D1BBB45"/>
    <w:rsid w:val="3D23E3B4"/>
    <w:rsid w:val="3D261756"/>
    <w:rsid w:val="3D2ADB50"/>
    <w:rsid w:val="3D2DF90C"/>
    <w:rsid w:val="3D2EAE76"/>
    <w:rsid w:val="3D2EBFB8"/>
    <w:rsid w:val="3D2F39E2"/>
    <w:rsid w:val="3D334889"/>
    <w:rsid w:val="3D3D0C5C"/>
    <w:rsid w:val="3D4A9BD6"/>
    <w:rsid w:val="3D4C6777"/>
    <w:rsid w:val="3D554A10"/>
    <w:rsid w:val="3D559715"/>
    <w:rsid w:val="3D5BA9B6"/>
    <w:rsid w:val="3D5CAC87"/>
    <w:rsid w:val="3D5D56F3"/>
    <w:rsid w:val="3D65A726"/>
    <w:rsid w:val="3D6AD9A7"/>
    <w:rsid w:val="3D6CA8EA"/>
    <w:rsid w:val="3D782C79"/>
    <w:rsid w:val="3D7946E9"/>
    <w:rsid w:val="3D799F37"/>
    <w:rsid w:val="3D803CDB"/>
    <w:rsid w:val="3D8170E6"/>
    <w:rsid w:val="3D82CB80"/>
    <w:rsid w:val="3D8A4450"/>
    <w:rsid w:val="3D8DDA13"/>
    <w:rsid w:val="3D94A85B"/>
    <w:rsid w:val="3D99D731"/>
    <w:rsid w:val="3D9B0F61"/>
    <w:rsid w:val="3D9FABE0"/>
    <w:rsid w:val="3DA7D8D4"/>
    <w:rsid w:val="3DAC93D1"/>
    <w:rsid w:val="3DAD2AB5"/>
    <w:rsid w:val="3DB30CA8"/>
    <w:rsid w:val="3DBBFE41"/>
    <w:rsid w:val="3DBE33B6"/>
    <w:rsid w:val="3DBEE356"/>
    <w:rsid w:val="3DC143AB"/>
    <w:rsid w:val="3DC69502"/>
    <w:rsid w:val="3DD26D4B"/>
    <w:rsid w:val="3DD3DA63"/>
    <w:rsid w:val="3DDADCBF"/>
    <w:rsid w:val="3DDDEBEA"/>
    <w:rsid w:val="3DF670F3"/>
    <w:rsid w:val="3DF90068"/>
    <w:rsid w:val="3E00450B"/>
    <w:rsid w:val="3E0283BB"/>
    <w:rsid w:val="3E076283"/>
    <w:rsid w:val="3E0A8ED7"/>
    <w:rsid w:val="3E0C41A3"/>
    <w:rsid w:val="3E0E0B8D"/>
    <w:rsid w:val="3E1485F4"/>
    <w:rsid w:val="3E1B7760"/>
    <w:rsid w:val="3E1C64CD"/>
    <w:rsid w:val="3E1E3E64"/>
    <w:rsid w:val="3E1FC516"/>
    <w:rsid w:val="3E21F575"/>
    <w:rsid w:val="3E25F238"/>
    <w:rsid w:val="3E318BE5"/>
    <w:rsid w:val="3E47DA6F"/>
    <w:rsid w:val="3E4D5ECA"/>
    <w:rsid w:val="3E4ED614"/>
    <w:rsid w:val="3E5DAF1A"/>
    <w:rsid w:val="3E5F0555"/>
    <w:rsid w:val="3E6298A9"/>
    <w:rsid w:val="3E67073D"/>
    <w:rsid w:val="3E6BBBFC"/>
    <w:rsid w:val="3E6EDB52"/>
    <w:rsid w:val="3E713D5C"/>
    <w:rsid w:val="3E734D04"/>
    <w:rsid w:val="3E83A665"/>
    <w:rsid w:val="3E85929C"/>
    <w:rsid w:val="3E89D028"/>
    <w:rsid w:val="3E97A04F"/>
    <w:rsid w:val="3E9DA579"/>
    <w:rsid w:val="3E9DD7F7"/>
    <w:rsid w:val="3E9EDED9"/>
    <w:rsid w:val="3E9FC39E"/>
    <w:rsid w:val="3EA1E0BD"/>
    <w:rsid w:val="3EA6DF82"/>
    <w:rsid w:val="3EAF7B89"/>
    <w:rsid w:val="3EBE3DE4"/>
    <w:rsid w:val="3EBFB415"/>
    <w:rsid w:val="3EC1E7B7"/>
    <w:rsid w:val="3ED06557"/>
    <w:rsid w:val="3ED98C62"/>
    <w:rsid w:val="3EDA412F"/>
    <w:rsid w:val="3EDBF3ED"/>
    <w:rsid w:val="3EDE9125"/>
    <w:rsid w:val="3EE0240F"/>
    <w:rsid w:val="3EF07013"/>
    <w:rsid w:val="3EF118A6"/>
    <w:rsid w:val="3EFE9182"/>
    <w:rsid w:val="3F0054B7"/>
    <w:rsid w:val="3F018A9C"/>
    <w:rsid w:val="3F11FC07"/>
    <w:rsid w:val="3F150195"/>
    <w:rsid w:val="3F1A0C84"/>
    <w:rsid w:val="3F1C5DD6"/>
    <w:rsid w:val="3F20DB85"/>
    <w:rsid w:val="3F241258"/>
    <w:rsid w:val="3F242DA2"/>
    <w:rsid w:val="3F34C4C1"/>
    <w:rsid w:val="3F353599"/>
    <w:rsid w:val="3F39F47E"/>
    <w:rsid w:val="3F3C0EC6"/>
    <w:rsid w:val="3F3F66B4"/>
    <w:rsid w:val="3F41CD87"/>
    <w:rsid w:val="3F4716A0"/>
    <w:rsid w:val="3F480EB5"/>
    <w:rsid w:val="3F498F35"/>
    <w:rsid w:val="3F4C1985"/>
    <w:rsid w:val="3F4C6A95"/>
    <w:rsid w:val="3F512A30"/>
    <w:rsid w:val="3F517825"/>
    <w:rsid w:val="3F578991"/>
    <w:rsid w:val="3F59F937"/>
    <w:rsid w:val="3F5C1071"/>
    <w:rsid w:val="3F5EFC04"/>
    <w:rsid w:val="3F5FC727"/>
    <w:rsid w:val="3F64E5B0"/>
    <w:rsid w:val="3F6C0BB4"/>
    <w:rsid w:val="3F76AD20"/>
    <w:rsid w:val="3F79CAA4"/>
    <w:rsid w:val="3F7E6ECC"/>
    <w:rsid w:val="3F800338"/>
    <w:rsid w:val="3F805665"/>
    <w:rsid w:val="3F93B15E"/>
    <w:rsid w:val="3F94E271"/>
    <w:rsid w:val="3F952461"/>
    <w:rsid w:val="3F9BF6DB"/>
    <w:rsid w:val="3F9C89C8"/>
    <w:rsid w:val="3FB2662A"/>
    <w:rsid w:val="3FC6B4FC"/>
    <w:rsid w:val="3FC90744"/>
    <w:rsid w:val="3FCBEA99"/>
    <w:rsid w:val="3FCF5D17"/>
    <w:rsid w:val="3FD57445"/>
    <w:rsid w:val="3FD59CE6"/>
    <w:rsid w:val="3FD6F247"/>
    <w:rsid w:val="3FDB81BA"/>
    <w:rsid w:val="3FDFF1F5"/>
    <w:rsid w:val="3FE0A1EF"/>
    <w:rsid w:val="3FE3DF2A"/>
    <w:rsid w:val="3FE5931C"/>
    <w:rsid w:val="3FE6AF1C"/>
    <w:rsid w:val="3FF15EB4"/>
    <w:rsid w:val="3FF5E430"/>
    <w:rsid w:val="4019CE23"/>
    <w:rsid w:val="4029C0F3"/>
    <w:rsid w:val="403999D3"/>
    <w:rsid w:val="40413A95"/>
    <w:rsid w:val="4041F8A7"/>
    <w:rsid w:val="4043AC6A"/>
    <w:rsid w:val="4046CA66"/>
    <w:rsid w:val="40478874"/>
    <w:rsid w:val="4048D6A2"/>
    <w:rsid w:val="404C2ABC"/>
    <w:rsid w:val="4057401E"/>
    <w:rsid w:val="4064001E"/>
    <w:rsid w:val="4067DFB1"/>
    <w:rsid w:val="406B8FAF"/>
    <w:rsid w:val="406D35BC"/>
    <w:rsid w:val="40709BE0"/>
    <w:rsid w:val="4071B146"/>
    <w:rsid w:val="407597DA"/>
    <w:rsid w:val="407949AF"/>
    <w:rsid w:val="4079509A"/>
    <w:rsid w:val="407E144F"/>
    <w:rsid w:val="4080A383"/>
    <w:rsid w:val="408178B5"/>
    <w:rsid w:val="4082A93E"/>
    <w:rsid w:val="40852EBF"/>
    <w:rsid w:val="4085A667"/>
    <w:rsid w:val="4098C3F3"/>
    <w:rsid w:val="4099260C"/>
    <w:rsid w:val="4099E89F"/>
    <w:rsid w:val="409BF83A"/>
    <w:rsid w:val="40A255C7"/>
    <w:rsid w:val="40A2BFCD"/>
    <w:rsid w:val="40A616C6"/>
    <w:rsid w:val="40A622C4"/>
    <w:rsid w:val="40AD8E22"/>
    <w:rsid w:val="40B82C0F"/>
    <w:rsid w:val="40B82E37"/>
    <w:rsid w:val="40BAF3BB"/>
    <w:rsid w:val="40C1A9A2"/>
    <w:rsid w:val="40C5AD1B"/>
    <w:rsid w:val="40CBE405"/>
    <w:rsid w:val="40CF7DD0"/>
    <w:rsid w:val="40D4D10D"/>
    <w:rsid w:val="40D5C4DF"/>
    <w:rsid w:val="40DC0C27"/>
    <w:rsid w:val="40DC7501"/>
    <w:rsid w:val="40E3F94B"/>
    <w:rsid w:val="40E7132C"/>
    <w:rsid w:val="40E9A91C"/>
    <w:rsid w:val="40ECFA91"/>
    <w:rsid w:val="40EDF027"/>
    <w:rsid w:val="40F0AB17"/>
    <w:rsid w:val="40F1502C"/>
    <w:rsid w:val="40FD21CF"/>
    <w:rsid w:val="41068E02"/>
    <w:rsid w:val="410EECDD"/>
    <w:rsid w:val="4110DE03"/>
    <w:rsid w:val="4112C4AF"/>
    <w:rsid w:val="41144A5B"/>
    <w:rsid w:val="41168816"/>
    <w:rsid w:val="41219BAA"/>
    <w:rsid w:val="4126BE2A"/>
    <w:rsid w:val="41273B28"/>
    <w:rsid w:val="412D8E9C"/>
    <w:rsid w:val="4131F2F9"/>
    <w:rsid w:val="413CCCD5"/>
    <w:rsid w:val="4152FDBF"/>
    <w:rsid w:val="415EE9C3"/>
    <w:rsid w:val="4160F40C"/>
    <w:rsid w:val="41666C38"/>
    <w:rsid w:val="4168306C"/>
    <w:rsid w:val="41750111"/>
    <w:rsid w:val="417EEE65"/>
    <w:rsid w:val="4181637D"/>
    <w:rsid w:val="41827F7D"/>
    <w:rsid w:val="4184B0A3"/>
    <w:rsid w:val="41861E26"/>
    <w:rsid w:val="418F3160"/>
    <w:rsid w:val="41917FBD"/>
    <w:rsid w:val="41935AD0"/>
    <w:rsid w:val="4199E8B4"/>
    <w:rsid w:val="41A99DF4"/>
    <w:rsid w:val="41AB875A"/>
    <w:rsid w:val="41B2F2D8"/>
    <w:rsid w:val="41B4509F"/>
    <w:rsid w:val="41B7C255"/>
    <w:rsid w:val="41B8174A"/>
    <w:rsid w:val="41B83EB8"/>
    <w:rsid w:val="41BA0739"/>
    <w:rsid w:val="41BF1B61"/>
    <w:rsid w:val="41C78569"/>
    <w:rsid w:val="41C92969"/>
    <w:rsid w:val="41CCF38D"/>
    <w:rsid w:val="41CD38E3"/>
    <w:rsid w:val="41CE1E63"/>
    <w:rsid w:val="41D1BE76"/>
    <w:rsid w:val="41D81245"/>
    <w:rsid w:val="41DBE821"/>
    <w:rsid w:val="41E14A46"/>
    <w:rsid w:val="41EB2DDE"/>
    <w:rsid w:val="41F2F3B4"/>
    <w:rsid w:val="41F8F6A2"/>
    <w:rsid w:val="41FA9FE6"/>
    <w:rsid w:val="41FAF169"/>
    <w:rsid w:val="420647EC"/>
    <w:rsid w:val="420BA479"/>
    <w:rsid w:val="420E3B39"/>
    <w:rsid w:val="420EA71E"/>
    <w:rsid w:val="42110F56"/>
    <w:rsid w:val="421F0FB4"/>
    <w:rsid w:val="42227324"/>
    <w:rsid w:val="4223DD78"/>
    <w:rsid w:val="422F13DD"/>
    <w:rsid w:val="4231493D"/>
    <w:rsid w:val="4241B5FD"/>
    <w:rsid w:val="42448BA7"/>
    <w:rsid w:val="4247618F"/>
    <w:rsid w:val="424B06FB"/>
    <w:rsid w:val="424B43B6"/>
    <w:rsid w:val="424E06F4"/>
    <w:rsid w:val="424E6403"/>
    <w:rsid w:val="42559F96"/>
    <w:rsid w:val="425733B1"/>
    <w:rsid w:val="42602BF8"/>
    <w:rsid w:val="426410A3"/>
    <w:rsid w:val="426E9841"/>
    <w:rsid w:val="4275881F"/>
    <w:rsid w:val="4275CF09"/>
    <w:rsid w:val="427711E2"/>
    <w:rsid w:val="427EEC08"/>
    <w:rsid w:val="428A1FD1"/>
    <w:rsid w:val="428C0A00"/>
    <w:rsid w:val="429B0403"/>
    <w:rsid w:val="42A3FFC8"/>
    <w:rsid w:val="42A4F573"/>
    <w:rsid w:val="42AAADE3"/>
    <w:rsid w:val="42B19182"/>
    <w:rsid w:val="42C391AB"/>
    <w:rsid w:val="42CA6328"/>
    <w:rsid w:val="42CD7F6D"/>
    <w:rsid w:val="42DB3D8F"/>
    <w:rsid w:val="42DD8C34"/>
    <w:rsid w:val="42E2875A"/>
    <w:rsid w:val="42EA57BE"/>
    <w:rsid w:val="42EACB96"/>
    <w:rsid w:val="42ECEA05"/>
    <w:rsid w:val="42EECE20"/>
    <w:rsid w:val="42F3C231"/>
    <w:rsid w:val="42F707C0"/>
    <w:rsid w:val="42FA86FF"/>
    <w:rsid w:val="42FC9D4B"/>
    <w:rsid w:val="4302AED8"/>
    <w:rsid w:val="4302B729"/>
    <w:rsid w:val="43077A9B"/>
    <w:rsid w:val="4313E642"/>
    <w:rsid w:val="431966AD"/>
    <w:rsid w:val="431AD690"/>
    <w:rsid w:val="431E579D"/>
    <w:rsid w:val="431F92EF"/>
    <w:rsid w:val="43236867"/>
    <w:rsid w:val="4326801F"/>
    <w:rsid w:val="43289E4A"/>
    <w:rsid w:val="43292418"/>
    <w:rsid w:val="432BF81C"/>
    <w:rsid w:val="43321263"/>
    <w:rsid w:val="43340EAA"/>
    <w:rsid w:val="4334DF43"/>
    <w:rsid w:val="434AB50C"/>
    <w:rsid w:val="43569083"/>
    <w:rsid w:val="43586165"/>
    <w:rsid w:val="43597E61"/>
    <w:rsid w:val="435DF6C1"/>
    <w:rsid w:val="4361B8D1"/>
    <w:rsid w:val="43622718"/>
    <w:rsid w:val="43635EB1"/>
    <w:rsid w:val="43694D0F"/>
    <w:rsid w:val="436D8784"/>
    <w:rsid w:val="43755E30"/>
    <w:rsid w:val="437AC646"/>
    <w:rsid w:val="437B521B"/>
    <w:rsid w:val="437E5527"/>
    <w:rsid w:val="4383F3C5"/>
    <w:rsid w:val="43851855"/>
    <w:rsid w:val="43879223"/>
    <w:rsid w:val="439177A4"/>
    <w:rsid w:val="4394588B"/>
    <w:rsid w:val="4394B724"/>
    <w:rsid w:val="4395E1E0"/>
    <w:rsid w:val="439867A3"/>
    <w:rsid w:val="4399098D"/>
    <w:rsid w:val="43A7378B"/>
    <w:rsid w:val="43AD1952"/>
    <w:rsid w:val="43B0686C"/>
    <w:rsid w:val="43B0ECDB"/>
    <w:rsid w:val="43B52275"/>
    <w:rsid w:val="43B670F9"/>
    <w:rsid w:val="43B6E2D9"/>
    <w:rsid w:val="43BD0FFB"/>
    <w:rsid w:val="43BFCA81"/>
    <w:rsid w:val="43C49AD5"/>
    <w:rsid w:val="43C8A772"/>
    <w:rsid w:val="43CA5DC0"/>
    <w:rsid w:val="43D17EC7"/>
    <w:rsid w:val="43D57BA4"/>
    <w:rsid w:val="43D631C4"/>
    <w:rsid w:val="43D9148F"/>
    <w:rsid w:val="43DB888B"/>
    <w:rsid w:val="43E150F3"/>
    <w:rsid w:val="43E215E5"/>
    <w:rsid w:val="43E7F004"/>
    <w:rsid w:val="43EA7739"/>
    <w:rsid w:val="43EF7E5F"/>
    <w:rsid w:val="43F02B1D"/>
    <w:rsid w:val="43F43D44"/>
    <w:rsid w:val="43F53963"/>
    <w:rsid w:val="43F8004A"/>
    <w:rsid w:val="43F97BB9"/>
    <w:rsid w:val="43FAF777"/>
    <w:rsid w:val="43FF1B66"/>
    <w:rsid w:val="43FF62F7"/>
    <w:rsid w:val="4405DD28"/>
    <w:rsid w:val="4409A38B"/>
    <w:rsid w:val="440B9C14"/>
    <w:rsid w:val="440CDBCA"/>
    <w:rsid w:val="440FC891"/>
    <w:rsid w:val="441059FE"/>
    <w:rsid w:val="4412FA57"/>
    <w:rsid w:val="441B7FD8"/>
    <w:rsid w:val="441EB9AB"/>
    <w:rsid w:val="44250667"/>
    <w:rsid w:val="44359CFA"/>
    <w:rsid w:val="4438AAC1"/>
    <w:rsid w:val="443F0641"/>
    <w:rsid w:val="444808F2"/>
    <w:rsid w:val="444B9E83"/>
    <w:rsid w:val="444E1674"/>
    <w:rsid w:val="445172EC"/>
    <w:rsid w:val="44539852"/>
    <w:rsid w:val="445B487A"/>
    <w:rsid w:val="445BC7EB"/>
    <w:rsid w:val="445C1FA6"/>
    <w:rsid w:val="44607A2F"/>
    <w:rsid w:val="44652223"/>
    <w:rsid w:val="44675FD9"/>
    <w:rsid w:val="446D9F4B"/>
    <w:rsid w:val="447060CE"/>
    <w:rsid w:val="4472AB0E"/>
    <w:rsid w:val="44772004"/>
    <w:rsid w:val="44788A69"/>
    <w:rsid w:val="4478E87C"/>
    <w:rsid w:val="447930DA"/>
    <w:rsid w:val="447A84EC"/>
    <w:rsid w:val="447DD2DF"/>
    <w:rsid w:val="44869C93"/>
    <w:rsid w:val="4486B181"/>
    <w:rsid w:val="4489F17D"/>
    <w:rsid w:val="448CF828"/>
    <w:rsid w:val="44949FD2"/>
    <w:rsid w:val="4498DE52"/>
    <w:rsid w:val="44A9616F"/>
    <w:rsid w:val="44AE17F4"/>
    <w:rsid w:val="44B243DC"/>
    <w:rsid w:val="44B286FF"/>
    <w:rsid w:val="44B48A66"/>
    <w:rsid w:val="44B85F2F"/>
    <w:rsid w:val="44B94ADF"/>
    <w:rsid w:val="44CDCC8C"/>
    <w:rsid w:val="44D121FF"/>
    <w:rsid w:val="44D25E72"/>
    <w:rsid w:val="44D2E6D0"/>
    <w:rsid w:val="44D6A839"/>
    <w:rsid w:val="44DD8C43"/>
    <w:rsid w:val="44DF2D22"/>
    <w:rsid w:val="44EBCC64"/>
    <w:rsid w:val="44ECBB02"/>
    <w:rsid w:val="44ED7BB1"/>
    <w:rsid w:val="44F4EE22"/>
    <w:rsid w:val="44F54A92"/>
    <w:rsid w:val="44FCEC1F"/>
    <w:rsid w:val="4508C0F9"/>
    <w:rsid w:val="4509ABD5"/>
    <w:rsid w:val="450F330D"/>
    <w:rsid w:val="4512E74A"/>
    <w:rsid w:val="45131912"/>
    <w:rsid w:val="4513CA70"/>
    <w:rsid w:val="451E608A"/>
    <w:rsid w:val="45271C48"/>
    <w:rsid w:val="4529206C"/>
    <w:rsid w:val="453A9CF0"/>
    <w:rsid w:val="453BBD39"/>
    <w:rsid w:val="45564A2B"/>
    <w:rsid w:val="455B5B99"/>
    <w:rsid w:val="455C2EE6"/>
    <w:rsid w:val="455C6D75"/>
    <w:rsid w:val="455E9867"/>
    <w:rsid w:val="456467DE"/>
    <w:rsid w:val="456C9752"/>
    <w:rsid w:val="456F6D18"/>
    <w:rsid w:val="45792D10"/>
    <w:rsid w:val="457C3B5F"/>
    <w:rsid w:val="458163D3"/>
    <w:rsid w:val="458666C6"/>
    <w:rsid w:val="458B210A"/>
    <w:rsid w:val="45974738"/>
    <w:rsid w:val="459A4BBC"/>
    <w:rsid w:val="459BFACA"/>
    <w:rsid w:val="45AF2406"/>
    <w:rsid w:val="45B0B15D"/>
    <w:rsid w:val="45B71DF4"/>
    <w:rsid w:val="45B75039"/>
    <w:rsid w:val="45B7AF4D"/>
    <w:rsid w:val="45B92110"/>
    <w:rsid w:val="45BBD30B"/>
    <w:rsid w:val="45BFA9BC"/>
    <w:rsid w:val="45C02B6B"/>
    <w:rsid w:val="45C4571C"/>
    <w:rsid w:val="45C68D93"/>
    <w:rsid w:val="45D8204A"/>
    <w:rsid w:val="45D84974"/>
    <w:rsid w:val="45DAD439"/>
    <w:rsid w:val="45E11FFF"/>
    <w:rsid w:val="45E3BD60"/>
    <w:rsid w:val="45E93BEB"/>
    <w:rsid w:val="45EFFDC1"/>
    <w:rsid w:val="45F5EC37"/>
    <w:rsid w:val="460686EA"/>
    <w:rsid w:val="460CD583"/>
    <w:rsid w:val="460E050F"/>
    <w:rsid w:val="460E1A65"/>
    <w:rsid w:val="4621C2A2"/>
    <w:rsid w:val="4623F8A2"/>
    <w:rsid w:val="4624A410"/>
    <w:rsid w:val="4625C1DE"/>
    <w:rsid w:val="4625E680"/>
    <w:rsid w:val="46292A54"/>
    <w:rsid w:val="4631C5F7"/>
    <w:rsid w:val="46356F9B"/>
    <w:rsid w:val="4644EF0C"/>
    <w:rsid w:val="464CE71A"/>
    <w:rsid w:val="464EBE52"/>
    <w:rsid w:val="46505AC7"/>
    <w:rsid w:val="46519F9C"/>
    <w:rsid w:val="46522C70"/>
    <w:rsid w:val="4654E10A"/>
    <w:rsid w:val="46598F49"/>
    <w:rsid w:val="46661546"/>
    <w:rsid w:val="466E9C91"/>
    <w:rsid w:val="466F7F7C"/>
    <w:rsid w:val="4671A939"/>
    <w:rsid w:val="46770353"/>
    <w:rsid w:val="467A6CB5"/>
    <w:rsid w:val="467ADEB6"/>
    <w:rsid w:val="467AFF36"/>
    <w:rsid w:val="467EDAAF"/>
    <w:rsid w:val="4681A809"/>
    <w:rsid w:val="4688626C"/>
    <w:rsid w:val="468AB6C2"/>
    <w:rsid w:val="468DEFBE"/>
    <w:rsid w:val="46918BB7"/>
    <w:rsid w:val="46920A9C"/>
    <w:rsid w:val="46942793"/>
    <w:rsid w:val="46A4B80A"/>
    <w:rsid w:val="46A6AFAC"/>
    <w:rsid w:val="46A760DD"/>
    <w:rsid w:val="46ACFAA0"/>
    <w:rsid w:val="46B228A8"/>
    <w:rsid w:val="46B6D4E9"/>
    <w:rsid w:val="46B8FB10"/>
    <w:rsid w:val="46C61629"/>
    <w:rsid w:val="46C6E8F7"/>
    <w:rsid w:val="46C6F264"/>
    <w:rsid w:val="46C9AB63"/>
    <w:rsid w:val="46CB83BA"/>
    <w:rsid w:val="46CCB415"/>
    <w:rsid w:val="46D1BD96"/>
    <w:rsid w:val="46D1FA73"/>
    <w:rsid w:val="46D24FF7"/>
    <w:rsid w:val="46D36904"/>
    <w:rsid w:val="46D7FA15"/>
    <w:rsid w:val="46DE0B87"/>
    <w:rsid w:val="46E3C93D"/>
    <w:rsid w:val="46E6F9E3"/>
    <w:rsid w:val="46E8EE92"/>
    <w:rsid w:val="46E94CC2"/>
    <w:rsid w:val="46E9C1B2"/>
    <w:rsid w:val="46F2F1F0"/>
    <w:rsid w:val="46F6EAC9"/>
    <w:rsid w:val="46FEF36D"/>
    <w:rsid w:val="47000644"/>
    <w:rsid w:val="470041A0"/>
    <w:rsid w:val="4702C8F1"/>
    <w:rsid w:val="4702EA25"/>
    <w:rsid w:val="4703BA34"/>
    <w:rsid w:val="47060C62"/>
    <w:rsid w:val="4708A072"/>
    <w:rsid w:val="470FFA7F"/>
    <w:rsid w:val="47140D2D"/>
    <w:rsid w:val="471969FD"/>
    <w:rsid w:val="4719DB9C"/>
    <w:rsid w:val="472C5B4C"/>
    <w:rsid w:val="472CF5A2"/>
    <w:rsid w:val="4730A819"/>
    <w:rsid w:val="4740B977"/>
    <w:rsid w:val="474241E8"/>
    <w:rsid w:val="47498E4D"/>
    <w:rsid w:val="474A6707"/>
    <w:rsid w:val="4751D2EF"/>
    <w:rsid w:val="4752546A"/>
    <w:rsid w:val="4752EE55"/>
    <w:rsid w:val="4755B4CB"/>
    <w:rsid w:val="475BA9A2"/>
    <w:rsid w:val="47646665"/>
    <w:rsid w:val="47646B06"/>
    <w:rsid w:val="4768F302"/>
    <w:rsid w:val="476D3DBC"/>
    <w:rsid w:val="4770842E"/>
    <w:rsid w:val="477306E6"/>
    <w:rsid w:val="4774FA46"/>
    <w:rsid w:val="477DEC7F"/>
    <w:rsid w:val="4782555F"/>
    <w:rsid w:val="478363F8"/>
    <w:rsid w:val="47871B70"/>
    <w:rsid w:val="4793E21B"/>
    <w:rsid w:val="47991386"/>
    <w:rsid w:val="479954AF"/>
    <w:rsid w:val="47A4F194"/>
    <w:rsid w:val="47AF7C2D"/>
    <w:rsid w:val="47B57438"/>
    <w:rsid w:val="47B828F8"/>
    <w:rsid w:val="47C1B6E1"/>
    <w:rsid w:val="47C3ADB7"/>
    <w:rsid w:val="47C52D25"/>
    <w:rsid w:val="47C7DB9C"/>
    <w:rsid w:val="47CBD1D0"/>
    <w:rsid w:val="47CF562E"/>
    <w:rsid w:val="47D4700D"/>
    <w:rsid w:val="47D513C8"/>
    <w:rsid w:val="47D98AE2"/>
    <w:rsid w:val="47E148CF"/>
    <w:rsid w:val="47E7FBA5"/>
    <w:rsid w:val="47EA80D0"/>
    <w:rsid w:val="47EE935F"/>
    <w:rsid w:val="47F07707"/>
    <w:rsid w:val="47F12693"/>
    <w:rsid w:val="47F1E58C"/>
    <w:rsid w:val="47F4EF26"/>
    <w:rsid w:val="47F9CC46"/>
    <w:rsid w:val="47F9EDF2"/>
    <w:rsid w:val="47FE0299"/>
    <w:rsid w:val="47FFCBAB"/>
    <w:rsid w:val="4801D14D"/>
    <w:rsid w:val="4808340B"/>
    <w:rsid w:val="48148780"/>
    <w:rsid w:val="4820828A"/>
    <w:rsid w:val="4821E6E7"/>
    <w:rsid w:val="4824877C"/>
    <w:rsid w:val="48270619"/>
    <w:rsid w:val="4838595F"/>
    <w:rsid w:val="48457E97"/>
    <w:rsid w:val="484F02E9"/>
    <w:rsid w:val="48512A8F"/>
    <w:rsid w:val="4854EC88"/>
    <w:rsid w:val="48589816"/>
    <w:rsid w:val="485960F5"/>
    <w:rsid w:val="485B9192"/>
    <w:rsid w:val="485DD9CD"/>
    <w:rsid w:val="48627A3E"/>
    <w:rsid w:val="48632AC3"/>
    <w:rsid w:val="4865CA65"/>
    <w:rsid w:val="4865F9FD"/>
    <w:rsid w:val="486C55DF"/>
    <w:rsid w:val="486F40C2"/>
    <w:rsid w:val="487DF0BE"/>
    <w:rsid w:val="487ED28F"/>
    <w:rsid w:val="48872144"/>
    <w:rsid w:val="488BA54D"/>
    <w:rsid w:val="488CA77E"/>
    <w:rsid w:val="489AE2EA"/>
    <w:rsid w:val="489E9572"/>
    <w:rsid w:val="48A4B926"/>
    <w:rsid w:val="48A9A2E7"/>
    <w:rsid w:val="48AFFBE6"/>
    <w:rsid w:val="48B4C7DA"/>
    <w:rsid w:val="48C21912"/>
    <w:rsid w:val="48C22F59"/>
    <w:rsid w:val="48CB2969"/>
    <w:rsid w:val="48D75B02"/>
    <w:rsid w:val="48DD639F"/>
    <w:rsid w:val="48E06C0F"/>
    <w:rsid w:val="48E8C417"/>
    <w:rsid w:val="48E99E3C"/>
    <w:rsid w:val="48EAFD48"/>
    <w:rsid w:val="48F43DF9"/>
    <w:rsid w:val="48F6ADD3"/>
    <w:rsid w:val="48FFB685"/>
    <w:rsid w:val="490A29CB"/>
    <w:rsid w:val="490C203A"/>
    <w:rsid w:val="490C548F"/>
    <w:rsid w:val="490C6AA4"/>
    <w:rsid w:val="490D059B"/>
    <w:rsid w:val="4919C7A2"/>
    <w:rsid w:val="491CA943"/>
    <w:rsid w:val="4920517E"/>
    <w:rsid w:val="49208F51"/>
    <w:rsid w:val="492488EE"/>
    <w:rsid w:val="4926463A"/>
    <w:rsid w:val="49296115"/>
    <w:rsid w:val="492A190F"/>
    <w:rsid w:val="492B8368"/>
    <w:rsid w:val="4932A93C"/>
    <w:rsid w:val="49387353"/>
    <w:rsid w:val="493AF42D"/>
    <w:rsid w:val="493BAD51"/>
    <w:rsid w:val="494233D6"/>
    <w:rsid w:val="49455B04"/>
    <w:rsid w:val="4949DB58"/>
    <w:rsid w:val="494B50F1"/>
    <w:rsid w:val="49514499"/>
    <w:rsid w:val="4954C88C"/>
    <w:rsid w:val="495D8742"/>
    <w:rsid w:val="4962EF4D"/>
    <w:rsid w:val="49641D02"/>
    <w:rsid w:val="49654853"/>
    <w:rsid w:val="496B4CDC"/>
    <w:rsid w:val="496CA8FA"/>
    <w:rsid w:val="496DAE67"/>
    <w:rsid w:val="499C2FD5"/>
    <w:rsid w:val="49A727AD"/>
    <w:rsid w:val="49A96E9D"/>
    <w:rsid w:val="49B8379E"/>
    <w:rsid w:val="49BA075C"/>
    <w:rsid w:val="49C1108D"/>
    <w:rsid w:val="49C9C90A"/>
    <w:rsid w:val="49D23F2B"/>
    <w:rsid w:val="49DCB6CB"/>
    <w:rsid w:val="49DCD05B"/>
    <w:rsid w:val="49DF1C03"/>
    <w:rsid w:val="49DFAD70"/>
    <w:rsid w:val="49E15CAA"/>
    <w:rsid w:val="49E1A5AE"/>
    <w:rsid w:val="49E39079"/>
    <w:rsid w:val="49E44CF7"/>
    <w:rsid w:val="49E4BDE1"/>
    <w:rsid w:val="49EEAA5A"/>
    <w:rsid w:val="49F62D9B"/>
    <w:rsid w:val="4A039FBC"/>
    <w:rsid w:val="4A0A06AB"/>
    <w:rsid w:val="4A0C6F4E"/>
    <w:rsid w:val="4A19F69C"/>
    <w:rsid w:val="4A1E1AF5"/>
    <w:rsid w:val="4A1E6F6D"/>
    <w:rsid w:val="4A23F1A9"/>
    <w:rsid w:val="4A261CC9"/>
    <w:rsid w:val="4A26B50B"/>
    <w:rsid w:val="4A2B6E1F"/>
    <w:rsid w:val="4A38285F"/>
    <w:rsid w:val="4A3E6402"/>
    <w:rsid w:val="4A473547"/>
    <w:rsid w:val="4A476B72"/>
    <w:rsid w:val="4A4D7871"/>
    <w:rsid w:val="4A4E50C9"/>
    <w:rsid w:val="4A572064"/>
    <w:rsid w:val="4A598BBC"/>
    <w:rsid w:val="4A59F1F3"/>
    <w:rsid w:val="4A5E9437"/>
    <w:rsid w:val="4A5FA1C2"/>
    <w:rsid w:val="4A6907ED"/>
    <w:rsid w:val="4A69DAA2"/>
    <w:rsid w:val="4A732B63"/>
    <w:rsid w:val="4A769E9F"/>
    <w:rsid w:val="4A7FA1FA"/>
    <w:rsid w:val="4A862128"/>
    <w:rsid w:val="4A880542"/>
    <w:rsid w:val="4A8ACBC4"/>
    <w:rsid w:val="4A941197"/>
    <w:rsid w:val="4A9447EB"/>
    <w:rsid w:val="4AA0E0F6"/>
    <w:rsid w:val="4AA1BED0"/>
    <w:rsid w:val="4AA824F0"/>
    <w:rsid w:val="4AAEF4C9"/>
    <w:rsid w:val="4AB2ECBB"/>
    <w:rsid w:val="4AB530B4"/>
    <w:rsid w:val="4AB9E4AE"/>
    <w:rsid w:val="4ABD6268"/>
    <w:rsid w:val="4ABDF3FE"/>
    <w:rsid w:val="4ABEE66B"/>
    <w:rsid w:val="4AC13780"/>
    <w:rsid w:val="4AD0934E"/>
    <w:rsid w:val="4AD15DDA"/>
    <w:rsid w:val="4AD23AF8"/>
    <w:rsid w:val="4AD8922A"/>
    <w:rsid w:val="4ADC0893"/>
    <w:rsid w:val="4AE1C2C9"/>
    <w:rsid w:val="4AE567EE"/>
    <w:rsid w:val="4AE8AACD"/>
    <w:rsid w:val="4AE9AF57"/>
    <w:rsid w:val="4AEA76FF"/>
    <w:rsid w:val="4AEBE101"/>
    <w:rsid w:val="4AF8B5B0"/>
    <w:rsid w:val="4AFD9796"/>
    <w:rsid w:val="4B04A1D5"/>
    <w:rsid w:val="4B06A5E8"/>
    <w:rsid w:val="4B0AC1D4"/>
    <w:rsid w:val="4B0DA59C"/>
    <w:rsid w:val="4B0E68E8"/>
    <w:rsid w:val="4B1129FA"/>
    <w:rsid w:val="4B140781"/>
    <w:rsid w:val="4B1826EC"/>
    <w:rsid w:val="4B18CF47"/>
    <w:rsid w:val="4B286AD7"/>
    <w:rsid w:val="4B331985"/>
    <w:rsid w:val="4B338955"/>
    <w:rsid w:val="4B33CB45"/>
    <w:rsid w:val="4B349AA6"/>
    <w:rsid w:val="4B380036"/>
    <w:rsid w:val="4B3B3866"/>
    <w:rsid w:val="4B402ADA"/>
    <w:rsid w:val="4B408DE5"/>
    <w:rsid w:val="4B4CED0E"/>
    <w:rsid w:val="4B5A805D"/>
    <w:rsid w:val="4B5DEAC1"/>
    <w:rsid w:val="4B626099"/>
    <w:rsid w:val="4B6753AD"/>
    <w:rsid w:val="4B690757"/>
    <w:rsid w:val="4B6B11A3"/>
    <w:rsid w:val="4B7D36A4"/>
    <w:rsid w:val="4B7FB2A0"/>
    <w:rsid w:val="4B8D8751"/>
    <w:rsid w:val="4B8DBDB3"/>
    <w:rsid w:val="4B8DC123"/>
    <w:rsid w:val="4B8F19EC"/>
    <w:rsid w:val="4B94529E"/>
    <w:rsid w:val="4B9E63DF"/>
    <w:rsid w:val="4BA11FC4"/>
    <w:rsid w:val="4BA48FE7"/>
    <w:rsid w:val="4BA993C5"/>
    <w:rsid w:val="4BAB3B32"/>
    <w:rsid w:val="4BAC6352"/>
    <w:rsid w:val="4BAF8AC8"/>
    <w:rsid w:val="4BB600E8"/>
    <w:rsid w:val="4BB67351"/>
    <w:rsid w:val="4BB9DDEF"/>
    <w:rsid w:val="4BBEE0EF"/>
    <w:rsid w:val="4BCF4887"/>
    <w:rsid w:val="4BD79F5D"/>
    <w:rsid w:val="4BDE408C"/>
    <w:rsid w:val="4BF76BEE"/>
    <w:rsid w:val="4BF7904C"/>
    <w:rsid w:val="4BF997AC"/>
    <w:rsid w:val="4BFEDDCF"/>
    <w:rsid w:val="4C000B2D"/>
    <w:rsid w:val="4C042B43"/>
    <w:rsid w:val="4C09B876"/>
    <w:rsid w:val="4C0D2233"/>
    <w:rsid w:val="4C0EFBC4"/>
    <w:rsid w:val="4C17E8F4"/>
    <w:rsid w:val="4C1DB9CD"/>
    <w:rsid w:val="4C1E159B"/>
    <w:rsid w:val="4C2C7363"/>
    <w:rsid w:val="4C2D7103"/>
    <w:rsid w:val="4C2E6A62"/>
    <w:rsid w:val="4C2FFB42"/>
    <w:rsid w:val="4C3435DB"/>
    <w:rsid w:val="4C3582A9"/>
    <w:rsid w:val="4C3ED857"/>
    <w:rsid w:val="4C3F77C6"/>
    <w:rsid w:val="4C3FB4AE"/>
    <w:rsid w:val="4C4612B5"/>
    <w:rsid w:val="4C4EBD1C"/>
    <w:rsid w:val="4C4F78DA"/>
    <w:rsid w:val="4C5CD0F7"/>
    <w:rsid w:val="4C5D23FD"/>
    <w:rsid w:val="4C66E726"/>
    <w:rsid w:val="4C6AD7A3"/>
    <w:rsid w:val="4C6B9594"/>
    <w:rsid w:val="4C736FF8"/>
    <w:rsid w:val="4C743153"/>
    <w:rsid w:val="4C76CEB3"/>
    <w:rsid w:val="4C782A0A"/>
    <w:rsid w:val="4C7932D7"/>
    <w:rsid w:val="4C7FB961"/>
    <w:rsid w:val="4C84C545"/>
    <w:rsid w:val="4C8F5C46"/>
    <w:rsid w:val="4C91CDEF"/>
    <w:rsid w:val="4CA793BE"/>
    <w:rsid w:val="4CB27CDE"/>
    <w:rsid w:val="4CBBE4D3"/>
    <w:rsid w:val="4CC5AA32"/>
    <w:rsid w:val="4CC861BB"/>
    <w:rsid w:val="4CD0637B"/>
    <w:rsid w:val="4CD2DDE0"/>
    <w:rsid w:val="4CD2E5B3"/>
    <w:rsid w:val="4CD32F73"/>
    <w:rsid w:val="4CD56D75"/>
    <w:rsid w:val="4CD82155"/>
    <w:rsid w:val="4CD8B7CD"/>
    <w:rsid w:val="4CD8E680"/>
    <w:rsid w:val="4CDA9686"/>
    <w:rsid w:val="4CDA9DD5"/>
    <w:rsid w:val="4CDB56C1"/>
    <w:rsid w:val="4CDD5818"/>
    <w:rsid w:val="4CDEE081"/>
    <w:rsid w:val="4CE6BDA8"/>
    <w:rsid w:val="4CE90A19"/>
    <w:rsid w:val="4CEDAB0D"/>
    <w:rsid w:val="4CF68433"/>
    <w:rsid w:val="4CF71F51"/>
    <w:rsid w:val="4CFA4588"/>
    <w:rsid w:val="4CFAD131"/>
    <w:rsid w:val="4CFB546B"/>
    <w:rsid w:val="4CFC2E7E"/>
    <w:rsid w:val="4CFCB9AB"/>
    <w:rsid w:val="4CFFA248"/>
    <w:rsid w:val="4D000007"/>
    <w:rsid w:val="4D07FE04"/>
    <w:rsid w:val="4D0BB215"/>
    <w:rsid w:val="4D180E50"/>
    <w:rsid w:val="4D1B9A33"/>
    <w:rsid w:val="4D1F318D"/>
    <w:rsid w:val="4D1F3201"/>
    <w:rsid w:val="4D24EE0C"/>
    <w:rsid w:val="4D2D47FE"/>
    <w:rsid w:val="4D2D997A"/>
    <w:rsid w:val="4D2E7E5C"/>
    <w:rsid w:val="4D2F91E0"/>
    <w:rsid w:val="4D3408D9"/>
    <w:rsid w:val="4D3AF21C"/>
    <w:rsid w:val="4D425D4A"/>
    <w:rsid w:val="4D441D01"/>
    <w:rsid w:val="4D487CE2"/>
    <w:rsid w:val="4D4ADBD9"/>
    <w:rsid w:val="4D4BC8C8"/>
    <w:rsid w:val="4D4E55A7"/>
    <w:rsid w:val="4D4FBD8F"/>
    <w:rsid w:val="4D533D61"/>
    <w:rsid w:val="4D570F2C"/>
    <w:rsid w:val="4D5A0CCE"/>
    <w:rsid w:val="4D5F157F"/>
    <w:rsid w:val="4D627CFE"/>
    <w:rsid w:val="4D66CE66"/>
    <w:rsid w:val="4D6F0340"/>
    <w:rsid w:val="4D735F9C"/>
    <w:rsid w:val="4D76C80D"/>
    <w:rsid w:val="4D77E1F6"/>
    <w:rsid w:val="4D7D98C1"/>
    <w:rsid w:val="4D853D64"/>
    <w:rsid w:val="4D85B391"/>
    <w:rsid w:val="4D9AABCF"/>
    <w:rsid w:val="4DA0B87B"/>
    <w:rsid w:val="4DA0D9D4"/>
    <w:rsid w:val="4DA17B5D"/>
    <w:rsid w:val="4DA233BC"/>
    <w:rsid w:val="4DA3525C"/>
    <w:rsid w:val="4DAA2A5C"/>
    <w:rsid w:val="4DAB301C"/>
    <w:rsid w:val="4DADB60D"/>
    <w:rsid w:val="4DAEA84B"/>
    <w:rsid w:val="4DB02BE2"/>
    <w:rsid w:val="4DBD259C"/>
    <w:rsid w:val="4DCC00FC"/>
    <w:rsid w:val="4DCC050F"/>
    <w:rsid w:val="4DD4E87A"/>
    <w:rsid w:val="4DD59FB6"/>
    <w:rsid w:val="4DD7272C"/>
    <w:rsid w:val="4DDC46FC"/>
    <w:rsid w:val="4DDEC23C"/>
    <w:rsid w:val="4DE446AC"/>
    <w:rsid w:val="4DE96614"/>
    <w:rsid w:val="4DEA8D7D"/>
    <w:rsid w:val="4DECADD8"/>
    <w:rsid w:val="4DEECF45"/>
    <w:rsid w:val="4DEFAE7B"/>
    <w:rsid w:val="4DF80FE6"/>
    <w:rsid w:val="4E064452"/>
    <w:rsid w:val="4E08129D"/>
    <w:rsid w:val="4E0B0343"/>
    <w:rsid w:val="4E1032EC"/>
    <w:rsid w:val="4E109A77"/>
    <w:rsid w:val="4E129F14"/>
    <w:rsid w:val="4E14E615"/>
    <w:rsid w:val="4E171E2F"/>
    <w:rsid w:val="4E173C87"/>
    <w:rsid w:val="4E196EE7"/>
    <w:rsid w:val="4E1AC39C"/>
    <w:rsid w:val="4E1E0839"/>
    <w:rsid w:val="4E1E237C"/>
    <w:rsid w:val="4E22F832"/>
    <w:rsid w:val="4E2360E6"/>
    <w:rsid w:val="4E253A01"/>
    <w:rsid w:val="4E2E8752"/>
    <w:rsid w:val="4E31F484"/>
    <w:rsid w:val="4E3524E2"/>
    <w:rsid w:val="4E3BD0DE"/>
    <w:rsid w:val="4E3EBFC4"/>
    <w:rsid w:val="4E3FCB93"/>
    <w:rsid w:val="4E46BE28"/>
    <w:rsid w:val="4E4E9209"/>
    <w:rsid w:val="4E50821D"/>
    <w:rsid w:val="4E52FDD9"/>
    <w:rsid w:val="4E5450E2"/>
    <w:rsid w:val="4E5B08F5"/>
    <w:rsid w:val="4E5F55E1"/>
    <w:rsid w:val="4E683E35"/>
    <w:rsid w:val="4E6EC862"/>
    <w:rsid w:val="4E72776E"/>
    <w:rsid w:val="4E7CDFC0"/>
    <w:rsid w:val="4E80ACEF"/>
    <w:rsid w:val="4E827F57"/>
    <w:rsid w:val="4E848DD0"/>
    <w:rsid w:val="4E871FF0"/>
    <w:rsid w:val="4E8B57A3"/>
    <w:rsid w:val="4E925946"/>
    <w:rsid w:val="4EA113B6"/>
    <w:rsid w:val="4EA5A4BD"/>
    <w:rsid w:val="4EAA72D6"/>
    <w:rsid w:val="4EB19022"/>
    <w:rsid w:val="4EB780D1"/>
    <w:rsid w:val="4EB95E8B"/>
    <w:rsid w:val="4EC0A588"/>
    <w:rsid w:val="4EC13748"/>
    <w:rsid w:val="4ECB9A3C"/>
    <w:rsid w:val="4ECD81C7"/>
    <w:rsid w:val="4ED94B27"/>
    <w:rsid w:val="4EE0D7ED"/>
    <w:rsid w:val="4EE3A861"/>
    <w:rsid w:val="4EE934F2"/>
    <w:rsid w:val="4EF9F160"/>
    <w:rsid w:val="4EFDB77E"/>
    <w:rsid w:val="4EFE7481"/>
    <w:rsid w:val="4F07A994"/>
    <w:rsid w:val="4F09B966"/>
    <w:rsid w:val="4F13B257"/>
    <w:rsid w:val="4F241F69"/>
    <w:rsid w:val="4F2EDF7D"/>
    <w:rsid w:val="4F39B107"/>
    <w:rsid w:val="4F39E535"/>
    <w:rsid w:val="4F442C8B"/>
    <w:rsid w:val="4F52776A"/>
    <w:rsid w:val="4F5562D1"/>
    <w:rsid w:val="4F60BE1D"/>
    <w:rsid w:val="4F632741"/>
    <w:rsid w:val="4F7546F5"/>
    <w:rsid w:val="4F7DB998"/>
    <w:rsid w:val="4F7F76AF"/>
    <w:rsid w:val="4F843A56"/>
    <w:rsid w:val="4F8990C6"/>
    <w:rsid w:val="4F8C770B"/>
    <w:rsid w:val="4F8E9657"/>
    <w:rsid w:val="4F8EF8C3"/>
    <w:rsid w:val="4F9075F9"/>
    <w:rsid w:val="4F9BE3B8"/>
    <w:rsid w:val="4F9F9BFD"/>
    <w:rsid w:val="4F9FB0B4"/>
    <w:rsid w:val="4FA7A1E7"/>
    <w:rsid w:val="4FB428CB"/>
    <w:rsid w:val="4FB84648"/>
    <w:rsid w:val="4FC3E3EA"/>
    <w:rsid w:val="4FC8EF7A"/>
    <w:rsid w:val="4FCFCA83"/>
    <w:rsid w:val="4FD15F72"/>
    <w:rsid w:val="4FE28E89"/>
    <w:rsid w:val="4FED7CB8"/>
    <w:rsid w:val="4FEEBDF4"/>
    <w:rsid w:val="5004DB1A"/>
    <w:rsid w:val="50067A8A"/>
    <w:rsid w:val="50101F63"/>
    <w:rsid w:val="501158F3"/>
    <w:rsid w:val="501BD369"/>
    <w:rsid w:val="5022B032"/>
    <w:rsid w:val="50264493"/>
    <w:rsid w:val="5029D3D9"/>
    <w:rsid w:val="502B452B"/>
    <w:rsid w:val="502E8AC2"/>
    <w:rsid w:val="503260E0"/>
    <w:rsid w:val="5035352A"/>
    <w:rsid w:val="50401925"/>
    <w:rsid w:val="50429C8A"/>
    <w:rsid w:val="5042E769"/>
    <w:rsid w:val="504775CC"/>
    <w:rsid w:val="50478C4C"/>
    <w:rsid w:val="504CB2C6"/>
    <w:rsid w:val="504DC5BF"/>
    <w:rsid w:val="50580269"/>
    <w:rsid w:val="505EC1BC"/>
    <w:rsid w:val="505EEC3C"/>
    <w:rsid w:val="505FFE6D"/>
    <w:rsid w:val="50608000"/>
    <w:rsid w:val="506472DA"/>
    <w:rsid w:val="5064829A"/>
    <w:rsid w:val="5066726D"/>
    <w:rsid w:val="5068D76F"/>
    <w:rsid w:val="506BA143"/>
    <w:rsid w:val="506BB856"/>
    <w:rsid w:val="506DFE37"/>
    <w:rsid w:val="506EF622"/>
    <w:rsid w:val="507CD3A7"/>
    <w:rsid w:val="50802DE5"/>
    <w:rsid w:val="50823699"/>
    <w:rsid w:val="5083C83D"/>
    <w:rsid w:val="508E4433"/>
    <w:rsid w:val="509B48CA"/>
    <w:rsid w:val="50A412BE"/>
    <w:rsid w:val="50ADD78E"/>
    <w:rsid w:val="50AFB2FC"/>
    <w:rsid w:val="50BD593A"/>
    <w:rsid w:val="50BE6A45"/>
    <w:rsid w:val="50C36980"/>
    <w:rsid w:val="50C75F5B"/>
    <w:rsid w:val="50D9B9F3"/>
    <w:rsid w:val="50E2CD5B"/>
    <w:rsid w:val="50E5214D"/>
    <w:rsid w:val="50E5C18B"/>
    <w:rsid w:val="50E745E8"/>
    <w:rsid w:val="50EAB089"/>
    <w:rsid w:val="50ECAFF7"/>
    <w:rsid w:val="50F67A8A"/>
    <w:rsid w:val="51079D87"/>
    <w:rsid w:val="51091130"/>
    <w:rsid w:val="510DAA6B"/>
    <w:rsid w:val="511B18E9"/>
    <w:rsid w:val="511EBEFD"/>
    <w:rsid w:val="51270626"/>
    <w:rsid w:val="51276B76"/>
    <w:rsid w:val="512F7DEA"/>
    <w:rsid w:val="51389022"/>
    <w:rsid w:val="5139AD0E"/>
    <w:rsid w:val="513A0390"/>
    <w:rsid w:val="513A55C9"/>
    <w:rsid w:val="513B0B76"/>
    <w:rsid w:val="513B8115"/>
    <w:rsid w:val="514F0612"/>
    <w:rsid w:val="514FF92C"/>
    <w:rsid w:val="51510FA9"/>
    <w:rsid w:val="515476D8"/>
    <w:rsid w:val="515AB967"/>
    <w:rsid w:val="515B053D"/>
    <w:rsid w:val="516040E9"/>
    <w:rsid w:val="5171378A"/>
    <w:rsid w:val="5172D969"/>
    <w:rsid w:val="5172DD8E"/>
    <w:rsid w:val="5175B09F"/>
    <w:rsid w:val="51763F8E"/>
    <w:rsid w:val="5179B37C"/>
    <w:rsid w:val="517BC2EB"/>
    <w:rsid w:val="5183CE68"/>
    <w:rsid w:val="51844224"/>
    <w:rsid w:val="518CC2C5"/>
    <w:rsid w:val="5190119B"/>
    <w:rsid w:val="5191D196"/>
    <w:rsid w:val="519BE86A"/>
    <w:rsid w:val="519E6985"/>
    <w:rsid w:val="51A084A8"/>
    <w:rsid w:val="51A87348"/>
    <w:rsid w:val="51AE390B"/>
    <w:rsid w:val="51AEA321"/>
    <w:rsid w:val="51B9BDB4"/>
    <w:rsid w:val="51C14DA8"/>
    <w:rsid w:val="51C3F13E"/>
    <w:rsid w:val="51C48186"/>
    <w:rsid w:val="51C5268B"/>
    <w:rsid w:val="51D0D9D4"/>
    <w:rsid w:val="51D8ED38"/>
    <w:rsid w:val="51D93F58"/>
    <w:rsid w:val="51E064A4"/>
    <w:rsid w:val="51E096E9"/>
    <w:rsid w:val="51E25C25"/>
    <w:rsid w:val="51E3F76B"/>
    <w:rsid w:val="51E7407B"/>
    <w:rsid w:val="51F1931B"/>
    <w:rsid w:val="51F71E18"/>
    <w:rsid w:val="52007539"/>
    <w:rsid w:val="5200C74D"/>
    <w:rsid w:val="5215AAAC"/>
    <w:rsid w:val="521BED06"/>
    <w:rsid w:val="521C092C"/>
    <w:rsid w:val="5226D4C2"/>
    <w:rsid w:val="522CDD27"/>
    <w:rsid w:val="5230D3F4"/>
    <w:rsid w:val="524627AD"/>
    <w:rsid w:val="5253B1F4"/>
    <w:rsid w:val="5256ADBD"/>
    <w:rsid w:val="525A1324"/>
    <w:rsid w:val="5261B078"/>
    <w:rsid w:val="52627CB5"/>
    <w:rsid w:val="52647CEF"/>
    <w:rsid w:val="52680A95"/>
    <w:rsid w:val="526B5749"/>
    <w:rsid w:val="526E3933"/>
    <w:rsid w:val="52730DB1"/>
    <w:rsid w:val="5281C354"/>
    <w:rsid w:val="528CFB51"/>
    <w:rsid w:val="52926AFC"/>
    <w:rsid w:val="52936DB3"/>
    <w:rsid w:val="529FCABF"/>
    <w:rsid w:val="52A177B3"/>
    <w:rsid w:val="52A59201"/>
    <w:rsid w:val="52B0EA2D"/>
    <w:rsid w:val="52B3B1A6"/>
    <w:rsid w:val="52BC9180"/>
    <w:rsid w:val="52BD004D"/>
    <w:rsid w:val="52BE8A3B"/>
    <w:rsid w:val="52C1F105"/>
    <w:rsid w:val="52D75176"/>
    <w:rsid w:val="52D9FACE"/>
    <w:rsid w:val="52DA4C28"/>
    <w:rsid w:val="52E70C91"/>
    <w:rsid w:val="52E8678B"/>
    <w:rsid w:val="52ECE00A"/>
    <w:rsid w:val="52ED53E4"/>
    <w:rsid w:val="52F1A750"/>
    <w:rsid w:val="52FBFB65"/>
    <w:rsid w:val="5300C7C3"/>
    <w:rsid w:val="53014048"/>
    <w:rsid w:val="53139890"/>
    <w:rsid w:val="5313B796"/>
    <w:rsid w:val="5314E829"/>
    <w:rsid w:val="5315FC4E"/>
    <w:rsid w:val="53163549"/>
    <w:rsid w:val="5317EB5E"/>
    <w:rsid w:val="53236CA1"/>
    <w:rsid w:val="5326BE73"/>
    <w:rsid w:val="53296400"/>
    <w:rsid w:val="532B6A22"/>
    <w:rsid w:val="532D9A9D"/>
    <w:rsid w:val="532DA1F7"/>
    <w:rsid w:val="53321462"/>
    <w:rsid w:val="53372886"/>
    <w:rsid w:val="53473568"/>
    <w:rsid w:val="5347E688"/>
    <w:rsid w:val="534D1BD2"/>
    <w:rsid w:val="53519720"/>
    <w:rsid w:val="5352C4E3"/>
    <w:rsid w:val="535D86C8"/>
    <w:rsid w:val="535DECB2"/>
    <w:rsid w:val="5360E8A7"/>
    <w:rsid w:val="53677E9F"/>
    <w:rsid w:val="536DD20B"/>
    <w:rsid w:val="5375D78D"/>
    <w:rsid w:val="53789E69"/>
    <w:rsid w:val="5378E3FD"/>
    <w:rsid w:val="537D1230"/>
    <w:rsid w:val="537F1555"/>
    <w:rsid w:val="5381A8AE"/>
    <w:rsid w:val="53894D9F"/>
    <w:rsid w:val="538AD1E6"/>
    <w:rsid w:val="538BA027"/>
    <w:rsid w:val="538F88F5"/>
    <w:rsid w:val="5398E333"/>
    <w:rsid w:val="539F3307"/>
    <w:rsid w:val="53A0DA2C"/>
    <w:rsid w:val="53A18880"/>
    <w:rsid w:val="53A29CD3"/>
    <w:rsid w:val="53A797C5"/>
    <w:rsid w:val="53B4330F"/>
    <w:rsid w:val="53BD8058"/>
    <w:rsid w:val="53C07288"/>
    <w:rsid w:val="53DCD55C"/>
    <w:rsid w:val="53DFB18C"/>
    <w:rsid w:val="53E4414C"/>
    <w:rsid w:val="53E5244C"/>
    <w:rsid w:val="53EF14DC"/>
    <w:rsid w:val="53F7A475"/>
    <w:rsid w:val="53F7DDB4"/>
    <w:rsid w:val="53F9D27D"/>
    <w:rsid w:val="53FBE256"/>
    <w:rsid w:val="53FC7FC6"/>
    <w:rsid w:val="53FDDE02"/>
    <w:rsid w:val="5401174A"/>
    <w:rsid w:val="54048AE9"/>
    <w:rsid w:val="54097D32"/>
    <w:rsid w:val="540D8FAF"/>
    <w:rsid w:val="541317F5"/>
    <w:rsid w:val="54206F6A"/>
    <w:rsid w:val="542ED600"/>
    <w:rsid w:val="542EFF3B"/>
    <w:rsid w:val="543069D7"/>
    <w:rsid w:val="54335A4C"/>
    <w:rsid w:val="5436C6D2"/>
    <w:rsid w:val="5436F91D"/>
    <w:rsid w:val="543DBD4D"/>
    <w:rsid w:val="544D2F51"/>
    <w:rsid w:val="5465A8B2"/>
    <w:rsid w:val="5467DD7E"/>
    <w:rsid w:val="547030E4"/>
    <w:rsid w:val="547AB3E7"/>
    <w:rsid w:val="548610E4"/>
    <w:rsid w:val="548799EE"/>
    <w:rsid w:val="5489E40F"/>
    <w:rsid w:val="549170CA"/>
    <w:rsid w:val="54947B85"/>
    <w:rsid w:val="5495A97A"/>
    <w:rsid w:val="5497B2BA"/>
    <w:rsid w:val="549ECDF7"/>
    <w:rsid w:val="54A05D60"/>
    <w:rsid w:val="54A392D4"/>
    <w:rsid w:val="54A4432C"/>
    <w:rsid w:val="54B2134D"/>
    <w:rsid w:val="54B5B54D"/>
    <w:rsid w:val="54B84157"/>
    <w:rsid w:val="54D5D45C"/>
    <w:rsid w:val="54E47944"/>
    <w:rsid w:val="54E7782C"/>
    <w:rsid w:val="54ECA9A6"/>
    <w:rsid w:val="54ED08D2"/>
    <w:rsid w:val="54F6C764"/>
    <w:rsid w:val="54F8A261"/>
    <w:rsid w:val="54F9BD13"/>
    <w:rsid w:val="54FBCC3A"/>
    <w:rsid w:val="54FF0A4B"/>
    <w:rsid w:val="5501D512"/>
    <w:rsid w:val="55044B1F"/>
    <w:rsid w:val="5505432A"/>
    <w:rsid w:val="550AA6CD"/>
    <w:rsid w:val="550CD3A4"/>
    <w:rsid w:val="550CED14"/>
    <w:rsid w:val="550D7A10"/>
    <w:rsid w:val="55182AD1"/>
    <w:rsid w:val="551949A3"/>
    <w:rsid w:val="552A5E76"/>
    <w:rsid w:val="552EED24"/>
    <w:rsid w:val="55361B6A"/>
    <w:rsid w:val="55399EAC"/>
    <w:rsid w:val="55433DBA"/>
    <w:rsid w:val="5543CD02"/>
    <w:rsid w:val="554F89B0"/>
    <w:rsid w:val="55548DA8"/>
    <w:rsid w:val="55561D97"/>
    <w:rsid w:val="555972AC"/>
    <w:rsid w:val="555FE547"/>
    <w:rsid w:val="556044EF"/>
    <w:rsid w:val="556692C8"/>
    <w:rsid w:val="55679E5E"/>
    <w:rsid w:val="55729930"/>
    <w:rsid w:val="557D53EE"/>
    <w:rsid w:val="5584100C"/>
    <w:rsid w:val="558F6841"/>
    <w:rsid w:val="55A1C324"/>
    <w:rsid w:val="55B119CA"/>
    <w:rsid w:val="55BAEB81"/>
    <w:rsid w:val="55C2900B"/>
    <w:rsid w:val="55C45FBF"/>
    <w:rsid w:val="55CA4227"/>
    <w:rsid w:val="55CEB694"/>
    <w:rsid w:val="55D90642"/>
    <w:rsid w:val="55DDFAAF"/>
    <w:rsid w:val="55E237CD"/>
    <w:rsid w:val="55E881AF"/>
    <w:rsid w:val="55EBD921"/>
    <w:rsid w:val="55EC4386"/>
    <w:rsid w:val="55EECEBE"/>
    <w:rsid w:val="55F47542"/>
    <w:rsid w:val="55F6E524"/>
    <w:rsid w:val="5601E1E3"/>
    <w:rsid w:val="56069FB6"/>
    <w:rsid w:val="5607BA62"/>
    <w:rsid w:val="560CC35F"/>
    <w:rsid w:val="560DD12D"/>
    <w:rsid w:val="5616806F"/>
    <w:rsid w:val="56172389"/>
    <w:rsid w:val="561C13B9"/>
    <w:rsid w:val="5628265D"/>
    <w:rsid w:val="56285E60"/>
    <w:rsid w:val="56294639"/>
    <w:rsid w:val="5629631E"/>
    <w:rsid w:val="563B4DAA"/>
    <w:rsid w:val="563FD3F2"/>
    <w:rsid w:val="5642AC9F"/>
    <w:rsid w:val="5646B427"/>
    <w:rsid w:val="564C16B4"/>
    <w:rsid w:val="5651D00D"/>
    <w:rsid w:val="565AD993"/>
    <w:rsid w:val="566097BD"/>
    <w:rsid w:val="5662C085"/>
    <w:rsid w:val="5668627A"/>
    <w:rsid w:val="5671034C"/>
    <w:rsid w:val="5676F1C9"/>
    <w:rsid w:val="56797EFE"/>
    <w:rsid w:val="5681BF4B"/>
    <w:rsid w:val="56873505"/>
    <w:rsid w:val="5687B587"/>
    <w:rsid w:val="568F68C3"/>
    <w:rsid w:val="5697A418"/>
    <w:rsid w:val="56A44CCD"/>
    <w:rsid w:val="56B02DF5"/>
    <w:rsid w:val="56BCABAB"/>
    <w:rsid w:val="56C25EB3"/>
    <w:rsid w:val="56C33727"/>
    <w:rsid w:val="56CABD85"/>
    <w:rsid w:val="56D414F1"/>
    <w:rsid w:val="56D457D8"/>
    <w:rsid w:val="56DE61C4"/>
    <w:rsid w:val="56E2A64E"/>
    <w:rsid w:val="56EBC6CC"/>
    <w:rsid w:val="56EC684C"/>
    <w:rsid w:val="56F05E09"/>
    <w:rsid w:val="56F17A54"/>
    <w:rsid w:val="56FAC7A5"/>
    <w:rsid w:val="56FB232A"/>
    <w:rsid w:val="57047F86"/>
    <w:rsid w:val="570500CE"/>
    <w:rsid w:val="5720064F"/>
    <w:rsid w:val="5726B396"/>
    <w:rsid w:val="572895CA"/>
    <w:rsid w:val="572BA95F"/>
    <w:rsid w:val="573B4584"/>
    <w:rsid w:val="573C41A3"/>
    <w:rsid w:val="573F82F6"/>
    <w:rsid w:val="5741BEAA"/>
    <w:rsid w:val="57594276"/>
    <w:rsid w:val="575EED33"/>
    <w:rsid w:val="57672E7A"/>
    <w:rsid w:val="577596E2"/>
    <w:rsid w:val="57781227"/>
    <w:rsid w:val="577E9CE5"/>
    <w:rsid w:val="57862C6D"/>
    <w:rsid w:val="578F0856"/>
    <w:rsid w:val="5790B22A"/>
    <w:rsid w:val="57916FC3"/>
    <w:rsid w:val="5791FE57"/>
    <w:rsid w:val="57933203"/>
    <w:rsid w:val="579B017E"/>
    <w:rsid w:val="579C3EFE"/>
    <w:rsid w:val="579DECD5"/>
    <w:rsid w:val="57A17A71"/>
    <w:rsid w:val="57A5D968"/>
    <w:rsid w:val="57A82753"/>
    <w:rsid w:val="57A9CEDE"/>
    <w:rsid w:val="57AA5049"/>
    <w:rsid w:val="57B3BDF9"/>
    <w:rsid w:val="57B59A45"/>
    <w:rsid w:val="57BE9D3F"/>
    <w:rsid w:val="57C0D9C0"/>
    <w:rsid w:val="57C325AC"/>
    <w:rsid w:val="57C4023B"/>
    <w:rsid w:val="57C45112"/>
    <w:rsid w:val="57C653DA"/>
    <w:rsid w:val="57DD3C3B"/>
    <w:rsid w:val="57DEDEEC"/>
    <w:rsid w:val="57E2D8EC"/>
    <w:rsid w:val="57E4A6DB"/>
    <w:rsid w:val="57E7AEC5"/>
    <w:rsid w:val="57F38574"/>
    <w:rsid w:val="57F5FE7A"/>
    <w:rsid w:val="57F7F79F"/>
    <w:rsid w:val="57FB143C"/>
    <w:rsid w:val="5803B679"/>
    <w:rsid w:val="5808A003"/>
    <w:rsid w:val="580E6061"/>
    <w:rsid w:val="581803A2"/>
    <w:rsid w:val="5819118C"/>
    <w:rsid w:val="581A15F8"/>
    <w:rsid w:val="5821C765"/>
    <w:rsid w:val="5823E184"/>
    <w:rsid w:val="5823EB59"/>
    <w:rsid w:val="58244A68"/>
    <w:rsid w:val="58271AF1"/>
    <w:rsid w:val="582FA75A"/>
    <w:rsid w:val="5840434E"/>
    <w:rsid w:val="5844CB5B"/>
    <w:rsid w:val="5846B7EF"/>
    <w:rsid w:val="58504F43"/>
    <w:rsid w:val="58529E31"/>
    <w:rsid w:val="5854431C"/>
    <w:rsid w:val="5855183D"/>
    <w:rsid w:val="5863AE27"/>
    <w:rsid w:val="58670F87"/>
    <w:rsid w:val="587D63F3"/>
    <w:rsid w:val="5881AC1E"/>
    <w:rsid w:val="58855D2F"/>
    <w:rsid w:val="58994CE4"/>
    <w:rsid w:val="589F9768"/>
    <w:rsid w:val="58AC3C1F"/>
    <w:rsid w:val="58B35D52"/>
    <w:rsid w:val="58B83D0A"/>
    <w:rsid w:val="58B8AC6F"/>
    <w:rsid w:val="58C1B577"/>
    <w:rsid w:val="58C41A5D"/>
    <w:rsid w:val="58DD40FA"/>
    <w:rsid w:val="58E1A06F"/>
    <w:rsid w:val="58E6ABC1"/>
    <w:rsid w:val="58F24A56"/>
    <w:rsid w:val="58F512D7"/>
    <w:rsid w:val="58F70E04"/>
    <w:rsid w:val="58FA41B6"/>
    <w:rsid w:val="58FABD94"/>
    <w:rsid w:val="58FBA16D"/>
    <w:rsid w:val="58FDEA2E"/>
    <w:rsid w:val="590CC4EB"/>
    <w:rsid w:val="5912AAB5"/>
    <w:rsid w:val="59219C93"/>
    <w:rsid w:val="5926042E"/>
    <w:rsid w:val="592D878E"/>
    <w:rsid w:val="5932A5CB"/>
    <w:rsid w:val="593913C0"/>
    <w:rsid w:val="593B3C34"/>
    <w:rsid w:val="5943079D"/>
    <w:rsid w:val="594AC89F"/>
    <w:rsid w:val="594D2DA3"/>
    <w:rsid w:val="59504AA3"/>
    <w:rsid w:val="595AACE2"/>
    <w:rsid w:val="595FFF22"/>
    <w:rsid w:val="59602B1C"/>
    <w:rsid w:val="5960C687"/>
    <w:rsid w:val="5962FFD6"/>
    <w:rsid w:val="597432CE"/>
    <w:rsid w:val="597830AD"/>
    <w:rsid w:val="59792A4F"/>
    <w:rsid w:val="598089FA"/>
    <w:rsid w:val="598138EA"/>
    <w:rsid w:val="59935BF1"/>
    <w:rsid w:val="599B0C16"/>
    <w:rsid w:val="599C4670"/>
    <w:rsid w:val="59A20089"/>
    <w:rsid w:val="59A7458C"/>
    <w:rsid w:val="59AA3443"/>
    <w:rsid w:val="59AE8477"/>
    <w:rsid w:val="59AF0A70"/>
    <w:rsid w:val="59AFD11A"/>
    <w:rsid w:val="59B456FE"/>
    <w:rsid w:val="59C31535"/>
    <w:rsid w:val="59CD6EFF"/>
    <w:rsid w:val="59D011D6"/>
    <w:rsid w:val="59D09905"/>
    <w:rsid w:val="59D3F453"/>
    <w:rsid w:val="59D78041"/>
    <w:rsid w:val="59DB62E3"/>
    <w:rsid w:val="59E040E7"/>
    <w:rsid w:val="59E66945"/>
    <w:rsid w:val="59EC53C2"/>
    <w:rsid w:val="59F6C936"/>
    <w:rsid w:val="59FDDA32"/>
    <w:rsid w:val="59FFDF41"/>
    <w:rsid w:val="5A023495"/>
    <w:rsid w:val="5A0C0F8F"/>
    <w:rsid w:val="5A0DC8A0"/>
    <w:rsid w:val="5A10B5D4"/>
    <w:rsid w:val="5A14EF58"/>
    <w:rsid w:val="5A17A0FF"/>
    <w:rsid w:val="5A212D90"/>
    <w:rsid w:val="5A26A7BD"/>
    <w:rsid w:val="5A26D0D6"/>
    <w:rsid w:val="5A294E80"/>
    <w:rsid w:val="5A2A766C"/>
    <w:rsid w:val="5A2B8F5C"/>
    <w:rsid w:val="5A31F617"/>
    <w:rsid w:val="5A36F069"/>
    <w:rsid w:val="5A3BA7C8"/>
    <w:rsid w:val="5A42F36C"/>
    <w:rsid w:val="5A48B6D9"/>
    <w:rsid w:val="5A4E5652"/>
    <w:rsid w:val="5A53E0CF"/>
    <w:rsid w:val="5A672F3A"/>
    <w:rsid w:val="5A725D59"/>
    <w:rsid w:val="5A730B69"/>
    <w:rsid w:val="5A760BDE"/>
    <w:rsid w:val="5A77CC87"/>
    <w:rsid w:val="5A7806BE"/>
    <w:rsid w:val="5A78B9E9"/>
    <w:rsid w:val="5A7B8C0A"/>
    <w:rsid w:val="5A7C1EFB"/>
    <w:rsid w:val="5A812DCE"/>
    <w:rsid w:val="5A840D3F"/>
    <w:rsid w:val="5A894F2D"/>
    <w:rsid w:val="5A89F37E"/>
    <w:rsid w:val="5A8AF4AA"/>
    <w:rsid w:val="5A9BFD05"/>
    <w:rsid w:val="5A9E09D4"/>
    <w:rsid w:val="5AA09735"/>
    <w:rsid w:val="5AA2D4BB"/>
    <w:rsid w:val="5AA44497"/>
    <w:rsid w:val="5AB08045"/>
    <w:rsid w:val="5AB89D53"/>
    <w:rsid w:val="5AB91DA5"/>
    <w:rsid w:val="5ABF4444"/>
    <w:rsid w:val="5AC1B8B5"/>
    <w:rsid w:val="5AC21565"/>
    <w:rsid w:val="5AD3A2DB"/>
    <w:rsid w:val="5ADB7B18"/>
    <w:rsid w:val="5AE88239"/>
    <w:rsid w:val="5AE8C9A4"/>
    <w:rsid w:val="5AEE33B4"/>
    <w:rsid w:val="5AFE980B"/>
    <w:rsid w:val="5B0269B1"/>
    <w:rsid w:val="5B03B5B9"/>
    <w:rsid w:val="5B04DDF9"/>
    <w:rsid w:val="5B10942A"/>
    <w:rsid w:val="5B144448"/>
    <w:rsid w:val="5B1CDE88"/>
    <w:rsid w:val="5B1D0FDF"/>
    <w:rsid w:val="5B2168F5"/>
    <w:rsid w:val="5B21B3B1"/>
    <w:rsid w:val="5B2BAEEA"/>
    <w:rsid w:val="5B3B44CD"/>
    <w:rsid w:val="5B4144AA"/>
    <w:rsid w:val="5B4604A4"/>
    <w:rsid w:val="5B52A749"/>
    <w:rsid w:val="5B5A983A"/>
    <w:rsid w:val="5B68E5AB"/>
    <w:rsid w:val="5B6AC6A7"/>
    <w:rsid w:val="5B6F8443"/>
    <w:rsid w:val="5B7A5370"/>
    <w:rsid w:val="5B8493DD"/>
    <w:rsid w:val="5B85B34E"/>
    <w:rsid w:val="5B89772D"/>
    <w:rsid w:val="5B906854"/>
    <w:rsid w:val="5B9516DF"/>
    <w:rsid w:val="5B9C2F7A"/>
    <w:rsid w:val="5B9EB70A"/>
    <w:rsid w:val="5BA84642"/>
    <w:rsid w:val="5BA85C22"/>
    <w:rsid w:val="5BAC863C"/>
    <w:rsid w:val="5BB775A7"/>
    <w:rsid w:val="5BBCF9F8"/>
    <w:rsid w:val="5BBDC5D9"/>
    <w:rsid w:val="5BBECB73"/>
    <w:rsid w:val="5BCC64B0"/>
    <w:rsid w:val="5BD1275C"/>
    <w:rsid w:val="5BD4B286"/>
    <w:rsid w:val="5BDC613A"/>
    <w:rsid w:val="5BE29CB3"/>
    <w:rsid w:val="5BE480D5"/>
    <w:rsid w:val="5BE5C291"/>
    <w:rsid w:val="5BE676FB"/>
    <w:rsid w:val="5BE9FE90"/>
    <w:rsid w:val="5BF529BC"/>
    <w:rsid w:val="5C00CFC7"/>
    <w:rsid w:val="5C0866FC"/>
    <w:rsid w:val="5C0A28F5"/>
    <w:rsid w:val="5C0AEFBB"/>
    <w:rsid w:val="5C0BB5C4"/>
    <w:rsid w:val="5C0C7B5E"/>
    <w:rsid w:val="5C181B1A"/>
    <w:rsid w:val="5C1CB293"/>
    <w:rsid w:val="5C2138C4"/>
    <w:rsid w:val="5C25A0E3"/>
    <w:rsid w:val="5C273C12"/>
    <w:rsid w:val="5C2A6FE6"/>
    <w:rsid w:val="5C3218DB"/>
    <w:rsid w:val="5C32D630"/>
    <w:rsid w:val="5C33DCA5"/>
    <w:rsid w:val="5C39DEE2"/>
    <w:rsid w:val="5C3EBF7A"/>
    <w:rsid w:val="5C54D404"/>
    <w:rsid w:val="5C55BC13"/>
    <w:rsid w:val="5C6D0ADA"/>
    <w:rsid w:val="5C6DE663"/>
    <w:rsid w:val="5C73351F"/>
    <w:rsid w:val="5C86942C"/>
    <w:rsid w:val="5C92C918"/>
    <w:rsid w:val="5C957C5C"/>
    <w:rsid w:val="5C9777FC"/>
    <w:rsid w:val="5C9EDFCD"/>
    <w:rsid w:val="5CA46D7E"/>
    <w:rsid w:val="5CAA2109"/>
    <w:rsid w:val="5CB3CF21"/>
    <w:rsid w:val="5CB69D71"/>
    <w:rsid w:val="5CB7A1E3"/>
    <w:rsid w:val="5CC30B7C"/>
    <w:rsid w:val="5CC34BF3"/>
    <w:rsid w:val="5CC99957"/>
    <w:rsid w:val="5CCA1B17"/>
    <w:rsid w:val="5CCF3DD6"/>
    <w:rsid w:val="5CD24C68"/>
    <w:rsid w:val="5CD470A7"/>
    <w:rsid w:val="5CD96B1D"/>
    <w:rsid w:val="5CDBFFBF"/>
    <w:rsid w:val="5CE34374"/>
    <w:rsid w:val="5CEF13CD"/>
    <w:rsid w:val="5CEF46C3"/>
    <w:rsid w:val="5D07BEC8"/>
    <w:rsid w:val="5D08E821"/>
    <w:rsid w:val="5D0A1A5E"/>
    <w:rsid w:val="5D0B9515"/>
    <w:rsid w:val="5D0EB288"/>
    <w:rsid w:val="5D117411"/>
    <w:rsid w:val="5D14E672"/>
    <w:rsid w:val="5D1748C3"/>
    <w:rsid w:val="5D1D1453"/>
    <w:rsid w:val="5D26531F"/>
    <w:rsid w:val="5D2E437A"/>
    <w:rsid w:val="5D3D408D"/>
    <w:rsid w:val="5D3E6403"/>
    <w:rsid w:val="5D43BD44"/>
    <w:rsid w:val="5D44A484"/>
    <w:rsid w:val="5D46ABC3"/>
    <w:rsid w:val="5D4F89EF"/>
    <w:rsid w:val="5D4FC4CC"/>
    <w:rsid w:val="5D52A453"/>
    <w:rsid w:val="5D53F610"/>
    <w:rsid w:val="5D595F97"/>
    <w:rsid w:val="5D59FFF4"/>
    <w:rsid w:val="5D5AA518"/>
    <w:rsid w:val="5D68390E"/>
    <w:rsid w:val="5D68939C"/>
    <w:rsid w:val="5D6D4717"/>
    <w:rsid w:val="5D700084"/>
    <w:rsid w:val="5D71FA4E"/>
    <w:rsid w:val="5D72361A"/>
    <w:rsid w:val="5D758AA3"/>
    <w:rsid w:val="5D7C30E3"/>
    <w:rsid w:val="5D8625E3"/>
    <w:rsid w:val="5D8679B9"/>
    <w:rsid w:val="5D8B62D7"/>
    <w:rsid w:val="5D8CFBE6"/>
    <w:rsid w:val="5D9087D0"/>
    <w:rsid w:val="5D937AD6"/>
    <w:rsid w:val="5D96CAC3"/>
    <w:rsid w:val="5D972433"/>
    <w:rsid w:val="5D9F129D"/>
    <w:rsid w:val="5D9F2928"/>
    <w:rsid w:val="5DA0EEC7"/>
    <w:rsid w:val="5DA311AB"/>
    <w:rsid w:val="5DACA333"/>
    <w:rsid w:val="5DAFFAE6"/>
    <w:rsid w:val="5DB5DDEB"/>
    <w:rsid w:val="5DB8ACBF"/>
    <w:rsid w:val="5DBB2D92"/>
    <w:rsid w:val="5DC53E60"/>
    <w:rsid w:val="5DC55FAE"/>
    <w:rsid w:val="5DCE7DA0"/>
    <w:rsid w:val="5DD5540C"/>
    <w:rsid w:val="5DD574E4"/>
    <w:rsid w:val="5DD58BF5"/>
    <w:rsid w:val="5DD66B9E"/>
    <w:rsid w:val="5DE1216B"/>
    <w:rsid w:val="5DE189E9"/>
    <w:rsid w:val="5DE68322"/>
    <w:rsid w:val="5DEA40ED"/>
    <w:rsid w:val="5DEB3DA7"/>
    <w:rsid w:val="5DECD622"/>
    <w:rsid w:val="5DF5CE39"/>
    <w:rsid w:val="5E0293A7"/>
    <w:rsid w:val="5E1217DA"/>
    <w:rsid w:val="5E127B7B"/>
    <w:rsid w:val="5E19B589"/>
    <w:rsid w:val="5E1C4DE7"/>
    <w:rsid w:val="5E1D0461"/>
    <w:rsid w:val="5E205F12"/>
    <w:rsid w:val="5E234358"/>
    <w:rsid w:val="5E3129AD"/>
    <w:rsid w:val="5E35E158"/>
    <w:rsid w:val="5E3799D8"/>
    <w:rsid w:val="5E3C2557"/>
    <w:rsid w:val="5E3D7F6E"/>
    <w:rsid w:val="5E3F8535"/>
    <w:rsid w:val="5E4C829A"/>
    <w:rsid w:val="5E4C890E"/>
    <w:rsid w:val="5E4D3D7A"/>
    <w:rsid w:val="5E510B52"/>
    <w:rsid w:val="5E54B0A1"/>
    <w:rsid w:val="5E560138"/>
    <w:rsid w:val="5E56C812"/>
    <w:rsid w:val="5E5AE53D"/>
    <w:rsid w:val="5E686D22"/>
    <w:rsid w:val="5E729D80"/>
    <w:rsid w:val="5E758A01"/>
    <w:rsid w:val="5E7FD7DD"/>
    <w:rsid w:val="5E80F6CA"/>
    <w:rsid w:val="5E85ABC3"/>
    <w:rsid w:val="5E8BF8E1"/>
    <w:rsid w:val="5E9000E0"/>
    <w:rsid w:val="5E9088BE"/>
    <w:rsid w:val="5E94C05A"/>
    <w:rsid w:val="5E96B908"/>
    <w:rsid w:val="5E9766AF"/>
    <w:rsid w:val="5E9CD97B"/>
    <w:rsid w:val="5E9D9D0B"/>
    <w:rsid w:val="5EAD2CFC"/>
    <w:rsid w:val="5EC587A4"/>
    <w:rsid w:val="5EC86FD7"/>
    <w:rsid w:val="5ECB8979"/>
    <w:rsid w:val="5EE29B24"/>
    <w:rsid w:val="5EF3377E"/>
    <w:rsid w:val="5EF5FB8B"/>
    <w:rsid w:val="5EF82455"/>
    <w:rsid w:val="5EF9C623"/>
    <w:rsid w:val="5EFA41F9"/>
    <w:rsid w:val="5EFCD004"/>
    <w:rsid w:val="5EFCD81C"/>
    <w:rsid w:val="5EFE2872"/>
    <w:rsid w:val="5F101D03"/>
    <w:rsid w:val="5F1248D1"/>
    <w:rsid w:val="5F13A177"/>
    <w:rsid w:val="5F29E4BC"/>
    <w:rsid w:val="5F354AB4"/>
    <w:rsid w:val="5F360FE3"/>
    <w:rsid w:val="5F528AB0"/>
    <w:rsid w:val="5F5419ED"/>
    <w:rsid w:val="5F5753A3"/>
    <w:rsid w:val="5F5A11A2"/>
    <w:rsid w:val="5F634497"/>
    <w:rsid w:val="5F6AAB18"/>
    <w:rsid w:val="5F6DB55C"/>
    <w:rsid w:val="5F7C5E2B"/>
    <w:rsid w:val="5F7D5A4A"/>
    <w:rsid w:val="5F8166DC"/>
    <w:rsid w:val="5F818C4D"/>
    <w:rsid w:val="5F851024"/>
    <w:rsid w:val="5F88BEBB"/>
    <w:rsid w:val="5F88CE5D"/>
    <w:rsid w:val="5F8A1F68"/>
    <w:rsid w:val="5F912908"/>
    <w:rsid w:val="5F92CDA6"/>
    <w:rsid w:val="5F9D2680"/>
    <w:rsid w:val="5F9FBEA3"/>
    <w:rsid w:val="5FA47979"/>
    <w:rsid w:val="5FA7E9A3"/>
    <w:rsid w:val="5FA918DB"/>
    <w:rsid w:val="5FAFC5C2"/>
    <w:rsid w:val="5FB08D7D"/>
    <w:rsid w:val="5FB2CCB3"/>
    <w:rsid w:val="5FB50F04"/>
    <w:rsid w:val="5FBBFF93"/>
    <w:rsid w:val="5FBE921C"/>
    <w:rsid w:val="5FBED25A"/>
    <w:rsid w:val="5FC6CD73"/>
    <w:rsid w:val="5FC9EF64"/>
    <w:rsid w:val="5FD97086"/>
    <w:rsid w:val="5FDB5596"/>
    <w:rsid w:val="5FDD2D99"/>
    <w:rsid w:val="5FDE261F"/>
    <w:rsid w:val="5FE90DDB"/>
    <w:rsid w:val="5FF63C57"/>
    <w:rsid w:val="5FF9C78D"/>
    <w:rsid w:val="5FFBD521"/>
    <w:rsid w:val="5FFD3141"/>
    <w:rsid w:val="5FFF916F"/>
    <w:rsid w:val="60013A19"/>
    <w:rsid w:val="60050955"/>
    <w:rsid w:val="60069774"/>
    <w:rsid w:val="6007F08C"/>
    <w:rsid w:val="6007F704"/>
    <w:rsid w:val="6009872B"/>
    <w:rsid w:val="600E94CA"/>
    <w:rsid w:val="600ED7C8"/>
    <w:rsid w:val="6015818B"/>
    <w:rsid w:val="6023F13F"/>
    <w:rsid w:val="602F7CCD"/>
    <w:rsid w:val="6031D6AD"/>
    <w:rsid w:val="60375AE6"/>
    <w:rsid w:val="6038C739"/>
    <w:rsid w:val="6039FD45"/>
    <w:rsid w:val="6042AE62"/>
    <w:rsid w:val="604499AE"/>
    <w:rsid w:val="604B04A6"/>
    <w:rsid w:val="604BBF03"/>
    <w:rsid w:val="6051FBC3"/>
    <w:rsid w:val="6060C833"/>
    <w:rsid w:val="606466ED"/>
    <w:rsid w:val="606538CA"/>
    <w:rsid w:val="607262C5"/>
    <w:rsid w:val="6075F4D5"/>
    <w:rsid w:val="607FAFF1"/>
    <w:rsid w:val="60812180"/>
    <w:rsid w:val="608524A7"/>
    <w:rsid w:val="6086C3C2"/>
    <w:rsid w:val="6089B6BF"/>
    <w:rsid w:val="609065D7"/>
    <w:rsid w:val="60929302"/>
    <w:rsid w:val="6093780F"/>
    <w:rsid w:val="6097404F"/>
    <w:rsid w:val="60998A8F"/>
    <w:rsid w:val="609B771F"/>
    <w:rsid w:val="60A1CC6F"/>
    <w:rsid w:val="60A56994"/>
    <w:rsid w:val="60A98654"/>
    <w:rsid w:val="60AE6CA8"/>
    <w:rsid w:val="60B0BE18"/>
    <w:rsid w:val="60B5BFC2"/>
    <w:rsid w:val="60B6B194"/>
    <w:rsid w:val="60BD60BD"/>
    <w:rsid w:val="60C2F4B7"/>
    <w:rsid w:val="60C5F0C8"/>
    <w:rsid w:val="60CC0D9C"/>
    <w:rsid w:val="60CC4731"/>
    <w:rsid w:val="60D00AA2"/>
    <w:rsid w:val="60D6C164"/>
    <w:rsid w:val="60DADC2A"/>
    <w:rsid w:val="60EBC6FA"/>
    <w:rsid w:val="60F3348C"/>
    <w:rsid w:val="60FB2930"/>
    <w:rsid w:val="60FD2BD8"/>
    <w:rsid w:val="60FD9E28"/>
    <w:rsid w:val="60FEE981"/>
    <w:rsid w:val="6108D8D9"/>
    <w:rsid w:val="6111A377"/>
    <w:rsid w:val="6113C21C"/>
    <w:rsid w:val="611A59E7"/>
    <w:rsid w:val="61249768"/>
    <w:rsid w:val="612753A0"/>
    <w:rsid w:val="612BC839"/>
    <w:rsid w:val="612FAA22"/>
    <w:rsid w:val="61303DEF"/>
    <w:rsid w:val="61354506"/>
    <w:rsid w:val="613B7BD1"/>
    <w:rsid w:val="613BBCD8"/>
    <w:rsid w:val="613FB73F"/>
    <w:rsid w:val="613FE982"/>
    <w:rsid w:val="61487808"/>
    <w:rsid w:val="614C8DB7"/>
    <w:rsid w:val="615AF31C"/>
    <w:rsid w:val="6164F631"/>
    <w:rsid w:val="616A27EE"/>
    <w:rsid w:val="6172FE8D"/>
    <w:rsid w:val="6179807E"/>
    <w:rsid w:val="617E9AA4"/>
    <w:rsid w:val="618347DD"/>
    <w:rsid w:val="6188DD6E"/>
    <w:rsid w:val="6188E59E"/>
    <w:rsid w:val="619401A6"/>
    <w:rsid w:val="619C1DCB"/>
    <w:rsid w:val="61A3C765"/>
    <w:rsid w:val="61A523D5"/>
    <w:rsid w:val="61AB344C"/>
    <w:rsid w:val="61B05B89"/>
    <w:rsid w:val="61B159C6"/>
    <w:rsid w:val="61B76D00"/>
    <w:rsid w:val="61B96975"/>
    <w:rsid w:val="61C0B130"/>
    <w:rsid w:val="61C221FB"/>
    <w:rsid w:val="61C67769"/>
    <w:rsid w:val="61D1BD5D"/>
    <w:rsid w:val="61D21DDD"/>
    <w:rsid w:val="61E0073A"/>
    <w:rsid w:val="61E0A4A2"/>
    <w:rsid w:val="61E43BD2"/>
    <w:rsid w:val="61E96F62"/>
    <w:rsid w:val="61EBDA1C"/>
    <w:rsid w:val="61EC4F46"/>
    <w:rsid w:val="61F6FC33"/>
    <w:rsid w:val="61FA0CFB"/>
    <w:rsid w:val="61FC5F8B"/>
    <w:rsid w:val="61FE5BF8"/>
    <w:rsid w:val="6205D366"/>
    <w:rsid w:val="6211A204"/>
    <w:rsid w:val="621229DF"/>
    <w:rsid w:val="6214F790"/>
    <w:rsid w:val="621A03F9"/>
    <w:rsid w:val="622266AD"/>
    <w:rsid w:val="622720EB"/>
    <w:rsid w:val="6234891F"/>
    <w:rsid w:val="623EC2B4"/>
    <w:rsid w:val="62438F53"/>
    <w:rsid w:val="6246DE8B"/>
    <w:rsid w:val="6247EE66"/>
    <w:rsid w:val="624DF9AD"/>
    <w:rsid w:val="624E7DC6"/>
    <w:rsid w:val="625DAB7E"/>
    <w:rsid w:val="625FED56"/>
    <w:rsid w:val="62675802"/>
    <w:rsid w:val="62683A3D"/>
    <w:rsid w:val="627DE4C3"/>
    <w:rsid w:val="627E6592"/>
    <w:rsid w:val="6287A097"/>
    <w:rsid w:val="628AC53F"/>
    <w:rsid w:val="62964544"/>
    <w:rsid w:val="629779B5"/>
    <w:rsid w:val="629BADC3"/>
    <w:rsid w:val="629F2A4E"/>
    <w:rsid w:val="62A20E96"/>
    <w:rsid w:val="62A85D1E"/>
    <w:rsid w:val="62A8B9A5"/>
    <w:rsid w:val="62AA1233"/>
    <w:rsid w:val="62AAB25F"/>
    <w:rsid w:val="62B8045E"/>
    <w:rsid w:val="62BBF7C8"/>
    <w:rsid w:val="62C32401"/>
    <w:rsid w:val="62CBFE27"/>
    <w:rsid w:val="62D31713"/>
    <w:rsid w:val="62D696AD"/>
    <w:rsid w:val="62DE05FA"/>
    <w:rsid w:val="62E6A38F"/>
    <w:rsid w:val="62E6B861"/>
    <w:rsid w:val="62E92138"/>
    <w:rsid w:val="6301E530"/>
    <w:rsid w:val="630E9987"/>
    <w:rsid w:val="6313D53B"/>
    <w:rsid w:val="63152356"/>
    <w:rsid w:val="631703C6"/>
    <w:rsid w:val="63235C70"/>
    <w:rsid w:val="63263D7D"/>
    <w:rsid w:val="632945EA"/>
    <w:rsid w:val="6329ED55"/>
    <w:rsid w:val="63328390"/>
    <w:rsid w:val="633546F6"/>
    <w:rsid w:val="6336B164"/>
    <w:rsid w:val="63390953"/>
    <w:rsid w:val="633BA665"/>
    <w:rsid w:val="633F298D"/>
    <w:rsid w:val="634231A7"/>
    <w:rsid w:val="63452CF4"/>
    <w:rsid w:val="634E52B7"/>
    <w:rsid w:val="635539D6"/>
    <w:rsid w:val="6355D34B"/>
    <w:rsid w:val="635E8421"/>
    <w:rsid w:val="635EDDB3"/>
    <w:rsid w:val="63607C9F"/>
    <w:rsid w:val="6371E0A4"/>
    <w:rsid w:val="6372CBB6"/>
    <w:rsid w:val="637AA321"/>
    <w:rsid w:val="637D7E93"/>
    <w:rsid w:val="6384D1A6"/>
    <w:rsid w:val="6386E9CB"/>
    <w:rsid w:val="6387E9F4"/>
    <w:rsid w:val="63ADF184"/>
    <w:rsid w:val="63B2FEC8"/>
    <w:rsid w:val="63B7AD21"/>
    <w:rsid w:val="63BEE814"/>
    <w:rsid w:val="63BF722A"/>
    <w:rsid w:val="63C04D6C"/>
    <w:rsid w:val="63C081BF"/>
    <w:rsid w:val="63C5940D"/>
    <w:rsid w:val="63C80FD6"/>
    <w:rsid w:val="63CCD112"/>
    <w:rsid w:val="63D01CE7"/>
    <w:rsid w:val="63D285B0"/>
    <w:rsid w:val="63D531B6"/>
    <w:rsid w:val="63D687B4"/>
    <w:rsid w:val="63DE4740"/>
    <w:rsid w:val="63DFA1DB"/>
    <w:rsid w:val="63E3723F"/>
    <w:rsid w:val="63F4ADFE"/>
    <w:rsid w:val="63F86BBC"/>
    <w:rsid w:val="63FE57D6"/>
    <w:rsid w:val="640079E7"/>
    <w:rsid w:val="6403D678"/>
    <w:rsid w:val="640B8B23"/>
    <w:rsid w:val="641668A8"/>
    <w:rsid w:val="641B17E3"/>
    <w:rsid w:val="641BB1DB"/>
    <w:rsid w:val="6429831E"/>
    <w:rsid w:val="642A03CA"/>
    <w:rsid w:val="6430EF00"/>
    <w:rsid w:val="6436CAAC"/>
    <w:rsid w:val="643F1BD3"/>
    <w:rsid w:val="6440EAA1"/>
    <w:rsid w:val="6442C674"/>
    <w:rsid w:val="6443FE61"/>
    <w:rsid w:val="64447A77"/>
    <w:rsid w:val="644530C1"/>
    <w:rsid w:val="6453961A"/>
    <w:rsid w:val="64571F35"/>
    <w:rsid w:val="645CCE6B"/>
    <w:rsid w:val="645D908B"/>
    <w:rsid w:val="645EB097"/>
    <w:rsid w:val="6469D41D"/>
    <w:rsid w:val="64762E2F"/>
    <w:rsid w:val="6476BCA9"/>
    <w:rsid w:val="6485674B"/>
    <w:rsid w:val="648BFA7F"/>
    <w:rsid w:val="648C3332"/>
    <w:rsid w:val="648C8430"/>
    <w:rsid w:val="648CA9FB"/>
    <w:rsid w:val="64954913"/>
    <w:rsid w:val="649D4E9A"/>
    <w:rsid w:val="649DFF9F"/>
    <w:rsid w:val="64A49E55"/>
    <w:rsid w:val="64AA60A8"/>
    <w:rsid w:val="64B2C943"/>
    <w:rsid w:val="64BA85CB"/>
    <w:rsid w:val="64C87A03"/>
    <w:rsid w:val="64CE53F1"/>
    <w:rsid w:val="64D4D82F"/>
    <w:rsid w:val="64E79E04"/>
    <w:rsid w:val="64EF5296"/>
    <w:rsid w:val="64F10A37"/>
    <w:rsid w:val="64F66089"/>
    <w:rsid w:val="6508A57F"/>
    <w:rsid w:val="650C339C"/>
    <w:rsid w:val="650E8B5F"/>
    <w:rsid w:val="651363EF"/>
    <w:rsid w:val="65159E07"/>
    <w:rsid w:val="6520A207"/>
    <w:rsid w:val="6527B3BC"/>
    <w:rsid w:val="65290EEF"/>
    <w:rsid w:val="6529D523"/>
    <w:rsid w:val="652C3F7A"/>
    <w:rsid w:val="652D538D"/>
    <w:rsid w:val="653C1094"/>
    <w:rsid w:val="653CA2CB"/>
    <w:rsid w:val="653F947C"/>
    <w:rsid w:val="653FBA4C"/>
    <w:rsid w:val="6550A966"/>
    <w:rsid w:val="6558061E"/>
    <w:rsid w:val="6559B741"/>
    <w:rsid w:val="655A6EF9"/>
    <w:rsid w:val="656337A1"/>
    <w:rsid w:val="656BFEC1"/>
    <w:rsid w:val="656C1E1A"/>
    <w:rsid w:val="656E76AF"/>
    <w:rsid w:val="6577CFEC"/>
    <w:rsid w:val="657DCFF4"/>
    <w:rsid w:val="657F1A9D"/>
    <w:rsid w:val="657FD6BF"/>
    <w:rsid w:val="65803505"/>
    <w:rsid w:val="658539E5"/>
    <w:rsid w:val="65868FF7"/>
    <w:rsid w:val="6594AE24"/>
    <w:rsid w:val="659C427B"/>
    <w:rsid w:val="65A11F6E"/>
    <w:rsid w:val="65A59433"/>
    <w:rsid w:val="65A65B7D"/>
    <w:rsid w:val="65A7083B"/>
    <w:rsid w:val="65A72937"/>
    <w:rsid w:val="65AA3241"/>
    <w:rsid w:val="65ACBC46"/>
    <w:rsid w:val="65B12ECD"/>
    <w:rsid w:val="65C0183F"/>
    <w:rsid w:val="65C1E5C0"/>
    <w:rsid w:val="65C83094"/>
    <w:rsid w:val="65CB6BEB"/>
    <w:rsid w:val="65CBDDB2"/>
    <w:rsid w:val="65CC8D64"/>
    <w:rsid w:val="65D025BE"/>
    <w:rsid w:val="65D686E5"/>
    <w:rsid w:val="65D7C2CD"/>
    <w:rsid w:val="65DE13C8"/>
    <w:rsid w:val="65E28111"/>
    <w:rsid w:val="65E2E825"/>
    <w:rsid w:val="65E3B3E6"/>
    <w:rsid w:val="65F19AB9"/>
    <w:rsid w:val="65F2C845"/>
    <w:rsid w:val="65F6CA52"/>
    <w:rsid w:val="65F8003F"/>
    <w:rsid w:val="6601642F"/>
    <w:rsid w:val="660282D6"/>
    <w:rsid w:val="6605F051"/>
    <w:rsid w:val="6610E866"/>
    <w:rsid w:val="661599FE"/>
    <w:rsid w:val="661C8456"/>
    <w:rsid w:val="661D8CDE"/>
    <w:rsid w:val="661F4E8B"/>
    <w:rsid w:val="661F6C0E"/>
    <w:rsid w:val="66232B59"/>
    <w:rsid w:val="6627CAE0"/>
    <w:rsid w:val="662B3BE3"/>
    <w:rsid w:val="6630C1B9"/>
    <w:rsid w:val="66367513"/>
    <w:rsid w:val="663E2BE7"/>
    <w:rsid w:val="664DE470"/>
    <w:rsid w:val="665ED3FC"/>
    <w:rsid w:val="6668E39C"/>
    <w:rsid w:val="6669641D"/>
    <w:rsid w:val="6669B572"/>
    <w:rsid w:val="667FD26D"/>
    <w:rsid w:val="6681470F"/>
    <w:rsid w:val="6681F7E4"/>
    <w:rsid w:val="668CDA98"/>
    <w:rsid w:val="6694D552"/>
    <w:rsid w:val="66975131"/>
    <w:rsid w:val="6698EDED"/>
    <w:rsid w:val="669FA608"/>
    <w:rsid w:val="66A5BEDF"/>
    <w:rsid w:val="66A874BA"/>
    <w:rsid w:val="66AD5660"/>
    <w:rsid w:val="66B57493"/>
    <w:rsid w:val="66BFA1F4"/>
    <w:rsid w:val="66C709E7"/>
    <w:rsid w:val="66C82FB0"/>
    <w:rsid w:val="66CA7ACC"/>
    <w:rsid w:val="66E3270B"/>
    <w:rsid w:val="66E3F268"/>
    <w:rsid w:val="66F80F0B"/>
    <w:rsid w:val="66FA0105"/>
    <w:rsid w:val="66FB55B8"/>
    <w:rsid w:val="66FCFAFB"/>
    <w:rsid w:val="66FE2537"/>
    <w:rsid w:val="66FF3922"/>
    <w:rsid w:val="6707C90B"/>
    <w:rsid w:val="670F66BC"/>
    <w:rsid w:val="671B08DF"/>
    <w:rsid w:val="671B54F1"/>
    <w:rsid w:val="671B5867"/>
    <w:rsid w:val="672142E8"/>
    <w:rsid w:val="6727DE57"/>
    <w:rsid w:val="672B6D9B"/>
    <w:rsid w:val="67341D67"/>
    <w:rsid w:val="6736ED06"/>
    <w:rsid w:val="673AF991"/>
    <w:rsid w:val="67431C86"/>
    <w:rsid w:val="6744EC32"/>
    <w:rsid w:val="674717DA"/>
    <w:rsid w:val="67478610"/>
    <w:rsid w:val="6749865D"/>
    <w:rsid w:val="674A1D84"/>
    <w:rsid w:val="674B97F3"/>
    <w:rsid w:val="6750E3C2"/>
    <w:rsid w:val="6757F3C4"/>
    <w:rsid w:val="675A0D44"/>
    <w:rsid w:val="675BB6CA"/>
    <w:rsid w:val="675EC162"/>
    <w:rsid w:val="6764941F"/>
    <w:rsid w:val="676F7F52"/>
    <w:rsid w:val="677146D0"/>
    <w:rsid w:val="677189C0"/>
    <w:rsid w:val="6780AABF"/>
    <w:rsid w:val="67847846"/>
    <w:rsid w:val="6786264B"/>
    <w:rsid w:val="6794D2AE"/>
    <w:rsid w:val="6795721A"/>
    <w:rsid w:val="67978806"/>
    <w:rsid w:val="67A56421"/>
    <w:rsid w:val="67A64F97"/>
    <w:rsid w:val="67A8100A"/>
    <w:rsid w:val="67AE7830"/>
    <w:rsid w:val="67B0C90A"/>
    <w:rsid w:val="67B1C311"/>
    <w:rsid w:val="67B3FF49"/>
    <w:rsid w:val="67B4B872"/>
    <w:rsid w:val="67B7B98C"/>
    <w:rsid w:val="67BF142A"/>
    <w:rsid w:val="67C05C74"/>
    <w:rsid w:val="67D46E78"/>
    <w:rsid w:val="67E1E16F"/>
    <w:rsid w:val="67E30D3A"/>
    <w:rsid w:val="67E54DC5"/>
    <w:rsid w:val="67E6C953"/>
    <w:rsid w:val="67EF85D1"/>
    <w:rsid w:val="67F1A963"/>
    <w:rsid w:val="67F40C2E"/>
    <w:rsid w:val="67F5A5B4"/>
    <w:rsid w:val="67F7E623"/>
    <w:rsid w:val="67FE2F18"/>
    <w:rsid w:val="67FEC790"/>
    <w:rsid w:val="6800F1C3"/>
    <w:rsid w:val="6804557F"/>
    <w:rsid w:val="68058EE7"/>
    <w:rsid w:val="680C1539"/>
    <w:rsid w:val="680C648E"/>
    <w:rsid w:val="680D578D"/>
    <w:rsid w:val="680E2EE3"/>
    <w:rsid w:val="6810A03E"/>
    <w:rsid w:val="6814BB44"/>
    <w:rsid w:val="681741D8"/>
    <w:rsid w:val="6822195C"/>
    <w:rsid w:val="682AADFE"/>
    <w:rsid w:val="682E77F1"/>
    <w:rsid w:val="68361C88"/>
    <w:rsid w:val="68379D91"/>
    <w:rsid w:val="6841BB5A"/>
    <w:rsid w:val="68479BA1"/>
    <w:rsid w:val="684BB9EE"/>
    <w:rsid w:val="685FCDDA"/>
    <w:rsid w:val="6863FA3D"/>
    <w:rsid w:val="686A1D46"/>
    <w:rsid w:val="686EFE48"/>
    <w:rsid w:val="6878AF64"/>
    <w:rsid w:val="687C8D0E"/>
    <w:rsid w:val="6884261E"/>
    <w:rsid w:val="68866FEB"/>
    <w:rsid w:val="6888BEEE"/>
    <w:rsid w:val="689288BC"/>
    <w:rsid w:val="68A0204A"/>
    <w:rsid w:val="68A759AD"/>
    <w:rsid w:val="68A7D392"/>
    <w:rsid w:val="68AB3BD9"/>
    <w:rsid w:val="68ACA426"/>
    <w:rsid w:val="68B43706"/>
    <w:rsid w:val="68B907AB"/>
    <w:rsid w:val="68BA1155"/>
    <w:rsid w:val="68BE7A81"/>
    <w:rsid w:val="68C13F84"/>
    <w:rsid w:val="68C5FECE"/>
    <w:rsid w:val="68C87469"/>
    <w:rsid w:val="68CE5661"/>
    <w:rsid w:val="68D02ED1"/>
    <w:rsid w:val="68D157DD"/>
    <w:rsid w:val="68D756E0"/>
    <w:rsid w:val="68D981E9"/>
    <w:rsid w:val="68DECAA8"/>
    <w:rsid w:val="68EC7CEF"/>
    <w:rsid w:val="68EE35B3"/>
    <w:rsid w:val="68F7E68A"/>
    <w:rsid w:val="68F8B843"/>
    <w:rsid w:val="69030CAD"/>
    <w:rsid w:val="6906DDDC"/>
    <w:rsid w:val="690877A3"/>
    <w:rsid w:val="690EFFE9"/>
    <w:rsid w:val="6914CFDD"/>
    <w:rsid w:val="69184597"/>
    <w:rsid w:val="691B56C5"/>
    <w:rsid w:val="691C6D8C"/>
    <w:rsid w:val="691C9BA6"/>
    <w:rsid w:val="691DC3C2"/>
    <w:rsid w:val="69355A7D"/>
    <w:rsid w:val="69385B66"/>
    <w:rsid w:val="694363BB"/>
    <w:rsid w:val="69446474"/>
    <w:rsid w:val="6944981B"/>
    <w:rsid w:val="694A2DCC"/>
    <w:rsid w:val="694FCFAA"/>
    <w:rsid w:val="69560AC5"/>
    <w:rsid w:val="69574C46"/>
    <w:rsid w:val="695B61A0"/>
    <w:rsid w:val="695CA14A"/>
    <w:rsid w:val="695FA3CA"/>
    <w:rsid w:val="6963550F"/>
    <w:rsid w:val="6965E22F"/>
    <w:rsid w:val="696B3214"/>
    <w:rsid w:val="697121FB"/>
    <w:rsid w:val="69748ECF"/>
    <w:rsid w:val="6974ED55"/>
    <w:rsid w:val="697518AE"/>
    <w:rsid w:val="697CC07C"/>
    <w:rsid w:val="698249CB"/>
    <w:rsid w:val="6986B5D4"/>
    <w:rsid w:val="69880C2C"/>
    <w:rsid w:val="6989069E"/>
    <w:rsid w:val="6989A9E3"/>
    <w:rsid w:val="69913A89"/>
    <w:rsid w:val="69975CB4"/>
    <w:rsid w:val="69995CA8"/>
    <w:rsid w:val="699A3DDB"/>
    <w:rsid w:val="699A7FCF"/>
    <w:rsid w:val="699D8427"/>
    <w:rsid w:val="69A04BEC"/>
    <w:rsid w:val="69A104DF"/>
    <w:rsid w:val="69A50935"/>
    <w:rsid w:val="69A7196C"/>
    <w:rsid w:val="69AAB5F8"/>
    <w:rsid w:val="69B838B1"/>
    <w:rsid w:val="69B9AD43"/>
    <w:rsid w:val="69BBD07A"/>
    <w:rsid w:val="69CF4EB4"/>
    <w:rsid w:val="69D2F33D"/>
    <w:rsid w:val="69DA1DB5"/>
    <w:rsid w:val="69E0F7F1"/>
    <w:rsid w:val="69EB1701"/>
    <w:rsid w:val="69EE4913"/>
    <w:rsid w:val="69FF2890"/>
    <w:rsid w:val="6A095F62"/>
    <w:rsid w:val="6A0A728C"/>
    <w:rsid w:val="6A0FE002"/>
    <w:rsid w:val="6A13A689"/>
    <w:rsid w:val="6A19744E"/>
    <w:rsid w:val="6A2A1BEB"/>
    <w:rsid w:val="6A2CE35D"/>
    <w:rsid w:val="6A31C982"/>
    <w:rsid w:val="6A384F14"/>
    <w:rsid w:val="6A3CB9E3"/>
    <w:rsid w:val="6A3D2245"/>
    <w:rsid w:val="6A3E1128"/>
    <w:rsid w:val="6A4A9468"/>
    <w:rsid w:val="6A4AC94B"/>
    <w:rsid w:val="6A4B3CF8"/>
    <w:rsid w:val="6A4BC392"/>
    <w:rsid w:val="6A4E3E8E"/>
    <w:rsid w:val="6A56F0B7"/>
    <w:rsid w:val="6A60FB0A"/>
    <w:rsid w:val="6A62B329"/>
    <w:rsid w:val="6A62C908"/>
    <w:rsid w:val="6A6BE83A"/>
    <w:rsid w:val="6A75700A"/>
    <w:rsid w:val="6A77F45C"/>
    <w:rsid w:val="6A796103"/>
    <w:rsid w:val="6A7A06CD"/>
    <w:rsid w:val="6A7CFC70"/>
    <w:rsid w:val="6A7E3DF9"/>
    <w:rsid w:val="6A7EAA86"/>
    <w:rsid w:val="6A7ECAC0"/>
    <w:rsid w:val="6A80B0F7"/>
    <w:rsid w:val="6A850F0D"/>
    <w:rsid w:val="6A86E937"/>
    <w:rsid w:val="6A8BD270"/>
    <w:rsid w:val="6A93634E"/>
    <w:rsid w:val="6A980084"/>
    <w:rsid w:val="6A983917"/>
    <w:rsid w:val="6A9FCC81"/>
    <w:rsid w:val="6AA3BB02"/>
    <w:rsid w:val="6AA7F96E"/>
    <w:rsid w:val="6AA98D71"/>
    <w:rsid w:val="6AA9E67F"/>
    <w:rsid w:val="6AABAF95"/>
    <w:rsid w:val="6AABE746"/>
    <w:rsid w:val="6AB5D385"/>
    <w:rsid w:val="6ABEDBC5"/>
    <w:rsid w:val="6AC1CB25"/>
    <w:rsid w:val="6AC695DA"/>
    <w:rsid w:val="6ACF12CB"/>
    <w:rsid w:val="6AD1297C"/>
    <w:rsid w:val="6AD277AE"/>
    <w:rsid w:val="6AD30802"/>
    <w:rsid w:val="6AD49E04"/>
    <w:rsid w:val="6ADDBBF8"/>
    <w:rsid w:val="6ADF6EC0"/>
    <w:rsid w:val="6AEAD1F0"/>
    <w:rsid w:val="6AEC046C"/>
    <w:rsid w:val="6AF86A9F"/>
    <w:rsid w:val="6AF925C3"/>
    <w:rsid w:val="6B01827D"/>
    <w:rsid w:val="6B066170"/>
    <w:rsid w:val="6B0C2D74"/>
    <w:rsid w:val="6B0DDA98"/>
    <w:rsid w:val="6B174633"/>
    <w:rsid w:val="6B1B2DB1"/>
    <w:rsid w:val="6B26058E"/>
    <w:rsid w:val="6B320ADD"/>
    <w:rsid w:val="6B3A8EEE"/>
    <w:rsid w:val="6B3CD540"/>
    <w:rsid w:val="6B405F0F"/>
    <w:rsid w:val="6B479C6D"/>
    <w:rsid w:val="6B4FCB69"/>
    <w:rsid w:val="6B54B237"/>
    <w:rsid w:val="6B5EAEB6"/>
    <w:rsid w:val="6B60D41D"/>
    <w:rsid w:val="6B6B95ED"/>
    <w:rsid w:val="6B7BCEE2"/>
    <w:rsid w:val="6B7EF6FC"/>
    <w:rsid w:val="6B7F3C63"/>
    <w:rsid w:val="6B85C326"/>
    <w:rsid w:val="6B8A9B9F"/>
    <w:rsid w:val="6B8D02FF"/>
    <w:rsid w:val="6B9161F2"/>
    <w:rsid w:val="6B990C92"/>
    <w:rsid w:val="6B9FF06D"/>
    <w:rsid w:val="6BA0149E"/>
    <w:rsid w:val="6BA4DE09"/>
    <w:rsid w:val="6BA6C220"/>
    <w:rsid w:val="6BAF76EA"/>
    <w:rsid w:val="6BB7AB5D"/>
    <w:rsid w:val="6BB7D080"/>
    <w:rsid w:val="6BBD7F00"/>
    <w:rsid w:val="6BBF622D"/>
    <w:rsid w:val="6BC51BFD"/>
    <w:rsid w:val="6BC975B7"/>
    <w:rsid w:val="6BC9D46A"/>
    <w:rsid w:val="6BCBBB4C"/>
    <w:rsid w:val="6BDB0F41"/>
    <w:rsid w:val="6BE6A6B8"/>
    <w:rsid w:val="6BE77D1F"/>
    <w:rsid w:val="6BE8BBC6"/>
    <w:rsid w:val="6BF0E4E0"/>
    <w:rsid w:val="6BFE04C5"/>
    <w:rsid w:val="6C00152B"/>
    <w:rsid w:val="6C0355AE"/>
    <w:rsid w:val="6C03646C"/>
    <w:rsid w:val="6C10CF11"/>
    <w:rsid w:val="6C12A1A5"/>
    <w:rsid w:val="6C1A410E"/>
    <w:rsid w:val="6C1C806D"/>
    <w:rsid w:val="6C257EF9"/>
    <w:rsid w:val="6C262626"/>
    <w:rsid w:val="6C273C7F"/>
    <w:rsid w:val="6C2762BF"/>
    <w:rsid w:val="6C324B76"/>
    <w:rsid w:val="6C3363D8"/>
    <w:rsid w:val="6C37BF23"/>
    <w:rsid w:val="6C397F1E"/>
    <w:rsid w:val="6C3CCED2"/>
    <w:rsid w:val="6C3FECB3"/>
    <w:rsid w:val="6C409C96"/>
    <w:rsid w:val="6C436589"/>
    <w:rsid w:val="6C4625D7"/>
    <w:rsid w:val="6C468482"/>
    <w:rsid w:val="6C4BE1B2"/>
    <w:rsid w:val="6C51C5B8"/>
    <w:rsid w:val="6C5899EB"/>
    <w:rsid w:val="6C5C7B1E"/>
    <w:rsid w:val="6C5C99B6"/>
    <w:rsid w:val="6C5D27C6"/>
    <w:rsid w:val="6C68A270"/>
    <w:rsid w:val="6C69C27C"/>
    <w:rsid w:val="6C69C7A5"/>
    <w:rsid w:val="6C6ABC3A"/>
    <w:rsid w:val="6C6BEA34"/>
    <w:rsid w:val="6C6C5523"/>
    <w:rsid w:val="6C736A9D"/>
    <w:rsid w:val="6C765023"/>
    <w:rsid w:val="6C765C5D"/>
    <w:rsid w:val="6C792C0B"/>
    <w:rsid w:val="6C7E63AC"/>
    <w:rsid w:val="6C7F7F14"/>
    <w:rsid w:val="6C88246F"/>
    <w:rsid w:val="6C96B568"/>
    <w:rsid w:val="6C9F00B4"/>
    <w:rsid w:val="6CAF6DE3"/>
    <w:rsid w:val="6CB0C775"/>
    <w:rsid w:val="6CB20012"/>
    <w:rsid w:val="6CB38DAC"/>
    <w:rsid w:val="6CB489CB"/>
    <w:rsid w:val="6CCDDB3E"/>
    <w:rsid w:val="6CD49132"/>
    <w:rsid w:val="6CD67A02"/>
    <w:rsid w:val="6CD6EAFC"/>
    <w:rsid w:val="6CE13363"/>
    <w:rsid w:val="6CE70212"/>
    <w:rsid w:val="6CE87032"/>
    <w:rsid w:val="6CEB0053"/>
    <w:rsid w:val="6D01446E"/>
    <w:rsid w:val="6D02682F"/>
    <w:rsid w:val="6D0D38E5"/>
    <w:rsid w:val="6D0F3BF2"/>
    <w:rsid w:val="6D1C75B1"/>
    <w:rsid w:val="6D206B52"/>
    <w:rsid w:val="6D2CDBEC"/>
    <w:rsid w:val="6D311130"/>
    <w:rsid w:val="6D338086"/>
    <w:rsid w:val="6D352F28"/>
    <w:rsid w:val="6D360F49"/>
    <w:rsid w:val="6D37CFC1"/>
    <w:rsid w:val="6D3AC4AF"/>
    <w:rsid w:val="6D5516D9"/>
    <w:rsid w:val="6D5FFB7A"/>
    <w:rsid w:val="6D61B0A2"/>
    <w:rsid w:val="6D66D2C0"/>
    <w:rsid w:val="6D699B08"/>
    <w:rsid w:val="6D6E8C19"/>
    <w:rsid w:val="6D6EFF8E"/>
    <w:rsid w:val="6D75A309"/>
    <w:rsid w:val="6D7949FA"/>
    <w:rsid w:val="6D79A032"/>
    <w:rsid w:val="6D836454"/>
    <w:rsid w:val="6D89DCFB"/>
    <w:rsid w:val="6D8D7D7D"/>
    <w:rsid w:val="6D8DD0A4"/>
    <w:rsid w:val="6D94A61B"/>
    <w:rsid w:val="6D972E5E"/>
    <w:rsid w:val="6D9BCB72"/>
    <w:rsid w:val="6D9C9290"/>
    <w:rsid w:val="6D9D85BA"/>
    <w:rsid w:val="6D9E2425"/>
    <w:rsid w:val="6DAA63AD"/>
    <w:rsid w:val="6DAEC819"/>
    <w:rsid w:val="6DAEF335"/>
    <w:rsid w:val="6DB000BB"/>
    <w:rsid w:val="6DC4D521"/>
    <w:rsid w:val="6DCAE659"/>
    <w:rsid w:val="6DCE9132"/>
    <w:rsid w:val="6DD67DD0"/>
    <w:rsid w:val="6DE38701"/>
    <w:rsid w:val="6DE45281"/>
    <w:rsid w:val="6DE7B213"/>
    <w:rsid w:val="6DE9E9C7"/>
    <w:rsid w:val="6DEB4C63"/>
    <w:rsid w:val="6DF13F4B"/>
    <w:rsid w:val="6DF438B4"/>
    <w:rsid w:val="6DF49BD1"/>
    <w:rsid w:val="6DF68461"/>
    <w:rsid w:val="6DFFDF63"/>
    <w:rsid w:val="6E06E231"/>
    <w:rsid w:val="6E082495"/>
    <w:rsid w:val="6E0F00BF"/>
    <w:rsid w:val="6E128151"/>
    <w:rsid w:val="6E21DE12"/>
    <w:rsid w:val="6E27804B"/>
    <w:rsid w:val="6E2A8715"/>
    <w:rsid w:val="6E35E0B1"/>
    <w:rsid w:val="6E36F02E"/>
    <w:rsid w:val="6E3D0801"/>
    <w:rsid w:val="6E481877"/>
    <w:rsid w:val="6E4881E1"/>
    <w:rsid w:val="6E58270A"/>
    <w:rsid w:val="6E5D7F04"/>
    <w:rsid w:val="6E66463C"/>
    <w:rsid w:val="6E6A98BD"/>
    <w:rsid w:val="6E70AA53"/>
    <w:rsid w:val="6E722BEC"/>
    <w:rsid w:val="6E772370"/>
    <w:rsid w:val="6E77C03E"/>
    <w:rsid w:val="6E785E7F"/>
    <w:rsid w:val="6E7998B4"/>
    <w:rsid w:val="6E7CC4F2"/>
    <w:rsid w:val="6E7CD4CF"/>
    <w:rsid w:val="6E844093"/>
    <w:rsid w:val="6E8DC7F6"/>
    <w:rsid w:val="6E8E4265"/>
    <w:rsid w:val="6E98E89C"/>
    <w:rsid w:val="6EA90946"/>
    <w:rsid w:val="6EAD8FBA"/>
    <w:rsid w:val="6EB592FA"/>
    <w:rsid w:val="6EBC3762"/>
    <w:rsid w:val="6EBF5581"/>
    <w:rsid w:val="6EC3BFF0"/>
    <w:rsid w:val="6EC6DA9D"/>
    <w:rsid w:val="6EC9BDC2"/>
    <w:rsid w:val="6EE2ADB6"/>
    <w:rsid w:val="6EE3D3D8"/>
    <w:rsid w:val="6EE9E58B"/>
    <w:rsid w:val="6EEBD8C7"/>
    <w:rsid w:val="6EF07154"/>
    <w:rsid w:val="6EF5FC5F"/>
    <w:rsid w:val="6EF89D3B"/>
    <w:rsid w:val="6EFDD8BF"/>
    <w:rsid w:val="6F01093D"/>
    <w:rsid w:val="6F01D61E"/>
    <w:rsid w:val="6F051F1D"/>
    <w:rsid w:val="6F082E3A"/>
    <w:rsid w:val="6F08564A"/>
    <w:rsid w:val="6F0C98D5"/>
    <w:rsid w:val="6F0EFEF2"/>
    <w:rsid w:val="6F10363A"/>
    <w:rsid w:val="6F132AB1"/>
    <w:rsid w:val="6F2552E1"/>
    <w:rsid w:val="6F291084"/>
    <w:rsid w:val="6F2B7E48"/>
    <w:rsid w:val="6F3524D2"/>
    <w:rsid w:val="6F39D909"/>
    <w:rsid w:val="6F3A5C94"/>
    <w:rsid w:val="6F3C4DED"/>
    <w:rsid w:val="6F402EB5"/>
    <w:rsid w:val="6F48B29E"/>
    <w:rsid w:val="6F49B3F3"/>
    <w:rsid w:val="6F4CE0EC"/>
    <w:rsid w:val="6F4FC869"/>
    <w:rsid w:val="6F571540"/>
    <w:rsid w:val="6F612EE9"/>
    <w:rsid w:val="6F6563DD"/>
    <w:rsid w:val="6F6DDD61"/>
    <w:rsid w:val="6F77C453"/>
    <w:rsid w:val="6F7BA28E"/>
    <w:rsid w:val="6F7CE36E"/>
    <w:rsid w:val="6F7CEE24"/>
    <w:rsid w:val="6F812A6F"/>
    <w:rsid w:val="6F861C18"/>
    <w:rsid w:val="6F96AAF1"/>
    <w:rsid w:val="6F9D54A6"/>
    <w:rsid w:val="6F9F9C2F"/>
    <w:rsid w:val="6FA8310E"/>
    <w:rsid w:val="6FB1E9EA"/>
    <w:rsid w:val="6FB6C35F"/>
    <w:rsid w:val="6FBD0FE0"/>
    <w:rsid w:val="6FC0831C"/>
    <w:rsid w:val="6FC0E18D"/>
    <w:rsid w:val="6FCD15B6"/>
    <w:rsid w:val="6FCE374B"/>
    <w:rsid w:val="6FD39A57"/>
    <w:rsid w:val="6FD3E938"/>
    <w:rsid w:val="6FD84363"/>
    <w:rsid w:val="6FE2C2CB"/>
    <w:rsid w:val="6FEE08E8"/>
    <w:rsid w:val="6FF1DE9E"/>
    <w:rsid w:val="6FF61D19"/>
    <w:rsid w:val="6FFC7A32"/>
    <w:rsid w:val="700BB7CF"/>
    <w:rsid w:val="701156E4"/>
    <w:rsid w:val="7015638D"/>
    <w:rsid w:val="701730E8"/>
    <w:rsid w:val="7027C2A1"/>
    <w:rsid w:val="702B4E5A"/>
    <w:rsid w:val="702B8782"/>
    <w:rsid w:val="702C22E0"/>
    <w:rsid w:val="7031AFE3"/>
    <w:rsid w:val="7031DE33"/>
    <w:rsid w:val="703251F3"/>
    <w:rsid w:val="704982A1"/>
    <w:rsid w:val="704F65DB"/>
    <w:rsid w:val="704FC9C5"/>
    <w:rsid w:val="705032FB"/>
    <w:rsid w:val="70529953"/>
    <w:rsid w:val="7054017C"/>
    <w:rsid w:val="7055C252"/>
    <w:rsid w:val="7058C3CD"/>
    <w:rsid w:val="7061E2CD"/>
    <w:rsid w:val="7062424B"/>
    <w:rsid w:val="706BB484"/>
    <w:rsid w:val="707883FA"/>
    <w:rsid w:val="707B6A21"/>
    <w:rsid w:val="7082783D"/>
    <w:rsid w:val="70846483"/>
    <w:rsid w:val="7085DC6A"/>
    <w:rsid w:val="70865BD5"/>
    <w:rsid w:val="708AEFD2"/>
    <w:rsid w:val="7090EB9C"/>
    <w:rsid w:val="709314D4"/>
    <w:rsid w:val="7094A97C"/>
    <w:rsid w:val="70952C91"/>
    <w:rsid w:val="7095D5D6"/>
    <w:rsid w:val="70980FF6"/>
    <w:rsid w:val="709AB651"/>
    <w:rsid w:val="709D5C14"/>
    <w:rsid w:val="70A3FE9B"/>
    <w:rsid w:val="70AA6E75"/>
    <w:rsid w:val="70AD1A16"/>
    <w:rsid w:val="70B0EB23"/>
    <w:rsid w:val="70B3523E"/>
    <w:rsid w:val="70BE49E3"/>
    <w:rsid w:val="70C34BE7"/>
    <w:rsid w:val="70C7E82C"/>
    <w:rsid w:val="70CA8337"/>
    <w:rsid w:val="70D5728C"/>
    <w:rsid w:val="70D77498"/>
    <w:rsid w:val="70DD564C"/>
    <w:rsid w:val="70E53C53"/>
    <w:rsid w:val="70E5ADAD"/>
    <w:rsid w:val="70EA3881"/>
    <w:rsid w:val="70EAC8BE"/>
    <w:rsid w:val="70F2339A"/>
    <w:rsid w:val="70F4D49B"/>
    <w:rsid w:val="70F683CF"/>
    <w:rsid w:val="70FA612B"/>
    <w:rsid w:val="7110778A"/>
    <w:rsid w:val="71111893"/>
    <w:rsid w:val="711561B9"/>
    <w:rsid w:val="711ED5AB"/>
    <w:rsid w:val="71206759"/>
    <w:rsid w:val="71241BAD"/>
    <w:rsid w:val="7125CE3D"/>
    <w:rsid w:val="712CEE53"/>
    <w:rsid w:val="712D481C"/>
    <w:rsid w:val="712DF5A6"/>
    <w:rsid w:val="71345FA3"/>
    <w:rsid w:val="71395E4E"/>
    <w:rsid w:val="713D339F"/>
    <w:rsid w:val="714384D3"/>
    <w:rsid w:val="71575389"/>
    <w:rsid w:val="7159DEE5"/>
    <w:rsid w:val="715F36FD"/>
    <w:rsid w:val="71660314"/>
    <w:rsid w:val="716A5CB7"/>
    <w:rsid w:val="71703FFE"/>
    <w:rsid w:val="71763311"/>
    <w:rsid w:val="717B8688"/>
    <w:rsid w:val="717D7187"/>
    <w:rsid w:val="719573D9"/>
    <w:rsid w:val="719F9E84"/>
    <w:rsid w:val="71A3045F"/>
    <w:rsid w:val="71A7FE91"/>
    <w:rsid w:val="71B9411F"/>
    <w:rsid w:val="71BEA304"/>
    <w:rsid w:val="71C3A8BA"/>
    <w:rsid w:val="71C994D4"/>
    <w:rsid w:val="71D1341B"/>
    <w:rsid w:val="71D1D758"/>
    <w:rsid w:val="71D24421"/>
    <w:rsid w:val="71D8143A"/>
    <w:rsid w:val="71D84D29"/>
    <w:rsid w:val="71D8D7A7"/>
    <w:rsid w:val="71E45002"/>
    <w:rsid w:val="71E4DC04"/>
    <w:rsid w:val="71E69648"/>
    <w:rsid w:val="71EDE0AC"/>
    <w:rsid w:val="71EE2851"/>
    <w:rsid w:val="71EE3912"/>
    <w:rsid w:val="71EE674F"/>
    <w:rsid w:val="71EFD04C"/>
    <w:rsid w:val="71F045B5"/>
    <w:rsid w:val="71F60994"/>
    <w:rsid w:val="71F8BE54"/>
    <w:rsid w:val="71FA3840"/>
    <w:rsid w:val="72055092"/>
    <w:rsid w:val="7207378F"/>
    <w:rsid w:val="720CFB99"/>
    <w:rsid w:val="72143577"/>
    <w:rsid w:val="7217AF04"/>
    <w:rsid w:val="7218EDE4"/>
    <w:rsid w:val="721A7E2A"/>
    <w:rsid w:val="721E489E"/>
    <w:rsid w:val="721FD1C7"/>
    <w:rsid w:val="7221192A"/>
    <w:rsid w:val="7226CC64"/>
    <w:rsid w:val="722B2D41"/>
    <w:rsid w:val="7237F5E2"/>
    <w:rsid w:val="72437AB0"/>
    <w:rsid w:val="7245FF64"/>
    <w:rsid w:val="72576B8D"/>
    <w:rsid w:val="72580EBC"/>
    <w:rsid w:val="725999EA"/>
    <w:rsid w:val="725DD566"/>
    <w:rsid w:val="725EA49F"/>
    <w:rsid w:val="72605A35"/>
    <w:rsid w:val="7264FE60"/>
    <w:rsid w:val="726C8894"/>
    <w:rsid w:val="7272159F"/>
    <w:rsid w:val="727F7DD6"/>
    <w:rsid w:val="72810CB4"/>
    <w:rsid w:val="72818071"/>
    <w:rsid w:val="7282E11E"/>
    <w:rsid w:val="72831DFD"/>
    <w:rsid w:val="7283E0FE"/>
    <w:rsid w:val="72848E49"/>
    <w:rsid w:val="72943E11"/>
    <w:rsid w:val="7294FB87"/>
    <w:rsid w:val="72967BEB"/>
    <w:rsid w:val="7296B276"/>
    <w:rsid w:val="729CD6BD"/>
    <w:rsid w:val="72A1DA27"/>
    <w:rsid w:val="72A6F84D"/>
    <w:rsid w:val="72B9AC45"/>
    <w:rsid w:val="72BAA60C"/>
    <w:rsid w:val="72C1073C"/>
    <w:rsid w:val="72CC818D"/>
    <w:rsid w:val="72D2E590"/>
    <w:rsid w:val="72E8EBFA"/>
    <w:rsid w:val="72E90925"/>
    <w:rsid w:val="72EC8492"/>
    <w:rsid w:val="72F3909E"/>
    <w:rsid w:val="72F630C7"/>
    <w:rsid w:val="72F9F09D"/>
    <w:rsid w:val="7301DE76"/>
    <w:rsid w:val="7302CCBB"/>
    <w:rsid w:val="7303AAFF"/>
    <w:rsid w:val="730661DB"/>
    <w:rsid w:val="730E1204"/>
    <w:rsid w:val="73142FBB"/>
    <w:rsid w:val="731756E9"/>
    <w:rsid w:val="731AE2C2"/>
    <w:rsid w:val="731D9D8E"/>
    <w:rsid w:val="731DA49E"/>
    <w:rsid w:val="731E77C3"/>
    <w:rsid w:val="732596E0"/>
    <w:rsid w:val="73279654"/>
    <w:rsid w:val="732AAA85"/>
    <w:rsid w:val="732D1CAC"/>
    <w:rsid w:val="732E30A3"/>
    <w:rsid w:val="732E84F5"/>
    <w:rsid w:val="73311D5C"/>
    <w:rsid w:val="7334D355"/>
    <w:rsid w:val="733E695C"/>
    <w:rsid w:val="73462C80"/>
    <w:rsid w:val="734E0934"/>
    <w:rsid w:val="734EDE0C"/>
    <w:rsid w:val="73566A9C"/>
    <w:rsid w:val="736101F0"/>
    <w:rsid w:val="7362EA93"/>
    <w:rsid w:val="736AB15C"/>
    <w:rsid w:val="736B1FFD"/>
    <w:rsid w:val="736B38FE"/>
    <w:rsid w:val="736E2533"/>
    <w:rsid w:val="736EBCE0"/>
    <w:rsid w:val="736EDD08"/>
    <w:rsid w:val="737EE890"/>
    <w:rsid w:val="738C6D4B"/>
    <w:rsid w:val="738DB28B"/>
    <w:rsid w:val="738F1BB9"/>
    <w:rsid w:val="73914D4A"/>
    <w:rsid w:val="7394140F"/>
    <w:rsid w:val="7396A050"/>
    <w:rsid w:val="739A4BC0"/>
    <w:rsid w:val="739CB36A"/>
    <w:rsid w:val="739EACE3"/>
    <w:rsid w:val="73A16072"/>
    <w:rsid w:val="73A56C80"/>
    <w:rsid w:val="73B29E22"/>
    <w:rsid w:val="73B4C47E"/>
    <w:rsid w:val="73BDA4D4"/>
    <w:rsid w:val="73BE6EDE"/>
    <w:rsid w:val="73C056BB"/>
    <w:rsid w:val="73CA54A0"/>
    <w:rsid w:val="73DB423D"/>
    <w:rsid w:val="73E51A7F"/>
    <w:rsid w:val="73E65870"/>
    <w:rsid w:val="73EA74E3"/>
    <w:rsid w:val="73F2A8AF"/>
    <w:rsid w:val="73F6E9AD"/>
    <w:rsid w:val="73FB38A0"/>
    <w:rsid w:val="7401812C"/>
    <w:rsid w:val="74066AE3"/>
    <w:rsid w:val="7411321A"/>
    <w:rsid w:val="7415B835"/>
    <w:rsid w:val="7415EFC2"/>
    <w:rsid w:val="7417EBD1"/>
    <w:rsid w:val="741B553E"/>
    <w:rsid w:val="7420CDAA"/>
    <w:rsid w:val="742EB5C3"/>
    <w:rsid w:val="74321A76"/>
    <w:rsid w:val="7436668F"/>
    <w:rsid w:val="74373A9D"/>
    <w:rsid w:val="74418248"/>
    <w:rsid w:val="7449D31D"/>
    <w:rsid w:val="7455ED58"/>
    <w:rsid w:val="745D8E56"/>
    <w:rsid w:val="745F778B"/>
    <w:rsid w:val="746D7820"/>
    <w:rsid w:val="747D4CB7"/>
    <w:rsid w:val="747DCECA"/>
    <w:rsid w:val="74856B1A"/>
    <w:rsid w:val="748A4182"/>
    <w:rsid w:val="748B061E"/>
    <w:rsid w:val="748BC2E1"/>
    <w:rsid w:val="7493F124"/>
    <w:rsid w:val="74A205C0"/>
    <w:rsid w:val="74A3A2CA"/>
    <w:rsid w:val="74AA9580"/>
    <w:rsid w:val="74B0001C"/>
    <w:rsid w:val="74B2A89E"/>
    <w:rsid w:val="74B5E787"/>
    <w:rsid w:val="74B7F0AF"/>
    <w:rsid w:val="74C082EC"/>
    <w:rsid w:val="74C3807A"/>
    <w:rsid w:val="74CEA0DF"/>
    <w:rsid w:val="74DDE125"/>
    <w:rsid w:val="74DF641F"/>
    <w:rsid w:val="74E1FCE1"/>
    <w:rsid w:val="74E947F8"/>
    <w:rsid w:val="74EDE361"/>
    <w:rsid w:val="74F1AE89"/>
    <w:rsid w:val="74F8BBD8"/>
    <w:rsid w:val="7503F72F"/>
    <w:rsid w:val="75044AB7"/>
    <w:rsid w:val="7505EDDC"/>
    <w:rsid w:val="750E8316"/>
    <w:rsid w:val="7510CA8F"/>
    <w:rsid w:val="75166717"/>
    <w:rsid w:val="7517F78C"/>
    <w:rsid w:val="751D12FC"/>
    <w:rsid w:val="7527D3A2"/>
    <w:rsid w:val="752B1B66"/>
    <w:rsid w:val="753BE001"/>
    <w:rsid w:val="7546020B"/>
    <w:rsid w:val="75478A76"/>
    <w:rsid w:val="7548D3EC"/>
    <w:rsid w:val="754AA739"/>
    <w:rsid w:val="754BBD49"/>
    <w:rsid w:val="754DF80C"/>
    <w:rsid w:val="75513562"/>
    <w:rsid w:val="7551FC52"/>
    <w:rsid w:val="7552F22D"/>
    <w:rsid w:val="7563736F"/>
    <w:rsid w:val="75687728"/>
    <w:rsid w:val="756ABF4A"/>
    <w:rsid w:val="756C00F8"/>
    <w:rsid w:val="7570BBD9"/>
    <w:rsid w:val="75710C08"/>
    <w:rsid w:val="757281B8"/>
    <w:rsid w:val="75751ADB"/>
    <w:rsid w:val="757B575D"/>
    <w:rsid w:val="757B7E52"/>
    <w:rsid w:val="757D3874"/>
    <w:rsid w:val="75803CB6"/>
    <w:rsid w:val="758088C8"/>
    <w:rsid w:val="7586A9A5"/>
    <w:rsid w:val="758A6373"/>
    <w:rsid w:val="75968352"/>
    <w:rsid w:val="7599F597"/>
    <w:rsid w:val="759ADE30"/>
    <w:rsid w:val="759EBD41"/>
    <w:rsid w:val="75A33CAA"/>
    <w:rsid w:val="75AD5EF1"/>
    <w:rsid w:val="75AFBD38"/>
    <w:rsid w:val="75B7EE04"/>
    <w:rsid w:val="75B91DD5"/>
    <w:rsid w:val="75BAAC2B"/>
    <w:rsid w:val="75C35719"/>
    <w:rsid w:val="75C5790C"/>
    <w:rsid w:val="75CB00DF"/>
    <w:rsid w:val="75D18001"/>
    <w:rsid w:val="75D7E16B"/>
    <w:rsid w:val="75EA4B0E"/>
    <w:rsid w:val="75EA7F7D"/>
    <w:rsid w:val="75ECAA8B"/>
    <w:rsid w:val="75ED9928"/>
    <w:rsid w:val="75F977A8"/>
    <w:rsid w:val="760B13EC"/>
    <w:rsid w:val="760B3BF4"/>
    <w:rsid w:val="760F6BAE"/>
    <w:rsid w:val="76198B0A"/>
    <w:rsid w:val="761C3BDD"/>
    <w:rsid w:val="76266A83"/>
    <w:rsid w:val="762D907D"/>
    <w:rsid w:val="763195BD"/>
    <w:rsid w:val="7632A820"/>
    <w:rsid w:val="7635C55B"/>
    <w:rsid w:val="7635CF4E"/>
    <w:rsid w:val="7638B157"/>
    <w:rsid w:val="763B0B60"/>
    <w:rsid w:val="763B4BC1"/>
    <w:rsid w:val="763E8AE7"/>
    <w:rsid w:val="763FE6E8"/>
    <w:rsid w:val="76538D3F"/>
    <w:rsid w:val="765433BD"/>
    <w:rsid w:val="7658DA91"/>
    <w:rsid w:val="765A6E26"/>
    <w:rsid w:val="7663C462"/>
    <w:rsid w:val="7664BD6E"/>
    <w:rsid w:val="76693F0B"/>
    <w:rsid w:val="766B247A"/>
    <w:rsid w:val="766EAE7A"/>
    <w:rsid w:val="7676387A"/>
    <w:rsid w:val="76804F76"/>
    <w:rsid w:val="76890D82"/>
    <w:rsid w:val="768FA3C4"/>
    <w:rsid w:val="769654D4"/>
    <w:rsid w:val="76973FFE"/>
    <w:rsid w:val="7697B7D8"/>
    <w:rsid w:val="769AC4F3"/>
    <w:rsid w:val="76A24CB0"/>
    <w:rsid w:val="76A41B44"/>
    <w:rsid w:val="76B30ED2"/>
    <w:rsid w:val="76B60403"/>
    <w:rsid w:val="76B6B6F9"/>
    <w:rsid w:val="76BE2CEB"/>
    <w:rsid w:val="76C0DCB5"/>
    <w:rsid w:val="76C161B4"/>
    <w:rsid w:val="76C5F6C4"/>
    <w:rsid w:val="76C71A00"/>
    <w:rsid w:val="76C79D3F"/>
    <w:rsid w:val="76CCA1B8"/>
    <w:rsid w:val="76D08C6C"/>
    <w:rsid w:val="76D0952C"/>
    <w:rsid w:val="76D21132"/>
    <w:rsid w:val="76D313E2"/>
    <w:rsid w:val="76E9C67A"/>
    <w:rsid w:val="76EC3B77"/>
    <w:rsid w:val="76EFF4B8"/>
    <w:rsid w:val="76FC818C"/>
    <w:rsid w:val="76FD9474"/>
    <w:rsid w:val="7709D4FE"/>
    <w:rsid w:val="7712C313"/>
    <w:rsid w:val="771C70FC"/>
    <w:rsid w:val="7722F051"/>
    <w:rsid w:val="772A5A93"/>
    <w:rsid w:val="772D484A"/>
    <w:rsid w:val="7734934C"/>
    <w:rsid w:val="773BBF7C"/>
    <w:rsid w:val="77407E42"/>
    <w:rsid w:val="774093A4"/>
    <w:rsid w:val="774854B3"/>
    <w:rsid w:val="77546612"/>
    <w:rsid w:val="775B19AB"/>
    <w:rsid w:val="776205D3"/>
    <w:rsid w:val="7767F6E8"/>
    <w:rsid w:val="777A852E"/>
    <w:rsid w:val="777D15B7"/>
    <w:rsid w:val="778640B6"/>
    <w:rsid w:val="778AF466"/>
    <w:rsid w:val="778B97F1"/>
    <w:rsid w:val="779B23EE"/>
    <w:rsid w:val="779CE610"/>
    <w:rsid w:val="779FC8D0"/>
    <w:rsid w:val="77A30592"/>
    <w:rsid w:val="77A95DBD"/>
    <w:rsid w:val="77A9621E"/>
    <w:rsid w:val="77A9FD6F"/>
    <w:rsid w:val="77AC7523"/>
    <w:rsid w:val="77B14C27"/>
    <w:rsid w:val="77BA3244"/>
    <w:rsid w:val="77C63479"/>
    <w:rsid w:val="77CD6ADA"/>
    <w:rsid w:val="77D17B0D"/>
    <w:rsid w:val="77D4E383"/>
    <w:rsid w:val="77DD88B3"/>
    <w:rsid w:val="77DE300C"/>
    <w:rsid w:val="77EBC1C8"/>
    <w:rsid w:val="77F2786E"/>
    <w:rsid w:val="77F362F2"/>
    <w:rsid w:val="77F6E750"/>
    <w:rsid w:val="77FAD137"/>
    <w:rsid w:val="77FC13F6"/>
    <w:rsid w:val="7800CA3E"/>
    <w:rsid w:val="78013351"/>
    <w:rsid w:val="7801A22B"/>
    <w:rsid w:val="7802BADD"/>
    <w:rsid w:val="7806F222"/>
    <w:rsid w:val="780EAD33"/>
    <w:rsid w:val="78123110"/>
    <w:rsid w:val="78218159"/>
    <w:rsid w:val="7828E777"/>
    <w:rsid w:val="78368AC5"/>
    <w:rsid w:val="7839FC89"/>
    <w:rsid w:val="783A2F6B"/>
    <w:rsid w:val="7842B45F"/>
    <w:rsid w:val="7846B2D4"/>
    <w:rsid w:val="784B0D59"/>
    <w:rsid w:val="784DD9B3"/>
    <w:rsid w:val="784DEFAF"/>
    <w:rsid w:val="7850D35E"/>
    <w:rsid w:val="785BD418"/>
    <w:rsid w:val="7860CB83"/>
    <w:rsid w:val="786AF9E0"/>
    <w:rsid w:val="786D25EC"/>
    <w:rsid w:val="7871A492"/>
    <w:rsid w:val="7871C51C"/>
    <w:rsid w:val="7876C669"/>
    <w:rsid w:val="78772FE5"/>
    <w:rsid w:val="78797B47"/>
    <w:rsid w:val="787C7762"/>
    <w:rsid w:val="78817601"/>
    <w:rsid w:val="788B89EE"/>
    <w:rsid w:val="788E0F09"/>
    <w:rsid w:val="7895CCD8"/>
    <w:rsid w:val="789C72D7"/>
    <w:rsid w:val="78A1B9FB"/>
    <w:rsid w:val="78A1EE51"/>
    <w:rsid w:val="78AE75B6"/>
    <w:rsid w:val="78B09FB5"/>
    <w:rsid w:val="78B0A718"/>
    <w:rsid w:val="78B4D551"/>
    <w:rsid w:val="78BD751C"/>
    <w:rsid w:val="78BEC0B2"/>
    <w:rsid w:val="78C1C39A"/>
    <w:rsid w:val="78CA07D6"/>
    <w:rsid w:val="78CF5551"/>
    <w:rsid w:val="78DB45D4"/>
    <w:rsid w:val="78F1AB44"/>
    <w:rsid w:val="78F2940E"/>
    <w:rsid w:val="78F32282"/>
    <w:rsid w:val="78F7F645"/>
    <w:rsid w:val="78F99362"/>
    <w:rsid w:val="78FBF4DB"/>
    <w:rsid w:val="790B7A69"/>
    <w:rsid w:val="790EB17C"/>
    <w:rsid w:val="7916422B"/>
    <w:rsid w:val="79192BAF"/>
    <w:rsid w:val="791C5305"/>
    <w:rsid w:val="7924F469"/>
    <w:rsid w:val="79256C3B"/>
    <w:rsid w:val="7926C4C7"/>
    <w:rsid w:val="7927E316"/>
    <w:rsid w:val="792B42DA"/>
    <w:rsid w:val="79341587"/>
    <w:rsid w:val="793A8C70"/>
    <w:rsid w:val="793BBEC1"/>
    <w:rsid w:val="793BE0EE"/>
    <w:rsid w:val="793E09FD"/>
    <w:rsid w:val="793E9202"/>
    <w:rsid w:val="794186C9"/>
    <w:rsid w:val="794B5C1B"/>
    <w:rsid w:val="794CD2C2"/>
    <w:rsid w:val="795315F9"/>
    <w:rsid w:val="7961436B"/>
    <w:rsid w:val="7961B1AC"/>
    <w:rsid w:val="796674EE"/>
    <w:rsid w:val="796C17E4"/>
    <w:rsid w:val="796F1E1A"/>
    <w:rsid w:val="7975CEEB"/>
    <w:rsid w:val="79851462"/>
    <w:rsid w:val="7994832A"/>
    <w:rsid w:val="79989541"/>
    <w:rsid w:val="79A2DA02"/>
    <w:rsid w:val="79A5F4BB"/>
    <w:rsid w:val="79AB6E77"/>
    <w:rsid w:val="79AF9F36"/>
    <w:rsid w:val="79B78FEA"/>
    <w:rsid w:val="79B9D9EE"/>
    <w:rsid w:val="79BB9F20"/>
    <w:rsid w:val="79BD9B12"/>
    <w:rsid w:val="79BFEA9E"/>
    <w:rsid w:val="79C2801E"/>
    <w:rsid w:val="79C3E5EA"/>
    <w:rsid w:val="79C742BE"/>
    <w:rsid w:val="79C85DDF"/>
    <w:rsid w:val="79CE7B92"/>
    <w:rsid w:val="79D3641E"/>
    <w:rsid w:val="79D53378"/>
    <w:rsid w:val="79D5FDD6"/>
    <w:rsid w:val="79DBEDA4"/>
    <w:rsid w:val="79DDE6D8"/>
    <w:rsid w:val="79E21F47"/>
    <w:rsid w:val="79E48127"/>
    <w:rsid w:val="79E4E7F3"/>
    <w:rsid w:val="79E7E9C1"/>
    <w:rsid w:val="79E80A15"/>
    <w:rsid w:val="79E89B80"/>
    <w:rsid w:val="79EED10E"/>
    <w:rsid w:val="79FA47BA"/>
    <w:rsid w:val="79FB645D"/>
    <w:rsid w:val="79FBEA69"/>
    <w:rsid w:val="79FCCC90"/>
    <w:rsid w:val="7A01E748"/>
    <w:rsid w:val="7A0354DB"/>
    <w:rsid w:val="7A07CB39"/>
    <w:rsid w:val="7A1D0DD0"/>
    <w:rsid w:val="7A1F8CFB"/>
    <w:rsid w:val="7A3025FC"/>
    <w:rsid w:val="7A32ACC6"/>
    <w:rsid w:val="7A39EAF7"/>
    <w:rsid w:val="7A3C2EFB"/>
    <w:rsid w:val="7A3E7459"/>
    <w:rsid w:val="7A467DB3"/>
    <w:rsid w:val="7A4B4287"/>
    <w:rsid w:val="7A4D447A"/>
    <w:rsid w:val="7A506B9F"/>
    <w:rsid w:val="7A5113CD"/>
    <w:rsid w:val="7A5562AA"/>
    <w:rsid w:val="7A59457D"/>
    <w:rsid w:val="7A5D8570"/>
    <w:rsid w:val="7A615A12"/>
    <w:rsid w:val="7A694518"/>
    <w:rsid w:val="7A712C66"/>
    <w:rsid w:val="7A77525D"/>
    <w:rsid w:val="7A7A813A"/>
    <w:rsid w:val="7A7DBB79"/>
    <w:rsid w:val="7A8009A9"/>
    <w:rsid w:val="7A80EFCA"/>
    <w:rsid w:val="7A82994D"/>
    <w:rsid w:val="7A84445D"/>
    <w:rsid w:val="7A857C79"/>
    <w:rsid w:val="7A89441E"/>
    <w:rsid w:val="7A8E7D16"/>
    <w:rsid w:val="7A9D38C0"/>
    <w:rsid w:val="7A9DBC01"/>
    <w:rsid w:val="7A9FF728"/>
    <w:rsid w:val="7A9FFBE4"/>
    <w:rsid w:val="7AA345FA"/>
    <w:rsid w:val="7AAAE51B"/>
    <w:rsid w:val="7AAC1C0F"/>
    <w:rsid w:val="7AAD9082"/>
    <w:rsid w:val="7AAE8E03"/>
    <w:rsid w:val="7ABC1289"/>
    <w:rsid w:val="7AC291A7"/>
    <w:rsid w:val="7AC29528"/>
    <w:rsid w:val="7AC558CD"/>
    <w:rsid w:val="7AD9DA5E"/>
    <w:rsid w:val="7ADC8D28"/>
    <w:rsid w:val="7ADFAE01"/>
    <w:rsid w:val="7AE427DA"/>
    <w:rsid w:val="7AE59DFF"/>
    <w:rsid w:val="7AE78811"/>
    <w:rsid w:val="7AF0B14A"/>
    <w:rsid w:val="7AF2630F"/>
    <w:rsid w:val="7AF7D750"/>
    <w:rsid w:val="7AF88874"/>
    <w:rsid w:val="7AFC8806"/>
    <w:rsid w:val="7B01C3D5"/>
    <w:rsid w:val="7B02DB93"/>
    <w:rsid w:val="7B061C81"/>
    <w:rsid w:val="7B0A8C07"/>
    <w:rsid w:val="7B12FEAC"/>
    <w:rsid w:val="7B19AF70"/>
    <w:rsid w:val="7B28406E"/>
    <w:rsid w:val="7B35866B"/>
    <w:rsid w:val="7B437223"/>
    <w:rsid w:val="7B437938"/>
    <w:rsid w:val="7B44BDB9"/>
    <w:rsid w:val="7B48D89C"/>
    <w:rsid w:val="7B5D6CFE"/>
    <w:rsid w:val="7B6B8455"/>
    <w:rsid w:val="7B6DBD82"/>
    <w:rsid w:val="7B70B330"/>
    <w:rsid w:val="7B72D348"/>
    <w:rsid w:val="7B7D2FE9"/>
    <w:rsid w:val="7B834E73"/>
    <w:rsid w:val="7B8403F7"/>
    <w:rsid w:val="7B8AD532"/>
    <w:rsid w:val="7B8B8CB6"/>
    <w:rsid w:val="7B965A34"/>
    <w:rsid w:val="7B9BA2D9"/>
    <w:rsid w:val="7B9FED68"/>
    <w:rsid w:val="7BA603A2"/>
    <w:rsid w:val="7BAAFA45"/>
    <w:rsid w:val="7BB916C3"/>
    <w:rsid w:val="7BBD7B58"/>
    <w:rsid w:val="7BBE4AFA"/>
    <w:rsid w:val="7BC17162"/>
    <w:rsid w:val="7BDA3C42"/>
    <w:rsid w:val="7BDA9073"/>
    <w:rsid w:val="7BDDBCDA"/>
    <w:rsid w:val="7BE018AE"/>
    <w:rsid w:val="7BE26C7A"/>
    <w:rsid w:val="7BE3E238"/>
    <w:rsid w:val="7BE9B504"/>
    <w:rsid w:val="7BEC2D33"/>
    <w:rsid w:val="7BEC6633"/>
    <w:rsid w:val="7BF7F51C"/>
    <w:rsid w:val="7BFA71A7"/>
    <w:rsid w:val="7C00551D"/>
    <w:rsid w:val="7C063BC0"/>
    <w:rsid w:val="7C06B937"/>
    <w:rsid w:val="7C074E14"/>
    <w:rsid w:val="7C0BA8F8"/>
    <w:rsid w:val="7C0D819B"/>
    <w:rsid w:val="7C0F3A5A"/>
    <w:rsid w:val="7C120601"/>
    <w:rsid w:val="7C197040"/>
    <w:rsid w:val="7C1F6595"/>
    <w:rsid w:val="7C268D28"/>
    <w:rsid w:val="7C28D815"/>
    <w:rsid w:val="7C294654"/>
    <w:rsid w:val="7C2A2B0C"/>
    <w:rsid w:val="7C2DA059"/>
    <w:rsid w:val="7C313D39"/>
    <w:rsid w:val="7C37E1BE"/>
    <w:rsid w:val="7C3B680B"/>
    <w:rsid w:val="7C3E55F0"/>
    <w:rsid w:val="7C427252"/>
    <w:rsid w:val="7C47667F"/>
    <w:rsid w:val="7C49317F"/>
    <w:rsid w:val="7C4A8903"/>
    <w:rsid w:val="7C4AE998"/>
    <w:rsid w:val="7C56FDFF"/>
    <w:rsid w:val="7C5D55F4"/>
    <w:rsid w:val="7C603165"/>
    <w:rsid w:val="7C6093B8"/>
    <w:rsid w:val="7C684BE7"/>
    <w:rsid w:val="7C685E7C"/>
    <w:rsid w:val="7C692EF7"/>
    <w:rsid w:val="7C6FFAC3"/>
    <w:rsid w:val="7C705733"/>
    <w:rsid w:val="7C70B1CD"/>
    <w:rsid w:val="7C72B973"/>
    <w:rsid w:val="7C807108"/>
    <w:rsid w:val="7C853ADB"/>
    <w:rsid w:val="7C89ABE5"/>
    <w:rsid w:val="7C8C4592"/>
    <w:rsid w:val="7C8D214B"/>
    <w:rsid w:val="7C91211D"/>
    <w:rsid w:val="7C950A78"/>
    <w:rsid w:val="7C9514A1"/>
    <w:rsid w:val="7C9D9436"/>
    <w:rsid w:val="7CA59934"/>
    <w:rsid w:val="7CB7F9D9"/>
    <w:rsid w:val="7CBC6D38"/>
    <w:rsid w:val="7CC19C55"/>
    <w:rsid w:val="7CC2E2F5"/>
    <w:rsid w:val="7CC3BDDC"/>
    <w:rsid w:val="7CD3FEF2"/>
    <w:rsid w:val="7CD47CCB"/>
    <w:rsid w:val="7CDF7DF4"/>
    <w:rsid w:val="7CDF91FB"/>
    <w:rsid w:val="7CE8E50F"/>
    <w:rsid w:val="7CF0A966"/>
    <w:rsid w:val="7CF22305"/>
    <w:rsid w:val="7CF630D5"/>
    <w:rsid w:val="7D00E06D"/>
    <w:rsid w:val="7D0106AE"/>
    <w:rsid w:val="7D078CD4"/>
    <w:rsid w:val="7D0AA8EC"/>
    <w:rsid w:val="7D0BED25"/>
    <w:rsid w:val="7D0CA279"/>
    <w:rsid w:val="7D0FC956"/>
    <w:rsid w:val="7D14AAE6"/>
    <w:rsid w:val="7D156ABC"/>
    <w:rsid w:val="7D1FD458"/>
    <w:rsid w:val="7D23ED37"/>
    <w:rsid w:val="7D2A1B31"/>
    <w:rsid w:val="7D2A918F"/>
    <w:rsid w:val="7D2CBDA3"/>
    <w:rsid w:val="7D397A52"/>
    <w:rsid w:val="7D4F899A"/>
    <w:rsid w:val="7D5572AD"/>
    <w:rsid w:val="7D627B0F"/>
    <w:rsid w:val="7D7F7286"/>
    <w:rsid w:val="7D8A0BD2"/>
    <w:rsid w:val="7D92DF75"/>
    <w:rsid w:val="7D94B078"/>
    <w:rsid w:val="7DA39A95"/>
    <w:rsid w:val="7DB6B8E4"/>
    <w:rsid w:val="7DBCAF3D"/>
    <w:rsid w:val="7DC8BDF6"/>
    <w:rsid w:val="7DD2E036"/>
    <w:rsid w:val="7DD30AA1"/>
    <w:rsid w:val="7DD62CBD"/>
    <w:rsid w:val="7DE0D1B9"/>
    <w:rsid w:val="7DE52AF0"/>
    <w:rsid w:val="7DEA883E"/>
    <w:rsid w:val="7DFA03DE"/>
    <w:rsid w:val="7DFEF191"/>
    <w:rsid w:val="7E02A7FF"/>
    <w:rsid w:val="7E078D5B"/>
    <w:rsid w:val="7E086AF8"/>
    <w:rsid w:val="7E0D4DE8"/>
    <w:rsid w:val="7E1228D0"/>
    <w:rsid w:val="7E149E14"/>
    <w:rsid w:val="7E182F59"/>
    <w:rsid w:val="7E1C62DC"/>
    <w:rsid w:val="7E1EA0DA"/>
    <w:rsid w:val="7E24F381"/>
    <w:rsid w:val="7E254E28"/>
    <w:rsid w:val="7E2829C0"/>
    <w:rsid w:val="7E3D69EE"/>
    <w:rsid w:val="7E416995"/>
    <w:rsid w:val="7E4211F0"/>
    <w:rsid w:val="7E4521FD"/>
    <w:rsid w:val="7E461D45"/>
    <w:rsid w:val="7E4855A1"/>
    <w:rsid w:val="7E4AEECF"/>
    <w:rsid w:val="7E53CA3A"/>
    <w:rsid w:val="7E59629E"/>
    <w:rsid w:val="7E5D6D03"/>
    <w:rsid w:val="7E635160"/>
    <w:rsid w:val="7E638717"/>
    <w:rsid w:val="7E679E02"/>
    <w:rsid w:val="7E6BEDF9"/>
    <w:rsid w:val="7E7B12E5"/>
    <w:rsid w:val="7E8341FF"/>
    <w:rsid w:val="7E87F89E"/>
    <w:rsid w:val="7E88631C"/>
    <w:rsid w:val="7E89E35C"/>
    <w:rsid w:val="7E8CC88E"/>
    <w:rsid w:val="7E94B614"/>
    <w:rsid w:val="7E97EA90"/>
    <w:rsid w:val="7E9A3287"/>
    <w:rsid w:val="7E9CCB90"/>
    <w:rsid w:val="7E9E6329"/>
    <w:rsid w:val="7EA1CF15"/>
    <w:rsid w:val="7EAE24E1"/>
    <w:rsid w:val="7EB4F8A9"/>
    <w:rsid w:val="7EB79E16"/>
    <w:rsid w:val="7EB9910E"/>
    <w:rsid w:val="7EC4C034"/>
    <w:rsid w:val="7EC51899"/>
    <w:rsid w:val="7EC6FA40"/>
    <w:rsid w:val="7EC7D6C6"/>
    <w:rsid w:val="7ED70722"/>
    <w:rsid w:val="7EDDCDB9"/>
    <w:rsid w:val="7EE89829"/>
    <w:rsid w:val="7EEBF1B9"/>
    <w:rsid w:val="7EEE8C93"/>
    <w:rsid w:val="7EEEC939"/>
    <w:rsid w:val="7EF37CD2"/>
    <w:rsid w:val="7EF41DAB"/>
    <w:rsid w:val="7F01D8EA"/>
    <w:rsid w:val="7F02E731"/>
    <w:rsid w:val="7F07641E"/>
    <w:rsid w:val="7F08AB7F"/>
    <w:rsid w:val="7F0EBE4B"/>
    <w:rsid w:val="7F0EEEBC"/>
    <w:rsid w:val="7F0FBD65"/>
    <w:rsid w:val="7F208D99"/>
    <w:rsid w:val="7F268E25"/>
    <w:rsid w:val="7F291798"/>
    <w:rsid w:val="7F2CA356"/>
    <w:rsid w:val="7F2DC05D"/>
    <w:rsid w:val="7F37E3E7"/>
    <w:rsid w:val="7F3DBE42"/>
    <w:rsid w:val="7F458522"/>
    <w:rsid w:val="7F49B4B8"/>
    <w:rsid w:val="7F4BFFF8"/>
    <w:rsid w:val="7F56E59B"/>
    <w:rsid w:val="7F5856DC"/>
    <w:rsid w:val="7F61BF6F"/>
    <w:rsid w:val="7F626406"/>
    <w:rsid w:val="7F6413CD"/>
    <w:rsid w:val="7F648B54"/>
    <w:rsid w:val="7F6AC463"/>
    <w:rsid w:val="7F6C5B52"/>
    <w:rsid w:val="7F7CA21A"/>
    <w:rsid w:val="7F873310"/>
    <w:rsid w:val="7F951F43"/>
    <w:rsid w:val="7F98BAE2"/>
    <w:rsid w:val="7FA47B09"/>
    <w:rsid w:val="7FAAEFE9"/>
    <w:rsid w:val="7FB6D1CB"/>
    <w:rsid w:val="7FBEF7CC"/>
    <w:rsid w:val="7FC05624"/>
    <w:rsid w:val="7FCC582A"/>
    <w:rsid w:val="7FCED2B7"/>
    <w:rsid w:val="7FD335F9"/>
    <w:rsid w:val="7FD4371E"/>
    <w:rsid w:val="7FDAA9AD"/>
    <w:rsid w:val="7FE252E8"/>
    <w:rsid w:val="7FE2D861"/>
    <w:rsid w:val="7FE9216E"/>
    <w:rsid w:val="7FEC99D4"/>
    <w:rsid w:val="7FEE145E"/>
    <w:rsid w:val="7FF17BE7"/>
    <w:rsid w:val="7FF27D8F"/>
    <w:rsid w:val="7FFC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6A8C5E"/>
  <w15:docId w15:val="{D74338AC-920A-A640-B560-8459EEE34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66C99"/>
    <w:rPr>
      <w:sz w:val="24"/>
      <w:szCs w:val="48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776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00000" w:themeColor="text1"/>
      <w:sz w:val="48"/>
      <w:szCs w:val="7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A7EAA"/>
    <w:pPr>
      <w:keepNext/>
      <w:keepLines/>
      <w:spacing w:before="200" w:after="0"/>
      <w:jc w:val="both"/>
      <w:outlineLvl w:val="1"/>
    </w:pPr>
    <w:rPr>
      <w:rFonts w:asciiTheme="majorHAnsi" w:eastAsiaTheme="majorEastAsia" w:hAnsiTheme="majorHAnsi" w:cstheme="majorBidi"/>
      <w:b/>
      <w:bCs/>
      <w:color w:val="7F7F7F" w:themeColor="text1" w:themeTint="80"/>
      <w:sz w:val="28"/>
      <w:szCs w:val="30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77620"/>
    <w:pPr>
      <w:keepNext/>
      <w:keepLines/>
      <w:numPr>
        <w:numId w:val="3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77620"/>
    <w:rPr>
      <w:rFonts w:asciiTheme="majorHAnsi" w:eastAsiaTheme="majorEastAsia" w:hAnsiTheme="majorHAnsi" w:cstheme="majorBidi"/>
      <w:color w:val="000000" w:themeColor="text1"/>
      <w:sz w:val="48"/>
      <w:szCs w:val="7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6C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6C99"/>
    <w:rPr>
      <w:rFonts w:ascii="Tahoma" w:hAnsi="Tahoma" w:cs="Tahoma"/>
      <w:sz w:val="16"/>
      <w:szCs w:val="16"/>
      <w:lang w:val="en-GB"/>
    </w:rPr>
  </w:style>
  <w:style w:type="paragraph" w:styleId="KeinLeerraum">
    <w:name w:val="No Spacing"/>
    <w:uiPriority w:val="1"/>
    <w:qFormat/>
    <w:rsid w:val="00066C99"/>
    <w:pPr>
      <w:spacing w:after="0" w:line="240" w:lineRule="auto"/>
    </w:pPr>
    <w:rPr>
      <w:rFonts w:ascii="Syntax LT CE" w:hAnsi="Syntax LT CE"/>
      <w:sz w:val="48"/>
      <w:szCs w:val="48"/>
      <w:lang w:val="en-GB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A7EAA"/>
    <w:rPr>
      <w:rFonts w:asciiTheme="majorHAnsi" w:eastAsiaTheme="majorEastAsia" w:hAnsiTheme="majorHAnsi" w:cstheme="majorBidi"/>
      <w:b/>
      <w:bCs/>
      <w:color w:val="7F7F7F" w:themeColor="text1" w:themeTint="80"/>
      <w:sz w:val="28"/>
      <w:szCs w:val="30"/>
    </w:rPr>
  </w:style>
  <w:style w:type="paragraph" w:styleId="Kopfzeile">
    <w:name w:val="header"/>
    <w:basedOn w:val="Standard"/>
    <w:link w:val="KopfzeileZchn"/>
    <w:uiPriority w:val="99"/>
    <w:unhideWhenUsed/>
    <w:rsid w:val="005776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77620"/>
    <w:rPr>
      <w:sz w:val="24"/>
      <w:szCs w:val="48"/>
    </w:rPr>
  </w:style>
  <w:style w:type="paragraph" w:styleId="Fuzeile">
    <w:name w:val="footer"/>
    <w:basedOn w:val="Standard"/>
    <w:link w:val="FuzeileZchn"/>
    <w:uiPriority w:val="99"/>
    <w:unhideWhenUsed/>
    <w:rsid w:val="005776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77620"/>
    <w:rPr>
      <w:sz w:val="24"/>
      <w:szCs w:val="48"/>
    </w:rPr>
  </w:style>
  <w:style w:type="paragraph" w:styleId="Listenabsatz">
    <w:name w:val="List Paragraph"/>
    <w:basedOn w:val="Standard"/>
    <w:uiPriority w:val="34"/>
    <w:qFormat/>
    <w:rsid w:val="00577620"/>
    <w:pPr>
      <w:ind w:left="720"/>
      <w:contextualSpacing/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577620"/>
    <w:rPr>
      <w:rFonts w:asciiTheme="majorHAnsi" w:eastAsiaTheme="majorEastAsia" w:hAnsiTheme="majorHAnsi" w:cstheme="majorBidi"/>
      <w:b/>
      <w:bCs/>
      <w:color w:val="000000" w:themeColor="text1"/>
      <w:sz w:val="24"/>
      <w:szCs w:val="48"/>
    </w:rPr>
  </w:style>
  <w:style w:type="paragraph" w:styleId="Kommentartext">
    <w:name w:val="annotation text"/>
    <w:basedOn w:val="Standard"/>
    <w:link w:val="KommentartextZchn"/>
    <w:uiPriority w:val="99"/>
    <w:unhideWhenUsed/>
    <w:rsid w:val="00C86EB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86EBE"/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86EBE"/>
    <w:rPr>
      <w:sz w:val="16"/>
      <w:szCs w:val="16"/>
    </w:rPr>
  </w:style>
  <w:style w:type="character" w:customStyle="1" w:styleId="normaltextrun">
    <w:name w:val="normaltextrun"/>
    <w:basedOn w:val="Absatz-Standardschriftart"/>
    <w:rsid w:val="00701B35"/>
  </w:style>
  <w:style w:type="character" w:customStyle="1" w:styleId="spellingerror">
    <w:name w:val="spellingerror"/>
    <w:basedOn w:val="Absatz-Standardschriftart"/>
    <w:rsid w:val="00701B35"/>
  </w:style>
  <w:style w:type="character" w:customStyle="1" w:styleId="eop">
    <w:name w:val="eop"/>
    <w:basedOn w:val="Absatz-Standardschriftart"/>
    <w:rsid w:val="00701B35"/>
  </w:style>
  <w:style w:type="character" w:styleId="Hyperlink">
    <w:name w:val="Hyperlink"/>
    <w:basedOn w:val="Absatz-Standardschriftart"/>
    <w:uiPriority w:val="99"/>
    <w:unhideWhenUsed/>
    <w:rsid w:val="00F61772"/>
    <w:rPr>
      <w:color w:val="5F5F5F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F61772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F61772"/>
    <w:rPr>
      <w:color w:val="919191" w:themeColor="followedHyperlink"/>
      <w:u w:val="singl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47AB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47AB4"/>
    <w:rPr>
      <w:b/>
      <w:bCs/>
      <w:sz w:val="20"/>
      <w:szCs w:val="20"/>
    </w:rPr>
  </w:style>
  <w:style w:type="table" w:styleId="Tabellenraster">
    <w:name w:val="Table Grid"/>
    <w:basedOn w:val="NormaleTabelle"/>
    <w:uiPriority w:val="39"/>
    <w:rsid w:val="001A01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754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6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1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hyperlink" Target="https://web.education.wisc.edu/halverson/wp-content/uploads/sites/33/2012/09/Halverson-phronesis-1202.pdf" TargetMode="External"/><Relationship Id="rId26" Type="http://schemas.openxmlformats.org/officeDocument/2006/relationships/hyperlink" Target="https://doi.org/10.1177%2F1350507614541196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doi.org/10.1016/0001-8791(88)90031-0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yperlink" Target="https://doi-org.ezproxy.muni.cz/10.1002/hrdq.21153" TargetMode="External"/><Relationship Id="rId25" Type="http://schemas.openxmlformats.org/officeDocument/2006/relationships/hyperlink" Target="https://doi.org/10.1080/13678868.2016.1220156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doi.org/10.1111/ntwe.12166" TargetMode="External"/><Relationship Id="rId20" Type="http://schemas.openxmlformats.org/officeDocument/2006/relationships/hyperlink" Target="https://doi.org/10.1177/1350507612449680" TargetMode="External"/><Relationship Id="rId29" Type="http://schemas.openxmlformats.org/officeDocument/2006/relationships/hyperlink" Target="https://doi.org/10.1108/13620431211225322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https://doi.org/10.1016/j.orgdyn.2016.07.008" TargetMode="Externa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://dx.doi.org/10.5465/AMLE.2008.35882188" TargetMode="External"/><Relationship Id="rId23" Type="http://schemas.openxmlformats.org/officeDocument/2006/relationships/hyperlink" Target="https://doi.org/10.1177/0021886315573270" TargetMode="External"/><Relationship Id="rId28" Type="http://schemas.openxmlformats.org/officeDocument/2006/relationships/hyperlink" Target="https://hbr.org/2007/10/making-judgment-calls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doi.org/10.1108/JMD-05-2015-0076" TargetMode="Externa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yperlink" Target="https://doi.org/10.1016/j.orgdyn.2014.03.006" TargetMode="External"/><Relationship Id="rId27" Type="http://schemas.openxmlformats.org/officeDocument/2006/relationships/hyperlink" Target="https://doi.org/10.5465/amle.2013.0201" TargetMode="External"/><Relationship Id="rId30" Type="http://schemas.openxmlformats.org/officeDocument/2006/relationships/hyperlink" Target="https://doi.org/10.1177/1534484319853102" TargetMode="External"/></Relationships>
</file>

<file path=word/theme/theme1.xml><?xml version="1.0" encoding="utf-8"?>
<a:theme xmlns:a="http://schemas.openxmlformats.org/drawingml/2006/main" name="Motiv Office">
  <a:themeElements>
    <a:clrScheme name="Stupně šedé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Arkýř">
      <a:majorFont>
        <a:latin typeface="Century Schoolbook"/>
        <a:ea typeface=""/>
        <a:cs typeface=""/>
        <a:font script="Jpan" typeface="ＭＳ Ｐ明朝"/>
        <a:font script="Hang" typeface="휴먼매직체"/>
        <a:font script="Hans" typeface="华文楷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Schoolbook"/>
        <a:ea typeface=""/>
        <a:cs typeface=""/>
        <a:font script="Jpan" typeface="ＭＳ Ｐ明朝"/>
        <a:font script="Hang" typeface="휴먼매직체"/>
        <a:font script="Hans" typeface="宋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8F4A0A97699F499D30B03BF951AB73" ma:contentTypeVersion="2" ma:contentTypeDescription="Vytvoří nový dokument" ma:contentTypeScope="" ma:versionID="f550b2071ee5ae332b2ed3b985787236">
  <xsd:schema xmlns:xsd="http://www.w3.org/2001/XMLSchema" xmlns:xs="http://www.w3.org/2001/XMLSchema" xmlns:p="http://schemas.microsoft.com/office/2006/metadata/properties" xmlns:ns2="383cdf37-ea9e-44a0-a2d6-c2f508ef6723" targetNamespace="http://schemas.microsoft.com/office/2006/metadata/properties" ma:root="true" ma:fieldsID="6a783af9d5b5378e4ff5c84798b4bff5" ns2:_="">
    <xsd:import namespace="383cdf37-ea9e-44a0-a2d6-c2f508ef67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3cdf37-ea9e-44a0-a2d6-c2f508ef67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645DFD3-6918-4C8B-920B-6E1DA80E25C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AB65814-1209-45FE-B1BC-6BBD1B313C9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AD6FD97-6323-44C1-B451-252A1F6BC1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3cdf37-ea9e-44a0-a2d6-c2f508ef67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5661881-D20E-4E27-9D26-BE477194FF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6814</Words>
  <Characters>42935</Characters>
  <Application>Microsoft Office Word</Application>
  <DocSecurity>0</DocSecurity>
  <Lines>357</Lines>
  <Paragraphs>99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Ekonomicko-správní fakulta Masarykovy univerzity</Company>
  <LinksUpToDate>false</LinksUpToDate>
  <CharactersWithSpaces>49650</CharactersWithSpaces>
  <SharedDoc>false</SharedDoc>
  <HLinks>
    <vt:vector size="96" baseType="variant">
      <vt:variant>
        <vt:i4>1114196</vt:i4>
      </vt:variant>
      <vt:variant>
        <vt:i4>45</vt:i4>
      </vt:variant>
      <vt:variant>
        <vt:i4>0</vt:i4>
      </vt:variant>
      <vt:variant>
        <vt:i4>5</vt:i4>
      </vt:variant>
      <vt:variant>
        <vt:lpwstr>https://doi.org/10.1177/1534484319853102</vt:lpwstr>
      </vt:variant>
      <vt:variant>
        <vt:lpwstr/>
      </vt:variant>
      <vt:variant>
        <vt:i4>1245269</vt:i4>
      </vt:variant>
      <vt:variant>
        <vt:i4>42</vt:i4>
      </vt:variant>
      <vt:variant>
        <vt:i4>0</vt:i4>
      </vt:variant>
      <vt:variant>
        <vt:i4>5</vt:i4>
      </vt:variant>
      <vt:variant>
        <vt:lpwstr>https://doi.org/10.1108/13620431211225322</vt:lpwstr>
      </vt:variant>
      <vt:variant>
        <vt:lpwstr/>
      </vt:variant>
      <vt:variant>
        <vt:i4>5963782</vt:i4>
      </vt:variant>
      <vt:variant>
        <vt:i4>39</vt:i4>
      </vt:variant>
      <vt:variant>
        <vt:i4>0</vt:i4>
      </vt:variant>
      <vt:variant>
        <vt:i4>5</vt:i4>
      </vt:variant>
      <vt:variant>
        <vt:lpwstr>https://hbr.org/2007/10/making-judgment-calls</vt:lpwstr>
      </vt:variant>
      <vt:variant>
        <vt:lpwstr/>
      </vt:variant>
      <vt:variant>
        <vt:i4>3604603</vt:i4>
      </vt:variant>
      <vt:variant>
        <vt:i4>36</vt:i4>
      </vt:variant>
      <vt:variant>
        <vt:i4>0</vt:i4>
      </vt:variant>
      <vt:variant>
        <vt:i4>5</vt:i4>
      </vt:variant>
      <vt:variant>
        <vt:lpwstr>https://doi.org/10.5465/amle.2013.0201</vt:lpwstr>
      </vt:variant>
      <vt:variant>
        <vt:lpwstr/>
      </vt:variant>
      <vt:variant>
        <vt:i4>7995492</vt:i4>
      </vt:variant>
      <vt:variant>
        <vt:i4>33</vt:i4>
      </vt:variant>
      <vt:variant>
        <vt:i4>0</vt:i4>
      </vt:variant>
      <vt:variant>
        <vt:i4>5</vt:i4>
      </vt:variant>
      <vt:variant>
        <vt:lpwstr>https://doi.org/10.1177%2F1350507614541196</vt:lpwstr>
      </vt:variant>
      <vt:variant>
        <vt:lpwstr/>
      </vt:variant>
      <vt:variant>
        <vt:i4>327753</vt:i4>
      </vt:variant>
      <vt:variant>
        <vt:i4>30</vt:i4>
      </vt:variant>
      <vt:variant>
        <vt:i4>0</vt:i4>
      </vt:variant>
      <vt:variant>
        <vt:i4>5</vt:i4>
      </vt:variant>
      <vt:variant>
        <vt:lpwstr>https://doi.org/10.1080/13678868.2016.1220156</vt:lpwstr>
      </vt:variant>
      <vt:variant>
        <vt:lpwstr/>
      </vt:variant>
      <vt:variant>
        <vt:i4>5636161</vt:i4>
      </vt:variant>
      <vt:variant>
        <vt:i4>27</vt:i4>
      </vt:variant>
      <vt:variant>
        <vt:i4>0</vt:i4>
      </vt:variant>
      <vt:variant>
        <vt:i4>5</vt:i4>
      </vt:variant>
      <vt:variant>
        <vt:lpwstr>https://doi.org/10.1016/j.orgdyn.2016.07.008</vt:lpwstr>
      </vt:variant>
      <vt:variant>
        <vt:lpwstr/>
      </vt:variant>
      <vt:variant>
        <vt:i4>1966160</vt:i4>
      </vt:variant>
      <vt:variant>
        <vt:i4>24</vt:i4>
      </vt:variant>
      <vt:variant>
        <vt:i4>0</vt:i4>
      </vt:variant>
      <vt:variant>
        <vt:i4>5</vt:i4>
      </vt:variant>
      <vt:variant>
        <vt:lpwstr>https://doi.org/10.1177/0021886315573270</vt:lpwstr>
      </vt:variant>
      <vt:variant>
        <vt:lpwstr/>
      </vt:variant>
      <vt:variant>
        <vt:i4>6029379</vt:i4>
      </vt:variant>
      <vt:variant>
        <vt:i4>21</vt:i4>
      </vt:variant>
      <vt:variant>
        <vt:i4>0</vt:i4>
      </vt:variant>
      <vt:variant>
        <vt:i4>5</vt:i4>
      </vt:variant>
      <vt:variant>
        <vt:lpwstr>https://doi.org/10.1016/j.orgdyn.2014.03.006</vt:lpwstr>
      </vt:variant>
      <vt:variant>
        <vt:lpwstr/>
      </vt:variant>
      <vt:variant>
        <vt:i4>655432</vt:i4>
      </vt:variant>
      <vt:variant>
        <vt:i4>18</vt:i4>
      </vt:variant>
      <vt:variant>
        <vt:i4>0</vt:i4>
      </vt:variant>
      <vt:variant>
        <vt:i4>5</vt:i4>
      </vt:variant>
      <vt:variant>
        <vt:lpwstr>https://doi.org/10.1016/0001-8791(88)90031-0</vt:lpwstr>
      </vt:variant>
      <vt:variant>
        <vt:lpwstr/>
      </vt:variant>
      <vt:variant>
        <vt:i4>1114206</vt:i4>
      </vt:variant>
      <vt:variant>
        <vt:i4>15</vt:i4>
      </vt:variant>
      <vt:variant>
        <vt:i4>0</vt:i4>
      </vt:variant>
      <vt:variant>
        <vt:i4>5</vt:i4>
      </vt:variant>
      <vt:variant>
        <vt:lpwstr>https://doi.org/10.1177/1350507612449680</vt:lpwstr>
      </vt:variant>
      <vt:variant>
        <vt:lpwstr/>
      </vt:variant>
      <vt:variant>
        <vt:i4>5111874</vt:i4>
      </vt:variant>
      <vt:variant>
        <vt:i4>12</vt:i4>
      </vt:variant>
      <vt:variant>
        <vt:i4>0</vt:i4>
      </vt:variant>
      <vt:variant>
        <vt:i4>5</vt:i4>
      </vt:variant>
      <vt:variant>
        <vt:lpwstr>https://doi.org/10.1108/JMD-05-2015-0076</vt:lpwstr>
      </vt:variant>
      <vt:variant>
        <vt:lpwstr/>
      </vt:variant>
      <vt:variant>
        <vt:i4>262148</vt:i4>
      </vt:variant>
      <vt:variant>
        <vt:i4>9</vt:i4>
      </vt:variant>
      <vt:variant>
        <vt:i4>0</vt:i4>
      </vt:variant>
      <vt:variant>
        <vt:i4>5</vt:i4>
      </vt:variant>
      <vt:variant>
        <vt:lpwstr>https://web.education.wisc.edu/halverson/wp-content/uploads/sites/33/2012/09/Halverson-phronesis-1202.pdf</vt:lpwstr>
      </vt:variant>
      <vt:variant>
        <vt:lpwstr/>
      </vt:variant>
      <vt:variant>
        <vt:i4>2883626</vt:i4>
      </vt:variant>
      <vt:variant>
        <vt:i4>6</vt:i4>
      </vt:variant>
      <vt:variant>
        <vt:i4>0</vt:i4>
      </vt:variant>
      <vt:variant>
        <vt:i4>5</vt:i4>
      </vt:variant>
      <vt:variant>
        <vt:lpwstr>https://doi-org.ezproxy.muni.cz/10.1002/hrdq.21153</vt:lpwstr>
      </vt:variant>
      <vt:variant>
        <vt:lpwstr/>
      </vt:variant>
      <vt:variant>
        <vt:i4>3473513</vt:i4>
      </vt:variant>
      <vt:variant>
        <vt:i4>3</vt:i4>
      </vt:variant>
      <vt:variant>
        <vt:i4>0</vt:i4>
      </vt:variant>
      <vt:variant>
        <vt:i4>5</vt:i4>
      </vt:variant>
      <vt:variant>
        <vt:lpwstr>https://doi.org/10.1111/ntwe.12166</vt:lpwstr>
      </vt:variant>
      <vt:variant>
        <vt:lpwstr/>
      </vt:variant>
      <vt:variant>
        <vt:i4>4259904</vt:i4>
      </vt:variant>
      <vt:variant>
        <vt:i4>0</vt:i4>
      </vt:variant>
      <vt:variant>
        <vt:i4>0</vt:i4>
      </vt:variant>
      <vt:variant>
        <vt:i4>5</vt:i4>
      </vt:variant>
      <vt:variant>
        <vt:lpwstr>http://dx.doi.org/10.5465/AMLE.2008.35882188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Jirásek</dc:creator>
  <cp:lastModifiedBy>Microsoft Office-Benutzer</cp:lastModifiedBy>
  <cp:revision>3</cp:revision>
  <dcterms:created xsi:type="dcterms:W3CDTF">2021-01-02T16:22:00Z</dcterms:created>
  <dcterms:modified xsi:type="dcterms:W3CDTF">2021-01-04T04:39:00Z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0x010100268F4A0A97699F499D30B03BF951AB73</vt:lpwstr>
  </property>
</Properties>
</file>