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4B41E" w14:textId="77777777" w:rsidR="00577620" w:rsidRDefault="00577620" w:rsidP="00577620">
      <w:r>
        <w:rPr>
          <w:noProof/>
          <w:lang w:val="en-GB" w:eastAsia="en-GB"/>
        </w:rPr>
        <w:drawing>
          <wp:anchor distT="0" distB="0" distL="114300" distR="114300" simplePos="0" relativeHeight="251658241" behindDoc="0" locked="0" layoutInCell="1" allowOverlap="1" wp14:anchorId="01965D09" wp14:editId="007BCC3C">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39BEDDB5" w14:textId="77777777" w:rsidR="00577620" w:rsidRDefault="00577620" w:rsidP="00577620"/>
    <w:p w14:paraId="6A4C3780" w14:textId="77777777" w:rsidR="00577620" w:rsidRPr="00577620" w:rsidRDefault="00577620" w:rsidP="00577620"/>
    <w:p w14:paraId="3DE0151B" w14:textId="54C15C38" w:rsidR="62B8E7E5" w:rsidRDefault="62B8E7E5" w:rsidP="7312B8EF">
      <w:r w:rsidRPr="7C59DEB5">
        <w:rPr>
          <w:sz w:val="48"/>
        </w:rPr>
        <w:t xml:space="preserve">Využití MBTI </w:t>
      </w:r>
      <w:r w:rsidR="7A570426" w:rsidRPr="163CCC01">
        <w:rPr>
          <w:sz w:val="48"/>
        </w:rPr>
        <w:t>testu osobnosti</w:t>
      </w:r>
      <w:r w:rsidRPr="7C59DEB5">
        <w:rPr>
          <w:sz w:val="48"/>
        </w:rPr>
        <w:t xml:space="preserve"> ve vzdělávání a rozvoji vedoucích pracovníků organizace</w:t>
      </w:r>
    </w:p>
    <w:p w14:paraId="7F91D665" w14:textId="3E188253" w:rsidR="00066C99" w:rsidRPr="006A7EAA" w:rsidRDefault="00753C2C" w:rsidP="006A7EAA">
      <w:pPr>
        <w:pStyle w:val="berschrift2"/>
      </w:pPr>
      <w:bookmarkStart w:id="0" w:name="_Ref476046181"/>
      <w:r>
        <w:t>Markytán</w:t>
      </w:r>
      <w:r w:rsidR="785DE3D5">
        <w:t>,</w:t>
      </w:r>
      <w:r w:rsidR="00577620" w:rsidRPr="006A7EAA">
        <w:t xml:space="preserve"> J</w:t>
      </w:r>
      <w:r>
        <w:t>iří</w:t>
      </w:r>
      <w:r w:rsidR="00577620" w:rsidRPr="006A7EAA">
        <w:t>;</w:t>
      </w:r>
      <w:r w:rsidR="00B963EE">
        <w:t xml:space="preserve"> Tomášek</w:t>
      </w:r>
      <w:r w:rsidR="00577620" w:rsidRPr="006A7EAA">
        <w:t xml:space="preserve">, </w:t>
      </w:r>
      <w:r w:rsidR="00B963EE">
        <w:t>Mirko</w:t>
      </w:r>
      <w:r w:rsidR="00577620" w:rsidRPr="006A7EAA">
        <w:t xml:space="preserve">; </w:t>
      </w:r>
      <w:r w:rsidR="00B963EE">
        <w:t>Bačík</w:t>
      </w:r>
      <w:r w:rsidR="00577620" w:rsidRPr="006A7EAA">
        <w:t xml:space="preserve">, </w:t>
      </w:r>
      <w:bookmarkEnd w:id="0"/>
      <w:r w:rsidR="00B963EE">
        <w:t>Hynek</w:t>
      </w:r>
    </w:p>
    <w:p w14:paraId="18DAEA90" w14:textId="77777777" w:rsidR="00577620" w:rsidRDefault="00577620" w:rsidP="00577620"/>
    <w:p w14:paraId="2165522F" w14:textId="722EF755" w:rsidR="00577620" w:rsidRDefault="02B5BBEA" w:rsidP="00577620">
      <w:r>
        <w:t xml:space="preserve">Klíčová slova: </w:t>
      </w:r>
      <w:r w:rsidR="1BE143B2" w:rsidRPr="40209884">
        <w:rPr>
          <w:b/>
          <w:bCs/>
        </w:rPr>
        <w:t>MBTI, osobnostní typologie,</w:t>
      </w:r>
      <w:r w:rsidR="3AC9E842" w:rsidRPr="40209884">
        <w:rPr>
          <w:b/>
          <w:bCs/>
        </w:rPr>
        <w:t xml:space="preserve"> test osobnosti,</w:t>
      </w:r>
      <w:r w:rsidR="1BE143B2" w:rsidRPr="40209884">
        <w:rPr>
          <w:b/>
          <w:bCs/>
        </w:rPr>
        <w:t xml:space="preserve"> </w:t>
      </w:r>
      <w:r w:rsidR="6281ABE8" w:rsidRPr="40209884">
        <w:rPr>
          <w:b/>
          <w:bCs/>
        </w:rPr>
        <w:t>rozvoj zaměstnanců</w:t>
      </w:r>
      <w:r w:rsidR="1A1C5ADB" w:rsidRPr="40209884">
        <w:rPr>
          <w:b/>
          <w:bCs/>
        </w:rPr>
        <w:t>, management</w:t>
      </w:r>
    </w:p>
    <w:p w14:paraId="470E8D92" w14:textId="77777777" w:rsidR="00577620" w:rsidRDefault="00E425C2" w:rsidP="00577620">
      <w:r>
        <w:rPr>
          <w:noProof/>
          <w:lang w:val="en-GB" w:eastAsia="en-GB"/>
        </w:rPr>
        <mc:AlternateContent>
          <mc:Choice Requires="wps">
            <w:drawing>
              <wp:anchor distT="0" distB="0" distL="114300" distR="114300" simplePos="0" relativeHeight="251658242" behindDoc="0" locked="0" layoutInCell="1" allowOverlap="1" wp14:anchorId="717E820A" wp14:editId="1D4FA229">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F350AD" id="Přímá spojnice 1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34FD8212" w14:textId="097F317D" w:rsidR="00925801" w:rsidRDefault="00925801" w:rsidP="00925801">
      <w:pPr>
        <w:pStyle w:val="berschrift3"/>
        <w:numPr>
          <w:ilvl w:val="0"/>
          <w:numId w:val="0"/>
        </w:numPr>
        <w:ind w:left="360" w:hanging="360"/>
      </w:pPr>
      <w:r>
        <w:t>Abstrakt</w:t>
      </w:r>
    </w:p>
    <w:p w14:paraId="509E8947" w14:textId="1873C6F8" w:rsidR="002C7773" w:rsidRDefault="04719E45" w:rsidP="02B552C9">
      <w:pPr>
        <w:jc w:val="both"/>
      </w:pPr>
      <w:r>
        <w:t xml:space="preserve">Tato </w:t>
      </w:r>
      <w:r w:rsidR="00792BFC">
        <w:t>práce</w:t>
      </w:r>
      <w:r>
        <w:t xml:space="preserve"> se zabývá </w:t>
      </w:r>
      <w:r w:rsidR="00840EDD">
        <w:t>tématem</w:t>
      </w:r>
      <w:r w:rsidR="12C18087">
        <w:t xml:space="preserve"> využití MBTI osobnostního testu ve vzdělávání a rozvoji vedoucích pracovníků.</w:t>
      </w:r>
      <w:r w:rsidR="02E190A9">
        <w:t xml:space="preserve"> </w:t>
      </w:r>
      <w:r w:rsidR="00840EDD">
        <w:t xml:space="preserve">Na základě vyhledávacího algoritmu </w:t>
      </w:r>
      <w:r w:rsidR="008643A0">
        <w:t>na platformě Web of Science</w:t>
      </w:r>
      <w:r w:rsidR="02E190A9">
        <w:t xml:space="preserve"> </w:t>
      </w:r>
      <w:r w:rsidR="008643A0">
        <w:t>a</w:t>
      </w:r>
      <w:r w:rsidR="02E190A9">
        <w:t xml:space="preserve"> </w:t>
      </w:r>
      <w:r w:rsidR="00AC05FE">
        <w:t xml:space="preserve">třídění podle relevantnosti bylo vyfiltrováno </w:t>
      </w:r>
      <w:r w:rsidR="00544E16">
        <w:t>9</w:t>
      </w:r>
      <w:r w:rsidR="00AC05FE">
        <w:t xml:space="preserve"> článků. </w:t>
      </w:r>
      <w:r w:rsidR="00C47C45">
        <w:t xml:space="preserve">Následně </w:t>
      </w:r>
      <w:r w:rsidR="00913FEE">
        <w:t xml:space="preserve">došlo k analýze těchto </w:t>
      </w:r>
      <w:r w:rsidR="00544E16">
        <w:t>devíti</w:t>
      </w:r>
      <w:r w:rsidR="00913FEE">
        <w:t xml:space="preserve"> článků </w:t>
      </w:r>
      <w:r w:rsidR="0091265D">
        <w:t xml:space="preserve">a posouzení jejich přínosu ke zkoumanému tématu. </w:t>
      </w:r>
      <w:r w:rsidR="003115E8">
        <w:t>Ačkoli se většina článků nevěn</w:t>
      </w:r>
      <w:r w:rsidR="00EF616C">
        <w:t>ovala</w:t>
      </w:r>
      <w:r w:rsidR="003115E8">
        <w:t xml:space="preserve"> přímo </w:t>
      </w:r>
      <w:r w:rsidR="006610E0">
        <w:t xml:space="preserve">tématu </w:t>
      </w:r>
      <w:r w:rsidR="002166C5">
        <w:t>rozvoje vedoucích pracovníků, poskytl</w:t>
      </w:r>
      <w:r w:rsidR="00DA2151">
        <w:t>y</w:t>
      </w:r>
      <w:r w:rsidR="002166C5">
        <w:t xml:space="preserve"> cenné informace</w:t>
      </w:r>
      <w:r w:rsidR="00710397">
        <w:t xml:space="preserve">, které </w:t>
      </w:r>
      <w:r w:rsidR="00EF616C">
        <w:t>napomohl</w:t>
      </w:r>
      <w:r w:rsidR="00DA2151">
        <w:t>y</w:t>
      </w:r>
      <w:r w:rsidR="00EF616C">
        <w:t xml:space="preserve"> k tvorbě </w:t>
      </w:r>
      <w:r w:rsidR="00521308">
        <w:t>návrhů.</w:t>
      </w:r>
      <w:r w:rsidR="00A869E6">
        <w:t xml:space="preserve"> </w:t>
      </w:r>
      <w:r w:rsidR="005219EC">
        <w:t>Na základě zkoumání se ukazuje, že MBTI by mohlo být užitečným nástrojem pro vzdělávání vedoucích pracovníků.</w:t>
      </w:r>
      <w:r w:rsidR="00521308">
        <w:t xml:space="preserve"> </w:t>
      </w:r>
      <w:r w:rsidR="0002746E">
        <w:t xml:space="preserve">Diskuse v článku shrnuje </w:t>
      </w:r>
      <w:r w:rsidR="006A062C">
        <w:t xml:space="preserve">důležité myšlenky autorů a podává návrhy </w:t>
      </w:r>
      <w:r w:rsidR="00521308">
        <w:t>na využití MBTI testu osobnosti ke vzdělá</w:t>
      </w:r>
      <w:r w:rsidR="007D29F0">
        <w:t>vá</w:t>
      </w:r>
      <w:r w:rsidR="00521308">
        <w:t>ní</w:t>
      </w:r>
      <w:r w:rsidR="007D29F0">
        <w:t xml:space="preserve"> a rozvoji</w:t>
      </w:r>
      <w:r w:rsidR="00521308">
        <w:t xml:space="preserve"> vedoucích pracovníků.</w:t>
      </w:r>
      <w:r w:rsidR="009E2ABD">
        <w:t xml:space="preserve"> </w:t>
      </w:r>
    </w:p>
    <w:p w14:paraId="43B98765" w14:textId="7AED6A9B" w:rsidR="00A2668A" w:rsidRPr="00A2668A" w:rsidRDefault="00577620" w:rsidP="00946311">
      <w:pPr>
        <w:pStyle w:val="berschrift3"/>
        <w:numPr>
          <w:ilvl w:val="0"/>
          <w:numId w:val="19"/>
        </w:numPr>
        <w:jc w:val="both"/>
        <w:rPr>
          <w:color w:val="000000" w:themeColor="text2"/>
        </w:rPr>
      </w:pPr>
      <w:r w:rsidRPr="48644642">
        <w:t>Úvod</w:t>
      </w:r>
      <w:r w:rsidR="00A2668A" w:rsidRPr="48644642">
        <w:t xml:space="preserve"> </w:t>
      </w:r>
      <w:r w:rsidR="00D94038" w:rsidRPr="48644642">
        <w:t>a</w:t>
      </w:r>
      <w:r w:rsidR="00D94038">
        <w:t xml:space="preserve"> teoretická východiska</w:t>
      </w:r>
    </w:p>
    <w:p w14:paraId="7A5A1EB5" w14:textId="75B0323C" w:rsidR="393A8C5C" w:rsidRDefault="393A8C5C" w:rsidP="48644642">
      <w:pPr>
        <w:spacing w:line="308" w:lineRule="exact"/>
        <w:jc w:val="both"/>
      </w:pPr>
      <w:r>
        <w:t xml:space="preserve">MBTI </w:t>
      </w:r>
      <w:r w:rsidR="20856395">
        <w:t xml:space="preserve">(Myers-Briggs type indicator) </w:t>
      </w:r>
      <w:r>
        <w:t xml:space="preserve">je </w:t>
      </w:r>
      <w:r w:rsidR="1EDE2BE1">
        <w:t>osobnostní test navržený pro určení jedincova osobnostního typu</w:t>
      </w:r>
      <w:r w:rsidR="3A0EEEC9">
        <w:t xml:space="preserve"> z hlediska jeho psychologických preferencí. Tento</w:t>
      </w:r>
      <w:r w:rsidR="33B04219">
        <w:t xml:space="preserve"> introspektivní osobnostní dotazník</w:t>
      </w:r>
      <w:r w:rsidR="163532BD">
        <w:t>, kter</w:t>
      </w:r>
      <w:r w:rsidR="2A3968DA">
        <w:t>ý</w:t>
      </w:r>
      <w:r w:rsidR="163532BD">
        <w:t xml:space="preserve"> Katharina Cook Briggs a Isabel Briggs Myers</w:t>
      </w:r>
      <w:r w:rsidR="01D09FFC">
        <w:t xml:space="preserve"> </w:t>
      </w:r>
      <w:r w:rsidR="00F413A8">
        <w:t>navrhly</w:t>
      </w:r>
      <w:r w:rsidR="4BCD4FFF">
        <w:t xml:space="preserve"> v šedesátých letech dvacátého století</w:t>
      </w:r>
      <w:r w:rsidR="7B71906E">
        <w:t xml:space="preserve">, je rozšířením </w:t>
      </w:r>
      <w:r w:rsidR="42A13942">
        <w:t>pů</w:t>
      </w:r>
      <w:r w:rsidR="55C609FE">
        <w:t>vodní osobnostní typologie švýcarského psychologa C. S. Junga</w:t>
      </w:r>
      <w:r w:rsidR="0E349357">
        <w:t xml:space="preserve"> představen</w:t>
      </w:r>
      <w:r w:rsidR="27C83A42">
        <w:t>é</w:t>
      </w:r>
      <w:r w:rsidR="0D59F4AD">
        <w:t>m</w:t>
      </w:r>
      <w:r w:rsidR="0E349357">
        <w:t xml:space="preserve"> v knize </w:t>
      </w:r>
      <w:r w:rsidR="0E349357" w:rsidRPr="48644642">
        <w:rPr>
          <w:i/>
          <w:iCs/>
        </w:rPr>
        <w:t xml:space="preserve">Psychologische Typen </w:t>
      </w:r>
      <w:r w:rsidR="0E349357" w:rsidRPr="48644642">
        <w:t>z roku 1921</w:t>
      </w:r>
      <w:r w:rsidR="1EDFAAE3" w:rsidRPr="48644642">
        <w:t xml:space="preserve"> </w:t>
      </w:r>
      <w:r w:rsidR="1EDFAAE3" w:rsidRPr="1B16F027">
        <w:rPr>
          <w:szCs w:val="24"/>
        </w:rPr>
        <w:t>(v angličtině vydáno v roce 1971)</w:t>
      </w:r>
      <w:r w:rsidR="0E349357" w:rsidRPr="1B16F027">
        <w:rPr>
          <w:szCs w:val="24"/>
        </w:rPr>
        <w:t>.</w:t>
      </w:r>
    </w:p>
    <w:p w14:paraId="02488959" w14:textId="5CC98F85" w:rsidR="57D90BDA" w:rsidRDefault="57D90BDA" w:rsidP="696B36F7">
      <w:pPr>
        <w:jc w:val="both"/>
      </w:pPr>
      <w:r w:rsidRPr="48644642">
        <w:t>Jung (</w:t>
      </w:r>
      <w:r w:rsidR="23240284" w:rsidRPr="48644642">
        <w:t xml:space="preserve">1971) </w:t>
      </w:r>
      <w:r w:rsidR="650F07FD" w:rsidRPr="48644642">
        <w:t xml:space="preserve">v této knize definoval čtyři kognitivní funkce, a to </w:t>
      </w:r>
      <w:r w:rsidR="3B71191B" w:rsidRPr="48644642">
        <w:t xml:space="preserve">smysly (sensing), intuice (intuition), myšlení (thinking) a cítění (feeling), přičemž </w:t>
      </w:r>
      <w:r w:rsidR="7231002C" w:rsidRPr="48644642">
        <w:t>smysly a intuici označuje za funkce pozorovací</w:t>
      </w:r>
      <w:r w:rsidR="002D1FE3">
        <w:t>,</w:t>
      </w:r>
      <w:r w:rsidR="7231002C" w:rsidRPr="48644642">
        <w:t xml:space="preserve"> myšlení a cítění za funkce rozhodovací.</w:t>
      </w:r>
      <w:r w:rsidR="78979690" w:rsidRPr="48644642">
        <w:t xml:space="preserve"> Těmto čtyřem funkcím </w:t>
      </w:r>
      <w:r w:rsidR="7FDBBE48" w:rsidRPr="48644642">
        <w:t xml:space="preserve">dále </w:t>
      </w:r>
      <w:r w:rsidR="78979690" w:rsidRPr="48644642">
        <w:t>přisuzuje orientaci, a to introver</w:t>
      </w:r>
      <w:r w:rsidR="43857668" w:rsidRPr="48644642">
        <w:t xml:space="preserve">zi a extroverzi, čímž </w:t>
      </w:r>
      <w:r w:rsidR="5B1637CE" w:rsidRPr="48644642">
        <w:t xml:space="preserve">původní čtyři kognitivní funkce </w:t>
      </w:r>
      <w:r w:rsidR="51A5858B">
        <w:t>rozšiřuje</w:t>
      </w:r>
      <w:r w:rsidR="5B1637CE" w:rsidRPr="48644642">
        <w:t xml:space="preserve"> </w:t>
      </w:r>
      <w:r w:rsidR="5B1637CE">
        <w:t>na osm (například introvertní intuice, extrovertní myšlení apod.). Na základě těcht</w:t>
      </w:r>
      <w:r w:rsidR="5533D38C" w:rsidRPr="48644642">
        <w:t xml:space="preserve">o osmi kognitivních funkcí navrhl osm možných osobnostních typů, a to z pohledu jejich dominantní kognitivní </w:t>
      </w:r>
      <w:r w:rsidR="5533D38C" w:rsidRPr="48644642">
        <w:lastRenderedPageBreak/>
        <w:t>funkce</w:t>
      </w:r>
      <w:r w:rsidR="376F52E0" w:rsidRPr="48644642">
        <w:t>, respektive funkce, kterou jedinec preferuje</w:t>
      </w:r>
      <w:r w:rsidR="09EA01E1">
        <w:t xml:space="preserve"> </w:t>
      </w:r>
      <w:r w:rsidR="376F52E0">
        <w:t>nejvíce</w:t>
      </w:r>
      <w:r w:rsidR="376F52E0" w:rsidRPr="48644642">
        <w:t>.</w:t>
      </w:r>
      <w:r w:rsidR="2E3A7460">
        <w:t xml:space="preserve"> Katharina Cook Briggs a Isabel Briggs Myers (1980, str. 17-22) na tuto teorii navázaly a přidaly do osobnostní typologie sekundární kognitivní funkci, kterou Jung v původní teorii nezohledňoval, čímž teorii rozšiřují na šestnáct osobnostních typů</w:t>
      </w:r>
      <w:r w:rsidR="10D90257">
        <w:t>.</w:t>
      </w:r>
    </w:p>
    <w:p w14:paraId="37FA4979" w14:textId="398C5EC8" w:rsidR="56A8DACD" w:rsidRDefault="35AC180F" w:rsidP="696B36F7">
      <w:pPr>
        <w:jc w:val="both"/>
      </w:pPr>
      <w:del w:id="1" w:author="Microsoft Office-Benutzer" w:date="2021-01-04T05:32:00Z">
        <w:r w:rsidDel="00790D70">
          <w:delText xml:space="preserve"> </w:delText>
        </w:r>
      </w:del>
      <w:r w:rsidR="56A8DACD">
        <w:t>Na základě těchto kognitivních funkcí vytváří jakési čtyři parametry či kritéria</w:t>
      </w:r>
      <w:r w:rsidR="1BB45663">
        <w:t xml:space="preserve">, </w:t>
      </w:r>
      <w:r w:rsidR="3CD7DCD2">
        <w:t xml:space="preserve">které </w:t>
      </w:r>
      <w:r w:rsidR="1BB45663">
        <w:t xml:space="preserve">zkoumají </w:t>
      </w:r>
      <w:r w:rsidR="00F569D0">
        <w:t>jedincovy</w:t>
      </w:r>
      <w:r w:rsidR="1BB45663">
        <w:t xml:space="preserve"> preference. Prvním </w:t>
      </w:r>
      <w:r w:rsidR="62E39C59">
        <w:t>kritériem je E-I preference (Ext</w:t>
      </w:r>
      <w:r w:rsidR="18FE20C6">
        <w:t>roversion</w:t>
      </w:r>
      <w:r w:rsidR="62E39C59">
        <w:t>-Intro</w:t>
      </w:r>
      <w:r w:rsidR="3C4D0AB4">
        <w:t>version</w:t>
      </w:r>
      <w:r w:rsidR="62E39C59">
        <w:t xml:space="preserve">), druhým </w:t>
      </w:r>
      <w:r w:rsidR="2CDE105A">
        <w:t>kritériem je S-N preference (</w:t>
      </w:r>
      <w:r w:rsidR="41C51199">
        <w:t>Sensing-iNtuition), třetím je T-F preference (Thinking-Feeling) a čtvrtým kritériem, kter</w:t>
      </w:r>
      <w:r w:rsidR="60AB9F8F">
        <w:t>ým</w:t>
      </w:r>
      <w:r w:rsidR="41C51199">
        <w:t xml:space="preserve"> </w:t>
      </w:r>
      <w:r w:rsidR="2E6F6855">
        <w:t>se zároveň odlišují od Junga, je J-P preference</w:t>
      </w:r>
      <w:r w:rsidR="4C261ACA">
        <w:t>, tedy rozhodování a vnímání</w:t>
      </w:r>
      <w:r w:rsidR="2E6F6855">
        <w:t xml:space="preserve"> (Judging-Perceiving).</w:t>
      </w:r>
      <w:r w:rsidR="3AE68650">
        <w:t xml:space="preserve"> </w:t>
      </w:r>
      <w:r w:rsidR="022B35BF">
        <w:t xml:space="preserve">Kombinací všech písmen (preferencí) lze </w:t>
      </w:r>
      <w:r w:rsidR="58900774">
        <w:t xml:space="preserve">odvodit </w:t>
      </w:r>
      <w:r w:rsidR="7C3B2E68">
        <w:t>zmíněných</w:t>
      </w:r>
      <w:r w:rsidR="58900774">
        <w:t xml:space="preserve"> </w:t>
      </w:r>
      <w:r w:rsidR="022B35BF">
        <w:t>šes</w:t>
      </w:r>
      <w:r w:rsidR="48EBB30B">
        <w:t>tnáct osobnostních typů</w:t>
      </w:r>
      <w:r w:rsidR="266ED093">
        <w:t xml:space="preserve"> (n</w:t>
      </w:r>
      <w:r w:rsidR="48EBB30B">
        <w:t>utno podotknout, že tyto kombinace jsou pouze pomůckou pro zjištění řazení kognitivních funkcí tak,</w:t>
      </w:r>
      <w:r w:rsidR="1612C6BC">
        <w:t xml:space="preserve"> jak byly popsány výše</w:t>
      </w:r>
      <w:r w:rsidR="6C7C451D">
        <w:t>).</w:t>
      </w:r>
      <w:r w:rsidR="683CC9D2">
        <w:t xml:space="preserve"> </w:t>
      </w:r>
      <w:r w:rsidR="7259FCB3">
        <w:t>Myers a Briggs (1980)</w:t>
      </w:r>
      <w:r w:rsidR="32D21FF5">
        <w:t xml:space="preserve"> rovnou</w:t>
      </w:r>
      <w:r w:rsidR="7259FCB3">
        <w:t xml:space="preserve"> nabízejí “typické” chování jednotlivých preferencí.</w:t>
      </w:r>
    </w:p>
    <w:p w14:paraId="26FC3080" w14:textId="49FDE4D8" w:rsidR="381D2DB7" w:rsidRDefault="381D2DB7" w:rsidP="48644642">
      <w:pPr>
        <w:jc w:val="both"/>
      </w:pPr>
      <w:r>
        <w:t xml:space="preserve">Prvním kritériem určení jedincova typu osobnosti je jeho zaměření na buď vnější, anebo vnitřní svět. Extroverty (označení jedinců preferující extroverzi) označuje za „přemýšlející až po“ – říká, že nedokážou pochopit život, dokud ho nejdříve neprožijí. Extroverti jsou lidé akce, kteří něco zkusí, následně zhodnotí a vrátí se ke zkoušení. </w:t>
      </w:r>
      <w:r w:rsidR="00032165">
        <w:t>J</w:t>
      </w:r>
      <w:r>
        <w:t>sou více společenšt</w:t>
      </w:r>
      <w:r w:rsidR="002362B2">
        <w:t>í</w:t>
      </w:r>
      <w:r>
        <w:t xml:space="preserve"> a praktičtější. Jejich „pravý svět“ je svět okolo nich. Introverti jsou spíše opakem extrovertů. Ti nejdříve chtějí život pochopit, než ho začnou prožívat. </w:t>
      </w:r>
      <w:r w:rsidR="00F51BF1">
        <w:t>N</w:t>
      </w:r>
      <w:r>
        <w:t>ěco zhodnotí, poté vyzkouší a následně znovu zhodnotí. Jsou to lidé nápadů a abstraktních inovací. Jsou více intenziv</w:t>
      </w:r>
      <w:r w:rsidR="00EE1A29">
        <w:t>ní</w:t>
      </w:r>
      <w:r>
        <w:t xml:space="preserve"> a vášnivější, co se emocí týče. Jejich „pravý svět“ je vnitřní svět (</w:t>
      </w:r>
      <w:ins w:id="2" w:author="Microsoft Office-Benutzer" w:date="2021-01-04T05:33:00Z">
        <w:r w:rsidR="00790D70">
          <w:t>ibid.</w:t>
        </w:r>
      </w:ins>
      <w:del w:id="3" w:author="Microsoft Office-Benutzer" w:date="2021-01-04T05:33:00Z">
        <w:r w:rsidDel="00790D70">
          <w:delText>1980</w:delText>
        </w:r>
      </w:del>
      <w:r>
        <w:t>, str. 56).</w:t>
      </w:r>
    </w:p>
    <w:p w14:paraId="37C7C673" w14:textId="73832244" w:rsidR="44EA5A7F" w:rsidRDefault="44EA5A7F" w:rsidP="48644642">
      <w:pPr>
        <w:jc w:val="both"/>
      </w:pPr>
      <w:r>
        <w:t>Druhé kritérium je rozdíl v pozorování okolního světa. Lidé preferující smysly, jak označení napovídá, se spoléhají na svých 5 smyslů. Žijí více v přítomnosti a jsou si více vědomi okolí. Vyhledávají smyslové požitky. Potěšení jim přinesou věci materiálnější povahy. Lidé preferující intuici se spoléhají více na představivost než na svých 5 smyslů. Žijí více v budoucnosti, proto jsou i více vizionářští a inovativní. Potěšení jim přinesou věci nemateriální povahy jako jsou nové nápady či nové zážitky (Briggs, 1980, str. 63).</w:t>
      </w:r>
    </w:p>
    <w:p w14:paraId="522CA960" w14:textId="3350AC8A" w:rsidR="44EA5A7F" w:rsidRDefault="44EA5A7F" w:rsidP="48644642">
      <w:pPr>
        <w:jc w:val="both"/>
      </w:pPr>
      <w:r>
        <w:t>Lidé preferující myšlení dělají rozhodnutí více neosobně. Více si váží logiky a racionality než emocí a společenské harmonie. Rozhodují se více na základě faktů, které mimo jiné mají menší problém organizovat. Snaží se při rozhodování potlačovat emoce</w:t>
      </w:r>
      <w:r w:rsidR="54A5F3A9">
        <w:t>.</w:t>
      </w:r>
      <w:r>
        <w:t xml:space="preserve"> Mají větší preference řídit ostatní. Lidé preferující cítění jsou pravým opakem. Jejich rozhodnutí jsou spíše osobní</w:t>
      </w:r>
      <w:r w:rsidR="00DB300F">
        <w:t>,</w:t>
      </w:r>
      <w:r>
        <w:t xml:space="preserve"> na základě svých vlastních či společenských hodnot a harmonie. Tito lidé jsou více sociálně obratní a dokážou lépe a jednodušeji rozeznávat emoce ostatních. Mají tendence být přátelštější a milejší (Briggs, 1980, str. 68).</w:t>
      </w:r>
    </w:p>
    <w:p w14:paraId="4B81C85D" w14:textId="15429256" w:rsidR="3E06C257" w:rsidRDefault="3E06C257" w:rsidP="48644642">
      <w:pPr>
        <w:jc w:val="both"/>
      </w:pPr>
      <w:r>
        <w:t xml:space="preserve">Lidé preferující rozhodování raději udělají finální rozhodnutí, než aby získávali další informace. Právě z rozhodnutí a dokončení čerpají radost, neboť na danou věc </w:t>
      </w:r>
      <w:r w:rsidR="00F569D0">
        <w:t>už n</w:t>
      </w:r>
      <w:r>
        <w:t xml:space="preserve">emusejí myslet. Tito lidé žijí dle svých plánů, standardů a zvyků. Jsou více exaktní, rozhodní a účelní. Lidé preferující vnímání raději získávají další </w:t>
      </w:r>
      <w:r>
        <w:lastRenderedPageBreak/>
        <w:t>informace a nechávají si více času na rozmyšlenou, než udělají nějaké rozhodnutí. Žijí více spontánně a mají menší problém se vypořádat s neobvyklou či nečekanou situací. Rádi si nechávají otevřené možnosti, než udělají rozhodnutí, které už ne</w:t>
      </w:r>
      <w:r w:rsidR="00EA1A75">
        <w:t>z</w:t>
      </w:r>
      <w:r>
        <w:t>vrátí. Rádi začínají nové věci</w:t>
      </w:r>
      <w:r w:rsidR="00B070B8">
        <w:t xml:space="preserve">, </w:t>
      </w:r>
      <w:r w:rsidR="005B6313">
        <w:t>j</w:t>
      </w:r>
      <w:r>
        <w:t xml:space="preserve">sou více flexibilní, </w:t>
      </w:r>
      <w:r w:rsidR="00100968">
        <w:t>přizpůsobiví</w:t>
      </w:r>
      <w:r>
        <w:t xml:space="preserve"> a tolerantní (Briggs, 1980, str. 69-75).</w:t>
      </w:r>
    </w:p>
    <w:p w14:paraId="3F645825" w14:textId="4E050E8A" w:rsidR="006A06EB" w:rsidRDefault="006A06EB" w:rsidP="48644642">
      <w:pPr>
        <w:jc w:val="both"/>
        <w:rPr>
          <w:lang w:eastAsia="cs-CZ"/>
        </w:rPr>
      </w:pPr>
      <w:r w:rsidRPr="3E1CA324">
        <w:rPr>
          <w:lang w:eastAsia="cs-CZ"/>
        </w:rPr>
        <w:t>Model MBTI má však i své limity, které je důležité zmínit pro správné nastavení očekávání. Je oblíbený pro svou jednoduchost a širokou uplatnitelnost, to je však důvod jeho často kritizované nižší spolehlivosti</w:t>
      </w:r>
      <w:r w:rsidR="730AF0CF" w:rsidRPr="364ECB5D">
        <w:rPr>
          <w:lang w:eastAsia="cs-CZ"/>
        </w:rPr>
        <w:t xml:space="preserve"> </w:t>
      </w:r>
      <w:r w:rsidR="730AF0CF" w:rsidRPr="3EE69FAE">
        <w:rPr>
          <w:lang w:eastAsia="cs-CZ"/>
        </w:rPr>
        <w:t>(</w:t>
      </w:r>
      <w:r w:rsidR="730AF0CF" w:rsidRPr="364ECB5D">
        <w:rPr>
          <w:lang w:eastAsia="cs-CZ"/>
        </w:rPr>
        <w:t xml:space="preserve">Pittenger, </w:t>
      </w:r>
      <w:r w:rsidR="6EF1ACF4" w:rsidRPr="6A590BB2">
        <w:rPr>
          <w:lang w:eastAsia="cs-CZ"/>
        </w:rPr>
        <w:t>1993</w:t>
      </w:r>
      <w:r w:rsidR="730AF0CF" w:rsidRPr="364ECB5D">
        <w:rPr>
          <w:lang w:eastAsia="cs-CZ"/>
        </w:rPr>
        <w:t>)</w:t>
      </w:r>
      <w:r w:rsidR="7ED0D1CD" w:rsidRPr="364ECB5D">
        <w:rPr>
          <w:lang w:eastAsia="cs-CZ"/>
        </w:rPr>
        <w:t>.</w:t>
      </w:r>
      <w:r w:rsidRPr="3E1CA324">
        <w:rPr>
          <w:lang w:eastAsia="cs-CZ"/>
        </w:rPr>
        <w:t xml:space="preserve"> Další potíž u MBTI testů je limitovaná objektivnost. Rozdělení do 16 osobnostních typů nemusí být ve všech případech dostatečně vypovídajících pro další využití, naopak můžou být příčinou nemalého zkreslení náhledu na osobnost jedince. Test si</w:t>
      </w:r>
      <w:r w:rsidR="3698C1E9" w:rsidRPr="1EED5D98">
        <w:rPr>
          <w:lang w:eastAsia="cs-CZ"/>
        </w:rPr>
        <w:t xml:space="preserve"> totiž</w:t>
      </w:r>
      <w:r w:rsidRPr="3E1CA324">
        <w:rPr>
          <w:lang w:eastAsia="cs-CZ"/>
        </w:rPr>
        <w:t xml:space="preserve"> neumí dobře poradit s tzv. </w:t>
      </w:r>
      <w:r w:rsidR="2F2D9E16" w:rsidRPr="1361BB98">
        <w:rPr>
          <w:lang w:eastAsia="cs-CZ"/>
        </w:rPr>
        <w:t>h</w:t>
      </w:r>
      <w:r w:rsidRPr="1361BB98">
        <w:rPr>
          <w:lang w:eastAsia="cs-CZ"/>
        </w:rPr>
        <w:t>raničními</w:t>
      </w:r>
      <w:r w:rsidRPr="3E1CA324">
        <w:rPr>
          <w:lang w:eastAsia="cs-CZ"/>
        </w:rPr>
        <w:t xml:space="preserve"> typy, tedy když výsledky jedince vyjdou např. 48:52 ve prospěch extroverze, test ho automaticky zařadí do extrovertního typu</w:t>
      </w:r>
      <w:r w:rsidR="5D80FCA5" w:rsidRPr="36192345">
        <w:rPr>
          <w:lang w:eastAsia="cs-CZ"/>
        </w:rPr>
        <w:t xml:space="preserve"> </w:t>
      </w:r>
      <w:r w:rsidR="462B8DD5" w:rsidRPr="0EA825C7">
        <w:rPr>
          <w:lang w:eastAsia="cs-CZ"/>
        </w:rPr>
        <w:t>(</w:t>
      </w:r>
      <w:r w:rsidR="462B8DD5" w:rsidRPr="75F83CDC">
        <w:rPr>
          <w:lang w:eastAsia="cs-CZ"/>
        </w:rPr>
        <w:t>Carroll, 2004)</w:t>
      </w:r>
      <w:r w:rsidRPr="75F83CDC">
        <w:rPr>
          <w:lang w:eastAsia="cs-CZ"/>
        </w:rPr>
        <w:t xml:space="preserve">. </w:t>
      </w:r>
      <w:r w:rsidRPr="3E1CA324">
        <w:rPr>
          <w:lang w:eastAsia="cs-CZ"/>
        </w:rPr>
        <w:t xml:space="preserve">V neposlední řadě je nutné zmínit potenciální zkreslení testů zakořeněné už v jejich koncepci. Testovaní, kteří disponují hlubší znalostí fungování základní podstaty, mohou záměrně volit vhodné odpovědi, aby se v očích personalisty jevili jako ideální kandidáti. </w:t>
      </w:r>
      <w:r w:rsidR="00BC467B">
        <w:rPr>
          <w:lang w:eastAsia="cs-CZ"/>
        </w:rPr>
        <w:t>P</w:t>
      </w:r>
      <w:r w:rsidRPr="3E1CA324">
        <w:rPr>
          <w:lang w:eastAsia="cs-CZ"/>
        </w:rPr>
        <w:t>okud si je člověk vědom, jak tento test funguje, dokáže ho zneužít ve svůj prospěch</w:t>
      </w:r>
      <w:r w:rsidR="7FEC962D" w:rsidRPr="74931CF0">
        <w:rPr>
          <w:lang w:eastAsia="cs-CZ"/>
        </w:rPr>
        <w:t xml:space="preserve"> (Furnham, 1990</w:t>
      </w:r>
      <w:r w:rsidR="7FEC962D" w:rsidRPr="2DF5E14E">
        <w:rPr>
          <w:lang w:eastAsia="cs-CZ"/>
        </w:rPr>
        <w:t>).</w:t>
      </w:r>
      <w:r>
        <w:t xml:space="preserve"> Výše zmíněná omezení MBTI testů je nutno při úvahách o implementaci do podnikového prostředí brát v potaz a případně provést aplikaci dalších opatření, která tyto omezení zmírní.</w:t>
      </w:r>
      <w:r w:rsidRPr="5A58DBE5">
        <w:rPr>
          <w:lang w:eastAsia="cs-CZ"/>
        </w:rPr>
        <w:t xml:space="preserve"> </w:t>
      </w:r>
    </w:p>
    <w:p w14:paraId="5AD7A519" w14:textId="412E3BBE" w:rsidR="21F56025" w:rsidRDefault="21F56025" w:rsidP="48644642">
      <w:pPr>
        <w:jc w:val="both"/>
        <w:rPr>
          <w:rFonts w:ascii="Century Schoolbook" w:eastAsia="Century Schoolbook" w:hAnsi="Century Schoolbook" w:cs="Century Schoolbook"/>
        </w:rPr>
      </w:pPr>
      <w:r>
        <w:t>Cílem této práce je prozkoumat využití popisovaného osobnostního dotazníku</w:t>
      </w:r>
      <w:r w:rsidR="7F34A26C">
        <w:t xml:space="preserve"> v podnikové sféře</w:t>
      </w:r>
      <w:r w:rsidR="1AA2FF53">
        <w:t xml:space="preserve">, a to zejména v oblasti vzdělávání pracovníků na manažerské či jiné řídící pozici. Proto si pokládáme </w:t>
      </w:r>
      <w:r w:rsidR="00B005B6">
        <w:t>následující</w:t>
      </w:r>
      <w:r w:rsidR="1AA2FF53">
        <w:t xml:space="preserve"> </w:t>
      </w:r>
      <w:r w:rsidR="2D52905D">
        <w:t xml:space="preserve">výzkumnou otázku: </w:t>
      </w:r>
      <w:r w:rsidR="2D52905D" w:rsidRPr="48644642">
        <w:rPr>
          <w:i/>
          <w:iCs/>
        </w:rPr>
        <w:t xml:space="preserve">V </w:t>
      </w:r>
      <w:r w:rsidR="2D52905D" w:rsidRPr="3A8A4C5A">
        <w:rPr>
          <w:i/>
        </w:rPr>
        <w:t xml:space="preserve">jakých programech a systémech vzdělávání a rozvoje vedoucích pracovníků se využívá test osobnosti MBTI? </w:t>
      </w:r>
      <w:r w:rsidR="2D52905D" w:rsidRPr="3A8A4C5A">
        <w:rPr>
          <w:rFonts w:ascii="Century Schoolbook" w:eastAsia="Century Schoolbook" w:hAnsi="Century Schoolbook" w:cs="Century Schoolbook"/>
        </w:rPr>
        <w:t>Postup zod</w:t>
      </w:r>
      <w:r w:rsidR="27DEF4C5" w:rsidRPr="3A8A4C5A">
        <w:rPr>
          <w:rFonts w:ascii="Century Schoolbook" w:eastAsia="Century Schoolbook" w:hAnsi="Century Schoolbook" w:cs="Century Schoolbook"/>
        </w:rPr>
        <w:t>povězení této otázky bude předložen v následující kapi</w:t>
      </w:r>
      <w:r w:rsidR="523E1A5F" w:rsidRPr="3A8A4C5A">
        <w:rPr>
          <w:rFonts w:ascii="Century Schoolbook" w:eastAsia="Century Schoolbook" w:hAnsi="Century Schoolbook" w:cs="Century Schoolbook"/>
        </w:rPr>
        <w:t>t</w:t>
      </w:r>
      <w:r w:rsidR="27DEF4C5" w:rsidRPr="3A8A4C5A">
        <w:rPr>
          <w:rFonts w:ascii="Century Schoolbook" w:eastAsia="Century Schoolbook" w:hAnsi="Century Schoolbook" w:cs="Century Schoolbook"/>
        </w:rPr>
        <w:t>ole.</w:t>
      </w:r>
    </w:p>
    <w:p w14:paraId="6C96034A" w14:textId="7FD5D474" w:rsidR="00A1709B" w:rsidRPr="005A6198" w:rsidRDefault="00F07ADA" w:rsidP="00946311">
      <w:pPr>
        <w:pStyle w:val="berschrift3"/>
        <w:numPr>
          <w:ilvl w:val="0"/>
          <w:numId w:val="19"/>
        </w:numPr>
        <w:jc w:val="both"/>
        <w:rPr>
          <w:color w:val="000000" w:themeColor="text2"/>
        </w:rPr>
      </w:pPr>
      <w:r w:rsidRPr="005A6198">
        <w:t>Výzkumné metody a data</w:t>
      </w:r>
      <w:r w:rsidR="009B3747" w:rsidRPr="005A6198">
        <w:t xml:space="preserve"> </w:t>
      </w:r>
    </w:p>
    <w:p w14:paraId="095A82F8" w14:textId="49D8C4C0" w:rsidR="00A1709B" w:rsidRDefault="00DA346A" w:rsidP="48644642">
      <w:pPr>
        <w:jc w:val="both"/>
      </w:pPr>
      <w:r>
        <w:t xml:space="preserve">Cílem naší práce je nalézt, analyzovat a </w:t>
      </w:r>
      <w:r w:rsidR="0093359B">
        <w:t xml:space="preserve">zhodnotit </w:t>
      </w:r>
      <w:r w:rsidR="007F4CC2">
        <w:t xml:space="preserve">využití MBTI </w:t>
      </w:r>
      <w:r w:rsidR="00247829">
        <w:t xml:space="preserve">testu osobnosti </w:t>
      </w:r>
      <w:r w:rsidR="00AF6951">
        <w:t xml:space="preserve">ve vzdělávání vedoucích pracovníků. </w:t>
      </w:r>
      <w:r w:rsidR="00A1709B">
        <w:t xml:space="preserve">Pro </w:t>
      </w:r>
      <w:r w:rsidR="00C8485E">
        <w:t xml:space="preserve">tyto </w:t>
      </w:r>
      <w:r w:rsidR="00A1709B">
        <w:t xml:space="preserve">účely jsme se rozhodli využít systematickou literární rešerši, která je oproti tradiční literární rešerši transparentnější, systematičtější a explicitní. Tento postup také umožňuje minimalizovat autorovu subjektivitu. Níže je uvedený postup, jakým jsme vybrali literaturu na zpracování této práce. </w:t>
      </w:r>
    </w:p>
    <w:p w14:paraId="629ADC65" w14:textId="3A15DAC9" w:rsidR="00B520F1" w:rsidRDefault="00D20CBC" w:rsidP="30EC28AB">
      <w:pPr>
        <w:jc w:val="both"/>
      </w:pPr>
      <w:r>
        <w:t>Literatur</w:t>
      </w:r>
      <w:r w:rsidR="0084688F">
        <w:t xml:space="preserve">u </w:t>
      </w:r>
      <w:r w:rsidR="002B16ED">
        <w:t xml:space="preserve">na dané téma jsme </w:t>
      </w:r>
      <w:r w:rsidR="005072BC">
        <w:t xml:space="preserve">vyhledávali na </w:t>
      </w:r>
      <w:r w:rsidR="00AE5C34">
        <w:t>webové stránce Web of Science, kde se nachází pouze recenzované článk</w:t>
      </w:r>
      <w:r w:rsidR="00820123">
        <w:t xml:space="preserve">y. Jde tedy o kvalitní </w:t>
      </w:r>
      <w:r w:rsidR="003D5524">
        <w:t>vyhledávač</w:t>
      </w:r>
      <w:r w:rsidR="001106CF">
        <w:t>,</w:t>
      </w:r>
      <w:r w:rsidR="00820123">
        <w:t xml:space="preserve"> u kterého </w:t>
      </w:r>
      <w:r w:rsidR="00E87C62">
        <w:t>je zajištěna</w:t>
      </w:r>
      <w:r w:rsidR="00820123">
        <w:t xml:space="preserve"> </w:t>
      </w:r>
      <w:r w:rsidR="0026693B">
        <w:t xml:space="preserve">určitá </w:t>
      </w:r>
      <w:r w:rsidR="00820123">
        <w:t xml:space="preserve">věrohodnost nalezených článků. </w:t>
      </w:r>
      <w:r w:rsidR="001106CF">
        <w:t xml:space="preserve">Pro prvotní vyhledávání byl pomocí </w:t>
      </w:r>
      <w:r w:rsidR="001550A7">
        <w:t>pokročilého vyhledávání sestaven následující algoritmus</w:t>
      </w:r>
      <w:r w:rsidR="00B520F1">
        <w:t>:</w:t>
      </w:r>
    </w:p>
    <w:p w14:paraId="214E6023" w14:textId="47A9B587" w:rsidR="008C4E11" w:rsidRPr="008C4E11" w:rsidRDefault="00311533" w:rsidP="00002ED7">
      <w:pPr>
        <w:spacing w:line="257" w:lineRule="auto"/>
        <w:jc w:val="both"/>
        <w:rPr>
          <w:rFonts w:eastAsiaTheme="minorEastAsia"/>
          <w:szCs w:val="24"/>
        </w:rPr>
      </w:pPr>
      <w:r>
        <w:rPr>
          <w:rFonts w:eastAsiaTheme="minorEastAsia"/>
          <w:szCs w:val="24"/>
        </w:rPr>
        <w:t xml:space="preserve"> </w:t>
      </w:r>
      <w:r w:rsidR="008C4E11" w:rsidRPr="008C4E11">
        <w:rPr>
          <w:rFonts w:eastAsiaTheme="minorEastAsia"/>
          <w:szCs w:val="24"/>
        </w:rPr>
        <w:t xml:space="preserve">(TS=((("mbti*") OR ("myers briggs type indicator*")) AND ((management) OR (manager*) OR (head) OR (leader*) OR (supervisor*)) AND ((education) OR (train*) OR (skill*) OR (develop*))) AND LA=(English) AND DT=(Article)) </w:t>
      </w:r>
    </w:p>
    <w:p w14:paraId="3A97DBFC" w14:textId="0A383193" w:rsidR="00C95E38" w:rsidRDefault="001E4BA2" w:rsidP="48644642">
      <w:pPr>
        <w:spacing w:line="257" w:lineRule="auto"/>
        <w:jc w:val="both"/>
        <w:rPr>
          <w:rFonts w:eastAsiaTheme="minorEastAsia"/>
        </w:rPr>
      </w:pPr>
      <w:r w:rsidRPr="48644642">
        <w:rPr>
          <w:rFonts w:eastAsiaTheme="minorEastAsia"/>
        </w:rPr>
        <w:lastRenderedPageBreak/>
        <w:t>T</w:t>
      </w:r>
      <w:r w:rsidR="00544A7D" w:rsidRPr="48644642">
        <w:rPr>
          <w:rFonts w:eastAsiaTheme="minorEastAsia"/>
        </w:rPr>
        <w:t>en</w:t>
      </w:r>
      <w:r w:rsidRPr="48644642">
        <w:rPr>
          <w:rFonts w:eastAsiaTheme="minorEastAsia"/>
        </w:rPr>
        <w:t xml:space="preserve">to vyhledávací algoritmus třídí literaturu podle </w:t>
      </w:r>
      <w:r w:rsidR="00BC5DE1" w:rsidRPr="48644642">
        <w:rPr>
          <w:rFonts w:eastAsiaTheme="minorEastAsia"/>
        </w:rPr>
        <w:t>zadaných parametrů, a to: První část algoritmu</w:t>
      </w:r>
      <w:r w:rsidR="00837153" w:rsidRPr="48644642">
        <w:rPr>
          <w:rFonts w:eastAsiaTheme="minorEastAsia"/>
        </w:rPr>
        <w:t xml:space="preserve"> </w:t>
      </w:r>
      <w:r w:rsidR="000D5565" w:rsidRPr="48644642">
        <w:rPr>
          <w:rFonts w:eastAsiaTheme="minorEastAsia"/>
        </w:rPr>
        <w:t xml:space="preserve">filtruje články podle </w:t>
      </w:r>
      <w:r w:rsidR="00837153" w:rsidRPr="48644642">
        <w:rPr>
          <w:rFonts w:eastAsiaTheme="minorEastAsia"/>
        </w:rPr>
        <w:t>abstraktu a klíčových slov</w:t>
      </w:r>
      <w:r w:rsidR="000D5565" w:rsidRPr="48644642">
        <w:rPr>
          <w:rFonts w:eastAsiaTheme="minorEastAsia"/>
        </w:rPr>
        <w:t>. Pokud neobsahují námi vymezen</w:t>
      </w:r>
      <w:r w:rsidR="00544A7D" w:rsidRPr="48644642">
        <w:rPr>
          <w:rFonts w:eastAsiaTheme="minorEastAsia"/>
        </w:rPr>
        <w:t>á</w:t>
      </w:r>
      <w:r w:rsidR="000D5565" w:rsidRPr="48644642">
        <w:rPr>
          <w:rFonts w:eastAsiaTheme="minorEastAsia"/>
        </w:rPr>
        <w:t xml:space="preserve"> </w:t>
      </w:r>
      <w:r w:rsidR="00544A7D" w:rsidRPr="48644642">
        <w:rPr>
          <w:rFonts w:eastAsiaTheme="minorEastAsia"/>
        </w:rPr>
        <w:t xml:space="preserve">slova </w:t>
      </w:r>
      <w:r w:rsidR="00544A7D" w:rsidRPr="48644642">
        <w:rPr>
          <w:rFonts w:eastAsiaTheme="minorEastAsia"/>
          <w:i/>
          <w:iCs/>
        </w:rPr>
        <w:t>mbti</w:t>
      </w:r>
      <w:r w:rsidR="00C42578" w:rsidRPr="48644642">
        <w:rPr>
          <w:rFonts w:eastAsiaTheme="minorEastAsia"/>
          <w:i/>
          <w:iCs/>
        </w:rPr>
        <w:t xml:space="preserve"> </w:t>
      </w:r>
      <w:r w:rsidR="00C42578" w:rsidRPr="48644642">
        <w:rPr>
          <w:rFonts w:eastAsiaTheme="minorEastAsia"/>
        </w:rPr>
        <w:t>nebo</w:t>
      </w:r>
      <w:r w:rsidR="00544A7D" w:rsidRPr="48644642">
        <w:rPr>
          <w:rFonts w:eastAsiaTheme="minorEastAsia"/>
          <w:i/>
          <w:iCs/>
        </w:rPr>
        <w:t xml:space="preserve"> myers briggs type indicator</w:t>
      </w:r>
      <w:r w:rsidR="00677A05" w:rsidRPr="48644642">
        <w:rPr>
          <w:rFonts w:eastAsiaTheme="minorEastAsia"/>
          <w:i/>
          <w:iCs/>
        </w:rPr>
        <w:t xml:space="preserve"> </w:t>
      </w:r>
      <w:r w:rsidR="00B806AB" w:rsidRPr="48644642">
        <w:rPr>
          <w:rFonts w:eastAsiaTheme="minorEastAsia"/>
        </w:rPr>
        <w:t xml:space="preserve">a zároveň jedno ze slov popisující vedoucí pracovníky </w:t>
      </w:r>
      <w:r w:rsidR="00D37B83" w:rsidRPr="48644642">
        <w:rPr>
          <w:rFonts w:eastAsiaTheme="minorEastAsia"/>
        </w:rPr>
        <w:t>–</w:t>
      </w:r>
      <w:r w:rsidR="00B806AB" w:rsidRPr="48644642">
        <w:rPr>
          <w:rFonts w:eastAsiaTheme="minorEastAsia"/>
        </w:rPr>
        <w:t xml:space="preserve"> </w:t>
      </w:r>
      <w:r w:rsidR="00D37B83" w:rsidRPr="48644642">
        <w:rPr>
          <w:rFonts w:eastAsiaTheme="minorEastAsia"/>
          <w:i/>
          <w:iCs/>
        </w:rPr>
        <w:t>management, manager, hea</w:t>
      </w:r>
      <w:r w:rsidR="3AD4C3D3" w:rsidRPr="48644642">
        <w:rPr>
          <w:rFonts w:eastAsiaTheme="minorEastAsia"/>
          <w:i/>
          <w:iCs/>
        </w:rPr>
        <w:t>d</w:t>
      </w:r>
      <w:r w:rsidR="00D37B83" w:rsidRPr="48644642">
        <w:rPr>
          <w:rFonts w:eastAsiaTheme="minorEastAsia"/>
          <w:i/>
          <w:iCs/>
        </w:rPr>
        <w:t>, leader, supervisor</w:t>
      </w:r>
      <w:r w:rsidR="00327DF4" w:rsidRPr="48644642">
        <w:rPr>
          <w:rFonts w:eastAsiaTheme="minorEastAsia"/>
        </w:rPr>
        <w:t xml:space="preserve"> a zároveň </w:t>
      </w:r>
      <w:r w:rsidR="00C42578" w:rsidRPr="48644642">
        <w:rPr>
          <w:rFonts w:eastAsiaTheme="minorEastAsia"/>
        </w:rPr>
        <w:t xml:space="preserve">alespoň jedno </w:t>
      </w:r>
      <w:r w:rsidR="00327DF4" w:rsidRPr="48644642">
        <w:rPr>
          <w:rFonts w:eastAsiaTheme="minorEastAsia"/>
        </w:rPr>
        <w:t>slov</w:t>
      </w:r>
      <w:r w:rsidR="00C42578" w:rsidRPr="48644642">
        <w:rPr>
          <w:rFonts w:eastAsiaTheme="minorEastAsia"/>
        </w:rPr>
        <w:t>o</w:t>
      </w:r>
      <w:r w:rsidR="00327DF4" w:rsidRPr="48644642">
        <w:rPr>
          <w:rFonts w:eastAsiaTheme="minorEastAsia"/>
        </w:rPr>
        <w:t xml:space="preserve"> </w:t>
      </w:r>
      <w:r w:rsidR="00C04D3D" w:rsidRPr="48644642">
        <w:rPr>
          <w:rFonts w:eastAsiaTheme="minorEastAsia"/>
        </w:rPr>
        <w:t xml:space="preserve">zaměřující se na </w:t>
      </w:r>
      <w:r w:rsidR="0092483C" w:rsidRPr="48644642">
        <w:rPr>
          <w:rFonts w:eastAsiaTheme="minorEastAsia"/>
        </w:rPr>
        <w:t>vzdělání</w:t>
      </w:r>
      <w:r w:rsidR="00327DF4" w:rsidRPr="48644642">
        <w:rPr>
          <w:rFonts w:eastAsiaTheme="minorEastAsia"/>
        </w:rPr>
        <w:t xml:space="preserve"> </w:t>
      </w:r>
      <w:r w:rsidR="00C04D3D" w:rsidRPr="48644642">
        <w:rPr>
          <w:rFonts w:eastAsiaTheme="minorEastAsia"/>
        </w:rPr>
        <w:t>–</w:t>
      </w:r>
      <w:r w:rsidR="00327DF4" w:rsidRPr="48644642">
        <w:rPr>
          <w:rFonts w:eastAsiaTheme="minorEastAsia"/>
        </w:rPr>
        <w:t xml:space="preserve"> </w:t>
      </w:r>
      <w:r w:rsidR="00C04D3D" w:rsidRPr="48644642">
        <w:rPr>
          <w:rFonts w:eastAsiaTheme="minorEastAsia"/>
          <w:i/>
          <w:iCs/>
        </w:rPr>
        <w:t>education, train, ski</w:t>
      </w:r>
      <w:r w:rsidR="717DD0A8" w:rsidRPr="48644642">
        <w:rPr>
          <w:rFonts w:eastAsiaTheme="minorEastAsia"/>
          <w:i/>
          <w:iCs/>
        </w:rPr>
        <w:t>l</w:t>
      </w:r>
      <w:r w:rsidR="00C04D3D" w:rsidRPr="48644642">
        <w:rPr>
          <w:rFonts w:eastAsiaTheme="minorEastAsia"/>
          <w:i/>
          <w:iCs/>
        </w:rPr>
        <w:t>l, develop</w:t>
      </w:r>
      <w:r w:rsidR="00544A7D" w:rsidRPr="48644642">
        <w:rPr>
          <w:rFonts w:eastAsiaTheme="minorEastAsia"/>
        </w:rPr>
        <w:t xml:space="preserve">, článek je vyřazen. </w:t>
      </w:r>
      <w:r w:rsidR="003625DA" w:rsidRPr="48644642">
        <w:rPr>
          <w:rFonts w:eastAsiaTheme="minorEastAsia"/>
        </w:rPr>
        <w:t xml:space="preserve">Hvězdička u </w:t>
      </w:r>
      <w:r w:rsidR="001D3E4B" w:rsidRPr="48644642">
        <w:rPr>
          <w:rFonts w:eastAsiaTheme="minorEastAsia"/>
        </w:rPr>
        <w:t>slov umožňuje vyhledávat i slova, která pokračují dále. Druhá část algoritmu fi</w:t>
      </w:r>
      <w:r w:rsidR="30DF6B46" w:rsidRPr="48644642">
        <w:rPr>
          <w:rFonts w:eastAsiaTheme="minorEastAsia"/>
        </w:rPr>
        <w:t>l</w:t>
      </w:r>
      <w:r w:rsidR="001D3E4B" w:rsidRPr="48644642">
        <w:rPr>
          <w:rFonts w:eastAsiaTheme="minorEastAsia"/>
        </w:rPr>
        <w:t>truje články</w:t>
      </w:r>
      <w:r w:rsidR="00FF1ECC" w:rsidRPr="48644642">
        <w:rPr>
          <w:rFonts w:eastAsiaTheme="minorEastAsia"/>
        </w:rPr>
        <w:t>, které nejsou psány v angličtině. Manuálně byl</w:t>
      </w:r>
      <w:r w:rsidR="00E630E6" w:rsidRPr="48644642">
        <w:rPr>
          <w:rFonts w:eastAsiaTheme="minorEastAsia"/>
        </w:rPr>
        <w:t xml:space="preserve">o nastaveno </w:t>
      </w:r>
      <w:r w:rsidR="002500C4" w:rsidRPr="48644642">
        <w:rPr>
          <w:rFonts w:eastAsiaTheme="minorEastAsia"/>
        </w:rPr>
        <w:t>omezení na rok vydání článku, a to na články z roku 2010 a mladší.</w:t>
      </w:r>
    </w:p>
    <w:p w14:paraId="588BE993" w14:textId="3C342666" w:rsidR="002500C4" w:rsidRDefault="007B37BB" w:rsidP="00002ED7">
      <w:pPr>
        <w:spacing w:line="257" w:lineRule="auto"/>
        <w:jc w:val="both"/>
        <w:rPr>
          <w:rFonts w:eastAsiaTheme="minorEastAsia"/>
          <w:szCs w:val="24"/>
        </w:rPr>
      </w:pPr>
      <w:r>
        <w:rPr>
          <w:rFonts w:eastAsiaTheme="minorEastAsia"/>
          <w:szCs w:val="24"/>
        </w:rPr>
        <w:t xml:space="preserve">Pomocí tohoto algoritmu </w:t>
      </w:r>
      <w:r w:rsidR="00C46E9E">
        <w:rPr>
          <w:rFonts w:eastAsiaTheme="minorEastAsia"/>
          <w:szCs w:val="24"/>
        </w:rPr>
        <w:t xml:space="preserve">bylo na Web of Science </w:t>
      </w:r>
      <w:r w:rsidR="00933E76">
        <w:rPr>
          <w:rFonts w:eastAsiaTheme="minorEastAsia"/>
          <w:szCs w:val="24"/>
        </w:rPr>
        <w:t>nalezeno celkem 37 článků. Tyto články byly dále filtrovány</w:t>
      </w:r>
      <w:r w:rsidR="00A35D0D">
        <w:rPr>
          <w:rFonts w:eastAsiaTheme="minorEastAsia"/>
          <w:szCs w:val="24"/>
        </w:rPr>
        <w:t xml:space="preserve"> dle abstraktu a jeho</w:t>
      </w:r>
      <w:r w:rsidR="00933E76">
        <w:rPr>
          <w:rFonts w:eastAsiaTheme="minorEastAsia"/>
          <w:szCs w:val="24"/>
        </w:rPr>
        <w:t xml:space="preserve"> relevantnosti</w:t>
      </w:r>
      <w:r w:rsidR="009515F4">
        <w:rPr>
          <w:rFonts w:eastAsiaTheme="minorEastAsia"/>
          <w:szCs w:val="24"/>
        </w:rPr>
        <w:t xml:space="preserve">. Relevantní článek je takový, který </w:t>
      </w:r>
      <w:r w:rsidR="004E0860">
        <w:rPr>
          <w:rFonts w:eastAsiaTheme="minorEastAsia"/>
          <w:szCs w:val="24"/>
        </w:rPr>
        <w:t xml:space="preserve">se zabývá MBTI testem osobnosti a </w:t>
      </w:r>
      <w:r w:rsidR="00E828B1">
        <w:rPr>
          <w:rFonts w:eastAsiaTheme="minorEastAsia"/>
          <w:szCs w:val="24"/>
        </w:rPr>
        <w:t>zároveň spadá do vědního oboru psychologie nebo managementu.</w:t>
      </w:r>
      <w:r w:rsidR="00DA7E66">
        <w:rPr>
          <w:rFonts w:eastAsiaTheme="minorEastAsia"/>
          <w:szCs w:val="24"/>
        </w:rPr>
        <w:t xml:space="preserve"> </w:t>
      </w:r>
      <w:r w:rsidR="00CE31AE">
        <w:rPr>
          <w:rFonts w:eastAsiaTheme="minorEastAsia"/>
          <w:szCs w:val="24"/>
        </w:rPr>
        <w:t>11 článků bylo označeno jako relevantní.</w:t>
      </w:r>
      <w:r w:rsidR="0034563D">
        <w:rPr>
          <w:rFonts w:eastAsiaTheme="minorEastAsia"/>
          <w:szCs w:val="24"/>
        </w:rPr>
        <w:t xml:space="preserve"> </w:t>
      </w:r>
      <w:r w:rsidR="005B1E47">
        <w:rPr>
          <w:rFonts w:eastAsiaTheme="minorEastAsia"/>
          <w:szCs w:val="24"/>
        </w:rPr>
        <w:t xml:space="preserve">Těmito články jsou: </w:t>
      </w:r>
    </w:p>
    <w:p w14:paraId="1F61BD17" w14:textId="2A096859" w:rsidR="00CB7AF9" w:rsidRDefault="00BB4BB5" w:rsidP="00002ED7">
      <w:pPr>
        <w:pStyle w:val="Listenabsatz"/>
        <w:numPr>
          <w:ilvl w:val="0"/>
          <w:numId w:val="6"/>
        </w:numPr>
        <w:spacing w:line="257" w:lineRule="auto"/>
        <w:jc w:val="both"/>
        <w:rPr>
          <w:rFonts w:eastAsiaTheme="minorEastAsia"/>
        </w:rPr>
      </w:pPr>
      <w:r w:rsidRPr="40209884">
        <w:rPr>
          <w:rFonts w:eastAsiaTheme="minorEastAsia"/>
        </w:rPr>
        <w:t>Pestana, Jose V.</w:t>
      </w:r>
      <w:r w:rsidR="00AD6308" w:rsidRPr="40209884">
        <w:rPr>
          <w:rFonts w:eastAsiaTheme="minorEastAsia"/>
        </w:rPr>
        <w:t xml:space="preserve"> &amp;</w:t>
      </w:r>
      <w:r w:rsidRPr="40209884">
        <w:rPr>
          <w:rFonts w:eastAsiaTheme="minorEastAsia"/>
        </w:rPr>
        <w:t xml:space="preserve"> Codina, Nuria</w:t>
      </w:r>
      <w:r w:rsidR="00CB7AF9" w:rsidRPr="40209884">
        <w:rPr>
          <w:rFonts w:eastAsiaTheme="minorEastAsia"/>
        </w:rPr>
        <w:t>; 2020</w:t>
      </w:r>
    </w:p>
    <w:p w14:paraId="7DB09E29" w14:textId="271BA835" w:rsidR="005B1E47" w:rsidRDefault="00FC4CA1" w:rsidP="00002ED7">
      <w:pPr>
        <w:pStyle w:val="Listenabsatz"/>
        <w:numPr>
          <w:ilvl w:val="0"/>
          <w:numId w:val="6"/>
        </w:numPr>
        <w:spacing w:line="257" w:lineRule="auto"/>
        <w:jc w:val="both"/>
        <w:rPr>
          <w:rFonts w:eastAsiaTheme="minorEastAsia"/>
          <w:szCs w:val="24"/>
        </w:rPr>
      </w:pPr>
      <w:r w:rsidRPr="00FC4CA1">
        <w:rPr>
          <w:rFonts w:eastAsiaTheme="minorEastAsia"/>
          <w:szCs w:val="24"/>
        </w:rPr>
        <w:t>Lee, DongSeop</w:t>
      </w:r>
      <w:r>
        <w:rPr>
          <w:rFonts w:eastAsiaTheme="minorEastAsia"/>
          <w:szCs w:val="24"/>
        </w:rPr>
        <w:t xml:space="preserve"> &amp;</w:t>
      </w:r>
      <w:r w:rsidRPr="00FC4CA1">
        <w:rPr>
          <w:rFonts w:eastAsiaTheme="minorEastAsia"/>
          <w:szCs w:val="24"/>
        </w:rPr>
        <w:t xml:space="preserve"> Ahn, ChangKuk</w:t>
      </w:r>
      <w:r>
        <w:rPr>
          <w:rFonts w:eastAsiaTheme="minorEastAsia"/>
          <w:szCs w:val="24"/>
        </w:rPr>
        <w:t>; 2020</w:t>
      </w:r>
    </w:p>
    <w:p w14:paraId="04A4E67B" w14:textId="2C9FE1A2" w:rsidR="00FC4CA1" w:rsidRDefault="00FC4CA1" w:rsidP="00002ED7">
      <w:pPr>
        <w:pStyle w:val="Listenabsatz"/>
        <w:numPr>
          <w:ilvl w:val="0"/>
          <w:numId w:val="6"/>
        </w:numPr>
        <w:spacing w:line="257" w:lineRule="auto"/>
        <w:jc w:val="both"/>
        <w:rPr>
          <w:rFonts w:eastAsiaTheme="minorEastAsia"/>
          <w:szCs w:val="24"/>
        </w:rPr>
      </w:pPr>
      <w:r w:rsidRPr="00FC4CA1">
        <w:rPr>
          <w:rFonts w:eastAsiaTheme="minorEastAsia"/>
          <w:szCs w:val="24"/>
        </w:rPr>
        <w:t>Pestana, Jose V.</w:t>
      </w:r>
      <w:r>
        <w:rPr>
          <w:rFonts w:eastAsiaTheme="minorEastAsia"/>
          <w:szCs w:val="24"/>
        </w:rPr>
        <w:t xml:space="preserve"> &amp;</w:t>
      </w:r>
      <w:r w:rsidRPr="00FC4CA1">
        <w:rPr>
          <w:rFonts w:eastAsiaTheme="minorEastAsia"/>
          <w:szCs w:val="24"/>
        </w:rPr>
        <w:t xml:space="preserve"> Codina, Nuria</w:t>
      </w:r>
      <w:r>
        <w:rPr>
          <w:rFonts w:eastAsiaTheme="minorEastAsia"/>
          <w:szCs w:val="24"/>
        </w:rPr>
        <w:t>; 2019</w:t>
      </w:r>
    </w:p>
    <w:p w14:paraId="305E7E8F" w14:textId="4595FCFC" w:rsidR="004E610C" w:rsidRDefault="004E610C" w:rsidP="00002ED7">
      <w:pPr>
        <w:pStyle w:val="Listenabsatz"/>
        <w:numPr>
          <w:ilvl w:val="0"/>
          <w:numId w:val="6"/>
        </w:numPr>
        <w:spacing w:line="257" w:lineRule="auto"/>
        <w:jc w:val="both"/>
        <w:rPr>
          <w:rFonts w:eastAsiaTheme="minorEastAsia"/>
          <w:szCs w:val="24"/>
        </w:rPr>
      </w:pPr>
      <w:r w:rsidRPr="004E610C">
        <w:rPr>
          <w:rFonts w:eastAsiaTheme="minorEastAsia"/>
          <w:szCs w:val="24"/>
        </w:rPr>
        <w:t>Fatahi, Somayeh</w:t>
      </w:r>
      <w:r>
        <w:rPr>
          <w:rFonts w:eastAsiaTheme="minorEastAsia"/>
          <w:szCs w:val="24"/>
        </w:rPr>
        <w:t xml:space="preserve"> &amp;</w:t>
      </w:r>
      <w:r w:rsidRPr="004E610C">
        <w:rPr>
          <w:rFonts w:eastAsiaTheme="minorEastAsia"/>
          <w:szCs w:val="24"/>
        </w:rPr>
        <w:t xml:space="preserve"> Shabanali-Fami, Faezeh</w:t>
      </w:r>
      <w:r>
        <w:rPr>
          <w:rFonts w:eastAsiaTheme="minorEastAsia"/>
          <w:szCs w:val="24"/>
        </w:rPr>
        <w:t xml:space="preserve"> &amp;</w:t>
      </w:r>
      <w:r w:rsidRPr="004E610C">
        <w:rPr>
          <w:rFonts w:eastAsiaTheme="minorEastAsia"/>
          <w:szCs w:val="24"/>
        </w:rPr>
        <w:t xml:space="preserve"> Moradi, Hadi</w:t>
      </w:r>
      <w:r w:rsidR="000854D9">
        <w:rPr>
          <w:rFonts w:eastAsiaTheme="minorEastAsia"/>
          <w:szCs w:val="24"/>
        </w:rPr>
        <w:t>; 201</w:t>
      </w:r>
      <w:r w:rsidR="0082790E">
        <w:rPr>
          <w:rFonts w:eastAsiaTheme="minorEastAsia"/>
          <w:szCs w:val="24"/>
        </w:rPr>
        <w:t>7</w:t>
      </w:r>
    </w:p>
    <w:p w14:paraId="7F273BEB" w14:textId="462F9160" w:rsidR="00FC4CA1" w:rsidRDefault="004E610C" w:rsidP="00002ED7">
      <w:pPr>
        <w:pStyle w:val="Listenabsatz"/>
        <w:numPr>
          <w:ilvl w:val="0"/>
          <w:numId w:val="6"/>
        </w:numPr>
        <w:spacing w:line="257" w:lineRule="auto"/>
        <w:jc w:val="both"/>
        <w:rPr>
          <w:rFonts w:eastAsiaTheme="minorEastAsia"/>
          <w:szCs w:val="24"/>
        </w:rPr>
      </w:pPr>
      <w:r w:rsidRPr="004E610C">
        <w:rPr>
          <w:rFonts w:eastAsiaTheme="minorEastAsia"/>
          <w:szCs w:val="24"/>
        </w:rPr>
        <w:t>Gilal, Abdul Rehman</w:t>
      </w:r>
      <w:r>
        <w:rPr>
          <w:rFonts w:eastAsiaTheme="minorEastAsia"/>
          <w:szCs w:val="24"/>
        </w:rPr>
        <w:t xml:space="preserve"> &amp;</w:t>
      </w:r>
      <w:r w:rsidRPr="004E610C">
        <w:rPr>
          <w:rFonts w:eastAsiaTheme="minorEastAsia"/>
          <w:szCs w:val="24"/>
        </w:rPr>
        <w:t xml:space="preserve"> Jaafar, Jafreezal</w:t>
      </w:r>
      <w:r>
        <w:rPr>
          <w:rFonts w:eastAsiaTheme="minorEastAsia"/>
          <w:szCs w:val="24"/>
        </w:rPr>
        <w:t xml:space="preserve"> &amp; </w:t>
      </w:r>
      <w:r w:rsidRPr="004E610C">
        <w:rPr>
          <w:rFonts w:eastAsiaTheme="minorEastAsia"/>
          <w:szCs w:val="24"/>
        </w:rPr>
        <w:t>Omar, Mazni;</w:t>
      </w:r>
      <w:r>
        <w:rPr>
          <w:rFonts w:eastAsiaTheme="minorEastAsia"/>
          <w:szCs w:val="24"/>
        </w:rPr>
        <w:t xml:space="preserve"> &amp;</w:t>
      </w:r>
      <w:r w:rsidRPr="004E610C">
        <w:rPr>
          <w:rFonts w:eastAsiaTheme="minorEastAsia"/>
          <w:szCs w:val="24"/>
        </w:rPr>
        <w:t xml:space="preserve"> Basri, Shuib</w:t>
      </w:r>
      <w:r>
        <w:rPr>
          <w:rFonts w:eastAsiaTheme="minorEastAsia"/>
          <w:szCs w:val="24"/>
        </w:rPr>
        <w:t xml:space="preserve"> &amp;</w:t>
      </w:r>
      <w:r w:rsidRPr="004E610C">
        <w:rPr>
          <w:rFonts w:eastAsiaTheme="minorEastAsia"/>
          <w:szCs w:val="24"/>
        </w:rPr>
        <w:t xml:space="preserve"> Waqas, Ahmad</w:t>
      </w:r>
      <w:r w:rsidR="000854D9">
        <w:rPr>
          <w:rFonts w:eastAsiaTheme="minorEastAsia"/>
          <w:szCs w:val="24"/>
        </w:rPr>
        <w:t>; 2016</w:t>
      </w:r>
    </w:p>
    <w:p w14:paraId="01FA5E27" w14:textId="395D292F" w:rsidR="0034563D" w:rsidRPr="0034563D" w:rsidRDefault="0034563D" w:rsidP="00002ED7">
      <w:pPr>
        <w:pStyle w:val="Listenabsatz"/>
        <w:numPr>
          <w:ilvl w:val="0"/>
          <w:numId w:val="6"/>
        </w:numPr>
        <w:spacing w:line="257" w:lineRule="auto"/>
        <w:jc w:val="both"/>
        <w:rPr>
          <w:rFonts w:eastAsiaTheme="minorEastAsia"/>
          <w:szCs w:val="24"/>
        </w:rPr>
      </w:pPr>
      <w:r w:rsidRPr="00C769F9">
        <w:rPr>
          <w:rFonts w:eastAsiaTheme="minorEastAsia"/>
          <w:szCs w:val="24"/>
        </w:rPr>
        <w:t>Segovia, Michael</w:t>
      </w:r>
      <w:r>
        <w:rPr>
          <w:rFonts w:eastAsiaTheme="minorEastAsia"/>
          <w:szCs w:val="24"/>
        </w:rPr>
        <w:t>; 2016</w:t>
      </w:r>
    </w:p>
    <w:p w14:paraId="3126E56B" w14:textId="7C1387DB" w:rsidR="004E610C" w:rsidRDefault="00817B2F" w:rsidP="00002ED7">
      <w:pPr>
        <w:pStyle w:val="Listenabsatz"/>
        <w:numPr>
          <w:ilvl w:val="0"/>
          <w:numId w:val="6"/>
        </w:numPr>
        <w:spacing w:line="257" w:lineRule="auto"/>
        <w:jc w:val="both"/>
        <w:rPr>
          <w:rFonts w:eastAsiaTheme="minorEastAsia"/>
          <w:szCs w:val="24"/>
        </w:rPr>
      </w:pPr>
      <w:r w:rsidRPr="00817B2F">
        <w:rPr>
          <w:rFonts w:eastAsiaTheme="minorEastAsia"/>
          <w:szCs w:val="24"/>
        </w:rPr>
        <w:t>Coetzee, Melinde</w:t>
      </w:r>
      <w:r>
        <w:rPr>
          <w:rFonts w:eastAsiaTheme="minorEastAsia"/>
          <w:szCs w:val="24"/>
        </w:rPr>
        <w:t xml:space="preserve"> &amp;</w:t>
      </w:r>
      <w:r w:rsidRPr="00817B2F">
        <w:rPr>
          <w:rFonts w:eastAsiaTheme="minorEastAsia"/>
          <w:szCs w:val="24"/>
        </w:rPr>
        <w:t xml:space="preserve"> Schreuder, Dries</w:t>
      </w:r>
      <w:r>
        <w:rPr>
          <w:rFonts w:eastAsiaTheme="minorEastAsia"/>
          <w:szCs w:val="24"/>
        </w:rPr>
        <w:t xml:space="preserve"> &amp;</w:t>
      </w:r>
      <w:r w:rsidRPr="00817B2F">
        <w:rPr>
          <w:rFonts w:eastAsiaTheme="minorEastAsia"/>
          <w:szCs w:val="24"/>
        </w:rPr>
        <w:t xml:space="preserve"> Kotze, Chris</w:t>
      </w:r>
      <w:r w:rsidR="000854D9">
        <w:rPr>
          <w:rFonts w:eastAsiaTheme="minorEastAsia"/>
          <w:szCs w:val="24"/>
        </w:rPr>
        <w:t>; 2014</w:t>
      </w:r>
    </w:p>
    <w:p w14:paraId="6658CB0D" w14:textId="6D45F146" w:rsidR="00817B2F" w:rsidRDefault="00817B2F" w:rsidP="00002ED7">
      <w:pPr>
        <w:pStyle w:val="Listenabsatz"/>
        <w:numPr>
          <w:ilvl w:val="0"/>
          <w:numId w:val="6"/>
        </w:numPr>
        <w:spacing w:line="257" w:lineRule="auto"/>
        <w:jc w:val="both"/>
        <w:rPr>
          <w:rFonts w:eastAsiaTheme="minorEastAsia"/>
          <w:szCs w:val="24"/>
        </w:rPr>
      </w:pPr>
      <w:r w:rsidRPr="00817B2F">
        <w:rPr>
          <w:rFonts w:eastAsiaTheme="minorEastAsia"/>
          <w:szCs w:val="24"/>
        </w:rPr>
        <w:t>Chatterjee, Devjani</w:t>
      </w:r>
      <w:r w:rsidR="00C769F9">
        <w:rPr>
          <w:rFonts w:eastAsiaTheme="minorEastAsia"/>
          <w:szCs w:val="24"/>
        </w:rPr>
        <w:t>; 2014</w:t>
      </w:r>
    </w:p>
    <w:p w14:paraId="02EE8A6F" w14:textId="5B48B8DA" w:rsidR="00817B2F" w:rsidRDefault="00432D2A" w:rsidP="00002ED7">
      <w:pPr>
        <w:pStyle w:val="Listenabsatz"/>
        <w:numPr>
          <w:ilvl w:val="0"/>
          <w:numId w:val="6"/>
        </w:numPr>
        <w:spacing w:line="257" w:lineRule="auto"/>
        <w:jc w:val="both"/>
        <w:rPr>
          <w:rFonts w:eastAsiaTheme="minorEastAsia"/>
        </w:rPr>
      </w:pPr>
      <w:r w:rsidRPr="40209884">
        <w:rPr>
          <w:rFonts w:eastAsiaTheme="minorEastAsia"/>
        </w:rPr>
        <w:t>Creasy, Todd &amp; Anantatmula, Vittal S.</w:t>
      </w:r>
      <w:r w:rsidR="00C769F9" w:rsidRPr="40209884">
        <w:rPr>
          <w:rFonts w:eastAsiaTheme="minorEastAsia"/>
        </w:rPr>
        <w:t>; 201</w:t>
      </w:r>
      <w:r w:rsidR="000854D9" w:rsidRPr="40209884">
        <w:rPr>
          <w:rFonts w:eastAsiaTheme="minorEastAsia"/>
        </w:rPr>
        <w:t>3</w:t>
      </w:r>
    </w:p>
    <w:p w14:paraId="06BFD23C" w14:textId="0721BF3E" w:rsidR="00F92B27" w:rsidRDefault="00C769F9" w:rsidP="48644642">
      <w:pPr>
        <w:pStyle w:val="Listenabsatz"/>
        <w:numPr>
          <w:ilvl w:val="0"/>
          <w:numId w:val="6"/>
        </w:numPr>
        <w:spacing w:line="257" w:lineRule="auto"/>
        <w:jc w:val="both"/>
        <w:rPr>
          <w:rFonts w:eastAsiaTheme="minorEastAsia"/>
        </w:rPr>
      </w:pPr>
      <w:r w:rsidRPr="48644642">
        <w:rPr>
          <w:rFonts w:eastAsiaTheme="minorEastAsia"/>
        </w:rPr>
        <w:t>Brandt, Tiina &amp; Laiho, Maarit; 2013</w:t>
      </w:r>
    </w:p>
    <w:p w14:paraId="2AD923E2" w14:textId="7CF45237" w:rsidR="003727C5" w:rsidRPr="003727C5" w:rsidRDefault="008E223F" w:rsidP="003727C5">
      <w:pPr>
        <w:pStyle w:val="Listenabsatz"/>
        <w:numPr>
          <w:ilvl w:val="0"/>
          <w:numId w:val="6"/>
        </w:numPr>
        <w:spacing w:line="257" w:lineRule="auto"/>
        <w:jc w:val="both"/>
        <w:rPr>
          <w:rFonts w:asciiTheme="minorEastAsia" w:eastAsiaTheme="minorEastAsia" w:hAnsiTheme="minorEastAsia" w:cstheme="minorEastAsia"/>
        </w:rPr>
      </w:pPr>
      <w:r>
        <w:rPr>
          <w:rFonts w:eastAsiaTheme="minorEastAsia"/>
          <w:noProof/>
        </w:rPr>
        <w:drawing>
          <wp:anchor distT="0" distB="0" distL="114300" distR="114300" simplePos="0" relativeHeight="251658243" behindDoc="0" locked="0" layoutInCell="1" allowOverlap="1" wp14:anchorId="491F19FB" wp14:editId="2B815963">
            <wp:simplePos x="0" y="0"/>
            <wp:positionH relativeFrom="column">
              <wp:posOffset>1722755</wp:posOffset>
            </wp:positionH>
            <wp:positionV relativeFrom="paragraph">
              <wp:posOffset>541655</wp:posOffset>
            </wp:positionV>
            <wp:extent cx="2216150" cy="3164205"/>
            <wp:effectExtent l="0" t="0" r="0" b="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16150" cy="3164205"/>
                    </a:xfrm>
                    <a:prstGeom prst="rect">
                      <a:avLst/>
                    </a:prstGeom>
                  </pic:spPr>
                </pic:pic>
              </a:graphicData>
            </a:graphic>
            <wp14:sizeRelH relativeFrom="margin">
              <wp14:pctWidth>0</wp14:pctWidth>
            </wp14:sizeRelH>
            <wp14:sizeRelV relativeFrom="margin">
              <wp14:pctHeight>0</wp14:pctHeight>
            </wp14:sizeRelV>
          </wp:anchor>
        </w:drawing>
      </w:r>
      <w:r w:rsidR="0031535B">
        <w:rPr>
          <w:noProof/>
        </w:rPr>
        <mc:AlternateContent>
          <mc:Choice Requires="wps">
            <w:drawing>
              <wp:anchor distT="0" distB="0" distL="114300" distR="114300" simplePos="0" relativeHeight="251658240" behindDoc="0" locked="0" layoutInCell="1" allowOverlap="1" wp14:anchorId="42B53FED" wp14:editId="2BC27EA4">
                <wp:simplePos x="0" y="0"/>
                <wp:positionH relativeFrom="column">
                  <wp:posOffset>1308735</wp:posOffset>
                </wp:positionH>
                <wp:positionV relativeFrom="paragraph">
                  <wp:posOffset>3744595</wp:posOffset>
                </wp:positionV>
                <wp:extent cx="3136900" cy="635"/>
                <wp:effectExtent l="0" t="0" r="0" b="0"/>
                <wp:wrapTopAndBottom/>
                <wp:docPr id="2" name="Textové pole 2"/>
                <wp:cNvGraphicFramePr/>
                <a:graphic xmlns:a="http://schemas.openxmlformats.org/drawingml/2006/main">
                  <a:graphicData uri="http://schemas.microsoft.com/office/word/2010/wordprocessingShape">
                    <wps:wsp>
                      <wps:cNvSpPr txBox="1"/>
                      <wps:spPr>
                        <a:xfrm>
                          <a:off x="0" y="0"/>
                          <a:ext cx="3136900" cy="635"/>
                        </a:xfrm>
                        <a:prstGeom prst="rect">
                          <a:avLst/>
                        </a:prstGeom>
                        <a:solidFill>
                          <a:prstClr val="white"/>
                        </a:solidFill>
                        <a:ln>
                          <a:noFill/>
                        </a:ln>
                      </wps:spPr>
                      <wps:txbx>
                        <w:txbxContent>
                          <w:p w14:paraId="29AAC891" w14:textId="6D8338ED" w:rsidR="003727C5" w:rsidRPr="00DA1638" w:rsidRDefault="003727C5" w:rsidP="003727C5">
                            <w:pPr>
                              <w:pStyle w:val="Beschriftung"/>
                              <w:jc w:val="center"/>
                              <w:rPr>
                                <w:noProof/>
                                <w:sz w:val="24"/>
                                <w:szCs w:val="48"/>
                              </w:rPr>
                            </w:pPr>
                            <w:r>
                              <w:t xml:space="preserve">Obrázek </w:t>
                            </w:r>
                            <w:fldSimple w:instr=" SEQ Obrázek \* ARABIC ">
                              <w:r>
                                <w:rPr>
                                  <w:noProof/>
                                </w:rPr>
                                <w:t>1</w:t>
                              </w:r>
                            </w:fldSimple>
                            <w:r>
                              <w:t xml:space="preserve"> - Práce s literaturou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2B53FED" id="_x0000_t202" coordsize="21600,21600" o:spt="202" path="m,l,21600r21600,l21600,xe">
                <v:stroke joinstyle="miter"/>
                <v:path gradientshapeok="t" o:connecttype="rect"/>
              </v:shapetype>
              <v:shape id="Textové pole 2" o:spid="_x0000_s1026" type="#_x0000_t202" style="position:absolute;left:0;text-align:left;margin-left:103.05pt;margin-top:294.85pt;width:247pt;height:.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" stroked="f">
                <v:textbox style="mso-fit-shape-to-text:t" inset="0,0,0,0">
                  <w:txbxContent>
                    <w:p w14:paraId="29AAC891" w14:textId="6D8338ED" w:rsidR="003727C5" w:rsidRPr="00DA1638" w:rsidRDefault="003727C5" w:rsidP="003727C5">
                      <w:pPr>
                        <w:pStyle w:val="Beschriftung"/>
                        <w:jc w:val="center"/>
                        <w:rPr>
                          <w:noProof/>
                          <w:sz w:val="24"/>
                          <w:szCs w:val="48"/>
                        </w:rPr>
                      </w:pPr>
                      <w:r>
                        <w:t xml:space="preserve">Obrázek </w:t>
                      </w:r>
                      <w:fldSimple w:instr=" SEQ Obrázek \* ARABIC ">
                        <w:r>
                          <w:rPr>
                            <w:noProof/>
                          </w:rPr>
                          <w:t>1</w:t>
                        </w:r>
                      </w:fldSimple>
                      <w:r>
                        <w:t xml:space="preserve"> - Práce s literaturou</w:t>
                      </w:r>
                    </w:p>
                  </w:txbxContent>
                </v:textbox>
                <w10:wrap type="topAndBottom"/>
              </v:shape>
            </w:pict>
          </mc:Fallback>
        </mc:AlternateContent>
      </w:r>
      <w:r w:rsidR="1AB3F197" w:rsidRPr="40209884">
        <w:rPr>
          <w:rFonts w:eastAsiaTheme="minorEastAsia"/>
        </w:rPr>
        <w:t>Rodriguez Montequin, V. &amp; Mesa Fernandez, J. M. &amp; Villanueva Balsera, J. &amp; Garcia Nieto, A.; 2012</w:t>
      </w:r>
    </w:p>
    <w:p w14:paraId="5382F6D3" w14:textId="30F36A13" w:rsidR="00A046EB" w:rsidRDefault="00A046EB" w:rsidP="00A046EB">
      <w:pPr>
        <w:spacing w:after="0" w:line="257" w:lineRule="auto"/>
        <w:ind w:left="360"/>
        <w:jc w:val="both"/>
        <w:rPr>
          <w:rFonts w:eastAsiaTheme="minorEastAsia"/>
        </w:rPr>
      </w:pPr>
    </w:p>
    <w:p w14:paraId="7ABF7D65" w14:textId="4B16B56D" w:rsidR="40209884" w:rsidRPr="00A046EB" w:rsidRDefault="007C1542" w:rsidP="004B41EA">
      <w:pPr>
        <w:jc w:val="both"/>
        <w:rPr>
          <w:rFonts w:eastAsiaTheme="minorEastAsia"/>
        </w:rPr>
      </w:pPr>
      <w:r w:rsidRPr="00A046EB">
        <w:rPr>
          <w:rFonts w:eastAsiaTheme="minorEastAsia"/>
        </w:rPr>
        <w:t>Na základě přečtení celého textu byly ještě dodatečně vyřazeny články</w:t>
      </w:r>
      <w:r w:rsidR="00453844" w:rsidRPr="00A046EB">
        <w:rPr>
          <w:rFonts w:eastAsiaTheme="minorEastAsia"/>
        </w:rPr>
        <w:t xml:space="preserve"> </w:t>
      </w:r>
      <w:r w:rsidR="00453844" w:rsidRPr="66908691">
        <w:rPr>
          <w:rFonts w:eastAsiaTheme="minorEastAsia"/>
        </w:rPr>
        <w:t>Lee, DongSeop &amp; Ahn, ChangKuk; 2020</w:t>
      </w:r>
      <w:r w:rsidR="00544B7F" w:rsidRPr="66908691">
        <w:rPr>
          <w:rFonts w:eastAsiaTheme="minorEastAsia"/>
        </w:rPr>
        <w:t xml:space="preserve">, </w:t>
      </w:r>
      <w:r w:rsidR="00F336DB">
        <w:rPr>
          <w:rFonts w:eastAsiaTheme="minorEastAsia"/>
        </w:rPr>
        <w:t xml:space="preserve">a </w:t>
      </w:r>
      <w:r w:rsidR="00200A41" w:rsidRPr="66908691">
        <w:rPr>
          <w:rFonts w:eastAsiaTheme="minorEastAsia"/>
        </w:rPr>
        <w:t>Coetzee, Melinde &amp; Schreuder, Dries &amp; Kotze, Chris; 2014</w:t>
      </w:r>
      <w:r w:rsidR="00977D6D" w:rsidRPr="66908691">
        <w:rPr>
          <w:rFonts w:eastAsiaTheme="minorEastAsia"/>
        </w:rPr>
        <w:t xml:space="preserve">. </w:t>
      </w:r>
      <w:r w:rsidR="00200A41" w:rsidRPr="00A046EB">
        <w:rPr>
          <w:rFonts w:eastAsiaTheme="minorEastAsia"/>
        </w:rPr>
        <w:t>P</w:t>
      </w:r>
      <w:r w:rsidR="00C56FB6" w:rsidRPr="00A046EB">
        <w:rPr>
          <w:rFonts w:eastAsiaTheme="minorEastAsia"/>
        </w:rPr>
        <w:t>rvně</w:t>
      </w:r>
      <w:r w:rsidR="00200A41" w:rsidRPr="00A046EB">
        <w:rPr>
          <w:rFonts w:eastAsiaTheme="minorEastAsia"/>
        </w:rPr>
        <w:t xml:space="preserve"> jmenovaný </w:t>
      </w:r>
      <w:r w:rsidR="00C56FB6" w:rsidRPr="00A046EB">
        <w:rPr>
          <w:rFonts w:eastAsiaTheme="minorEastAsia"/>
        </w:rPr>
        <w:t xml:space="preserve">článek se nezabývá vzděláním a MBTI test osobnosti </w:t>
      </w:r>
      <w:r w:rsidR="006B1CAD" w:rsidRPr="00A046EB">
        <w:rPr>
          <w:rFonts w:eastAsiaTheme="minorEastAsia"/>
        </w:rPr>
        <w:t xml:space="preserve">není v práci dostatečně využit. Druhý jmenovaný článek zase špatně </w:t>
      </w:r>
      <w:r w:rsidR="0081136A" w:rsidRPr="00A046EB">
        <w:rPr>
          <w:rFonts w:eastAsiaTheme="minorEastAsia"/>
        </w:rPr>
        <w:t>definuje jednotlivá kritéria osobnosti.</w:t>
      </w:r>
      <w:r w:rsidR="00367C62" w:rsidRPr="00A046EB">
        <w:rPr>
          <w:rFonts w:eastAsiaTheme="minorEastAsia"/>
        </w:rPr>
        <w:t xml:space="preserve"> Ostatní články prošl</w:t>
      </w:r>
      <w:r w:rsidR="00002ED7" w:rsidRPr="00A046EB">
        <w:rPr>
          <w:rFonts w:eastAsiaTheme="minorEastAsia"/>
        </w:rPr>
        <w:t>y</w:t>
      </w:r>
      <w:r w:rsidR="00367C62" w:rsidRPr="00A046EB">
        <w:rPr>
          <w:rFonts w:eastAsiaTheme="minorEastAsia"/>
        </w:rPr>
        <w:t xml:space="preserve"> tímto posledním filtrem a </w:t>
      </w:r>
      <w:r w:rsidR="00002ED7" w:rsidRPr="00A046EB">
        <w:rPr>
          <w:rFonts w:eastAsiaTheme="minorEastAsia"/>
        </w:rPr>
        <w:t xml:space="preserve">jsou popsány v rešerši níže. </w:t>
      </w:r>
    </w:p>
    <w:p w14:paraId="2ADF25D2" w14:textId="07A62F5C" w:rsidR="00577620" w:rsidRDefault="00F07ADA" w:rsidP="00136CE3">
      <w:pPr>
        <w:pStyle w:val="berschrift3"/>
        <w:numPr>
          <w:ilvl w:val="0"/>
          <w:numId w:val="19"/>
        </w:numPr>
        <w:jc w:val="both"/>
        <w:rPr>
          <w:color w:val="000000" w:themeColor="text2"/>
        </w:rPr>
      </w:pPr>
      <w:r>
        <w:t>Rešerše</w:t>
      </w:r>
    </w:p>
    <w:p w14:paraId="19C24D65" w14:textId="0EDE1541" w:rsidR="00451796" w:rsidRDefault="001175DB" w:rsidP="59E70F20">
      <w:pPr>
        <w:spacing w:line="257" w:lineRule="auto"/>
        <w:jc w:val="both"/>
        <w:rPr>
          <w:rFonts w:ascii="Century Schoolbook" w:eastAsia="Century Schoolbook" w:hAnsi="Century Schoolbook" w:cs="Century Schoolbook"/>
        </w:rPr>
      </w:pPr>
      <w:r>
        <w:rPr>
          <w:rFonts w:ascii="Century Schoolbook" w:eastAsia="Century Schoolbook" w:hAnsi="Century Schoolbook" w:cs="Century Schoolbook"/>
        </w:rPr>
        <w:t>R</w:t>
      </w:r>
      <w:r w:rsidR="64DFE9E9" w:rsidRPr="59E70F20">
        <w:rPr>
          <w:rFonts w:ascii="Century Schoolbook" w:eastAsia="Century Schoolbook" w:hAnsi="Century Schoolbook" w:cs="Century Schoolbook"/>
        </w:rPr>
        <w:t xml:space="preserve">ešerše se bude věnovat </w:t>
      </w:r>
      <w:r w:rsidR="31EF60ED" w:rsidRPr="59E70F20">
        <w:rPr>
          <w:rFonts w:ascii="Century Schoolbook" w:eastAsia="Century Schoolbook" w:hAnsi="Century Schoolbook" w:cs="Century Schoolbook"/>
        </w:rPr>
        <w:t>zhodnocení</w:t>
      </w:r>
      <w:r w:rsidR="5FE1222F" w:rsidRPr="59E70F20">
        <w:rPr>
          <w:rFonts w:ascii="Century Schoolbook" w:eastAsia="Century Schoolbook" w:hAnsi="Century Schoolbook" w:cs="Century Schoolbook"/>
        </w:rPr>
        <w:t xml:space="preserve"> </w:t>
      </w:r>
      <w:r w:rsidR="00D661E3">
        <w:rPr>
          <w:rFonts w:ascii="Century Schoolbook" w:eastAsia="Century Schoolbook" w:hAnsi="Century Schoolbook" w:cs="Century Schoolbook"/>
        </w:rPr>
        <w:t xml:space="preserve">devíti </w:t>
      </w:r>
      <w:r w:rsidR="31EF60ED" w:rsidRPr="59E70F20">
        <w:rPr>
          <w:rFonts w:ascii="Century Schoolbook" w:eastAsia="Century Schoolbook" w:hAnsi="Century Schoolbook" w:cs="Century Schoolbook"/>
        </w:rPr>
        <w:t>článků</w:t>
      </w:r>
      <w:r w:rsidR="00340DC7">
        <w:rPr>
          <w:rFonts w:ascii="Century Schoolbook" w:eastAsia="Century Schoolbook" w:hAnsi="Century Schoolbook" w:cs="Century Schoolbook"/>
        </w:rPr>
        <w:t xml:space="preserve"> </w:t>
      </w:r>
      <w:r w:rsidR="5FE1222F" w:rsidRPr="59E70F20">
        <w:rPr>
          <w:rFonts w:ascii="Century Schoolbook" w:eastAsia="Century Schoolbook" w:hAnsi="Century Schoolbook" w:cs="Century Schoolbook"/>
        </w:rPr>
        <w:t>vybraných</w:t>
      </w:r>
      <w:r w:rsidR="31EF60ED" w:rsidRPr="59E70F20">
        <w:rPr>
          <w:rFonts w:ascii="Century Schoolbook" w:eastAsia="Century Schoolbook" w:hAnsi="Century Schoolbook" w:cs="Century Schoolbook"/>
        </w:rPr>
        <w:t xml:space="preserve"> </w:t>
      </w:r>
      <w:r w:rsidR="00340DC7">
        <w:rPr>
          <w:rFonts w:ascii="Century Schoolbook" w:eastAsia="Century Schoolbook" w:hAnsi="Century Schoolbook" w:cs="Century Schoolbook"/>
        </w:rPr>
        <w:t>námi</w:t>
      </w:r>
      <w:r w:rsidR="00781B96">
        <w:rPr>
          <w:rFonts w:ascii="Century Schoolbook" w:eastAsia="Century Schoolbook" w:hAnsi="Century Schoolbook" w:cs="Century Schoolbook"/>
        </w:rPr>
        <w:t xml:space="preserve"> </w:t>
      </w:r>
      <w:r w:rsidR="7F8DA353" w:rsidRPr="59E70F20">
        <w:rPr>
          <w:rFonts w:ascii="Century Schoolbook" w:eastAsia="Century Schoolbook" w:hAnsi="Century Schoolbook" w:cs="Century Schoolbook"/>
        </w:rPr>
        <w:t xml:space="preserve">zvolenou </w:t>
      </w:r>
      <w:r w:rsidR="2B409267" w:rsidRPr="59E70F20">
        <w:rPr>
          <w:rFonts w:ascii="Century Schoolbook" w:eastAsia="Century Schoolbook" w:hAnsi="Century Schoolbook" w:cs="Century Schoolbook"/>
        </w:rPr>
        <w:t>metodikou</w:t>
      </w:r>
      <w:r w:rsidR="31EF60ED" w:rsidRPr="59E70F20">
        <w:rPr>
          <w:rFonts w:ascii="Century Schoolbook" w:eastAsia="Century Schoolbook" w:hAnsi="Century Schoolbook" w:cs="Century Schoolbook"/>
        </w:rPr>
        <w:t xml:space="preserve">. </w:t>
      </w:r>
      <w:r w:rsidR="004B03EB" w:rsidRPr="59E70F20">
        <w:rPr>
          <w:rFonts w:ascii="Century Schoolbook" w:eastAsia="Century Schoolbook" w:hAnsi="Century Schoolbook" w:cs="Century Schoolbook"/>
        </w:rPr>
        <w:t xml:space="preserve">Získané poznatky </w:t>
      </w:r>
      <w:r w:rsidR="00C829FE" w:rsidRPr="59E70F20">
        <w:rPr>
          <w:rFonts w:ascii="Century Schoolbook" w:eastAsia="Century Schoolbook" w:hAnsi="Century Schoolbook" w:cs="Century Schoolbook"/>
        </w:rPr>
        <w:t xml:space="preserve">z rešerše </w:t>
      </w:r>
      <w:r w:rsidR="31EF60ED" w:rsidRPr="59E70F20">
        <w:rPr>
          <w:rFonts w:ascii="Century Schoolbook" w:eastAsia="Century Schoolbook" w:hAnsi="Century Schoolbook" w:cs="Century Schoolbook"/>
        </w:rPr>
        <w:t>budou v nás</w:t>
      </w:r>
      <w:r w:rsidR="0086712E" w:rsidRPr="59E70F20">
        <w:rPr>
          <w:rFonts w:ascii="Century Schoolbook" w:eastAsia="Century Schoolbook" w:hAnsi="Century Schoolbook" w:cs="Century Schoolbook"/>
        </w:rPr>
        <w:t xml:space="preserve">ledující kapitole </w:t>
      </w:r>
      <w:r w:rsidR="31EF60ED" w:rsidRPr="59E70F20">
        <w:rPr>
          <w:rFonts w:ascii="Century Schoolbook" w:eastAsia="Century Schoolbook" w:hAnsi="Century Schoolbook" w:cs="Century Schoolbook"/>
        </w:rPr>
        <w:t xml:space="preserve">logicky </w:t>
      </w:r>
      <w:r w:rsidR="6CA3AE11" w:rsidRPr="59E70F20">
        <w:rPr>
          <w:rFonts w:ascii="Century Schoolbook" w:eastAsia="Century Schoolbook" w:hAnsi="Century Schoolbook" w:cs="Century Schoolbook"/>
        </w:rPr>
        <w:t xml:space="preserve">diskutovány a </w:t>
      </w:r>
      <w:r w:rsidR="007B3719">
        <w:rPr>
          <w:rFonts w:ascii="Century Schoolbook" w:eastAsia="Century Schoolbook" w:hAnsi="Century Schoolbook" w:cs="Century Schoolbook"/>
        </w:rPr>
        <w:t xml:space="preserve">na jejich základě budou </w:t>
      </w:r>
      <w:r w:rsidR="6CA3AE11" w:rsidRPr="59E70F20">
        <w:rPr>
          <w:rFonts w:ascii="Century Schoolbook" w:eastAsia="Century Schoolbook" w:hAnsi="Century Schoolbook" w:cs="Century Schoolbook"/>
        </w:rPr>
        <w:t>nabídnuty případné možnosti využití ve vzdělávání vedoucích pracovníků</w:t>
      </w:r>
      <w:r w:rsidR="6FA204A8" w:rsidRPr="59E70F20">
        <w:rPr>
          <w:rFonts w:ascii="Century Schoolbook" w:eastAsia="Century Schoolbook" w:hAnsi="Century Schoolbook" w:cs="Century Schoolbook"/>
        </w:rPr>
        <w:t>.</w:t>
      </w:r>
    </w:p>
    <w:p w14:paraId="49A121C1" w14:textId="59F99ACD" w:rsidR="7B60F747" w:rsidRDefault="7B60F747" w:rsidP="40209884">
      <w:pPr>
        <w:spacing w:line="257" w:lineRule="auto"/>
        <w:jc w:val="both"/>
        <w:rPr>
          <w:rFonts w:ascii="Century Schoolbook" w:eastAsia="Century Schoolbook" w:hAnsi="Century Schoolbook" w:cs="Century Schoolbook"/>
        </w:rPr>
      </w:pPr>
      <w:r w:rsidRPr="59E70F20">
        <w:rPr>
          <w:rFonts w:ascii="Century Schoolbook" w:eastAsia="Century Schoolbook" w:hAnsi="Century Schoolbook" w:cs="Century Schoolbook"/>
        </w:rPr>
        <w:t>Fatahi, Shabanali-Fami a Moradi (2017) zaměřili svou studii na identifikaci spojitosti mezi osobnostními předpoklady jedince a jeho přístupu k učení. Svůj model testovali na platformě e-learningové aplikace, kde sledovali opakující se sekvence chování jedinců a na základě zjištěných dat usuzují závěry o stylu učení. Autoři ve své studii tvrdí (s. 1443), že znát styly učení je pro učitele, popř. kohokoli, kdo něco učí nebo předává znalosti, kriticky důležité. Tedy, učitel musí znát styly učení jednotlivců a brát v potaz jejich výhody a nevýhody a s těmito informacemi správně nakládat. Například extroverti (E) se orientují více na výsledky a raději jednají, než přemýšlí. Až po neúspěšném průchodu testem a shlédnutím správných výsledků se zabývají také podpůrnými cvičeními. Jedinci s preferencí rozhodování (J) naopak nejdříve poctivě prochází veškerá podpůrná cvičení, teprve pak absolvují test, a nakonec ještě splní bonusová cvičení (více viz s. 1441). V rámci studie se na jednotlivá kritéria dívají autoři jednotlivě, nesestavují tedy oněch 16 osobnostních typů, ale jedince zkoumají zvlášť s ohledem na každé z osmi kritérií.</w:t>
      </w:r>
    </w:p>
    <w:p w14:paraId="365CED78" w14:textId="633F3631" w:rsidR="66743485" w:rsidRDefault="66743485" w:rsidP="59E70F20">
      <w:pPr>
        <w:spacing w:line="257" w:lineRule="auto"/>
        <w:jc w:val="both"/>
        <w:rPr>
          <w:rFonts w:ascii="Century Schoolbook" w:eastAsia="Century Schoolbook" w:hAnsi="Century Schoolbook" w:cs="Century Schoolbook"/>
        </w:rPr>
      </w:pPr>
      <w:r w:rsidRPr="3A8A4C5A">
        <w:rPr>
          <w:rFonts w:ascii="Century Schoolbook" w:eastAsia="Century Schoolbook" w:hAnsi="Century Schoolbook" w:cs="Century Schoolbook"/>
        </w:rPr>
        <w:t>Creasy</w:t>
      </w:r>
      <w:r w:rsidR="7CEA639E" w:rsidRPr="3A8A4C5A">
        <w:rPr>
          <w:rFonts w:ascii="Century Schoolbook" w:eastAsia="Century Schoolbook" w:hAnsi="Century Schoolbook" w:cs="Century Schoolbook"/>
        </w:rPr>
        <w:t xml:space="preserve"> a Anantatmula (2013)</w:t>
      </w:r>
      <w:r w:rsidR="4F6557F2" w:rsidRPr="3A8A4C5A">
        <w:rPr>
          <w:rFonts w:ascii="Century Schoolbook" w:eastAsia="Century Schoolbook" w:hAnsi="Century Schoolbook" w:cs="Century Schoolbook"/>
        </w:rPr>
        <w:t xml:space="preserve"> zkoumají různé osobnostní vlastnosti projektových manažerů</w:t>
      </w:r>
      <w:r w:rsidR="07A3A6C0" w:rsidRPr="3A8A4C5A">
        <w:rPr>
          <w:rFonts w:ascii="Century Schoolbook" w:eastAsia="Century Schoolbook" w:hAnsi="Century Schoolbook" w:cs="Century Schoolbook"/>
        </w:rPr>
        <w:t xml:space="preserve"> na úspěch jejich projektu. Mezi tyto </w:t>
      </w:r>
      <w:r w:rsidR="37270426" w:rsidRPr="3A8A4C5A">
        <w:rPr>
          <w:rFonts w:ascii="Century Schoolbook" w:eastAsia="Century Schoolbook" w:hAnsi="Century Schoolbook" w:cs="Century Schoolbook"/>
        </w:rPr>
        <w:t xml:space="preserve">vlastnosti patří například inovativnost, </w:t>
      </w:r>
      <w:r w:rsidR="3E55373A" w:rsidRPr="40209884">
        <w:rPr>
          <w:rFonts w:ascii="Century Schoolbook" w:eastAsia="Century Schoolbook" w:hAnsi="Century Schoolbook" w:cs="Century Schoolbook"/>
        </w:rPr>
        <w:t>sebeko</w:t>
      </w:r>
      <w:r w:rsidR="7B11C1F0" w:rsidRPr="40209884">
        <w:rPr>
          <w:rFonts w:ascii="Century Schoolbook" w:eastAsia="Century Schoolbook" w:hAnsi="Century Schoolbook" w:cs="Century Schoolbook"/>
        </w:rPr>
        <w:t>n</w:t>
      </w:r>
      <w:r w:rsidR="3E55373A" w:rsidRPr="40209884">
        <w:rPr>
          <w:rFonts w:ascii="Century Schoolbook" w:eastAsia="Century Schoolbook" w:hAnsi="Century Schoolbook" w:cs="Century Schoolbook"/>
        </w:rPr>
        <w:t>trolování</w:t>
      </w:r>
      <w:r w:rsidR="0A307C19" w:rsidRPr="3A8A4C5A">
        <w:rPr>
          <w:rFonts w:ascii="Century Schoolbook" w:eastAsia="Century Schoolbook" w:hAnsi="Century Schoolbook" w:cs="Century Schoolbook"/>
        </w:rPr>
        <w:t xml:space="preserve"> či</w:t>
      </w:r>
      <w:r w:rsidR="37270426" w:rsidRPr="3A8A4C5A">
        <w:rPr>
          <w:rFonts w:ascii="Century Schoolbook" w:eastAsia="Century Schoolbook" w:hAnsi="Century Schoolbook" w:cs="Century Schoolbook"/>
        </w:rPr>
        <w:t xml:space="preserve"> řízení konflikt</w:t>
      </w:r>
      <w:r w:rsidR="411029EE" w:rsidRPr="3A8A4C5A">
        <w:rPr>
          <w:rFonts w:ascii="Century Schoolbook" w:eastAsia="Century Schoolbook" w:hAnsi="Century Schoolbook" w:cs="Century Schoolbook"/>
        </w:rPr>
        <w:t>ů</w:t>
      </w:r>
      <w:r w:rsidR="37270426" w:rsidRPr="3A8A4C5A">
        <w:rPr>
          <w:rFonts w:ascii="Century Schoolbook" w:eastAsia="Century Schoolbook" w:hAnsi="Century Schoolbook" w:cs="Century Schoolbook"/>
        </w:rPr>
        <w:t>,</w:t>
      </w:r>
      <w:r w:rsidR="4C7E91B3" w:rsidRPr="3A8A4C5A">
        <w:rPr>
          <w:rFonts w:ascii="Century Schoolbook" w:eastAsia="Century Schoolbook" w:hAnsi="Century Schoolbook" w:cs="Century Schoolbook"/>
        </w:rPr>
        <w:t xml:space="preserve"> nicméně pro naše účely je nejdůležitější </w:t>
      </w:r>
      <w:r w:rsidR="7516A950" w:rsidRPr="40209884">
        <w:rPr>
          <w:rFonts w:ascii="Century Schoolbook" w:eastAsia="Century Schoolbook" w:hAnsi="Century Schoolbook" w:cs="Century Schoolbook"/>
        </w:rPr>
        <w:t xml:space="preserve">výsledek </w:t>
      </w:r>
      <w:r w:rsidR="0D5F67AD" w:rsidRPr="40209884">
        <w:rPr>
          <w:rFonts w:ascii="Century Schoolbook" w:eastAsia="Century Schoolbook" w:hAnsi="Century Schoolbook" w:cs="Century Schoolbook"/>
        </w:rPr>
        <w:t>MBTI</w:t>
      </w:r>
      <w:r w:rsidR="12D237C0" w:rsidRPr="40209884">
        <w:rPr>
          <w:rFonts w:ascii="Century Schoolbook" w:eastAsia="Century Schoolbook" w:hAnsi="Century Schoolbook" w:cs="Century Schoolbook"/>
        </w:rPr>
        <w:t xml:space="preserve"> testu</w:t>
      </w:r>
      <w:r w:rsidR="0D5F67AD" w:rsidRPr="40209884">
        <w:rPr>
          <w:rFonts w:ascii="Century Schoolbook" w:eastAsia="Century Schoolbook" w:hAnsi="Century Schoolbook" w:cs="Century Schoolbook"/>
        </w:rPr>
        <w:t xml:space="preserve"> osobnost</w:t>
      </w:r>
      <w:r w:rsidR="75B87908" w:rsidRPr="40209884">
        <w:rPr>
          <w:rFonts w:ascii="Century Schoolbook" w:eastAsia="Century Schoolbook" w:hAnsi="Century Schoolbook" w:cs="Century Schoolbook"/>
        </w:rPr>
        <w:t>i</w:t>
      </w:r>
      <w:r w:rsidR="0D5F67AD" w:rsidRPr="40209884">
        <w:rPr>
          <w:rFonts w:ascii="Century Schoolbook" w:eastAsia="Century Schoolbook" w:hAnsi="Century Schoolbook" w:cs="Century Schoolbook"/>
        </w:rPr>
        <w:t>, kter</w:t>
      </w:r>
      <w:r w:rsidR="3DE03F7F" w:rsidRPr="40209884">
        <w:rPr>
          <w:rFonts w:ascii="Century Schoolbook" w:eastAsia="Century Schoolbook" w:hAnsi="Century Schoolbook" w:cs="Century Schoolbook"/>
        </w:rPr>
        <w:t>ý</w:t>
      </w:r>
      <w:r w:rsidR="4C7E91B3" w:rsidRPr="3A8A4C5A">
        <w:rPr>
          <w:rFonts w:ascii="Century Schoolbook" w:eastAsia="Century Schoolbook" w:hAnsi="Century Schoolbook" w:cs="Century Schoolbook"/>
        </w:rPr>
        <w:t xml:space="preserve"> mezi tyto proměnné také patří.</w:t>
      </w:r>
      <w:r w:rsidR="45D3C9F8" w:rsidRPr="3A8A4C5A">
        <w:rPr>
          <w:rFonts w:ascii="Century Schoolbook" w:eastAsia="Century Schoolbook" w:hAnsi="Century Schoolbook" w:cs="Century Schoolbook"/>
        </w:rPr>
        <w:t xml:space="preserve"> </w:t>
      </w:r>
      <w:r w:rsidR="69AD8604" w:rsidRPr="3A8A4C5A">
        <w:rPr>
          <w:rFonts w:ascii="Century Schoolbook" w:eastAsia="Century Schoolbook" w:hAnsi="Century Schoolbook" w:cs="Century Schoolbook"/>
        </w:rPr>
        <w:t>Autoři</w:t>
      </w:r>
      <w:r w:rsidR="4D11F093" w:rsidRPr="40209884">
        <w:rPr>
          <w:rFonts w:ascii="Century Schoolbook" w:eastAsia="Century Schoolbook" w:hAnsi="Century Schoolbook" w:cs="Century Schoolbook"/>
        </w:rPr>
        <w:t xml:space="preserve"> </w:t>
      </w:r>
      <w:r w:rsidR="6839EBFB" w:rsidRPr="40209884">
        <w:rPr>
          <w:rFonts w:ascii="Century Schoolbook" w:eastAsia="Century Schoolbook" w:hAnsi="Century Schoolbook" w:cs="Century Schoolbook"/>
        </w:rPr>
        <w:t>v článku</w:t>
      </w:r>
      <w:r w:rsidR="69AD8604" w:rsidRPr="3A8A4C5A">
        <w:rPr>
          <w:rFonts w:ascii="Century Schoolbook" w:eastAsia="Century Schoolbook" w:hAnsi="Century Schoolbook" w:cs="Century Schoolbook"/>
        </w:rPr>
        <w:t xml:space="preserve"> nabízejí vhodnější kandidáty na řídící pozice a mezi ně zařazují osobnosti ENTJ, INTJ a ESTJ.</w:t>
      </w:r>
      <w:r w:rsidR="2AAAADD6" w:rsidRPr="3A8A4C5A">
        <w:rPr>
          <w:rFonts w:ascii="Century Schoolbook" w:eastAsia="Century Schoolbook" w:hAnsi="Century Schoolbook" w:cs="Century Schoolbook"/>
        </w:rPr>
        <w:t xml:space="preserve"> </w:t>
      </w:r>
      <w:r w:rsidR="734F53FB" w:rsidRPr="40209884">
        <w:rPr>
          <w:rFonts w:ascii="Century Schoolbook" w:eastAsia="Century Schoolbook" w:hAnsi="Century Schoolbook" w:cs="Century Schoolbook"/>
        </w:rPr>
        <w:t>Na základě článku l</w:t>
      </w:r>
      <w:r w:rsidR="0089D856" w:rsidRPr="40209884">
        <w:rPr>
          <w:rFonts w:ascii="Century Schoolbook" w:eastAsia="Century Schoolbook" w:hAnsi="Century Schoolbook" w:cs="Century Schoolbook"/>
        </w:rPr>
        <w:t>ze</w:t>
      </w:r>
      <w:r w:rsidR="2AAAADD6" w:rsidRPr="3A8A4C5A">
        <w:rPr>
          <w:rFonts w:ascii="Century Schoolbook" w:eastAsia="Century Schoolbook" w:hAnsi="Century Schoolbook" w:cs="Century Schoolbook"/>
        </w:rPr>
        <w:t xml:space="preserve"> usuzovat, že na řídící pozice se více hodí osobnosti xxTJ, respektive osobnosti, které mají </w:t>
      </w:r>
      <w:r w:rsidR="2B197680" w:rsidRPr="3A8A4C5A">
        <w:rPr>
          <w:rFonts w:ascii="Century Schoolbook" w:eastAsia="Century Schoolbook" w:hAnsi="Century Schoolbook" w:cs="Century Schoolbook"/>
        </w:rPr>
        <w:t>jako dominantní či sekundární funkci extrovertní myšlení.</w:t>
      </w:r>
      <w:r w:rsidR="5A618E88" w:rsidRPr="3A8A4C5A">
        <w:rPr>
          <w:rFonts w:ascii="Century Schoolbook" w:eastAsia="Century Schoolbook" w:hAnsi="Century Schoolbook" w:cs="Century Schoolbook"/>
        </w:rPr>
        <w:t xml:space="preserve"> Nutno poznamenat, že se jedná o práci teoretického charakteru</w:t>
      </w:r>
      <w:r w:rsidR="54D0179F" w:rsidRPr="40209884">
        <w:rPr>
          <w:rFonts w:ascii="Century Schoolbook" w:eastAsia="Century Schoolbook" w:hAnsi="Century Schoolbook" w:cs="Century Schoolbook"/>
        </w:rPr>
        <w:t>,</w:t>
      </w:r>
      <w:r w:rsidR="22D17364" w:rsidRPr="40209884">
        <w:rPr>
          <w:rFonts w:ascii="Century Schoolbook" w:eastAsia="Century Schoolbook" w:hAnsi="Century Schoolbook" w:cs="Century Schoolbook"/>
        </w:rPr>
        <w:t xml:space="preserve"> ne </w:t>
      </w:r>
      <w:r w:rsidR="5A618E88" w:rsidRPr="3A8A4C5A">
        <w:rPr>
          <w:rFonts w:ascii="Century Schoolbook" w:eastAsia="Century Schoolbook" w:hAnsi="Century Schoolbook" w:cs="Century Schoolbook"/>
        </w:rPr>
        <w:t>o empirický výzkum.</w:t>
      </w:r>
    </w:p>
    <w:p w14:paraId="68040978" w14:textId="068A0220" w:rsidR="04A486FA" w:rsidRDefault="04A486FA" w:rsidP="40209884">
      <w:pPr>
        <w:spacing w:line="257" w:lineRule="auto"/>
        <w:jc w:val="both"/>
        <w:rPr>
          <w:rFonts w:ascii="Century Schoolbook" w:eastAsia="Century Schoolbook" w:hAnsi="Century Schoolbook" w:cs="Century Schoolbook"/>
        </w:rPr>
      </w:pPr>
      <w:r w:rsidRPr="59E70F20">
        <w:rPr>
          <w:rFonts w:ascii="Century Schoolbook" w:eastAsia="Century Schoolbook" w:hAnsi="Century Schoolbook" w:cs="Century Schoolbook"/>
        </w:rPr>
        <w:t xml:space="preserve">Podobně se </w:t>
      </w:r>
      <w:proofErr w:type="spellStart"/>
      <w:r w:rsidR="63D035E1" w:rsidRPr="59E70F20">
        <w:rPr>
          <w:rFonts w:ascii="Century Schoolbook" w:eastAsia="Century Schoolbook" w:hAnsi="Century Schoolbook" w:cs="Century Schoolbook"/>
        </w:rPr>
        <w:t>Rodriguez</w:t>
      </w:r>
      <w:proofErr w:type="spellEnd"/>
      <w:r w:rsidR="63D035E1" w:rsidRPr="59E70F20">
        <w:rPr>
          <w:rFonts w:ascii="Century Schoolbook" w:eastAsia="Century Schoolbook" w:hAnsi="Century Schoolbook" w:cs="Century Schoolbook"/>
        </w:rPr>
        <w:t xml:space="preserve"> </w:t>
      </w:r>
      <w:ins w:id="4" w:author="Microsoft Office-Benutzer" w:date="2021-01-04T05:31:00Z">
        <w:r w:rsidR="00790D70">
          <w:rPr>
            <w:rFonts w:ascii="Century Schoolbook" w:eastAsia="Century Schoolbook" w:hAnsi="Century Schoolbook" w:cs="Century Schoolbook"/>
          </w:rPr>
          <w:t>et al.</w:t>
        </w:r>
      </w:ins>
      <w:del w:id="5" w:author="Microsoft Office-Benutzer" w:date="2021-01-04T05:31:00Z">
        <w:r w:rsidR="63D035E1" w:rsidRPr="59E70F20" w:rsidDel="00790D70">
          <w:rPr>
            <w:rFonts w:ascii="Century Schoolbook" w:eastAsia="Century Schoolbook" w:hAnsi="Century Schoolbook" w:cs="Century Schoolbook"/>
          </w:rPr>
          <w:delText>a spol.</w:delText>
        </w:r>
      </w:del>
      <w:r w:rsidR="63D035E1" w:rsidRPr="59E70F20">
        <w:rPr>
          <w:rFonts w:ascii="Century Schoolbook" w:eastAsia="Century Schoolbook" w:hAnsi="Century Schoolbook" w:cs="Century Schoolbook"/>
        </w:rPr>
        <w:t xml:space="preserve"> (2012) na základě osobnostních typů studentů snaží predikovat kvalitu výstupu celkové skupiny. Autoři se zaměřují na to, jak osobnostní typ leadera ovlivňuje fungování celého týmu a jaký vliv má předchozí znalost členů týmu a rozložení různých typů ve skupině na celkový výsledek. Výsledky studie ukazují, že některé kombinace osobnostních typů přináší do skupiny více konfliktů, a </w:t>
      </w:r>
      <w:r w:rsidR="6F7683A9" w:rsidRPr="1ACD947B">
        <w:rPr>
          <w:rFonts w:ascii="Century Schoolbook" w:eastAsia="Century Schoolbook" w:hAnsi="Century Schoolbook" w:cs="Century Schoolbook"/>
        </w:rPr>
        <w:t>proto</w:t>
      </w:r>
      <w:r w:rsidR="63D035E1" w:rsidRPr="1ACD947B">
        <w:rPr>
          <w:rFonts w:ascii="Century Schoolbook" w:eastAsia="Century Schoolbook" w:hAnsi="Century Schoolbook" w:cs="Century Schoolbook"/>
        </w:rPr>
        <w:t xml:space="preserve"> </w:t>
      </w:r>
      <w:r w:rsidR="63D035E1" w:rsidRPr="59E70F20">
        <w:rPr>
          <w:rFonts w:ascii="Century Schoolbook" w:eastAsia="Century Schoolbook" w:hAnsi="Century Schoolbook" w:cs="Century Schoolbook"/>
        </w:rPr>
        <w:t xml:space="preserve">znalost typologie jednotlivých členů může vést k lepší týmové harmonii. Naopak, to, že se členové týmu znali již předtím, nemá </w:t>
      </w:r>
      <w:r w:rsidR="63D035E1" w:rsidRPr="59E70F20">
        <w:rPr>
          <w:rFonts w:ascii="Century Schoolbook" w:eastAsia="Century Schoolbook" w:hAnsi="Century Schoolbook" w:cs="Century Schoolbook"/>
        </w:rPr>
        <w:lastRenderedPageBreak/>
        <w:t xml:space="preserve">na výsledek skupiny vliv. Velký vliv na fungování má osobnostní typ koordinátora/leadera týmu a zastoupení jednotlivých osobnostních typů v týmu. ENTJ a ESTP se jeví jako nejvhodnější vůdcovské typy. Pokud skupinu řídí jedinec s osobnostním typem, který nemá dobré předpoklady pro to být vůdce, dochází ke snížené efektivitě. A to zejména, pokud v jeho týmu převažují ISTJ a ESTJ, </w:t>
      </w:r>
      <w:r w:rsidR="7F48DDC2" w:rsidRPr="0BAA23FE">
        <w:rPr>
          <w:rFonts w:ascii="Century Schoolbook" w:eastAsia="Century Schoolbook" w:hAnsi="Century Schoolbook" w:cs="Century Schoolbook"/>
        </w:rPr>
        <w:t>respektive</w:t>
      </w:r>
      <w:r w:rsidR="63D035E1" w:rsidRPr="59E70F20">
        <w:rPr>
          <w:rFonts w:ascii="Century Schoolbook" w:eastAsia="Century Schoolbook" w:hAnsi="Century Schoolbook" w:cs="Century Schoolbook"/>
        </w:rPr>
        <w:t xml:space="preserve"> typy, které preferují přímou a striktní organizaci práce (2012, s. 1139-1140).</w:t>
      </w:r>
    </w:p>
    <w:p w14:paraId="198D9A09" w14:textId="6D6E647F" w:rsidR="73713461" w:rsidRDefault="73713461" w:rsidP="40209884">
      <w:pPr>
        <w:spacing w:line="257" w:lineRule="auto"/>
        <w:jc w:val="both"/>
        <w:rPr>
          <w:rFonts w:ascii="Century Schoolbook" w:eastAsia="Century Schoolbook" w:hAnsi="Century Schoolbook" w:cs="Century Schoolbook"/>
        </w:rPr>
      </w:pPr>
      <w:proofErr w:type="spellStart"/>
      <w:r w:rsidRPr="40209884">
        <w:rPr>
          <w:rFonts w:eastAsiaTheme="minorEastAsia"/>
        </w:rPr>
        <w:t>Gilal</w:t>
      </w:r>
      <w:proofErr w:type="spellEnd"/>
      <w:ins w:id="6" w:author="Microsoft Office-Benutzer" w:date="2021-01-04T05:31:00Z">
        <w:r w:rsidR="00790D70">
          <w:rPr>
            <w:rFonts w:eastAsiaTheme="minorEastAsia"/>
          </w:rPr>
          <w:t xml:space="preserve"> et al.</w:t>
        </w:r>
      </w:ins>
      <w:del w:id="7" w:author="Microsoft Office-Benutzer" w:date="2021-01-04T05:31:00Z">
        <w:r w:rsidRPr="40209884" w:rsidDel="00790D70">
          <w:rPr>
            <w:rFonts w:eastAsiaTheme="minorEastAsia"/>
          </w:rPr>
          <w:delText>, Jaafar, Omar, Basri a Waqas</w:delText>
        </w:r>
      </w:del>
      <w:r w:rsidRPr="40209884">
        <w:rPr>
          <w:rFonts w:eastAsiaTheme="minorEastAsia"/>
        </w:rPr>
        <w:t xml:space="preserve"> (2016) zkoumali osobnostní typy, vůdcovské role a pohlaví studentů </w:t>
      </w:r>
      <w:r w:rsidR="7AFE4272" w:rsidRPr="0E56F9F1">
        <w:rPr>
          <w:rFonts w:eastAsiaTheme="minorEastAsia"/>
        </w:rPr>
        <w:t xml:space="preserve">programátorství a </w:t>
      </w:r>
      <w:r w:rsidRPr="40209884">
        <w:rPr>
          <w:rFonts w:eastAsiaTheme="minorEastAsia"/>
        </w:rPr>
        <w:t xml:space="preserve">softwaru. Tito studenti vytvořili dohromady </w:t>
      </w:r>
      <w:r w:rsidR="5EADAA41" w:rsidRPr="0E56F9F1">
        <w:rPr>
          <w:rFonts w:eastAsiaTheme="minorEastAsia"/>
        </w:rPr>
        <w:t>32</w:t>
      </w:r>
      <w:r w:rsidRPr="40209884">
        <w:rPr>
          <w:rFonts w:eastAsiaTheme="minorEastAsia"/>
        </w:rPr>
        <w:t xml:space="preserve"> týmů,</w:t>
      </w:r>
      <w:r w:rsidRPr="58189BA0">
        <w:rPr>
          <w:rFonts w:eastAsiaTheme="minorEastAsia"/>
        </w:rPr>
        <w:t xml:space="preserve"> </w:t>
      </w:r>
      <w:r w:rsidR="6BE27E58" w:rsidRPr="58189BA0">
        <w:rPr>
          <w:rFonts w:eastAsiaTheme="minorEastAsia"/>
        </w:rPr>
        <w:t>přičemž</w:t>
      </w:r>
      <w:r w:rsidRPr="40209884">
        <w:rPr>
          <w:rFonts w:eastAsiaTheme="minorEastAsia"/>
        </w:rPr>
        <w:t xml:space="preserve"> každý tým měl svého vůdce a další 4 pomocné programátory. Pozorováni byli pouze vůdci skupiny. Tyto skupiny byly na základě autory zvolených kritérií hodnoceny jako efektivní či neefektivní. </w:t>
      </w:r>
      <w:r w:rsidR="1E04A87C" w:rsidRPr="0E56F9F1">
        <w:rPr>
          <w:rFonts w:eastAsiaTheme="minorEastAsia"/>
        </w:rPr>
        <w:t xml:space="preserve">Autoři zjistili, že pokud je vůdce skupiny muž, je příhodnější, aby se jednalo o extroverta (E), kdežto pokud je vůdce skupiny žena, je příhodnější, aby byla introvertní (I). </w:t>
      </w:r>
      <w:r w:rsidR="5AC4790D" w:rsidRPr="0E56F9F1">
        <w:rPr>
          <w:rFonts w:eastAsiaTheme="minorEastAsia"/>
        </w:rPr>
        <w:t>Pokud jsou splněny tyto předpoklady, autoři uvádí, že procento úspěšnosti projektu se zvyšuje, je</w:t>
      </w:r>
      <w:r w:rsidR="00D672BF">
        <w:rPr>
          <w:rFonts w:eastAsiaTheme="minorEastAsia"/>
        </w:rPr>
        <w:t>-li</w:t>
      </w:r>
      <w:r w:rsidR="5AC4790D" w:rsidRPr="0E56F9F1">
        <w:rPr>
          <w:rFonts w:eastAsiaTheme="minorEastAsia"/>
        </w:rPr>
        <w:t xml:space="preserve"> vůdce intuitivní nezávisle na jeho pohlaví.</w:t>
      </w:r>
      <w:r w:rsidR="67464420" w:rsidRPr="0E56F9F1">
        <w:rPr>
          <w:rFonts w:eastAsiaTheme="minorEastAsia"/>
        </w:rPr>
        <w:t xml:space="preserve"> Nejefektivnější výsledky měli muži s preferencemi ENFx a ženy s preferencemi INTx.</w:t>
      </w:r>
      <w:r w:rsidR="25EB2952" w:rsidRPr="0E56F9F1">
        <w:rPr>
          <w:rFonts w:eastAsiaTheme="minorEastAsia"/>
        </w:rPr>
        <w:t xml:space="preserve"> Zároveň </w:t>
      </w:r>
      <w:r w:rsidR="76BB6D6B" w:rsidRPr="0E56F9F1">
        <w:rPr>
          <w:rFonts w:eastAsiaTheme="minorEastAsia"/>
        </w:rPr>
        <w:t>zjiš</w:t>
      </w:r>
      <w:r w:rsidR="00BA7200">
        <w:rPr>
          <w:rFonts w:eastAsiaTheme="minorEastAsia"/>
        </w:rPr>
        <w:t>ť</w:t>
      </w:r>
      <w:r w:rsidR="76BB6D6B" w:rsidRPr="0E56F9F1">
        <w:rPr>
          <w:rFonts w:eastAsiaTheme="minorEastAsia"/>
        </w:rPr>
        <w:t>ují, že nejméně efektivní vůdci nezávisle na pohlaví byly vůdci s preferencemi ESF</w:t>
      </w:r>
      <w:r w:rsidR="2CC729F7" w:rsidRPr="0E56F9F1">
        <w:rPr>
          <w:rFonts w:eastAsiaTheme="minorEastAsia"/>
        </w:rPr>
        <w:t xml:space="preserve">x. </w:t>
      </w:r>
    </w:p>
    <w:p w14:paraId="070E53F7" w14:textId="46FDF262" w:rsidR="1E63E958" w:rsidRDefault="0F7654B2" w:rsidP="6E198964">
      <w:pPr>
        <w:spacing w:line="257" w:lineRule="auto"/>
        <w:jc w:val="both"/>
        <w:rPr>
          <w:rFonts w:ascii="Century Schoolbook" w:eastAsia="Century Schoolbook" w:hAnsi="Century Schoolbook" w:cs="Century Schoolbook"/>
        </w:rPr>
      </w:pPr>
      <w:r w:rsidRPr="59E70F20">
        <w:rPr>
          <w:rFonts w:ascii="Century Schoolbook" w:eastAsia="Century Schoolbook" w:hAnsi="Century Schoolbook" w:cs="Century Schoolbook"/>
        </w:rPr>
        <w:t>Další</w:t>
      </w:r>
      <w:r w:rsidR="00081BAF">
        <w:rPr>
          <w:rFonts w:ascii="Century Schoolbook" w:eastAsia="Century Schoolbook" w:hAnsi="Century Schoolbook" w:cs="Century Schoolbook"/>
        </w:rPr>
        <w:t>mi</w:t>
      </w:r>
      <w:r w:rsidRPr="59E70F20">
        <w:rPr>
          <w:rFonts w:ascii="Century Schoolbook" w:eastAsia="Century Schoolbook" w:hAnsi="Century Schoolbook" w:cs="Century Schoolbook"/>
        </w:rPr>
        <w:t xml:space="preserve"> zabývající</w:t>
      </w:r>
      <w:r w:rsidR="00081BAF">
        <w:rPr>
          <w:rFonts w:ascii="Century Schoolbook" w:eastAsia="Century Schoolbook" w:hAnsi="Century Schoolbook" w:cs="Century Schoolbook"/>
        </w:rPr>
        <w:t>mi</w:t>
      </w:r>
      <w:r w:rsidRPr="59E70F20">
        <w:rPr>
          <w:rFonts w:ascii="Century Schoolbook" w:eastAsia="Century Schoolbook" w:hAnsi="Century Schoolbook" w:cs="Century Schoolbook"/>
        </w:rPr>
        <w:t xml:space="preserve"> se osobnostními typy a pohlaví</w:t>
      </w:r>
      <w:r w:rsidR="000818EA">
        <w:rPr>
          <w:rFonts w:ascii="Century Schoolbook" w:eastAsia="Century Schoolbook" w:hAnsi="Century Schoolbook" w:cs="Century Schoolbook"/>
        </w:rPr>
        <w:t>m</w:t>
      </w:r>
      <w:r w:rsidR="00406F75">
        <w:rPr>
          <w:rFonts w:ascii="Century Schoolbook" w:eastAsia="Century Schoolbook" w:hAnsi="Century Schoolbook" w:cs="Century Schoolbook"/>
        </w:rPr>
        <w:t xml:space="preserve"> jsou</w:t>
      </w:r>
      <w:r w:rsidRPr="59E70F20">
        <w:rPr>
          <w:rFonts w:ascii="Century Schoolbook" w:eastAsia="Century Schoolbook" w:hAnsi="Century Schoolbook" w:cs="Century Schoolbook"/>
        </w:rPr>
        <w:t xml:space="preserve"> autoři </w:t>
      </w:r>
      <w:r w:rsidR="7264DF6F" w:rsidRPr="59E70F20">
        <w:rPr>
          <w:rFonts w:ascii="Century Schoolbook" w:eastAsia="Century Schoolbook" w:hAnsi="Century Schoolbook" w:cs="Century Schoolbook"/>
        </w:rPr>
        <w:t xml:space="preserve">Pestana a Codina ve svém článku </w:t>
      </w:r>
      <w:r w:rsidR="511B6CDB" w:rsidRPr="59E70F20">
        <w:rPr>
          <w:rFonts w:ascii="Century Schoolbook" w:eastAsia="Century Schoolbook" w:hAnsi="Century Schoolbook" w:cs="Century Schoolbook"/>
        </w:rPr>
        <w:t>Being Conscious of One's Own Heroism: An Empirical Approach to Analyzing the Leadership Potential of Future CEOs (2019)</w:t>
      </w:r>
      <w:r w:rsidR="00951F18">
        <w:rPr>
          <w:rFonts w:ascii="Century Schoolbook" w:eastAsia="Century Schoolbook" w:hAnsi="Century Schoolbook" w:cs="Century Schoolbook"/>
        </w:rPr>
        <w:t>. S</w:t>
      </w:r>
      <w:r w:rsidR="50D16F80" w:rsidRPr="59E70F20">
        <w:rPr>
          <w:rFonts w:ascii="Century Schoolbook" w:eastAsia="Century Schoolbook" w:hAnsi="Century Schoolbook" w:cs="Century Schoolbook"/>
        </w:rPr>
        <w:t>naží</w:t>
      </w:r>
      <w:r w:rsidR="0043185A">
        <w:rPr>
          <w:rFonts w:ascii="Century Schoolbook" w:eastAsia="Century Schoolbook" w:hAnsi="Century Schoolbook" w:cs="Century Schoolbook"/>
        </w:rPr>
        <w:t xml:space="preserve"> se najít vazbu mezi </w:t>
      </w:r>
      <w:r w:rsidR="0624240E" w:rsidRPr="59E70F20">
        <w:rPr>
          <w:rFonts w:ascii="Century Schoolbook" w:eastAsia="Century Schoolbook" w:hAnsi="Century Schoolbook" w:cs="Century Schoolbook"/>
        </w:rPr>
        <w:t>osobnostní</w:t>
      </w:r>
      <w:r w:rsidR="0043185A">
        <w:rPr>
          <w:rFonts w:ascii="Century Schoolbook" w:eastAsia="Century Schoolbook" w:hAnsi="Century Schoolbook" w:cs="Century Schoolbook"/>
        </w:rPr>
        <w:t>mi</w:t>
      </w:r>
      <w:r w:rsidR="0624240E" w:rsidRPr="59E70F20">
        <w:rPr>
          <w:rFonts w:ascii="Century Schoolbook" w:eastAsia="Century Schoolbook" w:hAnsi="Century Schoolbook" w:cs="Century Schoolbook"/>
        </w:rPr>
        <w:t xml:space="preserve"> typy </w:t>
      </w:r>
      <w:r w:rsidR="0043185A">
        <w:rPr>
          <w:rFonts w:ascii="Century Schoolbook" w:eastAsia="Century Schoolbook" w:hAnsi="Century Schoolbook" w:cs="Century Schoolbook"/>
        </w:rPr>
        <w:t xml:space="preserve">a </w:t>
      </w:r>
      <w:r w:rsidR="0624240E" w:rsidRPr="59E70F20">
        <w:rPr>
          <w:rFonts w:ascii="Century Schoolbook" w:eastAsia="Century Schoolbook" w:hAnsi="Century Schoolbook" w:cs="Century Schoolbook"/>
        </w:rPr>
        <w:t>vním</w:t>
      </w:r>
      <w:r w:rsidR="0043185A">
        <w:rPr>
          <w:rFonts w:ascii="Century Schoolbook" w:eastAsia="Century Schoolbook" w:hAnsi="Century Schoolbook" w:cs="Century Schoolbook"/>
        </w:rPr>
        <w:t>áním</w:t>
      </w:r>
      <w:r w:rsidR="189320B3" w:rsidRPr="59E70F20">
        <w:rPr>
          <w:rFonts w:ascii="Century Schoolbook" w:eastAsia="Century Schoolbook" w:hAnsi="Century Schoolbook" w:cs="Century Schoolbook"/>
        </w:rPr>
        <w:t xml:space="preserve"> </w:t>
      </w:r>
      <w:r w:rsidR="0624240E" w:rsidRPr="59E70F20">
        <w:rPr>
          <w:rFonts w:ascii="Century Schoolbook" w:eastAsia="Century Schoolbook" w:hAnsi="Century Schoolbook" w:cs="Century Schoolbook"/>
        </w:rPr>
        <w:t xml:space="preserve">hrdinství. </w:t>
      </w:r>
      <w:r w:rsidR="258C0975" w:rsidRPr="59E70F20">
        <w:rPr>
          <w:rFonts w:ascii="Century Schoolbook" w:eastAsia="Century Schoolbook" w:hAnsi="Century Schoolbook" w:cs="Century Schoolbook"/>
        </w:rPr>
        <w:t>Případovou studii provádí na vzorku „budoucích CEO“ studentů.</w:t>
      </w:r>
      <w:r w:rsidR="1C588C25" w:rsidRPr="59E70F20">
        <w:rPr>
          <w:rFonts w:ascii="Century Schoolbook" w:eastAsia="Century Schoolbook" w:hAnsi="Century Schoolbook" w:cs="Century Schoolbook"/>
        </w:rPr>
        <w:t xml:space="preserve"> Zkoumaným vzorkem bylo celkem </w:t>
      </w:r>
      <w:r w:rsidR="61DA6CD8" w:rsidRPr="59E70F20">
        <w:rPr>
          <w:rFonts w:ascii="Century Schoolbook" w:eastAsia="Century Schoolbook" w:hAnsi="Century Schoolbook" w:cs="Century Schoolbook"/>
        </w:rPr>
        <w:t>45 studentů/studentek. Každý z</w:t>
      </w:r>
      <w:r w:rsidR="596CAB94" w:rsidRPr="59E70F20">
        <w:rPr>
          <w:rFonts w:ascii="Century Schoolbook" w:eastAsia="Century Schoolbook" w:hAnsi="Century Schoolbook" w:cs="Century Schoolbook"/>
        </w:rPr>
        <w:t> </w:t>
      </w:r>
      <w:r w:rsidR="61DA6CD8" w:rsidRPr="59E70F20">
        <w:rPr>
          <w:rFonts w:ascii="Century Schoolbook" w:eastAsia="Century Schoolbook" w:hAnsi="Century Schoolbook" w:cs="Century Schoolbook"/>
        </w:rPr>
        <w:t>nich</w:t>
      </w:r>
      <w:r w:rsidR="596CAB94" w:rsidRPr="59E70F20">
        <w:rPr>
          <w:rFonts w:ascii="Century Schoolbook" w:eastAsia="Century Schoolbook" w:hAnsi="Century Schoolbook" w:cs="Century Schoolbook"/>
        </w:rPr>
        <w:t xml:space="preserve"> podstoupil MBTI osobnostní test,</w:t>
      </w:r>
      <w:r w:rsidR="006A6D96">
        <w:rPr>
          <w:rFonts w:ascii="Century Schoolbook" w:eastAsia="Century Schoolbook" w:hAnsi="Century Schoolbook" w:cs="Century Schoolbook"/>
        </w:rPr>
        <w:t xml:space="preserve"> </w:t>
      </w:r>
      <w:r w:rsidR="596CAB94" w:rsidRPr="59E70F20">
        <w:rPr>
          <w:rFonts w:ascii="Century Schoolbook" w:eastAsia="Century Schoolbook" w:hAnsi="Century Schoolbook" w:cs="Century Schoolbook"/>
        </w:rPr>
        <w:t xml:space="preserve">dotazník ohledně osobních hodnot a </w:t>
      </w:r>
      <w:r w:rsidR="5455ECE7" w:rsidRPr="59E70F20">
        <w:rPr>
          <w:rFonts w:ascii="Century Schoolbook" w:eastAsia="Century Schoolbook" w:hAnsi="Century Schoolbook" w:cs="Century Schoolbook"/>
        </w:rPr>
        <w:t xml:space="preserve">měl o sobě vymyslet příběh, kde </w:t>
      </w:r>
      <w:r w:rsidR="35884803" w:rsidRPr="59E70F20">
        <w:rPr>
          <w:rFonts w:ascii="Century Schoolbook" w:eastAsia="Century Schoolbook" w:hAnsi="Century Schoolbook" w:cs="Century Schoolbook"/>
        </w:rPr>
        <w:t xml:space="preserve">bude </w:t>
      </w:r>
      <w:r w:rsidR="00963F3B">
        <w:rPr>
          <w:rFonts w:ascii="Century Schoolbook" w:eastAsia="Century Schoolbook" w:hAnsi="Century Schoolbook" w:cs="Century Schoolbook"/>
        </w:rPr>
        <w:t>sám</w:t>
      </w:r>
      <w:r w:rsidR="35884803" w:rsidRPr="59E70F20">
        <w:rPr>
          <w:rFonts w:ascii="Century Schoolbook" w:eastAsia="Century Schoolbook" w:hAnsi="Century Schoolbook" w:cs="Century Schoolbook"/>
        </w:rPr>
        <w:t xml:space="preserve"> </w:t>
      </w:r>
      <w:r w:rsidR="5455ECE7" w:rsidRPr="59E70F20">
        <w:rPr>
          <w:rFonts w:ascii="Century Schoolbook" w:eastAsia="Century Schoolbook" w:hAnsi="Century Schoolbook" w:cs="Century Schoolbook"/>
        </w:rPr>
        <w:t>hlavním hrdinou.</w:t>
      </w:r>
      <w:r w:rsidR="61DA6CD8" w:rsidRPr="59E70F20">
        <w:rPr>
          <w:rFonts w:ascii="Century Schoolbook" w:eastAsia="Century Schoolbook" w:hAnsi="Century Schoolbook" w:cs="Century Schoolbook"/>
        </w:rPr>
        <w:t xml:space="preserve"> </w:t>
      </w:r>
      <w:r w:rsidR="4D2011DA" w:rsidRPr="59E70F20">
        <w:rPr>
          <w:rFonts w:ascii="Century Schoolbook" w:eastAsia="Century Schoolbook" w:hAnsi="Century Schoolbook" w:cs="Century Schoolbook"/>
        </w:rPr>
        <w:t xml:space="preserve">Výsledky studie naznačují, že </w:t>
      </w:r>
      <w:r w:rsidR="46C64B49" w:rsidRPr="59E70F20">
        <w:rPr>
          <w:rFonts w:ascii="Century Schoolbook" w:eastAsia="Century Schoolbook" w:hAnsi="Century Schoolbook" w:cs="Century Schoolbook"/>
        </w:rPr>
        <w:t>subjekty zkoum</w:t>
      </w:r>
      <w:r w:rsidR="62656256" w:rsidRPr="59E70F20">
        <w:rPr>
          <w:rFonts w:ascii="Century Schoolbook" w:eastAsia="Century Schoolbook" w:hAnsi="Century Schoolbook" w:cs="Century Schoolbook"/>
        </w:rPr>
        <w:t>á</w:t>
      </w:r>
      <w:r w:rsidR="46C64B49" w:rsidRPr="59E70F20">
        <w:rPr>
          <w:rFonts w:ascii="Century Schoolbook" w:eastAsia="Century Schoolbook" w:hAnsi="Century Schoolbook" w:cs="Century Schoolbook"/>
        </w:rPr>
        <w:t>ní vykazovali větší tendenci k</w:t>
      </w:r>
      <w:r w:rsidR="2CC44706" w:rsidRPr="59E70F20">
        <w:rPr>
          <w:rFonts w:ascii="Century Schoolbook" w:eastAsia="Century Schoolbook" w:hAnsi="Century Schoolbook" w:cs="Century Schoolbook"/>
        </w:rPr>
        <w:t> </w:t>
      </w:r>
      <w:r w:rsidR="61CB11BC" w:rsidRPr="59E70F20">
        <w:rPr>
          <w:rFonts w:ascii="Century Schoolbook" w:eastAsia="Century Schoolbook" w:hAnsi="Century Schoolbook" w:cs="Century Schoolbook"/>
        </w:rPr>
        <w:t>myšlení</w:t>
      </w:r>
      <w:r w:rsidR="2CC44706" w:rsidRPr="59E70F20">
        <w:rPr>
          <w:rFonts w:ascii="Century Schoolbook" w:eastAsia="Century Schoolbook" w:hAnsi="Century Schoolbook" w:cs="Century Schoolbook"/>
        </w:rPr>
        <w:t xml:space="preserve"> (T)</w:t>
      </w:r>
      <w:r w:rsidR="61CB11BC" w:rsidRPr="59E70F20">
        <w:rPr>
          <w:rFonts w:ascii="Century Schoolbook" w:eastAsia="Century Schoolbook" w:hAnsi="Century Schoolbook" w:cs="Century Schoolbook"/>
        </w:rPr>
        <w:t xml:space="preserve"> a </w:t>
      </w:r>
      <w:r w:rsidR="32B818B9" w:rsidRPr="59E70F20">
        <w:rPr>
          <w:rFonts w:ascii="Century Schoolbook" w:eastAsia="Century Schoolbook" w:hAnsi="Century Schoolbook" w:cs="Century Schoolbook"/>
        </w:rPr>
        <w:t>smysl</w:t>
      </w:r>
      <w:r w:rsidR="29CC9DA7" w:rsidRPr="59E70F20">
        <w:rPr>
          <w:rFonts w:ascii="Century Schoolbook" w:eastAsia="Century Schoolbook" w:hAnsi="Century Schoolbook" w:cs="Century Schoolbook"/>
        </w:rPr>
        <w:t>ům</w:t>
      </w:r>
      <w:r w:rsidR="2CC44706" w:rsidRPr="59E70F20">
        <w:rPr>
          <w:rFonts w:ascii="Century Schoolbook" w:eastAsia="Century Schoolbook" w:hAnsi="Century Schoolbook" w:cs="Century Schoolbook"/>
        </w:rPr>
        <w:t xml:space="preserve"> (S)</w:t>
      </w:r>
      <w:r w:rsidR="61CB11BC" w:rsidRPr="59E70F20">
        <w:rPr>
          <w:rFonts w:ascii="Century Schoolbook" w:eastAsia="Century Schoolbook" w:hAnsi="Century Schoolbook" w:cs="Century Schoolbook"/>
        </w:rPr>
        <w:t xml:space="preserve">, a naopak nižní tendence intuice </w:t>
      </w:r>
      <w:r w:rsidR="2CC44706" w:rsidRPr="59E70F20">
        <w:rPr>
          <w:rFonts w:ascii="Century Schoolbook" w:eastAsia="Century Schoolbook" w:hAnsi="Century Schoolbook" w:cs="Century Schoolbook"/>
        </w:rPr>
        <w:t xml:space="preserve">(N) </w:t>
      </w:r>
      <w:r w:rsidR="61CB11BC" w:rsidRPr="59E70F20">
        <w:rPr>
          <w:rFonts w:ascii="Century Schoolbook" w:eastAsia="Century Schoolbook" w:hAnsi="Century Schoolbook" w:cs="Century Schoolbook"/>
        </w:rPr>
        <w:t xml:space="preserve">a </w:t>
      </w:r>
      <w:r w:rsidR="3D315FC4" w:rsidRPr="59E70F20">
        <w:rPr>
          <w:rFonts w:ascii="Century Schoolbook" w:eastAsia="Century Schoolbook" w:hAnsi="Century Schoolbook" w:cs="Century Schoolbook"/>
        </w:rPr>
        <w:t>cítění</w:t>
      </w:r>
      <w:r w:rsidR="2CC44706" w:rsidRPr="59E70F20">
        <w:rPr>
          <w:rFonts w:ascii="Century Schoolbook" w:eastAsia="Century Schoolbook" w:hAnsi="Century Schoolbook" w:cs="Century Schoolbook"/>
        </w:rPr>
        <w:t xml:space="preserve"> (F)</w:t>
      </w:r>
      <w:r w:rsidR="3D315FC4" w:rsidRPr="59E70F20">
        <w:rPr>
          <w:rFonts w:ascii="Century Schoolbook" w:eastAsia="Century Schoolbook" w:hAnsi="Century Schoolbook" w:cs="Century Schoolbook"/>
        </w:rPr>
        <w:t xml:space="preserve">. </w:t>
      </w:r>
      <w:r w:rsidR="352EB393" w:rsidRPr="59E70F20">
        <w:rPr>
          <w:rFonts w:ascii="Century Schoolbook" w:eastAsia="Century Schoolbook" w:hAnsi="Century Schoolbook" w:cs="Century Schoolbook"/>
        </w:rPr>
        <w:t>Jak studie uvádí, trénink budoucích l</w:t>
      </w:r>
      <w:r w:rsidR="28F6D3AC" w:rsidRPr="59E70F20">
        <w:rPr>
          <w:rFonts w:ascii="Century Schoolbook" w:eastAsia="Century Schoolbook" w:hAnsi="Century Schoolbook" w:cs="Century Schoolbook"/>
        </w:rPr>
        <w:t xml:space="preserve">eaderů za pomoci osobnostního testu musí brát do úvahy také pohlaví jedince. </w:t>
      </w:r>
      <w:r w:rsidR="51990F98" w:rsidRPr="59E70F20">
        <w:rPr>
          <w:rFonts w:ascii="Century Schoolbook" w:eastAsia="Century Schoolbook" w:hAnsi="Century Schoolbook" w:cs="Century Schoolbook"/>
        </w:rPr>
        <w:t>(</w:t>
      </w:r>
      <w:r w:rsidR="2721EDC0" w:rsidRPr="59E70F20">
        <w:rPr>
          <w:rFonts w:ascii="Century Schoolbook" w:eastAsia="Century Schoolbook" w:hAnsi="Century Schoolbook" w:cs="Century Schoolbook"/>
        </w:rPr>
        <w:t>Pestana &amp; Codina</w:t>
      </w:r>
      <w:r w:rsidR="51990F98" w:rsidRPr="59E70F20">
        <w:rPr>
          <w:rFonts w:ascii="Century Schoolbook" w:eastAsia="Century Schoolbook" w:hAnsi="Century Schoolbook" w:cs="Century Schoolbook"/>
        </w:rPr>
        <w:t xml:space="preserve">, </w:t>
      </w:r>
      <w:r w:rsidR="00354A74">
        <w:rPr>
          <w:rFonts w:ascii="Century Schoolbook" w:eastAsia="Century Schoolbook" w:hAnsi="Century Schoolbook" w:cs="Century Schoolbook"/>
        </w:rPr>
        <w:t>2019,</w:t>
      </w:r>
      <w:r w:rsidR="51990F98" w:rsidRPr="59E70F20">
        <w:rPr>
          <w:rFonts w:ascii="Century Schoolbook" w:eastAsia="Century Schoolbook" w:hAnsi="Century Schoolbook" w:cs="Century Schoolbook"/>
        </w:rPr>
        <w:t xml:space="preserve"> s. 9).</w:t>
      </w:r>
      <w:r w:rsidR="2721EDC0" w:rsidRPr="59E70F20">
        <w:rPr>
          <w:rFonts w:ascii="Century Schoolbook" w:eastAsia="Century Schoolbook" w:hAnsi="Century Schoolbook" w:cs="Century Schoolbook"/>
        </w:rPr>
        <w:t xml:space="preserve"> Nicméně, </w:t>
      </w:r>
      <w:r w:rsidR="4A9CAFB1" w:rsidRPr="59E70F20">
        <w:rPr>
          <w:rFonts w:ascii="Century Schoolbook" w:eastAsia="Century Schoolbook" w:hAnsi="Century Schoolbook" w:cs="Century Schoolbook"/>
        </w:rPr>
        <w:t>test MBTI je v práci pouze jednou ze tří využitých metod</w:t>
      </w:r>
      <w:r w:rsidR="6D9E35B8" w:rsidRPr="59E70F20">
        <w:rPr>
          <w:rFonts w:ascii="Century Schoolbook" w:eastAsia="Century Schoolbook" w:hAnsi="Century Schoolbook" w:cs="Century Schoolbook"/>
        </w:rPr>
        <w:t>,</w:t>
      </w:r>
      <w:r w:rsidR="4A9CAFB1" w:rsidRPr="59E70F20">
        <w:rPr>
          <w:rFonts w:ascii="Century Schoolbook" w:eastAsia="Century Schoolbook" w:hAnsi="Century Schoolbook" w:cs="Century Schoolbook"/>
        </w:rPr>
        <w:t xml:space="preserve"> a i zkoumaný vzorek j</w:t>
      </w:r>
      <w:r w:rsidR="5E1E48C6" w:rsidRPr="59E70F20">
        <w:rPr>
          <w:rFonts w:ascii="Century Schoolbook" w:eastAsia="Century Schoolbook" w:hAnsi="Century Schoolbook" w:cs="Century Schoolbook"/>
        </w:rPr>
        <w:t xml:space="preserve">e </w:t>
      </w:r>
      <w:r w:rsidR="669BD937" w:rsidRPr="59E70F20">
        <w:rPr>
          <w:rFonts w:ascii="Century Schoolbook" w:eastAsia="Century Schoolbook" w:hAnsi="Century Schoolbook" w:cs="Century Schoolbook"/>
        </w:rPr>
        <w:t xml:space="preserve">dle našeho uvážení </w:t>
      </w:r>
      <w:r w:rsidR="5E1E48C6" w:rsidRPr="59E70F20">
        <w:rPr>
          <w:rFonts w:ascii="Century Schoolbook" w:eastAsia="Century Schoolbook" w:hAnsi="Century Schoolbook" w:cs="Century Schoolbook"/>
        </w:rPr>
        <w:t>malý.</w:t>
      </w:r>
      <w:r w:rsidR="00A84134">
        <w:rPr>
          <w:rFonts w:ascii="Century Schoolbook" w:eastAsia="Century Schoolbook" w:hAnsi="Century Schoolbook" w:cs="Century Schoolbook"/>
        </w:rPr>
        <w:t xml:space="preserve"> </w:t>
      </w:r>
      <w:r w:rsidR="00385384">
        <w:rPr>
          <w:rFonts w:ascii="Century Schoolbook" w:eastAsia="Century Schoolbook" w:hAnsi="Century Schoolbook" w:cs="Century Schoolbook"/>
        </w:rPr>
        <w:t xml:space="preserve">Totožný výzkum provedli </w:t>
      </w:r>
      <w:r w:rsidR="00A2221A">
        <w:rPr>
          <w:rFonts w:ascii="Century Schoolbook" w:eastAsia="Century Schoolbook" w:hAnsi="Century Schoolbook" w:cs="Century Schoolbook"/>
        </w:rPr>
        <w:t>již výše zmínění autoři Pestana a Codina (2020) o rok později</w:t>
      </w:r>
      <w:r w:rsidR="001811D2">
        <w:rPr>
          <w:rFonts w:ascii="Century Schoolbook" w:eastAsia="Century Schoolbook" w:hAnsi="Century Schoolbook" w:cs="Century Schoolbook"/>
        </w:rPr>
        <w:t xml:space="preserve"> s využitím jiného</w:t>
      </w:r>
      <w:r w:rsidR="0001303C">
        <w:rPr>
          <w:rFonts w:ascii="Century Schoolbook" w:eastAsia="Century Schoolbook" w:hAnsi="Century Schoolbook" w:cs="Century Schoolbook"/>
        </w:rPr>
        <w:t xml:space="preserve"> výzkumn</w:t>
      </w:r>
      <w:r w:rsidR="001811D2">
        <w:rPr>
          <w:rFonts w:ascii="Century Schoolbook" w:eastAsia="Century Schoolbook" w:hAnsi="Century Schoolbook" w:cs="Century Schoolbook"/>
        </w:rPr>
        <w:t>ého</w:t>
      </w:r>
      <w:r w:rsidR="0001303C">
        <w:rPr>
          <w:rFonts w:ascii="Century Schoolbook" w:eastAsia="Century Schoolbook" w:hAnsi="Century Schoolbook" w:cs="Century Schoolbook"/>
        </w:rPr>
        <w:t xml:space="preserve"> vzor</w:t>
      </w:r>
      <w:r w:rsidR="001811D2">
        <w:rPr>
          <w:rFonts w:ascii="Century Schoolbook" w:eastAsia="Century Schoolbook" w:hAnsi="Century Schoolbook" w:cs="Century Schoolbook"/>
        </w:rPr>
        <w:t>ku</w:t>
      </w:r>
      <w:r w:rsidR="0001303C">
        <w:rPr>
          <w:rFonts w:ascii="Century Schoolbook" w:eastAsia="Century Schoolbook" w:hAnsi="Century Schoolbook" w:cs="Century Schoolbook"/>
        </w:rPr>
        <w:t>. Výsled</w:t>
      </w:r>
      <w:r w:rsidR="000C7FB4">
        <w:rPr>
          <w:rFonts w:ascii="Century Schoolbook" w:eastAsia="Century Schoolbook" w:hAnsi="Century Schoolbook" w:cs="Century Schoolbook"/>
        </w:rPr>
        <w:t xml:space="preserve">ky této studie </w:t>
      </w:r>
      <w:r w:rsidR="00116BB4">
        <w:rPr>
          <w:rFonts w:ascii="Century Schoolbook" w:eastAsia="Century Schoolbook" w:hAnsi="Century Schoolbook" w:cs="Century Schoolbook"/>
        </w:rPr>
        <w:t xml:space="preserve">vykazují značnou míru shody se </w:t>
      </w:r>
      <w:r w:rsidR="000C7FB4">
        <w:rPr>
          <w:rFonts w:ascii="Century Schoolbook" w:eastAsia="Century Schoolbook" w:hAnsi="Century Schoolbook" w:cs="Century Schoolbook"/>
        </w:rPr>
        <w:t>zkoumání</w:t>
      </w:r>
      <w:r w:rsidR="00116BB4">
        <w:rPr>
          <w:rFonts w:ascii="Century Schoolbook" w:eastAsia="Century Schoolbook" w:hAnsi="Century Schoolbook" w:cs="Century Schoolbook"/>
        </w:rPr>
        <w:t>m</w:t>
      </w:r>
      <w:r w:rsidR="000C7FB4">
        <w:rPr>
          <w:rFonts w:ascii="Century Schoolbook" w:eastAsia="Century Schoolbook" w:hAnsi="Century Schoolbook" w:cs="Century Schoolbook"/>
        </w:rPr>
        <w:t xml:space="preserve"> z předchozí studie. </w:t>
      </w:r>
    </w:p>
    <w:p w14:paraId="4796388A" w14:textId="7BB58613" w:rsidR="1E63E958" w:rsidRDefault="01E15625" w:rsidP="40209884">
      <w:pPr>
        <w:spacing w:line="257" w:lineRule="auto"/>
        <w:jc w:val="both"/>
        <w:rPr>
          <w:rFonts w:ascii="Century Schoolbook" w:eastAsia="Century Schoolbook" w:hAnsi="Century Schoolbook" w:cs="Century Schoolbook"/>
        </w:rPr>
      </w:pPr>
      <w:r w:rsidRPr="40209884">
        <w:rPr>
          <w:rFonts w:ascii="Century Schoolbook" w:eastAsia="Century Schoolbook" w:hAnsi="Century Schoolbook" w:cs="Century Schoolbook"/>
        </w:rPr>
        <w:t xml:space="preserve">Posledním článkem, který se snaží propojit </w:t>
      </w:r>
      <w:r w:rsidR="55EC01FD" w:rsidRPr="40209884">
        <w:rPr>
          <w:rFonts w:ascii="Century Schoolbook" w:eastAsia="Century Schoolbook" w:hAnsi="Century Schoolbook" w:cs="Century Schoolbook"/>
        </w:rPr>
        <w:t xml:space="preserve">pohlaví </w:t>
      </w:r>
      <w:r w:rsidRPr="40209884">
        <w:rPr>
          <w:rFonts w:ascii="Century Schoolbook" w:eastAsia="Century Schoolbook" w:hAnsi="Century Schoolbook" w:cs="Century Schoolbook"/>
        </w:rPr>
        <w:t>a MBTI osobnostní typy je studie autorů Brandt</w:t>
      </w:r>
      <w:r w:rsidR="009F53BB">
        <w:rPr>
          <w:rFonts w:ascii="Century Schoolbook" w:eastAsia="Century Schoolbook" w:hAnsi="Century Schoolbook" w:cs="Century Schoolbook"/>
        </w:rPr>
        <w:t>a</w:t>
      </w:r>
      <w:r w:rsidRPr="40209884">
        <w:rPr>
          <w:rFonts w:ascii="Century Schoolbook" w:eastAsia="Century Schoolbook" w:hAnsi="Century Schoolbook" w:cs="Century Schoolbook"/>
        </w:rPr>
        <w:t xml:space="preserve"> a Laiho (2013)</w:t>
      </w:r>
      <w:r w:rsidR="5D112D5C" w:rsidRPr="40209884">
        <w:rPr>
          <w:rFonts w:ascii="Century Schoolbook" w:eastAsia="Century Schoolbook" w:hAnsi="Century Schoolbook" w:cs="Century Schoolbook"/>
        </w:rPr>
        <w:t>. Ti</w:t>
      </w:r>
      <w:r w:rsidRPr="40209884">
        <w:rPr>
          <w:rFonts w:ascii="Century Schoolbook" w:eastAsia="Century Schoolbook" w:hAnsi="Century Schoolbook" w:cs="Century Schoolbook"/>
        </w:rPr>
        <w:t xml:space="preserve"> zkoumali 459 leaderů, kteří byli podrobeni MBTI testování, </w:t>
      </w:r>
      <w:r w:rsidR="0001357A" w:rsidRPr="40209884">
        <w:rPr>
          <w:rFonts w:ascii="Century Schoolbook" w:eastAsia="Century Schoolbook" w:hAnsi="Century Schoolbook" w:cs="Century Schoolbook"/>
        </w:rPr>
        <w:t>a jejich 378 podřízených</w:t>
      </w:r>
      <w:r w:rsidRPr="40209884">
        <w:rPr>
          <w:rFonts w:ascii="Century Schoolbook" w:eastAsia="Century Schoolbook" w:hAnsi="Century Schoolbook" w:cs="Century Schoolbook"/>
        </w:rPr>
        <w:t xml:space="preserve">, především s důrazem na specifika jednotlivých pohlaví a osobnostních stylů. Většina leaderů sdílela extraverzi, smysly, myšlení a rozhodování, mezi pohlavími byly však statisticky významné rozdíly. Muži měli tendenci více přemýšlet, ženy zase více cítit. Mužští leadeři sami sebe oceňovali za větší sklon k podstupování výzev, naopak ženy spatřovaly své silné stránky v nastolování prostředí pro dosahování cílů a patřičného oceňování podřízených. Oboje potvrdily i vyjádření podřízených. </w:t>
      </w:r>
      <w:r w:rsidRPr="40209884">
        <w:rPr>
          <w:rFonts w:ascii="Century Schoolbook" w:eastAsia="Century Schoolbook" w:hAnsi="Century Schoolbook" w:cs="Century Schoolbook"/>
        </w:rPr>
        <w:lastRenderedPageBreak/>
        <w:t>Výsledky mohou sloužit ze strany leaderů k lepšímu sebepoznání, zároveň k pochopení, že náhledy leaderů na svoji osobnost nemusí být vždy nutně v souladu s dojmy podřízených. Poznáním tendencí svého chování se mohou leadeři lépe zaměřit na jasnější interpretaci svého stylu vedení všem spolupracovníkům. Znalost osobnosti druhých zásadně usnadňuje komunikaci, předvídání jeho chování a vzájemné pochopení.</w:t>
      </w:r>
    </w:p>
    <w:p w14:paraId="43FC8AA1" w14:textId="4A0B9A0C" w:rsidR="1E63E958" w:rsidRDefault="7B8CCC7C" w:rsidP="40209884">
      <w:pPr>
        <w:spacing w:line="257" w:lineRule="auto"/>
        <w:jc w:val="both"/>
        <w:rPr>
          <w:rFonts w:ascii="Century Schoolbook" w:eastAsia="Century Schoolbook" w:hAnsi="Century Schoolbook" w:cs="Century Schoolbook"/>
        </w:rPr>
      </w:pPr>
      <w:r w:rsidRPr="59E70F20">
        <w:rPr>
          <w:rFonts w:ascii="Century Schoolbook" w:eastAsia="Century Schoolbook" w:hAnsi="Century Schoolbook" w:cs="Century Schoolbook"/>
        </w:rPr>
        <w:t xml:space="preserve">Chatterjee (2014) ve svém výzkumu porovnává dva různé přístupy k řízení organizace, a to strážce (defenders) a inovátory (innovators). Strážci preferují stabilní formu organizace, limitovaný rozsah produkce, soupeří hlavně za pomocí ceny či kvality a zaměřují se na technologickou efektivitu. Inovátory definuje jako podniky zaměřující se na flexibilitu v obměňování designu a </w:t>
      </w:r>
      <w:r w:rsidR="48C6474D" w:rsidRPr="510427B0">
        <w:rPr>
          <w:rFonts w:ascii="Century Schoolbook" w:eastAsia="Century Schoolbook" w:hAnsi="Century Schoolbook" w:cs="Century Schoolbook"/>
        </w:rPr>
        <w:t xml:space="preserve">na </w:t>
      </w:r>
      <w:r w:rsidRPr="59E70F20">
        <w:rPr>
          <w:rFonts w:ascii="Century Schoolbook" w:eastAsia="Century Schoolbook" w:hAnsi="Century Schoolbook" w:cs="Century Schoolbook"/>
        </w:rPr>
        <w:t xml:space="preserve">schopnost rychle přijít s novým produktem, kladoucí důraz na spokojenost zákazníků, služeb po zakoupení produktu a vkládající nejvíce zdrojů do R&amp;D. Následně na vzorku 89 společností podnikla dotazníkové šetření, ve kterém zkoumala právě přístup k řízení organizace, vůdcovské styly, vůdcovské role a kognitivní styly manažerů strážců a inovátorů. Dle výsledků se prokazuje, že xSTx manažeři přistupují k řízení organizace jako strážci, zatímco xNFx přistupují k řízení jako inovátoři. Osobnostní typy xSFx a xNTx nebyly ve vzorku dostatečně zastoupeny. Autorka dále </w:t>
      </w:r>
      <w:r w:rsidR="00BF1100">
        <w:rPr>
          <w:rFonts w:ascii="Century Schoolbook" w:eastAsia="Century Schoolbook" w:hAnsi="Century Schoolbook" w:cs="Century Schoolbook"/>
        </w:rPr>
        <w:t>konstatuje</w:t>
      </w:r>
      <w:r w:rsidRPr="59E70F20">
        <w:rPr>
          <w:rFonts w:ascii="Century Schoolbook" w:eastAsia="Century Schoolbook" w:hAnsi="Century Schoolbook" w:cs="Century Schoolbook"/>
        </w:rPr>
        <w:t>, že pokud by zmíněné osobnostní typy nekorespondoval</w:t>
      </w:r>
      <w:r w:rsidR="00A31809">
        <w:rPr>
          <w:rFonts w:ascii="Century Schoolbook" w:eastAsia="Century Schoolbook" w:hAnsi="Century Schoolbook" w:cs="Century Schoolbook"/>
        </w:rPr>
        <w:t>y</w:t>
      </w:r>
      <w:r w:rsidRPr="59E70F20">
        <w:rPr>
          <w:rFonts w:ascii="Century Schoolbook" w:eastAsia="Century Schoolbook" w:hAnsi="Century Schoolbook" w:cs="Century Schoolbook"/>
        </w:rPr>
        <w:t xml:space="preserve"> </w:t>
      </w:r>
      <w:r w:rsidRPr="11898087">
        <w:rPr>
          <w:rFonts w:ascii="Century Schoolbook" w:eastAsia="Century Schoolbook" w:hAnsi="Century Schoolbook" w:cs="Century Schoolbook"/>
        </w:rPr>
        <w:t>s</w:t>
      </w:r>
      <w:r w:rsidR="5FD81B37" w:rsidRPr="11898087">
        <w:rPr>
          <w:rFonts w:ascii="Century Schoolbook" w:eastAsia="Century Schoolbook" w:hAnsi="Century Schoolbook" w:cs="Century Schoolbook"/>
        </w:rPr>
        <w:t>e zavedeným</w:t>
      </w:r>
      <w:r w:rsidRPr="59E70F20">
        <w:rPr>
          <w:rFonts w:ascii="Century Schoolbook" w:eastAsia="Century Schoolbook" w:hAnsi="Century Schoolbook" w:cs="Century Schoolbook"/>
        </w:rPr>
        <w:t xml:space="preserve"> přístupem </w:t>
      </w:r>
      <w:r w:rsidR="00BF1100">
        <w:rPr>
          <w:rFonts w:ascii="Century Schoolbook" w:eastAsia="Century Schoolbook" w:hAnsi="Century Schoolbook" w:cs="Century Schoolbook"/>
        </w:rPr>
        <w:t xml:space="preserve">k </w:t>
      </w:r>
      <w:r w:rsidRPr="59E70F20">
        <w:rPr>
          <w:rFonts w:ascii="Century Schoolbook" w:eastAsia="Century Schoolbook" w:hAnsi="Century Schoolbook" w:cs="Century Schoolbook"/>
        </w:rPr>
        <w:t>řízení podniku, může docházet k narušení průběhu podnikových činností. Na základě výsledků lze usuzovat, že existuje korelace mezi kognitivními styly a přístupem k řízení organizace.</w:t>
      </w:r>
    </w:p>
    <w:p w14:paraId="17B40A1B" w14:textId="32B8981D" w:rsidR="1E63E958" w:rsidRDefault="0CEF78A8" w:rsidP="40209884">
      <w:pPr>
        <w:spacing w:line="257" w:lineRule="auto"/>
        <w:jc w:val="both"/>
        <w:rPr>
          <w:rFonts w:ascii="Century Schoolbook" w:eastAsia="Century Schoolbook" w:hAnsi="Century Schoolbook" w:cs="Century Schoolbook"/>
        </w:rPr>
      </w:pPr>
      <w:r w:rsidRPr="40209884">
        <w:rPr>
          <w:rFonts w:ascii="Century Schoolbook" w:eastAsia="Century Schoolbook" w:hAnsi="Century Schoolbook" w:cs="Century Schoolbook"/>
        </w:rPr>
        <w:t xml:space="preserve">Posledním </w:t>
      </w:r>
      <w:r w:rsidR="00DE188E">
        <w:rPr>
          <w:rFonts w:ascii="Century Schoolbook" w:eastAsia="Century Schoolbook" w:hAnsi="Century Schoolbook" w:cs="Century Schoolbook"/>
        </w:rPr>
        <w:t>analyzovaným</w:t>
      </w:r>
      <w:r w:rsidRPr="40209884">
        <w:rPr>
          <w:rFonts w:ascii="Century Schoolbook" w:eastAsia="Century Schoolbook" w:hAnsi="Century Schoolbook" w:cs="Century Schoolbook"/>
        </w:rPr>
        <w:t xml:space="preserve"> článkem je v</w:t>
      </w:r>
      <w:r w:rsidR="35B89E2A" w:rsidRPr="40209884">
        <w:rPr>
          <w:rFonts w:ascii="Century Schoolbook" w:eastAsia="Century Schoolbook" w:hAnsi="Century Schoolbook" w:cs="Century Schoolbook"/>
        </w:rPr>
        <w:t>ý</w:t>
      </w:r>
      <w:r w:rsidRPr="40209884">
        <w:rPr>
          <w:rFonts w:ascii="Century Schoolbook" w:eastAsia="Century Schoolbook" w:hAnsi="Century Schoolbook" w:cs="Century Schoolbook"/>
        </w:rPr>
        <w:t xml:space="preserve">zkum </w:t>
      </w:r>
      <w:del w:id="8" w:author="Microsoft Office-Benutzer" w:date="2021-01-04T05:30:00Z">
        <w:r w:rsidR="52C3A6FA" w:rsidRPr="40209884" w:rsidDel="00790D70">
          <w:rPr>
            <w:rFonts w:ascii="Century Schoolbook" w:eastAsia="Century Schoolbook" w:hAnsi="Century Schoolbook" w:cs="Century Schoolbook"/>
          </w:rPr>
          <w:delText>Michael</w:delText>
        </w:r>
        <w:r w:rsidR="69B4393C" w:rsidRPr="40209884" w:rsidDel="00790D70">
          <w:rPr>
            <w:rFonts w:ascii="Century Schoolbook" w:eastAsia="Century Schoolbook" w:hAnsi="Century Schoolbook" w:cs="Century Schoolbook"/>
          </w:rPr>
          <w:delText>a</w:delText>
        </w:r>
        <w:r w:rsidR="52C3A6FA" w:rsidRPr="40209884" w:rsidDel="00790D70">
          <w:rPr>
            <w:rFonts w:ascii="Century Schoolbook" w:eastAsia="Century Schoolbook" w:hAnsi="Century Schoolbook" w:cs="Century Schoolbook"/>
          </w:rPr>
          <w:delText xml:space="preserve"> </w:delText>
        </w:r>
      </w:del>
      <w:proofErr w:type="spellStart"/>
      <w:r w:rsidR="52C3A6FA" w:rsidRPr="40209884">
        <w:rPr>
          <w:rFonts w:ascii="Century Schoolbook" w:eastAsia="Century Schoolbook" w:hAnsi="Century Schoolbook" w:cs="Century Schoolbook"/>
        </w:rPr>
        <w:t>Segovi</w:t>
      </w:r>
      <w:r w:rsidR="000B0C06">
        <w:rPr>
          <w:rFonts w:ascii="Century Schoolbook" w:eastAsia="Century Schoolbook" w:hAnsi="Century Schoolbook" w:cs="Century Schoolbook"/>
        </w:rPr>
        <w:t>e</w:t>
      </w:r>
      <w:proofErr w:type="spellEnd"/>
      <w:r w:rsidR="52C3A6FA" w:rsidRPr="40209884">
        <w:rPr>
          <w:rFonts w:ascii="Century Schoolbook" w:eastAsia="Century Schoolbook" w:hAnsi="Century Schoolbook" w:cs="Century Schoolbook"/>
        </w:rPr>
        <w:t xml:space="preserve"> (2016)</w:t>
      </w:r>
      <w:r w:rsidR="19E52A9F" w:rsidRPr="40209884">
        <w:rPr>
          <w:rFonts w:ascii="Century Schoolbook" w:eastAsia="Century Schoolbook" w:hAnsi="Century Schoolbook" w:cs="Century Schoolbook"/>
        </w:rPr>
        <w:t>, který se zaměřoval na vliv znalosti osobnostní typologie MBTI na efektivitu společnosti.</w:t>
      </w:r>
      <w:r w:rsidR="52C3A6FA" w:rsidRPr="40209884">
        <w:rPr>
          <w:rFonts w:ascii="Century Schoolbook" w:eastAsia="Century Schoolbook" w:hAnsi="Century Schoolbook" w:cs="Century Schoolbook"/>
        </w:rPr>
        <w:t xml:space="preserve"> </w:t>
      </w:r>
      <w:proofErr w:type="spellStart"/>
      <w:ins w:id="9" w:author="Microsoft Office-Benutzer" w:date="2021-01-04T05:31:00Z">
        <w:r w:rsidR="00790D70">
          <w:rPr>
            <w:rFonts w:ascii="Century Schoolbook" w:eastAsia="Century Schoolbook" w:hAnsi="Century Schoolbook" w:cs="Century Schoolbook"/>
          </w:rPr>
          <w:t>Segovie</w:t>
        </w:r>
        <w:proofErr w:type="spellEnd"/>
        <w:r w:rsidR="00790D70">
          <w:rPr>
            <w:rFonts w:ascii="Century Schoolbook" w:eastAsia="Century Schoolbook" w:hAnsi="Century Schoolbook" w:cs="Century Schoolbook"/>
          </w:rPr>
          <w:t xml:space="preserve"> (ibid.) z</w:t>
        </w:r>
      </w:ins>
      <w:del w:id="10" w:author="Microsoft Office-Benutzer" w:date="2021-01-04T05:31:00Z">
        <w:r w:rsidR="576249A7" w:rsidRPr="40209884" w:rsidDel="00790D70">
          <w:rPr>
            <w:rFonts w:ascii="Century Schoolbook" w:eastAsia="Century Schoolbook" w:hAnsi="Century Schoolbook" w:cs="Century Schoolbook"/>
          </w:rPr>
          <w:delText>Z</w:delText>
        </w:r>
      </w:del>
      <w:r w:rsidR="52C3A6FA" w:rsidRPr="40209884">
        <w:rPr>
          <w:rFonts w:ascii="Century Schoolbook" w:eastAsia="Century Schoolbook" w:hAnsi="Century Schoolbook" w:cs="Century Schoolbook"/>
        </w:rPr>
        <w:t xml:space="preserve">pracoval případovou studii na společnost JDSU pohybující se v sektoru optických sítí. Vedení společnosti při hledání příležitostí pro další růst došlo k závěrům, že </w:t>
      </w:r>
      <w:r w:rsidR="0007230E">
        <w:rPr>
          <w:rFonts w:ascii="Century Schoolbook" w:eastAsia="Century Schoolbook" w:hAnsi="Century Schoolbook" w:cs="Century Schoolbook"/>
        </w:rPr>
        <w:t>postrádá</w:t>
      </w:r>
      <w:r w:rsidR="52C3A6FA" w:rsidRPr="40209884">
        <w:rPr>
          <w:rFonts w:ascii="Century Schoolbook" w:eastAsia="Century Schoolbook" w:hAnsi="Century Schoolbook" w:cs="Century Schoolbook"/>
        </w:rPr>
        <w:t xml:space="preserve"> jednotný systém pro vzdělávání vedoucích pracovníků v oblasti lidských zdrojů a organizačního leadershipu. Jako řešení byl navržen tzv. Empowerment Camp – intenzivní 12týdenní kurz, jehož základem byl test MBTI. Ten pomáhal manažerům poznat s</w:t>
      </w:r>
      <w:r w:rsidR="00FB0080">
        <w:rPr>
          <w:rFonts w:ascii="Century Schoolbook" w:eastAsia="Century Schoolbook" w:hAnsi="Century Schoolbook" w:cs="Century Schoolbook"/>
        </w:rPr>
        <w:t>ebe samé</w:t>
      </w:r>
      <w:r w:rsidR="52C3A6FA" w:rsidRPr="40209884">
        <w:rPr>
          <w:rFonts w:ascii="Century Schoolbook" w:eastAsia="Century Schoolbook" w:hAnsi="Century Schoolbook" w:cs="Century Schoolbook"/>
        </w:rPr>
        <w:t xml:space="preserve"> a pomoci jim naučit se ovládat svůj strategický vliv. Ke kurzu byly zároveň vytvořeny publikace, které pomáhaly naučit se pracovat se svojí osobností, ale i osobností svých podřízených, vyplývající z MBTI testování. Také obsahovaly doporučení ohledně vhodných pojetí leadershipu v kontextu osobnostních typů. Účastníci kurzu tvrdili, že je učinil efektivnější v práci, díky čemuž společnost vyčíslila úsporu na 20 milionů dolarů. Zároveň pokračuje v implementaci MBTI testů napříč </w:t>
      </w:r>
      <w:r w:rsidR="00D03372">
        <w:rPr>
          <w:rFonts w:ascii="Century Schoolbook" w:eastAsia="Century Schoolbook" w:hAnsi="Century Schoolbook" w:cs="Century Schoolbook"/>
        </w:rPr>
        <w:t>svojí strukturou</w:t>
      </w:r>
      <w:r w:rsidR="52C3A6FA" w:rsidRPr="40209884">
        <w:rPr>
          <w:rFonts w:ascii="Century Schoolbook" w:eastAsia="Century Schoolbook" w:hAnsi="Century Schoolbook" w:cs="Century Schoolbook"/>
        </w:rPr>
        <w:t>, protože oceňuje jeho univerzálnost a považuje ho za spojující prvek napříč kulturami, etniky a jednotlivými odděleními, zároveň si díky němu pracovníci uvědomují přínos jednotlivých osobností. Společnost jej taktéž využívá pro tvorbu optimálních týmů.</w:t>
      </w:r>
    </w:p>
    <w:p w14:paraId="36C75BF5" w14:textId="210FE745" w:rsidR="004B28A5" w:rsidRPr="004B28A5" w:rsidRDefault="00577620" w:rsidP="004B28A5">
      <w:pPr>
        <w:pStyle w:val="berschrift3"/>
        <w:numPr>
          <w:ilvl w:val="0"/>
          <w:numId w:val="20"/>
        </w:numPr>
      </w:pPr>
      <w:r>
        <w:t>Disku</w:t>
      </w:r>
      <w:r w:rsidR="00FE1399">
        <w:t>s</w:t>
      </w:r>
      <w:r>
        <w:t>e</w:t>
      </w:r>
      <w:r w:rsidR="00FE1399">
        <w:t xml:space="preserve"> </w:t>
      </w:r>
    </w:p>
    <w:p w14:paraId="3F9B43A1" w14:textId="2D28126E" w:rsidR="00C83074" w:rsidRPr="002327E4" w:rsidRDefault="0010331D" w:rsidP="3E1CA324">
      <w:pPr>
        <w:jc w:val="both"/>
        <w:rPr>
          <w:rFonts w:eastAsia="Century Schoolbook" w:cs="Century Schoolbook"/>
        </w:rPr>
      </w:pPr>
      <w:r w:rsidRPr="002327E4">
        <w:rPr>
          <w:lang w:eastAsia="cs-CZ"/>
        </w:rPr>
        <w:t xml:space="preserve">Z uvedených vědeckých článků vyplývá, že znalost MBTI profilu </w:t>
      </w:r>
      <w:r w:rsidR="005E0087" w:rsidRPr="002327E4">
        <w:rPr>
          <w:lang w:eastAsia="cs-CZ"/>
        </w:rPr>
        <w:t>je široce uplatnitelná v rámci podniku</w:t>
      </w:r>
      <w:r w:rsidR="00366B78" w:rsidRPr="002327E4">
        <w:rPr>
          <w:lang w:eastAsia="cs-CZ"/>
        </w:rPr>
        <w:t>.</w:t>
      </w:r>
      <w:r w:rsidR="005E0087" w:rsidRPr="002327E4">
        <w:rPr>
          <w:lang w:eastAsia="cs-CZ"/>
        </w:rPr>
        <w:t xml:space="preserve"> </w:t>
      </w:r>
      <w:r w:rsidR="00366B78" w:rsidRPr="002327E4">
        <w:rPr>
          <w:rFonts w:eastAsia="Century Schoolbook" w:cs="Century Schoolbook"/>
        </w:rPr>
        <w:t xml:space="preserve">Na základě výzkumu konstatujeme, že MBTI se </w:t>
      </w:r>
      <w:r w:rsidR="00366B78" w:rsidRPr="002327E4">
        <w:rPr>
          <w:rFonts w:eastAsia="Century Schoolbook" w:cs="Century Schoolbook"/>
        </w:rPr>
        <w:lastRenderedPageBreak/>
        <w:t xml:space="preserve">v kontextu vzdělávání a rozvoje vedoucích pracovníků využívá při přizpůsobování učebních metod jedincům (Fatahi, 2017), </w:t>
      </w:r>
      <w:r w:rsidR="00026F7B" w:rsidRPr="002327E4">
        <w:rPr>
          <w:rFonts w:eastAsia="Century Schoolbook" w:cs="Century Schoolbook"/>
        </w:rPr>
        <w:t xml:space="preserve">zdokonalení práce se sama sebou a </w:t>
      </w:r>
      <w:r w:rsidR="00BB4B8C" w:rsidRPr="002327E4">
        <w:rPr>
          <w:rFonts w:eastAsia="Century Schoolbook" w:cs="Century Schoolbook"/>
        </w:rPr>
        <w:t xml:space="preserve">zlepšení </w:t>
      </w:r>
      <w:r w:rsidR="00366B78" w:rsidRPr="002327E4">
        <w:rPr>
          <w:rFonts w:eastAsia="Century Schoolbook" w:cs="Century Schoolbook"/>
        </w:rPr>
        <w:t>komunikace s podřízenými (Brandt, 2013)</w:t>
      </w:r>
      <w:r w:rsidR="00BB4B8C" w:rsidRPr="002327E4">
        <w:rPr>
          <w:rFonts w:eastAsia="Century Schoolbook" w:cs="Century Schoolbook"/>
        </w:rPr>
        <w:t xml:space="preserve">, sebepoznání a </w:t>
      </w:r>
      <w:r w:rsidR="00366B78" w:rsidRPr="002327E4">
        <w:rPr>
          <w:rFonts w:eastAsia="Century Schoolbook" w:cs="Century Schoolbook"/>
        </w:rPr>
        <w:t xml:space="preserve">zlepšení ovládání strategického vlivu (Segovia, 2016). Ostatní </w:t>
      </w:r>
      <w:r w:rsidR="008D0CBB" w:rsidRPr="002327E4">
        <w:rPr>
          <w:rFonts w:eastAsia="Century Schoolbook" w:cs="Century Schoolbook"/>
        </w:rPr>
        <w:t xml:space="preserve">články se </w:t>
      </w:r>
      <w:r w:rsidR="00673150" w:rsidRPr="002327E4">
        <w:rPr>
          <w:rFonts w:eastAsia="Century Schoolbook" w:cs="Century Schoolbook"/>
        </w:rPr>
        <w:t xml:space="preserve">kontextu vzdělávání </w:t>
      </w:r>
      <w:r w:rsidR="00F872FF" w:rsidRPr="002327E4">
        <w:rPr>
          <w:rFonts w:eastAsia="Century Schoolbook" w:cs="Century Schoolbook"/>
        </w:rPr>
        <w:t xml:space="preserve">věnují jen okrajově, </w:t>
      </w:r>
      <w:r w:rsidR="002B5286" w:rsidRPr="002327E4">
        <w:rPr>
          <w:rFonts w:eastAsia="Century Schoolbook" w:cs="Century Schoolbook"/>
        </w:rPr>
        <w:t>nicméně</w:t>
      </w:r>
      <w:r w:rsidR="00744098" w:rsidRPr="002327E4">
        <w:rPr>
          <w:rFonts w:eastAsia="Century Schoolbook" w:cs="Century Schoolbook"/>
        </w:rPr>
        <w:t xml:space="preserve"> například problematika tvorby týmů dle MBTI pro jejich co nejvyšší efektivitu</w:t>
      </w:r>
      <w:r w:rsidR="00FB3BCB" w:rsidRPr="002327E4">
        <w:rPr>
          <w:rFonts w:eastAsia="Century Schoolbook" w:cs="Century Schoolbook"/>
        </w:rPr>
        <w:t xml:space="preserve"> (</w:t>
      </w:r>
      <w:r w:rsidR="00FB3BCB" w:rsidRPr="002327E4">
        <w:rPr>
          <w:rFonts w:ascii="Century Schoolbook" w:eastAsia="Century Schoolbook" w:hAnsi="Century Schoolbook" w:cs="Century Schoolbook"/>
        </w:rPr>
        <w:t>Creasy, 2013</w:t>
      </w:r>
      <w:r w:rsidR="00FB3BCB" w:rsidRPr="002327E4">
        <w:rPr>
          <w:rFonts w:eastAsiaTheme="minorEastAsia"/>
        </w:rPr>
        <w:t xml:space="preserve">; Rodriguez, </w:t>
      </w:r>
      <w:r w:rsidR="00782728" w:rsidRPr="002327E4">
        <w:rPr>
          <w:rFonts w:eastAsiaTheme="minorEastAsia"/>
        </w:rPr>
        <w:t>2012; Gilal, 2016)</w:t>
      </w:r>
      <w:r w:rsidR="00A63BCD" w:rsidRPr="002327E4">
        <w:rPr>
          <w:rFonts w:eastAsiaTheme="minorEastAsia"/>
        </w:rPr>
        <w:t xml:space="preserve"> i spojitosti kognitivního stylu </w:t>
      </w:r>
      <w:r w:rsidR="00907911">
        <w:rPr>
          <w:rFonts w:eastAsiaTheme="minorEastAsia"/>
        </w:rPr>
        <w:t>s</w:t>
      </w:r>
      <w:r w:rsidR="00A63BCD" w:rsidRPr="002327E4">
        <w:rPr>
          <w:rFonts w:eastAsiaTheme="minorEastAsia"/>
        </w:rPr>
        <w:t xml:space="preserve"> přístupem k řízení organizace (Chatterjee, 2014) může </w:t>
      </w:r>
      <w:r w:rsidR="00DC6CD2" w:rsidRPr="002327E4">
        <w:rPr>
          <w:rFonts w:eastAsiaTheme="minorEastAsia"/>
        </w:rPr>
        <w:t xml:space="preserve">být důležitá </w:t>
      </w:r>
      <w:r w:rsidR="00AE3C9B" w:rsidRPr="002327E4">
        <w:rPr>
          <w:rFonts w:eastAsiaTheme="minorEastAsia"/>
        </w:rPr>
        <w:t xml:space="preserve">pro rozvoj vedoucích pracovníků v oblasti náboru spolupracovníků. </w:t>
      </w:r>
      <w:r w:rsidR="0084070A">
        <w:rPr>
          <w:rFonts w:eastAsiaTheme="minorEastAsia"/>
        </w:rPr>
        <w:t>To potvrzuje i fakt, že v</w:t>
      </w:r>
      <w:r w:rsidR="00D7613B" w:rsidRPr="002327E4">
        <w:rPr>
          <w:lang w:eastAsia="cs-CZ"/>
        </w:rPr>
        <w:t xml:space="preserve"> oblasti náboru pracovníků MBTI už dnes </w:t>
      </w:r>
      <w:r w:rsidR="006D70C8" w:rsidRPr="002327E4">
        <w:rPr>
          <w:lang w:eastAsia="cs-CZ"/>
        </w:rPr>
        <w:t>využívá</w:t>
      </w:r>
      <w:r w:rsidR="00A908C2">
        <w:rPr>
          <w:lang w:eastAsia="cs-CZ"/>
        </w:rPr>
        <w:t xml:space="preserve"> </w:t>
      </w:r>
      <w:r w:rsidR="006D70C8" w:rsidRPr="002327E4">
        <w:rPr>
          <w:lang w:eastAsia="cs-CZ"/>
        </w:rPr>
        <w:t xml:space="preserve">89 % společností figurujících na žebříčku Fortune </w:t>
      </w:r>
      <w:r w:rsidR="009D1CB2" w:rsidRPr="002327E4">
        <w:rPr>
          <w:lang w:eastAsia="cs-CZ"/>
        </w:rPr>
        <w:t>100</w:t>
      </w:r>
      <w:r w:rsidR="00A275F3" w:rsidRPr="002327E4">
        <w:rPr>
          <w:lang w:eastAsia="cs-CZ"/>
        </w:rPr>
        <w:t xml:space="preserve"> (</w:t>
      </w:r>
      <w:r w:rsidR="00A275F3" w:rsidRPr="002327E4">
        <w:rPr>
          <w:rFonts w:eastAsia="Century Schoolbook" w:cs="Century Schoolbook"/>
        </w:rPr>
        <w:t>Nguyen, 2019).</w:t>
      </w:r>
      <w:r w:rsidR="00FD5B5D" w:rsidRPr="002327E4">
        <w:rPr>
          <w:rFonts w:eastAsia="Century Schoolbook" w:cs="Century Schoolbook"/>
        </w:rPr>
        <w:t xml:space="preserve"> </w:t>
      </w:r>
    </w:p>
    <w:p w14:paraId="7D1BF632" w14:textId="4C042350" w:rsidR="00732926" w:rsidRDefault="00496123" w:rsidP="3E1CA324">
      <w:pPr>
        <w:jc w:val="both"/>
        <w:rPr>
          <w:lang w:eastAsia="cs-CZ"/>
        </w:rPr>
      </w:pPr>
      <w:r w:rsidRPr="002327E4">
        <w:rPr>
          <w:lang w:eastAsia="cs-CZ"/>
        </w:rPr>
        <w:t>I přes sl</w:t>
      </w:r>
      <w:r w:rsidR="001408B4" w:rsidRPr="002327E4">
        <w:rPr>
          <w:lang w:eastAsia="cs-CZ"/>
        </w:rPr>
        <w:t xml:space="preserve">abší pokrytí </w:t>
      </w:r>
      <w:r w:rsidR="009A1C89" w:rsidRPr="002327E4">
        <w:rPr>
          <w:lang w:eastAsia="cs-CZ"/>
        </w:rPr>
        <w:t xml:space="preserve">oblasti vzdělávání </w:t>
      </w:r>
      <w:r w:rsidR="009A1C89">
        <w:rPr>
          <w:lang w:eastAsia="cs-CZ"/>
        </w:rPr>
        <w:t>a rozvoje</w:t>
      </w:r>
      <w:r w:rsidR="00FE216B">
        <w:rPr>
          <w:lang w:eastAsia="cs-CZ"/>
        </w:rPr>
        <w:t xml:space="preserve"> </w:t>
      </w:r>
      <w:r w:rsidR="005D4AD9">
        <w:rPr>
          <w:lang w:eastAsia="cs-CZ"/>
        </w:rPr>
        <w:t xml:space="preserve">nám analyzované články umožňují formulovat další </w:t>
      </w:r>
      <w:r w:rsidR="0094658F">
        <w:rPr>
          <w:lang w:eastAsia="cs-CZ"/>
        </w:rPr>
        <w:t>doporučení k využití MBTI</w:t>
      </w:r>
      <w:r w:rsidR="005D4AD9">
        <w:rPr>
          <w:lang w:eastAsia="cs-CZ"/>
        </w:rPr>
        <w:t>.</w:t>
      </w:r>
      <w:r w:rsidR="5B62EFC3" w:rsidRPr="3E1CA324">
        <w:rPr>
          <w:lang w:eastAsia="cs-CZ"/>
        </w:rPr>
        <w:t xml:space="preserve"> </w:t>
      </w:r>
      <w:r w:rsidR="00732926">
        <w:rPr>
          <w:lang w:eastAsia="cs-CZ"/>
        </w:rPr>
        <w:t xml:space="preserve">Prvním z nich je zavedení interních školících programů </w:t>
      </w:r>
      <w:r w:rsidR="00716F95">
        <w:rPr>
          <w:lang w:eastAsia="cs-CZ"/>
        </w:rPr>
        <w:t xml:space="preserve">na základě </w:t>
      </w:r>
      <w:r w:rsidR="00A62AE4">
        <w:rPr>
          <w:lang w:eastAsia="cs-CZ"/>
        </w:rPr>
        <w:t xml:space="preserve">studie </w:t>
      </w:r>
      <w:r w:rsidR="007969E7">
        <w:rPr>
          <w:lang w:eastAsia="cs-CZ"/>
        </w:rPr>
        <w:t>Segovi</w:t>
      </w:r>
      <w:r w:rsidR="001971BA">
        <w:rPr>
          <w:lang w:eastAsia="cs-CZ"/>
        </w:rPr>
        <w:t xml:space="preserve">e </w:t>
      </w:r>
      <w:r w:rsidR="001C52C6">
        <w:rPr>
          <w:lang w:eastAsia="cs-CZ"/>
        </w:rPr>
        <w:t xml:space="preserve">(2016) </w:t>
      </w:r>
      <w:r w:rsidR="00732926">
        <w:rPr>
          <w:lang w:eastAsia="cs-CZ"/>
        </w:rPr>
        <w:t xml:space="preserve">věnujících se </w:t>
      </w:r>
      <w:r w:rsidR="00372954">
        <w:rPr>
          <w:lang w:eastAsia="cs-CZ"/>
        </w:rPr>
        <w:t>rozvoji osobnosti, kter</w:t>
      </w:r>
      <w:r w:rsidR="00716F95">
        <w:rPr>
          <w:lang w:eastAsia="cs-CZ"/>
        </w:rPr>
        <w:t>é</w:t>
      </w:r>
      <w:r w:rsidR="00372954">
        <w:rPr>
          <w:lang w:eastAsia="cs-CZ"/>
        </w:rPr>
        <w:t xml:space="preserve"> na základě známého profilu účastníky naučí s ním umět lépe pracovat, využít jeho silné stránky a co možná nejvíce se vyhnout </w:t>
      </w:r>
      <w:r w:rsidR="00B013CD">
        <w:rPr>
          <w:lang w:eastAsia="cs-CZ"/>
        </w:rPr>
        <w:t xml:space="preserve">těm slabým. </w:t>
      </w:r>
      <w:r w:rsidR="00B12023">
        <w:rPr>
          <w:lang w:eastAsia="cs-CZ"/>
        </w:rPr>
        <w:t xml:space="preserve">Díky </w:t>
      </w:r>
      <w:r w:rsidR="00893010">
        <w:rPr>
          <w:lang w:eastAsia="cs-CZ"/>
        </w:rPr>
        <w:t xml:space="preserve">tomu </w:t>
      </w:r>
      <w:r w:rsidR="00B12023">
        <w:rPr>
          <w:lang w:eastAsia="cs-CZ"/>
        </w:rPr>
        <w:t>může dojít k </w:t>
      </w:r>
      <w:r w:rsidR="0E4A8166" w:rsidRPr="3E1CA324">
        <w:rPr>
          <w:lang w:eastAsia="cs-CZ"/>
        </w:rPr>
        <w:t>razantním</w:t>
      </w:r>
      <w:r w:rsidR="180ABA12" w:rsidRPr="3E1CA324">
        <w:rPr>
          <w:lang w:eastAsia="cs-CZ"/>
        </w:rPr>
        <w:t>u</w:t>
      </w:r>
      <w:r w:rsidR="00B12023">
        <w:rPr>
          <w:lang w:eastAsia="cs-CZ"/>
        </w:rPr>
        <w:t xml:space="preserve"> zlepšení komunikace mezi pracovníky</w:t>
      </w:r>
      <w:r w:rsidR="26FBB13B" w:rsidRPr="3E1CA324">
        <w:rPr>
          <w:lang w:eastAsia="cs-CZ"/>
        </w:rPr>
        <w:t>,</w:t>
      </w:r>
      <w:r w:rsidR="00893010">
        <w:rPr>
          <w:lang w:eastAsia="cs-CZ"/>
        </w:rPr>
        <w:t xml:space="preserve"> a </w:t>
      </w:r>
      <w:r w:rsidR="220CB4AA" w:rsidRPr="3E1CA324">
        <w:rPr>
          <w:lang w:eastAsia="cs-CZ"/>
        </w:rPr>
        <w:t>tedy</w:t>
      </w:r>
      <w:r w:rsidR="00893010">
        <w:rPr>
          <w:lang w:eastAsia="cs-CZ"/>
        </w:rPr>
        <w:t xml:space="preserve"> i úsporá</w:t>
      </w:r>
      <w:r w:rsidR="006E7900">
        <w:rPr>
          <w:lang w:eastAsia="cs-CZ"/>
        </w:rPr>
        <w:t xml:space="preserve">m </w:t>
      </w:r>
      <w:r w:rsidR="393DFB18" w:rsidRPr="3E1CA324">
        <w:rPr>
          <w:lang w:eastAsia="cs-CZ"/>
        </w:rPr>
        <w:t xml:space="preserve">díky </w:t>
      </w:r>
      <w:r w:rsidR="565DC35F" w:rsidRPr="3E1CA324">
        <w:rPr>
          <w:lang w:eastAsia="cs-CZ"/>
        </w:rPr>
        <w:t>eliminac</w:t>
      </w:r>
      <w:r w:rsidR="21E3B577" w:rsidRPr="3E1CA324">
        <w:rPr>
          <w:lang w:eastAsia="cs-CZ"/>
        </w:rPr>
        <w:t>i</w:t>
      </w:r>
      <w:r w:rsidR="006E7900">
        <w:rPr>
          <w:lang w:eastAsia="cs-CZ"/>
        </w:rPr>
        <w:t xml:space="preserve"> </w:t>
      </w:r>
      <w:r w:rsidR="000C1735">
        <w:rPr>
          <w:lang w:eastAsia="cs-CZ"/>
        </w:rPr>
        <w:t>procesních chyb.</w:t>
      </w:r>
    </w:p>
    <w:p w14:paraId="16F348A2" w14:textId="0D81B912" w:rsidR="000B473D" w:rsidRDefault="00F00861" w:rsidP="3E1CA324">
      <w:pPr>
        <w:jc w:val="both"/>
        <w:rPr>
          <w:lang w:eastAsia="cs-CZ"/>
        </w:rPr>
      </w:pPr>
      <w:r>
        <w:rPr>
          <w:lang w:eastAsia="cs-CZ"/>
        </w:rPr>
        <w:t xml:space="preserve">Dle zjištění </w:t>
      </w:r>
      <w:r w:rsidR="00E01217">
        <w:rPr>
          <w:lang w:eastAsia="cs-CZ"/>
        </w:rPr>
        <w:t>Creasy</w:t>
      </w:r>
      <w:r w:rsidR="00DB5950">
        <w:rPr>
          <w:lang w:eastAsia="cs-CZ"/>
        </w:rPr>
        <w:t>ho (2013), Rodrigueze (2012) a Gilala (</w:t>
      </w:r>
      <w:r w:rsidR="0022146A">
        <w:rPr>
          <w:lang w:eastAsia="cs-CZ"/>
        </w:rPr>
        <w:t xml:space="preserve">2014) je nasnadě </w:t>
      </w:r>
      <w:r w:rsidR="00701593">
        <w:rPr>
          <w:lang w:eastAsia="cs-CZ"/>
        </w:rPr>
        <w:t>i využití v rámci assesment center</w:t>
      </w:r>
      <w:r w:rsidR="0078745E">
        <w:rPr>
          <w:lang w:eastAsia="cs-CZ"/>
        </w:rPr>
        <w:t xml:space="preserve">, kdy </w:t>
      </w:r>
      <w:r w:rsidR="004960B5">
        <w:rPr>
          <w:lang w:eastAsia="cs-CZ"/>
        </w:rPr>
        <w:t xml:space="preserve">znalostí osobnostního typu </w:t>
      </w:r>
      <w:r w:rsidR="00C051DC">
        <w:rPr>
          <w:lang w:eastAsia="cs-CZ"/>
        </w:rPr>
        <w:t xml:space="preserve">dokážeme lépe rozhodnout o vhodnosti daných </w:t>
      </w:r>
      <w:r w:rsidR="10A61FD2" w:rsidRPr="02B552C9">
        <w:rPr>
          <w:lang w:eastAsia="cs-CZ"/>
        </w:rPr>
        <w:t>kandid</w:t>
      </w:r>
      <w:r w:rsidR="082A6D4C" w:rsidRPr="02B552C9">
        <w:rPr>
          <w:lang w:eastAsia="cs-CZ"/>
        </w:rPr>
        <w:t>á</w:t>
      </w:r>
      <w:r w:rsidR="10A61FD2" w:rsidRPr="02B552C9">
        <w:rPr>
          <w:lang w:eastAsia="cs-CZ"/>
        </w:rPr>
        <w:t>tů</w:t>
      </w:r>
      <w:r w:rsidR="00C051DC">
        <w:rPr>
          <w:lang w:eastAsia="cs-CZ"/>
        </w:rPr>
        <w:t xml:space="preserve"> na vybranou pozici a </w:t>
      </w:r>
      <w:r w:rsidR="00526727">
        <w:rPr>
          <w:lang w:eastAsia="cs-CZ"/>
        </w:rPr>
        <w:t>eliminovat rizika</w:t>
      </w:r>
      <w:r w:rsidR="008939CB">
        <w:rPr>
          <w:lang w:eastAsia="cs-CZ"/>
        </w:rPr>
        <w:t xml:space="preserve"> spojená s</w:t>
      </w:r>
      <w:r w:rsidR="0083444B">
        <w:rPr>
          <w:lang w:eastAsia="cs-CZ"/>
        </w:rPr>
        <w:t> výběrem nevhodného kandidáta</w:t>
      </w:r>
      <w:r w:rsidR="009B07E5">
        <w:rPr>
          <w:lang w:eastAsia="cs-CZ"/>
        </w:rPr>
        <w:t>.</w:t>
      </w:r>
      <w:r w:rsidR="6D2660BB" w:rsidRPr="02B552C9">
        <w:rPr>
          <w:lang w:eastAsia="cs-CZ"/>
        </w:rPr>
        <w:t xml:space="preserve"> </w:t>
      </w:r>
      <w:r w:rsidR="00E8495A">
        <w:rPr>
          <w:lang w:eastAsia="cs-CZ"/>
        </w:rPr>
        <w:t>Stejně tak lze tento princip využít i při vybírání vhodného kandidáta na povýšení do vyšší pozice</w:t>
      </w:r>
      <w:r w:rsidR="002E24D7">
        <w:rPr>
          <w:lang w:eastAsia="cs-CZ"/>
        </w:rPr>
        <w:t xml:space="preserve"> </w:t>
      </w:r>
      <w:r w:rsidR="00AF223E">
        <w:rPr>
          <w:lang w:eastAsia="cs-CZ"/>
        </w:rPr>
        <w:t>a předej</w:t>
      </w:r>
      <w:r w:rsidR="00D83686">
        <w:rPr>
          <w:lang w:eastAsia="cs-CZ"/>
        </w:rPr>
        <w:t>ít</w:t>
      </w:r>
      <w:r w:rsidR="00AF223E">
        <w:rPr>
          <w:lang w:eastAsia="cs-CZ"/>
        </w:rPr>
        <w:t xml:space="preserve"> volbě </w:t>
      </w:r>
      <w:r w:rsidR="000B4A9E">
        <w:rPr>
          <w:lang w:eastAsia="cs-CZ"/>
        </w:rPr>
        <w:t xml:space="preserve">zaměstnanců, kteří by se na vyšším stupni podnikového žebříčku mohli </w:t>
      </w:r>
      <w:r w:rsidR="66EFDC18" w:rsidRPr="02B552C9">
        <w:rPr>
          <w:lang w:eastAsia="cs-CZ"/>
        </w:rPr>
        <w:t>buď</w:t>
      </w:r>
      <w:r w:rsidR="000B4A9E">
        <w:rPr>
          <w:lang w:eastAsia="cs-CZ"/>
        </w:rPr>
        <w:t xml:space="preserve"> trápit</w:t>
      </w:r>
      <w:r w:rsidR="59579BC6" w:rsidRPr="02B552C9">
        <w:rPr>
          <w:lang w:eastAsia="cs-CZ"/>
        </w:rPr>
        <w:t>, nebo by jejich osobnostní typ mohl vyvolávat v týmu konflikty</w:t>
      </w:r>
      <w:r w:rsidR="7603EAAB" w:rsidRPr="02B552C9">
        <w:rPr>
          <w:lang w:eastAsia="cs-CZ"/>
        </w:rPr>
        <w:t>.</w:t>
      </w:r>
      <w:r w:rsidR="7A895B4F" w:rsidRPr="02B552C9">
        <w:rPr>
          <w:lang w:eastAsia="cs-CZ"/>
        </w:rPr>
        <w:t xml:space="preserve"> </w:t>
      </w:r>
      <w:r w:rsidR="00664E3E">
        <w:rPr>
          <w:lang w:eastAsia="cs-CZ"/>
        </w:rPr>
        <w:t>A nakonec</w:t>
      </w:r>
      <w:r w:rsidR="69660525" w:rsidRPr="02B552C9">
        <w:rPr>
          <w:lang w:eastAsia="cs-CZ"/>
        </w:rPr>
        <w:t>,</w:t>
      </w:r>
      <w:r w:rsidR="00F52D23">
        <w:rPr>
          <w:lang w:eastAsia="cs-CZ"/>
        </w:rPr>
        <w:t xml:space="preserve"> podobně jako ve studii Segovie (2016</w:t>
      </w:r>
      <w:r w:rsidR="00591E01">
        <w:rPr>
          <w:lang w:eastAsia="cs-CZ"/>
        </w:rPr>
        <w:t>),</w:t>
      </w:r>
      <w:r w:rsidR="007C2497">
        <w:rPr>
          <w:lang w:eastAsia="cs-CZ"/>
        </w:rPr>
        <w:t xml:space="preserve"> </w:t>
      </w:r>
      <w:r w:rsidR="00591E01">
        <w:rPr>
          <w:lang w:eastAsia="cs-CZ"/>
        </w:rPr>
        <w:t xml:space="preserve">může podnik </w:t>
      </w:r>
      <w:r w:rsidR="007C2497">
        <w:rPr>
          <w:lang w:eastAsia="cs-CZ"/>
        </w:rPr>
        <w:t xml:space="preserve">dlouhodobým zapojením MBTI testování </w:t>
      </w:r>
      <w:r w:rsidR="000B473D">
        <w:rPr>
          <w:lang w:eastAsia="cs-CZ"/>
        </w:rPr>
        <w:t>vyhodnocovat, zda některým zaměstnancům nedokáže nabídnout vhodnější pozici vzhledem k jejich známému profilu a zvýšit tak efektivitu fungování i spokojenost zaměstnanců.</w:t>
      </w:r>
    </w:p>
    <w:p w14:paraId="34FFC54E" w14:textId="7004A1ED" w:rsidR="001C52C6" w:rsidRPr="002327E4" w:rsidRDefault="00285AC5" w:rsidP="3E1CA324">
      <w:pPr>
        <w:jc w:val="both"/>
        <w:rPr>
          <w:color w:val="FF0000"/>
          <w:lang w:eastAsia="cs-CZ"/>
        </w:rPr>
      </w:pPr>
      <w:commentRangeStart w:id="11"/>
      <w:r>
        <w:rPr>
          <w:lang w:eastAsia="cs-CZ"/>
        </w:rPr>
        <w:t xml:space="preserve">V průběhu </w:t>
      </w:r>
      <w:r w:rsidR="00C959C6">
        <w:rPr>
          <w:lang w:eastAsia="cs-CZ"/>
        </w:rPr>
        <w:t>tvorby seminární práci jsme si uvědomovali omezení našeho postupu</w:t>
      </w:r>
      <w:r w:rsidR="009C14BD">
        <w:rPr>
          <w:lang w:eastAsia="cs-CZ"/>
        </w:rPr>
        <w:t xml:space="preserve"> a dosažení cíle</w:t>
      </w:r>
      <w:r w:rsidR="00C959C6">
        <w:rPr>
          <w:lang w:eastAsia="cs-CZ"/>
        </w:rPr>
        <w:t xml:space="preserve">. </w:t>
      </w:r>
      <w:commentRangeEnd w:id="11"/>
      <w:r w:rsidR="00790D70">
        <w:rPr>
          <w:rStyle w:val="Kommentarzeichen"/>
        </w:rPr>
        <w:commentReference w:id="11"/>
      </w:r>
      <w:r w:rsidR="00C959C6">
        <w:rPr>
          <w:lang w:eastAsia="cs-CZ"/>
        </w:rPr>
        <w:t xml:space="preserve">Za ně považujeme </w:t>
      </w:r>
      <w:r w:rsidR="00E057AA">
        <w:rPr>
          <w:lang w:eastAsia="cs-CZ"/>
        </w:rPr>
        <w:t xml:space="preserve">samotný vyhledávací algoritmus, </w:t>
      </w:r>
      <w:r w:rsidR="004E508C">
        <w:rPr>
          <w:lang w:eastAsia="cs-CZ"/>
        </w:rPr>
        <w:t xml:space="preserve">který </w:t>
      </w:r>
      <w:r w:rsidR="00E14B1B">
        <w:rPr>
          <w:lang w:eastAsia="cs-CZ"/>
        </w:rPr>
        <w:t xml:space="preserve">mohl </w:t>
      </w:r>
      <w:r w:rsidR="00801DB9">
        <w:rPr>
          <w:lang w:eastAsia="cs-CZ"/>
        </w:rPr>
        <w:t>vyfiltrovat některé relevantní články</w:t>
      </w:r>
      <w:r w:rsidR="007918D7">
        <w:rPr>
          <w:lang w:eastAsia="cs-CZ"/>
        </w:rPr>
        <w:t>. V druhé řadě nás limitovala i kvalita a relevance nalezených článků</w:t>
      </w:r>
      <w:r w:rsidR="00B31FCB">
        <w:rPr>
          <w:lang w:eastAsia="cs-CZ"/>
        </w:rPr>
        <w:t xml:space="preserve">, které se zkoumanému tématu nevěnovaly přímo. To </w:t>
      </w:r>
      <w:r w:rsidR="005F1E62">
        <w:rPr>
          <w:lang w:eastAsia="cs-CZ"/>
        </w:rPr>
        <w:t>nás vedlo k vyvození doporučení, ve kterých pouze z</w:t>
      </w:r>
      <w:r w:rsidR="004F4C46">
        <w:rPr>
          <w:lang w:eastAsia="cs-CZ"/>
        </w:rPr>
        <w:t>e studií vycházíme</w:t>
      </w:r>
      <w:r w:rsidR="002F683E">
        <w:rPr>
          <w:lang w:eastAsia="cs-CZ"/>
        </w:rPr>
        <w:t xml:space="preserve">, </w:t>
      </w:r>
      <w:r w:rsidR="00BF142C">
        <w:rPr>
          <w:lang w:eastAsia="cs-CZ"/>
        </w:rPr>
        <w:t>ale pro konkrétní navržená opatření jsme v článcích oporu nenašli.</w:t>
      </w:r>
      <w:r w:rsidR="004E39AA">
        <w:rPr>
          <w:lang w:eastAsia="cs-CZ"/>
        </w:rPr>
        <w:t xml:space="preserve"> Též konstatujeme, že kvalitnějších výsledků by mohlo být dosaženo využitím </w:t>
      </w:r>
      <w:r w:rsidR="00DB40E3">
        <w:rPr>
          <w:lang w:eastAsia="cs-CZ"/>
        </w:rPr>
        <w:t xml:space="preserve">dalšího vyhledávače </w:t>
      </w:r>
      <w:r w:rsidR="00A3044F">
        <w:rPr>
          <w:lang w:eastAsia="cs-CZ"/>
        </w:rPr>
        <w:t xml:space="preserve">a kombinací </w:t>
      </w:r>
      <w:r w:rsidR="002327E4">
        <w:rPr>
          <w:lang w:eastAsia="cs-CZ"/>
        </w:rPr>
        <w:t>výsledků.</w:t>
      </w:r>
    </w:p>
    <w:p w14:paraId="535A6039" w14:textId="5E0E5294" w:rsidR="00810E7F" w:rsidRPr="00810E7F" w:rsidRDefault="00577620" w:rsidP="00810E7F">
      <w:pPr>
        <w:pStyle w:val="berschrift3"/>
        <w:numPr>
          <w:ilvl w:val="0"/>
          <w:numId w:val="0"/>
        </w:numPr>
        <w:ind w:left="360" w:hanging="360"/>
      </w:pPr>
      <w:r w:rsidRPr="00577620">
        <w:t>Závěr</w:t>
      </w:r>
    </w:p>
    <w:p w14:paraId="1C305BEC" w14:textId="40AD4B72" w:rsidR="00B60578" w:rsidRPr="009C0EB8" w:rsidRDefault="7B48B929" w:rsidP="00B60578">
      <w:pPr>
        <w:jc w:val="both"/>
        <w:rPr>
          <w:rFonts w:ascii="Century Schoolbook" w:eastAsia="Century Schoolbook" w:hAnsi="Century Schoolbook" w:cs="Century Schoolbook"/>
          <w:color w:val="000000" w:themeColor="text2"/>
        </w:rPr>
      </w:pPr>
      <w:del w:id="12" w:author="Microsoft Office-Benutzer" w:date="2021-01-04T05:29:00Z">
        <w:r w:rsidRPr="1DB3CDD6" w:rsidDel="00790D70">
          <w:rPr>
            <w:rFonts w:ascii="Century Schoolbook" w:eastAsia="Century Schoolbook" w:hAnsi="Century Schoolbook" w:cs="Century Schoolbook"/>
            <w:color w:val="000000" w:themeColor="text2"/>
          </w:rPr>
          <w:delText xml:space="preserve">Tato systematická literární rešerše si dává za cíl prozkoumat využití MBTI osobnostního dotazníku v podnikové sféře, a to zejména v oblasti vzdělávání pracovníků na manažerské či jiné řídící pozici. </w:delText>
        </w:r>
        <w:r w:rsidR="003812A0" w:rsidDel="00790D70">
          <w:rPr>
            <w:rFonts w:ascii="Century Schoolbook" w:eastAsia="Century Schoolbook" w:hAnsi="Century Schoolbook" w:cs="Century Schoolbook"/>
            <w:color w:val="000000" w:themeColor="text2"/>
          </w:rPr>
          <w:delText>V rámci práce jsme si položili výzkumnou otázku, která zní:</w:delText>
        </w:r>
        <w:r w:rsidR="003812A0" w:rsidRPr="003812A0" w:rsidDel="00790D70">
          <w:rPr>
            <w:rFonts w:ascii="Century Schoolbook" w:eastAsia="Century Schoolbook" w:hAnsi="Century Schoolbook" w:cs="Century Schoolbook"/>
            <w:i/>
            <w:color w:val="000000" w:themeColor="text2"/>
          </w:rPr>
          <w:delText xml:space="preserve"> </w:delText>
        </w:r>
        <w:r w:rsidR="003812A0" w:rsidDel="00790D70">
          <w:rPr>
            <w:rFonts w:ascii="Century Schoolbook" w:eastAsia="Century Schoolbook" w:hAnsi="Century Schoolbook" w:cs="Century Schoolbook"/>
            <w:i/>
            <w:color w:val="000000" w:themeColor="text2"/>
          </w:rPr>
          <w:delText>„</w:delText>
        </w:r>
        <w:r w:rsidR="003812A0" w:rsidRPr="003812A0" w:rsidDel="00790D70">
          <w:rPr>
            <w:rFonts w:ascii="Century Schoolbook" w:eastAsia="Century Schoolbook" w:hAnsi="Century Schoolbook" w:cs="Century Schoolbook"/>
            <w:i/>
            <w:color w:val="000000" w:themeColor="text2"/>
          </w:rPr>
          <w:delText>V jakých programech a systémech vzdělávání a rozvoje vedoucích pracovníků se využívá test osobnosti MBTI?“</w:delText>
        </w:r>
        <w:r w:rsidR="00ED3F3F" w:rsidDel="00790D70">
          <w:rPr>
            <w:rFonts w:ascii="Century Schoolbook" w:eastAsia="Century Schoolbook" w:hAnsi="Century Schoolbook" w:cs="Century Schoolbook"/>
            <w:color w:val="000000" w:themeColor="text2"/>
          </w:rPr>
          <w:delText xml:space="preserve">. </w:delText>
        </w:r>
        <w:r w:rsidR="00971627" w:rsidDel="00790D70">
          <w:delText xml:space="preserve">Na základě vyhledávacího algoritmu na platformě Web of Science a třídění podle relevantnosti bylo vyfiltrováno 9 článků. Následně došlo k analýze těchto devítí článků a posouzení jejich přínosu ke zkoumanému tématu. Ačkoli se většina článků nevěnovala přímo tématu rozvoje vedoucích pracovníků, poskytly cenné informace, které napomohly k tvorbě návrhů. </w:delText>
        </w:r>
      </w:del>
      <w:r w:rsidR="00971627">
        <w:t>Na základě zkoumání se ukazuje, že MBTI by mohlo být užitečným nástrojem pro vzdělávání vedoucích pracovníků</w:t>
      </w:r>
      <w:r w:rsidR="007E7F3B">
        <w:t xml:space="preserve">. Někteří autoři již využití pro vzdělávání vedoucích pracovníků přímo zmiňují, myšlenky ostatních </w:t>
      </w:r>
      <w:r w:rsidR="00E5755E">
        <w:t xml:space="preserve">autorů mají potenciál </w:t>
      </w:r>
      <w:r w:rsidR="00E5755E">
        <w:lastRenderedPageBreak/>
        <w:t xml:space="preserve">pro využití </w:t>
      </w:r>
      <w:r w:rsidR="00BB3F8B">
        <w:t xml:space="preserve">v této oblasti. </w:t>
      </w:r>
      <w:r w:rsidR="00971627" w:rsidRPr="1DB3CDD6">
        <w:rPr>
          <w:rFonts w:ascii="Century Schoolbook" w:eastAsia="Century Schoolbook" w:hAnsi="Century Schoolbook" w:cs="Century Schoolbook"/>
          <w:color w:val="000000" w:themeColor="text2"/>
        </w:rPr>
        <w:t>V souladu s výše uvedeným konstatujeme, že navzdory nedostatečné podpoře v literatuře, byl cíl naší práce naplněn</w:t>
      </w:r>
      <w:commentRangeStart w:id="13"/>
      <w:r w:rsidR="00971627" w:rsidRPr="1DB3CDD6">
        <w:rPr>
          <w:rFonts w:ascii="Century Schoolbook" w:eastAsia="Century Schoolbook" w:hAnsi="Century Schoolbook" w:cs="Century Schoolbook"/>
          <w:color w:val="000000" w:themeColor="text2"/>
        </w:rPr>
        <w:t>.</w:t>
      </w:r>
      <w:commentRangeEnd w:id="13"/>
      <w:r w:rsidR="00790D70">
        <w:rPr>
          <w:rStyle w:val="Kommentarzeichen"/>
        </w:rPr>
        <w:commentReference w:id="13"/>
      </w:r>
      <w:r w:rsidR="00B60578">
        <w:rPr>
          <w:rFonts w:ascii="Century Schoolbook" w:eastAsia="Century Schoolbook" w:hAnsi="Century Schoolbook" w:cs="Century Schoolbook"/>
          <w:color w:val="000000" w:themeColor="text2"/>
          <w:szCs w:val="24"/>
        </w:rPr>
        <w:br w:type="page"/>
      </w:r>
    </w:p>
    <w:p w14:paraId="0EC7BA82" w14:textId="323D765A" w:rsidR="00577620" w:rsidRPr="00577620" w:rsidRDefault="00577620" w:rsidP="00577620">
      <w:pPr>
        <w:pStyle w:val="berschrift3"/>
        <w:numPr>
          <w:ilvl w:val="0"/>
          <w:numId w:val="0"/>
        </w:numPr>
        <w:ind w:left="360" w:hanging="360"/>
      </w:pPr>
      <w:r w:rsidRPr="00577620">
        <w:lastRenderedPageBreak/>
        <w:t>Literatura</w:t>
      </w:r>
    </w:p>
    <w:p w14:paraId="1293E6AD" w14:textId="77777777" w:rsidR="00CC1CB8" w:rsidRPr="00790D70" w:rsidRDefault="00CC1CB8" w:rsidP="00790D70">
      <w:pPr>
        <w:ind w:left="360"/>
        <w:rPr>
          <w:rFonts w:eastAsiaTheme="minorEastAsia"/>
        </w:rPr>
        <w:pPrChange w:id="14" w:author="Microsoft Office-Benutzer" w:date="2021-01-04T05:29:00Z">
          <w:pPr>
            <w:pStyle w:val="Listenabsatz"/>
            <w:numPr>
              <w:numId w:val="7"/>
            </w:numPr>
            <w:ind w:hanging="360"/>
          </w:pPr>
        </w:pPrChange>
      </w:pPr>
      <w:r w:rsidRPr="00790D70">
        <w:rPr>
          <w:rFonts w:eastAsia="Century Schoolbook" w:cs="Century Schoolbook"/>
          <w:rPrChange w:id="15" w:author="Microsoft Office-Benutzer" w:date="2021-01-04T05:29:00Z">
            <w:rPr/>
          </w:rPrChange>
        </w:rPr>
        <w:t xml:space="preserve">Brandt, T., &amp; Laiho, M. (2013). Gender and personality in transformational leadership context. </w:t>
      </w:r>
      <w:r w:rsidRPr="00790D70">
        <w:rPr>
          <w:rFonts w:eastAsia="Century Schoolbook" w:cs="Century Schoolbook"/>
          <w:i/>
          <w:rPrChange w:id="16" w:author="Microsoft Office-Benutzer" w:date="2021-01-04T05:29:00Z">
            <w:rPr>
              <w:i/>
            </w:rPr>
          </w:rPrChange>
        </w:rPr>
        <w:t>Leadership &amp; Organization Development Journal</w:t>
      </w:r>
      <w:r w:rsidRPr="00790D70">
        <w:rPr>
          <w:rFonts w:eastAsia="Century Schoolbook" w:cs="Century Schoolbook"/>
          <w:rPrChange w:id="17" w:author="Microsoft Office-Benutzer" w:date="2021-01-04T05:29:00Z">
            <w:rPr/>
          </w:rPrChange>
        </w:rPr>
        <w:t xml:space="preserve">, </w:t>
      </w:r>
      <w:r w:rsidRPr="00790D70">
        <w:rPr>
          <w:rFonts w:eastAsia="Century Schoolbook" w:cs="Century Schoolbook"/>
          <w:i/>
          <w:rPrChange w:id="18" w:author="Microsoft Office-Benutzer" w:date="2021-01-04T05:29:00Z">
            <w:rPr>
              <w:i/>
            </w:rPr>
          </w:rPrChange>
        </w:rPr>
        <w:t>34</w:t>
      </w:r>
      <w:r w:rsidRPr="00790D70">
        <w:rPr>
          <w:rFonts w:eastAsia="Century Schoolbook" w:cs="Century Schoolbook"/>
          <w:rPrChange w:id="19" w:author="Microsoft Office-Benutzer" w:date="2021-01-04T05:29:00Z">
            <w:rPr/>
          </w:rPrChange>
        </w:rPr>
        <w:t xml:space="preserve">(1), 44–66. </w:t>
      </w:r>
      <w:r w:rsidR="00574D9D">
        <w:fldChar w:fldCharType="begin"/>
      </w:r>
      <w:r w:rsidR="00574D9D">
        <w:instrText xml:space="preserve"> HYPERLINK "https://doi.org/10.1108/01437731311289965" \h </w:instrText>
      </w:r>
      <w:r w:rsidR="00574D9D">
        <w:fldChar w:fldCharType="separate"/>
      </w:r>
      <w:r w:rsidRPr="00790D70">
        <w:rPr>
          <w:rStyle w:val="Hyperlink"/>
          <w:rFonts w:eastAsia="Century Schoolbook" w:cs="Century Schoolbook"/>
          <w:color w:val="auto"/>
        </w:rPr>
        <w:t>https://doi.org/10.1108/01437731311289965</w:t>
      </w:r>
      <w:r w:rsidR="00574D9D" w:rsidRPr="00790D70">
        <w:rPr>
          <w:rStyle w:val="Hyperlink"/>
          <w:rFonts w:eastAsia="Century Schoolbook" w:cs="Century Schoolbook"/>
          <w:color w:val="auto"/>
        </w:rPr>
        <w:fldChar w:fldCharType="end"/>
      </w:r>
    </w:p>
    <w:p w14:paraId="4F052E53" w14:textId="77777777" w:rsidR="00CC1CB8" w:rsidRPr="00790D70" w:rsidRDefault="00CC1CB8" w:rsidP="00790D70">
      <w:pPr>
        <w:ind w:left="360"/>
        <w:rPr>
          <w:rFonts w:eastAsiaTheme="minorEastAsia"/>
        </w:rPr>
        <w:pPrChange w:id="20" w:author="Microsoft Office-Benutzer" w:date="2021-01-04T05:29:00Z">
          <w:pPr>
            <w:pStyle w:val="Listenabsatz"/>
            <w:numPr>
              <w:numId w:val="7"/>
            </w:numPr>
            <w:ind w:hanging="360"/>
          </w:pPr>
        </w:pPrChange>
      </w:pPr>
      <w:r>
        <w:t xml:space="preserve">Carroll, R. T. (2004). </w:t>
      </w:r>
      <w:r w:rsidRPr="003D7610">
        <w:t>Myers-Briggs Type Indicator</w:t>
      </w:r>
      <w:r>
        <w:t xml:space="preserve">. </w:t>
      </w:r>
      <w:r w:rsidRPr="00790D70">
        <w:rPr>
          <w:i/>
        </w:rPr>
        <w:t>The Sceptic´s Dictionary</w:t>
      </w:r>
      <w:r>
        <w:t>. https://web.archive.org/web/20031202023311/http://skepdic.com/myersb.html</w:t>
      </w:r>
    </w:p>
    <w:p w14:paraId="14CEF7D4" w14:textId="77777777" w:rsidR="00CC1CB8" w:rsidRPr="00790D70" w:rsidRDefault="00CC1CB8" w:rsidP="00790D70">
      <w:pPr>
        <w:ind w:left="360"/>
        <w:rPr>
          <w:rFonts w:eastAsiaTheme="minorEastAsia"/>
        </w:rPr>
        <w:pPrChange w:id="21" w:author="Microsoft Office-Benutzer" w:date="2021-01-04T05:29:00Z">
          <w:pPr>
            <w:pStyle w:val="Listenabsatz"/>
            <w:numPr>
              <w:numId w:val="7"/>
            </w:numPr>
            <w:ind w:hanging="360"/>
          </w:pPr>
        </w:pPrChange>
      </w:pPr>
      <w:r>
        <w:t xml:space="preserve">Coetzee, M., Schreuder, D., &amp; Kotze, C. (2014). Exploring personality preferences in relation to psychological career resources among managerial staff in the Western Cape fast food industry. </w:t>
      </w:r>
      <w:r w:rsidRPr="00790D70">
        <w:rPr>
          <w:rFonts w:eastAsia="Century Schoolbook" w:cs="Century Schoolbook"/>
          <w:i/>
          <w:iCs/>
        </w:rPr>
        <w:t>Journal of Psychology in Africa</w:t>
      </w:r>
      <w:r>
        <w:t xml:space="preserve">, </w:t>
      </w:r>
      <w:r w:rsidRPr="00790D70">
        <w:rPr>
          <w:rFonts w:eastAsia="Century Schoolbook" w:cs="Century Schoolbook"/>
        </w:rPr>
        <w:t>24</w:t>
      </w:r>
      <w:r>
        <w:t>(4), 308–314. https://doi.org/10.1080/14330237.2014.980618</w:t>
      </w:r>
    </w:p>
    <w:p w14:paraId="6306330A" w14:textId="77777777" w:rsidR="00CC1CB8" w:rsidRPr="00790D70" w:rsidRDefault="00CC1CB8" w:rsidP="00790D70">
      <w:pPr>
        <w:ind w:left="360"/>
        <w:rPr>
          <w:rFonts w:eastAsiaTheme="minorEastAsia"/>
        </w:rPr>
        <w:pPrChange w:id="22" w:author="Microsoft Office-Benutzer" w:date="2021-01-04T05:29:00Z">
          <w:pPr>
            <w:pStyle w:val="Listenabsatz"/>
            <w:numPr>
              <w:numId w:val="7"/>
            </w:numPr>
            <w:ind w:hanging="360"/>
          </w:pPr>
        </w:pPrChange>
      </w:pPr>
      <w:r w:rsidRPr="00790D70">
        <w:rPr>
          <w:rFonts w:eastAsia="Century Schoolbook" w:cs="Century Schoolbook"/>
          <w:rPrChange w:id="23" w:author="Microsoft Office-Benutzer" w:date="2021-01-04T05:29:00Z">
            <w:rPr/>
          </w:rPrChange>
        </w:rPr>
        <w:t xml:space="preserve">Creasy, T., &amp; Anantatmula, V. S. (2013). From Every Direction–-How Personality Traits and Dimensions of Project Managers Can Conceptually Affect Project Success. </w:t>
      </w:r>
      <w:r w:rsidRPr="00790D70">
        <w:rPr>
          <w:rFonts w:eastAsia="Century Schoolbook" w:cs="Century Schoolbook"/>
          <w:i/>
          <w:rPrChange w:id="24" w:author="Microsoft Office-Benutzer" w:date="2021-01-04T05:29:00Z">
            <w:rPr>
              <w:i/>
            </w:rPr>
          </w:rPrChange>
        </w:rPr>
        <w:t>Project Management Journal</w:t>
      </w:r>
      <w:r w:rsidRPr="00790D70">
        <w:rPr>
          <w:rFonts w:eastAsia="Century Schoolbook" w:cs="Century Schoolbook"/>
          <w:rPrChange w:id="25" w:author="Microsoft Office-Benutzer" w:date="2021-01-04T05:29:00Z">
            <w:rPr/>
          </w:rPrChange>
        </w:rPr>
        <w:t xml:space="preserve">, </w:t>
      </w:r>
      <w:r w:rsidRPr="00790D70">
        <w:rPr>
          <w:rFonts w:eastAsia="Century Schoolbook" w:cs="Century Schoolbook"/>
          <w:i/>
          <w:rPrChange w:id="26" w:author="Microsoft Office-Benutzer" w:date="2021-01-04T05:29:00Z">
            <w:rPr>
              <w:i/>
            </w:rPr>
          </w:rPrChange>
        </w:rPr>
        <w:t>44</w:t>
      </w:r>
      <w:r w:rsidRPr="00790D70">
        <w:rPr>
          <w:rFonts w:eastAsia="Century Schoolbook" w:cs="Century Schoolbook"/>
          <w:rPrChange w:id="27" w:author="Microsoft Office-Benutzer" w:date="2021-01-04T05:29:00Z">
            <w:rPr/>
          </w:rPrChange>
        </w:rPr>
        <w:t xml:space="preserve">(6), 36–51. </w:t>
      </w:r>
      <w:r w:rsidR="00574D9D">
        <w:fldChar w:fldCharType="begin"/>
      </w:r>
      <w:r w:rsidR="00574D9D">
        <w:instrText xml:space="preserve"> HYPERLINK "https://doi.org/10.1002/pmj.21372" \h </w:instrText>
      </w:r>
      <w:r w:rsidR="00574D9D">
        <w:fldChar w:fldCharType="separate"/>
      </w:r>
      <w:r w:rsidRPr="00790D70">
        <w:rPr>
          <w:rStyle w:val="Hyperlink"/>
          <w:rFonts w:eastAsia="Century Schoolbook" w:cs="Century Schoolbook"/>
          <w:color w:val="auto"/>
        </w:rPr>
        <w:t>https://doi.org/10.1002/pmj.21372</w:t>
      </w:r>
      <w:r w:rsidR="00574D9D" w:rsidRPr="00790D70">
        <w:rPr>
          <w:rStyle w:val="Hyperlink"/>
          <w:rFonts w:eastAsia="Century Schoolbook" w:cs="Century Schoolbook"/>
          <w:color w:val="auto"/>
        </w:rPr>
        <w:fldChar w:fldCharType="end"/>
      </w:r>
    </w:p>
    <w:p w14:paraId="7FE0FB38" w14:textId="77777777" w:rsidR="00CC1CB8" w:rsidRPr="00790D70" w:rsidRDefault="00CC1CB8" w:rsidP="00790D70">
      <w:pPr>
        <w:ind w:left="360"/>
        <w:rPr>
          <w:rFonts w:eastAsiaTheme="minorEastAsia"/>
        </w:rPr>
        <w:pPrChange w:id="28" w:author="Microsoft Office-Benutzer" w:date="2021-01-04T05:29:00Z">
          <w:pPr>
            <w:pStyle w:val="Listenabsatz"/>
            <w:numPr>
              <w:numId w:val="7"/>
            </w:numPr>
            <w:ind w:hanging="360"/>
          </w:pPr>
        </w:pPrChange>
      </w:pPr>
      <w:r w:rsidRPr="00790D70">
        <w:rPr>
          <w:rFonts w:eastAsia="Century Schoolbook" w:cs="Century Schoolbook"/>
          <w:rPrChange w:id="29" w:author="Microsoft Office-Benutzer" w:date="2021-01-04T05:29:00Z">
            <w:rPr/>
          </w:rPrChange>
        </w:rPr>
        <w:t xml:space="preserve">Fatahi, S., Shabanali-Fami, F., &amp; Moradi, H. (2017). An empirical study of using sequential behavior pattern mining approach to predict learning styles. </w:t>
      </w:r>
      <w:r w:rsidRPr="00790D70">
        <w:rPr>
          <w:rFonts w:eastAsia="Century Schoolbook" w:cs="Century Schoolbook"/>
          <w:i/>
          <w:rPrChange w:id="30" w:author="Microsoft Office-Benutzer" w:date="2021-01-04T05:29:00Z">
            <w:rPr>
              <w:i/>
            </w:rPr>
          </w:rPrChange>
        </w:rPr>
        <w:t>Education and Information Technologies</w:t>
      </w:r>
      <w:r w:rsidRPr="00790D70">
        <w:rPr>
          <w:rFonts w:eastAsia="Century Schoolbook" w:cs="Century Schoolbook"/>
          <w:rPrChange w:id="31" w:author="Microsoft Office-Benutzer" w:date="2021-01-04T05:29:00Z">
            <w:rPr/>
          </w:rPrChange>
        </w:rPr>
        <w:t xml:space="preserve">, </w:t>
      </w:r>
      <w:r w:rsidRPr="00790D70">
        <w:rPr>
          <w:rFonts w:eastAsia="Century Schoolbook" w:cs="Century Schoolbook"/>
          <w:i/>
          <w:rPrChange w:id="32" w:author="Microsoft Office-Benutzer" w:date="2021-01-04T05:29:00Z">
            <w:rPr>
              <w:i/>
            </w:rPr>
          </w:rPrChange>
        </w:rPr>
        <w:t>23</w:t>
      </w:r>
      <w:r w:rsidRPr="00790D70">
        <w:rPr>
          <w:rFonts w:eastAsia="Century Schoolbook" w:cs="Century Schoolbook"/>
          <w:rPrChange w:id="33" w:author="Microsoft Office-Benutzer" w:date="2021-01-04T05:29:00Z">
            <w:rPr/>
          </w:rPrChange>
        </w:rPr>
        <w:t xml:space="preserve">(4), 1427–1445. </w:t>
      </w:r>
      <w:r w:rsidR="00574D9D">
        <w:fldChar w:fldCharType="begin"/>
      </w:r>
      <w:r w:rsidR="00574D9D">
        <w:instrText xml:space="preserve"> HYPERLI</w:instrText>
      </w:r>
      <w:r w:rsidR="00574D9D">
        <w:instrText xml:space="preserve">NK "https://doi.org/10.1007/s10639-017-9667-1" \h </w:instrText>
      </w:r>
      <w:r w:rsidR="00574D9D">
        <w:fldChar w:fldCharType="separate"/>
      </w:r>
      <w:r w:rsidRPr="00790D70">
        <w:rPr>
          <w:rStyle w:val="Hyperlink"/>
          <w:rFonts w:eastAsia="Century Schoolbook" w:cs="Century Schoolbook"/>
          <w:color w:val="auto"/>
        </w:rPr>
        <w:t>https://doi.org/10.1007/s10639-017-9667-1</w:t>
      </w:r>
      <w:r w:rsidR="00574D9D" w:rsidRPr="00790D70">
        <w:rPr>
          <w:rStyle w:val="Hyperlink"/>
          <w:rFonts w:eastAsia="Century Schoolbook" w:cs="Century Schoolbook"/>
          <w:color w:val="auto"/>
        </w:rPr>
        <w:fldChar w:fldCharType="end"/>
      </w:r>
    </w:p>
    <w:p w14:paraId="75128575" w14:textId="77777777" w:rsidR="00CC1CB8" w:rsidRPr="00790D70" w:rsidRDefault="00CC1CB8" w:rsidP="00790D70">
      <w:pPr>
        <w:ind w:left="360"/>
        <w:rPr>
          <w:rFonts w:eastAsiaTheme="minorEastAsia"/>
        </w:rPr>
        <w:pPrChange w:id="34" w:author="Microsoft Office-Benutzer" w:date="2021-01-04T05:29:00Z">
          <w:pPr>
            <w:pStyle w:val="Listenabsatz"/>
            <w:numPr>
              <w:numId w:val="7"/>
            </w:numPr>
            <w:ind w:hanging="360"/>
          </w:pPr>
        </w:pPrChange>
      </w:pPr>
      <w:r w:rsidRPr="7B19A7C9">
        <w:t xml:space="preserve">Furnham, A. (1990). </w:t>
      </w:r>
      <w:r w:rsidRPr="00790D70">
        <w:rPr>
          <w:iCs/>
        </w:rPr>
        <w:t>Faking personality questionnaires: Fabricating different profiles for different purposes.</w:t>
      </w:r>
      <w:r w:rsidRPr="7B19A7C9">
        <w:t xml:space="preserve"> </w:t>
      </w:r>
      <w:r w:rsidRPr="00790D70">
        <w:rPr>
          <w:i/>
          <w:iCs/>
        </w:rPr>
        <w:t>Current Psychology</w:t>
      </w:r>
      <w:r w:rsidRPr="7B19A7C9">
        <w:t xml:space="preserve">, 9(1), 46–55. </w:t>
      </w:r>
      <w:r w:rsidR="00574D9D">
        <w:fldChar w:fldCharType="begin"/>
      </w:r>
      <w:r w:rsidR="00574D9D">
        <w:instrText xml:space="preserve"> HYPERLINK "https:</w:instrText>
      </w:r>
      <w:r w:rsidR="00574D9D">
        <w:instrText xml:space="preserve">//doi.org/10.1007/bf02686767" \h </w:instrText>
      </w:r>
      <w:r w:rsidR="00574D9D">
        <w:fldChar w:fldCharType="separate"/>
      </w:r>
      <w:r w:rsidRPr="00790D70">
        <w:rPr>
          <w:rStyle w:val="Hyperlink"/>
          <w:color w:val="auto"/>
        </w:rPr>
        <w:t>https://doi.org/10.1007/bf02686767</w:t>
      </w:r>
      <w:r w:rsidR="00574D9D" w:rsidRPr="00790D70">
        <w:rPr>
          <w:rStyle w:val="Hyperlink"/>
          <w:color w:val="auto"/>
        </w:rPr>
        <w:fldChar w:fldCharType="end"/>
      </w:r>
    </w:p>
    <w:p w14:paraId="6296CBEB" w14:textId="77777777" w:rsidR="00CC1CB8" w:rsidRPr="00790D70" w:rsidRDefault="00CC1CB8" w:rsidP="00790D70">
      <w:pPr>
        <w:ind w:left="360"/>
        <w:rPr>
          <w:rFonts w:eastAsiaTheme="minorEastAsia"/>
        </w:rPr>
        <w:pPrChange w:id="35" w:author="Microsoft Office-Benutzer" w:date="2021-01-04T05:29:00Z">
          <w:pPr>
            <w:pStyle w:val="Listenabsatz"/>
            <w:numPr>
              <w:numId w:val="7"/>
            </w:numPr>
            <w:ind w:hanging="360"/>
          </w:pPr>
        </w:pPrChange>
      </w:pPr>
      <w:r w:rsidRPr="00790D70">
        <w:rPr>
          <w:rFonts w:eastAsia="Century Schoolbook" w:cs="Century Schoolbook"/>
          <w:rPrChange w:id="36" w:author="Microsoft Office-Benutzer" w:date="2021-01-04T05:29:00Z">
            <w:rPr/>
          </w:rPrChange>
        </w:rPr>
        <w:t xml:space="preserve">Gilal, A. R., Jaafar, J., Omar, M., Basri, S., &amp; Waqas, A. (2016). A rule-based model for software development team composition: Team leader role with personality types and gender classification. </w:t>
      </w:r>
      <w:r w:rsidRPr="00790D70">
        <w:rPr>
          <w:rFonts w:eastAsia="Century Schoolbook" w:cs="Century Schoolbook"/>
          <w:i/>
          <w:rPrChange w:id="37" w:author="Microsoft Office-Benutzer" w:date="2021-01-04T05:29:00Z">
            <w:rPr>
              <w:i/>
            </w:rPr>
          </w:rPrChange>
        </w:rPr>
        <w:t>Information and Software Technology</w:t>
      </w:r>
      <w:r w:rsidRPr="00790D70">
        <w:rPr>
          <w:rFonts w:eastAsia="Century Schoolbook" w:cs="Century Schoolbook"/>
          <w:rPrChange w:id="38" w:author="Microsoft Office-Benutzer" w:date="2021-01-04T05:29:00Z">
            <w:rPr/>
          </w:rPrChange>
        </w:rPr>
        <w:t xml:space="preserve">, </w:t>
      </w:r>
      <w:r w:rsidRPr="00790D70">
        <w:rPr>
          <w:rFonts w:eastAsia="Century Schoolbook" w:cs="Century Schoolbook"/>
          <w:i/>
          <w:rPrChange w:id="39" w:author="Microsoft Office-Benutzer" w:date="2021-01-04T05:29:00Z">
            <w:rPr>
              <w:i/>
            </w:rPr>
          </w:rPrChange>
        </w:rPr>
        <w:t>74</w:t>
      </w:r>
      <w:r w:rsidRPr="00790D70">
        <w:rPr>
          <w:rFonts w:eastAsia="Century Schoolbook" w:cs="Century Schoolbook"/>
          <w:rPrChange w:id="40" w:author="Microsoft Office-Benutzer" w:date="2021-01-04T05:29:00Z">
            <w:rPr/>
          </w:rPrChange>
        </w:rPr>
        <w:t xml:space="preserve">, 105–113. </w:t>
      </w:r>
      <w:r w:rsidR="00574D9D">
        <w:fldChar w:fldCharType="begin"/>
      </w:r>
      <w:r w:rsidR="00574D9D">
        <w:instrText xml:space="preserve"> HYPERLINK "https://doi.org/10.1016/j.infsof.2016.02.007" \h </w:instrText>
      </w:r>
      <w:r w:rsidR="00574D9D">
        <w:fldChar w:fldCharType="separate"/>
      </w:r>
      <w:r w:rsidRPr="00790D70">
        <w:rPr>
          <w:rStyle w:val="Hyperlink"/>
          <w:rFonts w:eastAsia="Century Schoolbook" w:cs="Century Schoolbook"/>
          <w:color w:val="auto"/>
        </w:rPr>
        <w:t>https://doi.org/10.1016/j.infsof.2016.02.007</w:t>
      </w:r>
      <w:r w:rsidR="00574D9D" w:rsidRPr="00790D70">
        <w:rPr>
          <w:rStyle w:val="Hyperlink"/>
          <w:rFonts w:eastAsia="Century Schoolbook" w:cs="Century Schoolbook"/>
          <w:color w:val="auto"/>
        </w:rPr>
        <w:fldChar w:fldCharType="end"/>
      </w:r>
    </w:p>
    <w:p w14:paraId="4E19DE4C" w14:textId="77777777" w:rsidR="00CC1CB8" w:rsidRPr="00790D70" w:rsidRDefault="00CC1CB8" w:rsidP="00790D70">
      <w:pPr>
        <w:ind w:left="360"/>
        <w:rPr>
          <w:rStyle w:val="Hyperlink"/>
          <w:rFonts w:eastAsiaTheme="minorEastAsia"/>
          <w:color w:val="auto"/>
          <w:u w:val="none"/>
        </w:rPr>
        <w:pPrChange w:id="41" w:author="Microsoft Office-Benutzer" w:date="2021-01-04T05:29:00Z">
          <w:pPr>
            <w:pStyle w:val="Listenabsatz"/>
            <w:numPr>
              <w:numId w:val="7"/>
            </w:numPr>
            <w:ind w:hanging="360"/>
          </w:pPr>
        </w:pPrChange>
      </w:pPr>
      <w:r w:rsidRPr="00790D70">
        <w:rPr>
          <w:rFonts w:eastAsia="Century Schoolbook" w:cs="Century Schoolbook"/>
          <w:rPrChange w:id="42" w:author="Microsoft Office-Benutzer" w:date="2021-01-04T05:29:00Z">
            <w:rPr/>
          </w:rPrChange>
        </w:rPr>
        <w:t xml:space="preserve">Chatterjee, D. (2014). Leadership in Innovators and Defenders: The Role of Cognitive Personality Styles. </w:t>
      </w:r>
      <w:r w:rsidRPr="00790D70">
        <w:rPr>
          <w:rFonts w:eastAsia="Century Schoolbook" w:cs="Century Schoolbook"/>
          <w:i/>
          <w:rPrChange w:id="43" w:author="Microsoft Office-Benutzer" w:date="2021-01-04T05:29:00Z">
            <w:rPr>
              <w:i/>
            </w:rPr>
          </w:rPrChange>
        </w:rPr>
        <w:t>Industry and Innovation</w:t>
      </w:r>
      <w:r w:rsidRPr="00790D70">
        <w:rPr>
          <w:rFonts w:eastAsia="Century Schoolbook" w:cs="Century Schoolbook"/>
          <w:rPrChange w:id="44" w:author="Microsoft Office-Benutzer" w:date="2021-01-04T05:29:00Z">
            <w:rPr/>
          </w:rPrChange>
        </w:rPr>
        <w:t xml:space="preserve">, </w:t>
      </w:r>
      <w:r w:rsidRPr="00790D70">
        <w:rPr>
          <w:rFonts w:eastAsia="Century Schoolbook" w:cs="Century Schoolbook"/>
          <w:i/>
          <w:rPrChange w:id="45" w:author="Microsoft Office-Benutzer" w:date="2021-01-04T05:29:00Z">
            <w:rPr>
              <w:i/>
            </w:rPr>
          </w:rPrChange>
        </w:rPr>
        <w:t>21</w:t>
      </w:r>
      <w:r w:rsidRPr="00790D70">
        <w:rPr>
          <w:rFonts w:eastAsia="Century Schoolbook" w:cs="Century Schoolbook"/>
          <w:rPrChange w:id="46" w:author="Microsoft Office-Benutzer" w:date="2021-01-04T05:29:00Z">
            <w:rPr/>
          </w:rPrChange>
        </w:rPr>
        <w:t xml:space="preserve">(5), 430–453. </w:t>
      </w:r>
      <w:r w:rsidR="00574D9D">
        <w:fldChar w:fldCharType="begin"/>
      </w:r>
      <w:r w:rsidR="00574D9D">
        <w:instrText xml:space="preserve"> HYPERLINK "https://doi.org/10.1080/13662716.2014.959314" \h </w:instrText>
      </w:r>
      <w:r w:rsidR="00574D9D">
        <w:fldChar w:fldCharType="separate"/>
      </w:r>
      <w:r w:rsidRPr="00790D70">
        <w:rPr>
          <w:rStyle w:val="Hyperlink"/>
          <w:rFonts w:eastAsia="Century Schoolbook" w:cs="Century Schoolbook"/>
          <w:color w:val="auto"/>
        </w:rPr>
        <w:t>https://doi.org/10.1080/13662716.2014.959314</w:t>
      </w:r>
      <w:r w:rsidR="00574D9D" w:rsidRPr="00790D70">
        <w:rPr>
          <w:rStyle w:val="Hyperlink"/>
          <w:rFonts w:eastAsia="Century Schoolbook" w:cs="Century Schoolbook"/>
          <w:color w:val="auto"/>
        </w:rPr>
        <w:fldChar w:fldCharType="end"/>
      </w:r>
    </w:p>
    <w:p w14:paraId="5171E0FA" w14:textId="77777777" w:rsidR="00CC1CB8" w:rsidRPr="00790D70" w:rsidRDefault="00CC1CB8" w:rsidP="00790D70">
      <w:pPr>
        <w:ind w:left="360"/>
        <w:rPr>
          <w:rFonts w:eastAsiaTheme="minorEastAsia"/>
          <w:rPrChange w:id="47" w:author="Microsoft Office-Benutzer" w:date="2021-01-04T05:29:00Z">
            <w:rPr>
              <w:rFonts w:eastAsiaTheme="minorEastAsia"/>
            </w:rPr>
          </w:rPrChange>
        </w:rPr>
        <w:pPrChange w:id="48" w:author="Microsoft Office-Benutzer" w:date="2021-01-04T05:29:00Z">
          <w:pPr>
            <w:pStyle w:val="Listenabsatz"/>
            <w:numPr>
              <w:numId w:val="7"/>
            </w:numPr>
            <w:ind w:hanging="360"/>
          </w:pPr>
        </w:pPrChange>
      </w:pPr>
      <w:r w:rsidRPr="00790D70">
        <w:rPr>
          <w:rFonts w:eastAsia="Century Schoolbook" w:cs="Century Schoolbook"/>
          <w:rPrChange w:id="49" w:author="Microsoft Office-Benutzer" w:date="2021-01-04T05:29:00Z">
            <w:rPr/>
          </w:rPrChange>
        </w:rPr>
        <w:t xml:space="preserve">Jung, C. G. (1971). </w:t>
      </w:r>
      <w:r w:rsidRPr="00790D70">
        <w:rPr>
          <w:rFonts w:eastAsia="Century Schoolbook" w:cs="Century Schoolbook"/>
          <w:i/>
          <w:rPrChange w:id="50" w:author="Microsoft Office-Benutzer" w:date="2021-01-04T05:29:00Z">
            <w:rPr>
              <w:i/>
            </w:rPr>
          </w:rPrChange>
        </w:rPr>
        <w:t>Psychological Types</w:t>
      </w:r>
      <w:r w:rsidRPr="00790D70">
        <w:rPr>
          <w:rFonts w:eastAsia="Century Schoolbook" w:cs="Century Schoolbook"/>
          <w:rPrChange w:id="51" w:author="Microsoft Office-Benutzer" w:date="2021-01-04T05:29:00Z">
            <w:rPr/>
          </w:rPrChange>
        </w:rPr>
        <w:t>. Routledge.</w:t>
      </w:r>
    </w:p>
    <w:p w14:paraId="18D0A8B8" w14:textId="77777777" w:rsidR="00CC1CB8" w:rsidRPr="00790D70" w:rsidRDefault="00CC1CB8" w:rsidP="00790D70">
      <w:pPr>
        <w:ind w:left="360"/>
        <w:rPr>
          <w:rFonts w:eastAsiaTheme="minorEastAsia"/>
        </w:rPr>
        <w:pPrChange w:id="52" w:author="Microsoft Office-Benutzer" w:date="2021-01-04T05:29:00Z">
          <w:pPr>
            <w:pStyle w:val="Listenabsatz"/>
            <w:numPr>
              <w:numId w:val="7"/>
            </w:numPr>
            <w:ind w:hanging="360"/>
          </w:pPr>
        </w:pPrChange>
      </w:pPr>
      <w:r>
        <w:t xml:space="preserve">Lee, D. S., &amp; Ahn, C. K. (2020). Industrial human resource management optimization based on skills and characteristics. </w:t>
      </w:r>
      <w:r w:rsidRPr="00790D70">
        <w:rPr>
          <w:rFonts w:eastAsia="Century Schoolbook" w:cs="Century Schoolbook"/>
          <w:i/>
          <w:iCs/>
        </w:rPr>
        <w:t>Computers &amp; Industrial Engineering</w:t>
      </w:r>
      <w:r>
        <w:t xml:space="preserve">, </w:t>
      </w:r>
      <w:r w:rsidRPr="00790D70">
        <w:rPr>
          <w:rFonts w:eastAsia="Century Schoolbook" w:cs="Century Schoolbook"/>
        </w:rPr>
        <w:t>144</w:t>
      </w:r>
      <w:r>
        <w:t>, 106463. https://doi.org/10.1016/j.cie.2020.106463</w:t>
      </w:r>
    </w:p>
    <w:p w14:paraId="17E562C7" w14:textId="77777777" w:rsidR="00CC1CB8" w:rsidRPr="00790D70" w:rsidRDefault="00CC1CB8" w:rsidP="00790D70">
      <w:pPr>
        <w:ind w:left="360"/>
        <w:rPr>
          <w:rFonts w:eastAsiaTheme="minorEastAsia"/>
          <w:rPrChange w:id="53" w:author="Microsoft Office-Benutzer" w:date="2021-01-04T05:29:00Z">
            <w:rPr>
              <w:rFonts w:eastAsiaTheme="minorEastAsia"/>
            </w:rPr>
          </w:rPrChange>
        </w:rPr>
        <w:pPrChange w:id="54" w:author="Microsoft Office-Benutzer" w:date="2021-01-04T05:29:00Z">
          <w:pPr>
            <w:pStyle w:val="Listenabsatz"/>
            <w:numPr>
              <w:numId w:val="7"/>
            </w:numPr>
            <w:ind w:hanging="360"/>
          </w:pPr>
        </w:pPrChange>
      </w:pPr>
      <w:r w:rsidRPr="00790D70">
        <w:rPr>
          <w:rFonts w:eastAsia="Century Schoolbook" w:cs="Century Schoolbook"/>
          <w:rPrChange w:id="55" w:author="Microsoft Office-Benutzer" w:date="2021-01-04T05:29:00Z">
            <w:rPr/>
          </w:rPrChange>
        </w:rPr>
        <w:t xml:space="preserve">Myers, I. (1980). </w:t>
      </w:r>
      <w:r w:rsidRPr="00790D70">
        <w:rPr>
          <w:rFonts w:eastAsia="Century Schoolbook" w:cs="Century Schoolbook"/>
          <w:i/>
          <w:rPrChange w:id="56" w:author="Microsoft Office-Benutzer" w:date="2021-01-04T05:29:00Z">
            <w:rPr>
              <w:i/>
            </w:rPr>
          </w:rPrChange>
        </w:rPr>
        <w:t>Gifts Differing</w:t>
      </w:r>
      <w:r w:rsidRPr="00790D70">
        <w:rPr>
          <w:rFonts w:eastAsia="Century Schoolbook" w:cs="Century Schoolbook"/>
          <w:rPrChange w:id="57" w:author="Microsoft Office-Benutzer" w:date="2021-01-04T05:29:00Z">
            <w:rPr/>
          </w:rPrChange>
        </w:rPr>
        <w:t xml:space="preserve"> (New Ed). Davies-black/consulting Psych.</w:t>
      </w:r>
    </w:p>
    <w:p w14:paraId="560B2E27" w14:textId="77777777" w:rsidR="00CC1CB8" w:rsidRPr="00790D70" w:rsidRDefault="00CC1CB8" w:rsidP="00790D70">
      <w:pPr>
        <w:ind w:left="360"/>
        <w:rPr>
          <w:rFonts w:eastAsia="Century Schoolbook" w:cs="Century Schoolbook"/>
          <w:rPrChange w:id="58" w:author="Microsoft Office-Benutzer" w:date="2021-01-04T05:29:00Z">
            <w:rPr/>
          </w:rPrChange>
        </w:rPr>
        <w:pPrChange w:id="59" w:author="Microsoft Office-Benutzer" w:date="2021-01-04T05:29:00Z">
          <w:pPr>
            <w:pStyle w:val="Listenabsatz"/>
            <w:numPr>
              <w:numId w:val="7"/>
            </w:numPr>
            <w:ind w:hanging="360"/>
          </w:pPr>
        </w:pPrChange>
      </w:pPr>
      <w:r w:rsidRPr="00790D70">
        <w:rPr>
          <w:rFonts w:eastAsia="Century Schoolbook" w:cs="Century Schoolbook"/>
          <w:rPrChange w:id="60" w:author="Microsoft Office-Benutzer" w:date="2021-01-04T05:29:00Z">
            <w:rPr/>
          </w:rPrChange>
        </w:rPr>
        <w:t xml:space="preserve">Nguyen, J. (2019, April 29). How companies use the Myers-Briggs system to evaluate employees. </w:t>
      </w:r>
      <w:r w:rsidRPr="00790D70">
        <w:rPr>
          <w:rFonts w:eastAsia="Century Schoolbook" w:cs="Century Schoolbook"/>
          <w:i/>
          <w:iCs/>
          <w:rPrChange w:id="61" w:author="Microsoft Office-Benutzer" w:date="2021-01-04T05:29:00Z">
            <w:rPr>
              <w:i/>
              <w:iCs/>
            </w:rPr>
          </w:rPrChange>
        </w:rPr>
        <w:t>Marketplace</w:t>
      </w:r>
      <w:r w:rsidRPr="00790D70">
        <w:rPr>
          <w:rFonts w:eastAsia="Century Schoolbook" w:cs="Century Schoolbook"/>
          <w:rPrChange w:id="62" w:author="Microsoft Office-Benutzer" w:date="2021-01-04T05:29:00Z">
            <w:rPr/>
          </w:rPrChange>
        </w:rPr>
        <w:t>. https://www.marketplace.org/2018/10/30/myers-briggs-system-evaluate-employees/</w:t>
      </w:r>
    </w:p>
    <w:p w14:paraId="05F68169" w14:textId="77777777" w:rsidR="00CC1CB8" w:rsidRPr="00790D70" w:rsidRDefault="00CC1CB8" w:rsidP="00790D70">
      <w:pPr>
        <w:ind w:left="360"/>
        <w:rPr>
          <w:rStyle w:val="Hyperlink"/>
          <w:rFonts w:eastAsiaTheme="minorEastAsia"/>
          <w:color w:val="auto"/>
          <w:u w:val="none"/>
          <w:rPrChange w:id="63" w:author="Microsoft Office-Benutzer" w:date="2021-01-04T05:29:00Z">
            <w:rPr>
              <w:rStyle w:val="Hyperlink"/>
              <w:rFonts w:eastAsiaTheme="minorEastAsia"/>
              <w:color w:val="auto"/>
              <w:u w:val="none"/>
            </w:rPr>
          </w:rPrChange>
        </w:rPr>
        <w:pPrChange w:id="64" w:author="Microsoft Office-Benutzer" w:date="2021-01-04T05:29:00Z">
          <w:pPr>
            <w:pStyle w:val="Listenabsatz"/>
            <w:numPr>
              <w:numId w:val="7"/>
            </w:numPr>
            <w:ind w:hanging="360"/>
          </w:pPr>
        </w:pPrChange>
      </w:pPr>
      <w:r w:rsidRPr="00790D70">
        <w:rPr>
          <w:rFonts w:eastAsia="Century Schoolbook" w:cs="Century Schoolbook"/>
          <w:rPrChange w:id="65" w:author="Microsoft Office-Benutzer" w:date="2021-01-04T05:29:00Z">
            <w:rPr/>
          </w:rPrChange>
        </w:rPr>
        <w:lastRenderedPageBreak/>
        <w:t xml:space="preserve">Pestana, J. V., &amp; Codina, N. (2019). Being Conscious of One’s Own Heroism: An Empirical Approach to Analyzing the Leadership Potential of Future CEOs. </w:t>
      </w:r>
      <w:r w:rsidRPr="00790D70">
        <w:rPr>
          <w:rFonts w:eastAsia="Century Schoolbook" w:cs="Century Schoolbook"/>
          <w:i/>
          <w:rPrChange w:id="66" w:author="Microsoft Office-Benutzer" w:date="2021-01-04T05:29:00Z">
            <w:rPr>
              <w:i/>
            </w:rPr>
          </w:rPrChange>
        </w:rPr>
        <w:t>Frontiers in Psychology</w:t>
      </w:r>
      <w:r w:rsidRPr="00790D70">
        <w:rPr>
          <w:rFonts w:eastAsia="Century Schoolbook" w:cs="Century Schoolbook"/>
          <w:rPrChange w:id="67" w:author="Microsoft Office-Benutzer" w:date="2021-01-04T05:29:00Z">
            <w:rPr/>
          </w:rPrChange>
        </w:rPr>
        <w:t xml:space="preserve">, </w:t>
      </w:r>
      <w:r w:rsidRPr="00790D70">
        <w:rPr>
          <w:rFonts w:eastAsia="Century Schoolbook" w:cs="Century Schoolbook"/>
          <w:i/>
          <w:rPrChange w:id="68" w:author="Microsoft Office-Benutzer" w:date="2021-01-04T05:29:00Z">
            <w:rPr>
              <w:i/>
            </w:rPr>
          </w:rPrChange>
        </w:rPr>
        <w:t>9</w:t>
      </w:r>
      <w:r w:rsidRPr="00790D70">
        <w:rPr>
          <w:rFonts w:eastAsia="Century Schoolbook" w:cs="Century Schoolbook"/>
          <w:rPrChange w:id="69" w:author="Microsoft Office-Benutzer" w:date="2021-01-04T05:29:00Z">
            <w:rPr/>
          </w:rPrChange>
        </w:rPr>
        <w:t xml:space="preserve">, 1. </w:t>
      </w:r>
      <w:r w:rsidR="00574D9D">
        <w:fldChar w:fldCharType="begin"/>
      </w:r>
      <w:r w:rsidR="00574D9D">
        <w:instrText xml:space="preserve"> HYPERLINK "https://doi.org/10.3389/fpsyg.2018.02787" \h </w:instrText>
      </w:r>
      <w:r w:rsidR="00574D9D">
        <w:fldChar w:fldCharType="separate"/>
      </w:r>
      <w:r w:rsidRPr="00790D70">
        <w:rPr>
          <w:rStyle w:val="Hyperlink"/>
          <w:rFonts w:eastAsia="Century Schoolbook" w:cs="Century Schoolbook"/>
          <w:color w:val="auto"/>
        </w:rPr>
        <w:t>https://doi.org/10.3389/fpsyg.2018.02787</w:t>
      </w:r>
      <w:r w:rsidR="00574D9D" w:rsidRPr="00790D70">
        <w:rPr>
          <w:rStyle w:val="Hyperlink"/>
          <w:rFonts w:eastAsia="Century Schoolbook" w:cs="Century Schoolbook"/>
          <w:color w:val="auto"/>
          <w:rPrChange w:id="70" w:author="Microsoft Office-Benutzer" w:date="2021-01-04T05:29:00Z">
            <w:rPr>
              <w:rStyle w:val="Hyperlink"/>
              <w:rFonts w:eastAsia="Century Schoolbook" w:cs="Century Schoolbook"/>
              <w:color w:val="auto"/>
            </w:rPr>
          </w:rPrChange>
        </w:rPr>
        <w:fldChar w:fldCharType="end"/>
      </w:r>
    </w:p>
    <w:p w14:paraId="5CCF5A8E" w14:textId="77777777" w:rsidR="00CC1CB8" w:rsidRDefault="00CC1CB8" w:rsidP="00790D70">
      <w:pPr>
        <w:ind w:left="360"/>
        <w:pPrChange w:id="71" w:author="Microsoft Office-Benutzer" w:date="2021-01-04T05:29:00Z">
          <w:pPr>
            <w:pStyle w:val="Listenabsatz"/>
            <w:numPr>
              <w:numId w:val="7"/>
            </w:numPr>
            <w:ind w:hanging="360"/>
          </w:pPr>
        </w:pPrChange>
      </w:pPr>
      <w:r>
        <w:t xml:space="preserve">Pestana, J. V., &amp; Codina, N. (2020). Collective and Individual Sources of Women’s Creativity: Heroism and Psychological Types Involved in Enhancing the Talent of Emerging Leaders. </w:t>
      </w:r>
      <w:r w:rsidRPr="00790D70">
        <w:rPr>
          <w:rFonts w:eastAsia="Century Schoolbook" w:cs="Century Schoolbook"/>
          <w:i/>
          <w:iCs/>
        </w:rPr>
        <w:t>Sustainability</w:t>
      </w:r>
      <w:r>
        <w:t xml:space="preserve">, </w:t>
      </w:r>
      <w:r w:rsidRPr="00790D70">
        <w:rPr>
          <w:rFonts w:eastAsia="Century Schoolbook" w:cs="Century Schoolbook"/>
        </w:rPr>
        <w:t>12</w:t>
      </w:r>
      <w:r>
        <w:t>(11), 4414. https://doi.org/10.3390/su12114414</w:t>
      </w:r>
    </w:p>
    <w:p w14:paraId="19D1E962" w14:textId="77777777" w:rsidR="00CC1CB8" w:rsidRPr="00790D70" w:rsidRDefault="00CC1CB8" w:rsidP="00790D70">
      <w:pPr>
        <w:ind w:left="360"/>
        <w:rPr>
          <w:rFonts w:eastAsiaTheme="minorEastAsia"/>
          <w:i/>
          <w:rPrChange w:id="72" w:author="Microsoft Office-Benutzer" w:date="2021-01-04T05:29:00Z">
            <w:rPr>
              <w:rFonts w:eastAsiaTheme="minorEastAsia"/>
              <w:i/>
            </w:rPr>
          </w:rPrChange>
        </w:rPr>
        <w:pPrChange w:id="73" w:author="Microsoft Office-Benutzer" w:date="2021-01-04T05:29:00Z">
          <w:pPr>
            <w:pStyle w:val="Listenabsatz"/>
            <w:numPr>
              <w:numId w:val="7"/>
            </w:numPr>
            <w:ind w:hanging="360"/>
          </w:pPr>
        </w:pPrChange>
      </w:pPr>
      <w:r w:rsidRPr="00790D70">
        <w:rPr>
          <w:rFonts w:eastAsia="Century Schoolbook" w:cs="Century Schoolbook"/>
          <w:rPrChange w:id="74" w:author="Microsoft Office-Benutzer" w:date="2021-01-04T05:29:00Z">
            <w:rPr/>
          </w:rPrChange>
        </w:rPr>
        <w:t xml:space="preserve">Pittenger, D.J. (1993). </w:t>
      </w:r>
      <w:r w:rsidRPr="00790D70">
        <w:rPr>
          <w:rFonts w:eastAsia="Century Schoolbook" w:cs="Century Schoolbook"/>
          <w:iCs/>
          <w:rPrChange w:id="75" w:author="Microsoft Office-Benutzer" w:date="2021-01-04T05:29:00Z">
            <w:rPr/>
          </w:rPrChange>
        </w:rPr>
        <w:t>Measuring the MBTI … and coming up short</w:t>
      </w:r>
      <w:r w:rsidRPr="00790D70">
        <w:rPr>
          <w:rFonts w:eastAsia="Century Schoolbook" w:cs="Century Schoolbook"/>
          <w:i/>
          <w:rPrChange w:id="76" w:author="Microsoft Office-Benutzer" w:date="2021-01-04T05:29:00Z">
            <w:rPr>
              <w:i/>
            </w:rPr>
          </w:rPrChange>
        </w:rPr>
        <w:t>. Journal of Career Planning and Employment</w:t>
      </w:r>
      <w:r w:rsidRPr="00790D70">
        <w:rPr>
          <w:rFonts w:eastAsia="Century Schoolbook" w:cs="Century Schoolbook"/>
          <w:iCs/>
          <w:rPrChange w:id="77" w:author="Microsoft Office-Benutzer" w:date="2021-01-04T05:29:00Z">
            <w:rPr/>
          </w:rPrChange>
        </w:rPr>
        <w:t>, 54(1), 48–52. https://www.researchgate.net/publication/237675975_Measuring_the_MBTI_and_coming_up_short</w:t>
      </w:r>
    </w:p>
    <w:p w14:paraId="24F30861" w14:textId="77777777" w:rsidR="00CC1CB8" w:rsidRPr="00790D70" w:rsidRDefault="00CC1CB8" w:rsidP="00790D70">
      <w:pPr>
        <w:ind w:left="360"/>
        <w:rPr>
          <w:rFonts w:eastAsiaTheme="minorEastAsia"/>
          <w:rPrChange w:id="78" w:author="Microsoft Office-Benutzer" w:date="2021-01-04T05:29:00Z">
            <w:rPr>
              <w:rFonts w:eastAsiaTheme="minorEastAsia"/>
            </w:rPr>
          </w:rPrChange>
        </w:rPr>
        <w:pPrChange w:id="79" w:author="Microsoft Office-Benutzer" w:date="2021-01-04T05:29:00Z">
          <w:pPr>
            <w:pStyle w:val="Listenabsatz"/>
            <w:numPr>
              <w:numId w:val="7"/>
            </w:numPr>
            <w:ind w:hanging="360"/>
          </w:pPr>
        </w:pPrChange>
      </w:pPr>
      <w:r w:rsidRPr="00790D70">
        <w:rPr>
          <w:rFonts w:eastAsia="Century Schoolbook" w:cs="Century Schoolbook"/>
          <w:rPrChange w:id="80" w:author="Microsoft Office-Benutzer" w:date="2021-01-04T05:29:00Z">
            <w:rPr/>
          </w:rPrChange>
        </w:rPr>
        <w:t xml:space="preserve">Rodríguez Montequín, V., Mesa Fernández, J. M., Balsera, J. V., &amp; García Nieto, A. (2012). Using MBTI for the success assessment of engineering teams in project-based learning. </w:t>
      </w:r>
      <w:r w:rsidRPr="00790D70">
        <w:rPr>
          <w:rFonts w:eastAsia="Century Schoolbook" w:cs="Century Schoolbook"/>
          <w:i/>
          <w:rPrChange w:id="81" w:author="Microsoft Office-Benutzer" w:date="2021-01-04T05:29:00Z">
            <w:rPr>
              <w:i/>
            </w:rPr>
          </w:rPrChange>
        </w:rPr>
        <w:t>International Journal of Technology and Design Education</w:t>
      </w:r>
      <w:r w:rsidRPr="00790D70">
        <w:rPr>
          <w:rFonts w:eastAsia="Century Schoolbook" w:cs="Century Schoolbook"/>
          <w:rPrChange w:id="82" w:author="Microsoft Office-Benutzer" w:date="2021-01-04T05:29:00Z">
            <w:rPr/>
          </w:rPrChange>
        </w:rPr>
        <w:t xml:space="preserve">, </w:t>
      </w:r>
      <w:r w:rsidRPr="00790D70">
        <w:rPr>
          <w:rFonts w:eastAsia="Century Schoolbook" w:cs="Century Schoolbook"/>
          <w:i/>
          <w:rPrChange w:id="83" w:author="Microsoft Office-Benutzer" w:date="2021-01-04T05:29:00Z">
            <w:rPr>
              <w:i/>
            </w:rPr>
          </w:rPrChange>
        </w:rPr>
        <w:t>23</w:t>
      </w:r>
      <w:r w:rsidRPr="00790D70">
        <w:rPr>
          <w:rFonts w:eastAsia="Century Schoolbook" w:cs="Century Schoolbook"/>
          <w:rPrChange w:id="84" w:author="Microsoft Office-Benutzer" w:date="2021-01-04T05:29:00Z">
            <w:rPr/>
          </w:rPrChange>
        </w:rPr>
        <w:t xml:space="preserve">(4), 1127–1146. </w:t>
      </w:r>
      <w:r w:rsidR="00574D9D">
        <w:fldChar w:fldCharType="begin"/>
      </w:r>
      <w:r w:rsidR="00574D9D">
        <w:instrText xml:space="preserve"> HYPERLINK "https://doi.org/10.1007/s10798-012-9229-1" \h </w:instrText>
      </w:r>
      <w:r w:rsidR="00574D9D">
        <w:fldChar w:fldCharType="separate"/>
      </w:r>
      <w:r w:rsidRPr="00790D70">
        <w:rPr>
          <w:rStyle w:val="Hyperlink"/>
          <w:rFonts w:eastAsia="Century Schoolbook" w:cs="Century Schoolbook"/>
          <w:color w:val="auto"/>
        </w:rPr>
        <w:t>https://doi.org/10.1007/s10798-012-9229-1</w:t>
      </w:r>
      <w:r w:rsidR="00574D9D" w:rsidRPr="00790D70">
        <w:rPr>
          <w:rStyle w:val="Hyperlink"/>
          <w:rFonts w:eastAsia="Century Schoolbook" w:cs="Century Schoolbook"/>
          <w:color w:val="auto"/>
        </w:rPr>
        <w:fldChar w:fldCharType="end"/>
      </w:r>
    </w:p>
    <w:p w14:paraId="1A95386C" w14:textId="36F5F3D2" w:rsidR="00CC1CB8" w:rsidRPr="00790D70" w:rsidRDefault="00CC1CB8" w:rsidP="00790D70">
      <w:pPr>
        <w:ind w:left="360"/>
        <w:rPr>
          <w:rFonts w:eastAsiaTheme="minorEastAsia"/>
          <w:rPrChange w:id="85" w:author="Microsoft Office-Benutzer" w:date="2021-01-04T05:29:00Z">
            <w:rPr>
              <w:rFonts w:eastAsiaTheme="minorEastAsia"/>
            </w:rPr>
          </w:rPrChange>
        </w:rPr>
        <w:pPrChange w:id="86" w:author="Microsoft Office-Benutzer" w:date="2021-01-04T05:29:00Z">
          <w:pPr>
            <w:pStyle w:val="Listenabsatz"/>
            <w:numPr>
              <w:numId w:val="7"/>
            </w:numPr>
            <w:ind w:hanging="360"/>
          </w:pPr>
        </w:pPrChange>
      </w:pPr>
      <w:r w:rsidRPr="00790D70">
        <w:rPr>
          <w:rFonts w:eastAsia="Century Schoolbook" w:cs="Century Schoolbook"/>
          <w:rPrChange w:id="87" w:author="Microsoft Office-Benutzer" w:date="2021-01-04T05:29:00Z">
            <w:rPr/>
          </w:rPrChange>
        </w:rPr>
        <w:t xml:space="preserve">Segovia, M. (2016). JDSU uses personality typology during management Empowerment Camps. </w:t>
      </w:r>
      <w:r w:rsidRPr="00790D70">
        <w:rPr>
          <w:rFonts w:eastAsia="Century Schoolbook" w:cs="Century Schoolbook"/>
          <w:i/>
          <w:rPrChange w:id="88" w:author="Microsoft Office-Benutzer" w:date="2021-01-04T05:29:00Z">
            <w:rPr>
              <w:i/>
            </w:rPr>
          </w:rPrChange>
        </w:rPr>
        <w:t>Industrial and Commercial Training</w:t>
      </w:r>
      <w:r w:rsidRPr="00790D70">
        <w:rPr>
          <w:rFonts w:eastAsia="Century Schoolbook" w:cs="Century Schoolbook"/>
          <w:rPrChange w:id="89" w:author="Microsoft Office-Benutzer" w:date="2021-01-04T05:29:00Z">
            <w:rPr/>
          </w:rPrChange>
        </w:rPr>
        <w:t xml:space="preserve">, </w:t>
      </w:r>
      <w:r w:rsidRPr="00790D70">
        <w:rPr>
          <w:rFonts w:eastAsia="Century Schoolbook" w:cs="Century Schoolbook"/>
          <w:i/>
          <w:rPrChange w:id="90" w:author="Microsoft Office-Benutzer" w:date="2021-01-04T05:29:00Z">
            <w:rPr>
              <w:i/>
            </w:rPr>
          </w:rPrChange>
        </w:rPr>
        <w:t>48</w:t>
      </w:r>
      <w:r w:rsidRPr="00790D70">
        <w:rPr>
          <w:rFonts w:eastAsia="Century Schoolbook" w:cs="Century Schoolbook"/>
          <w:rPrChange w:id="91" w:author="Microsoft Office-Benutzer" w:date="2021-01-04T05:29:00Z">
            <w:rPr/>
          </w:rPrChange>
        </w:rPr>
        <w:t xml:space="preserve">(1), 29–32. </w:t>
      </w:r>
      <w:r w:rsidR="00574D9D">
        <w:fldChar w:fldCharType="begin"/>
      </w:r>
      <w:r w:rsidR="00574D9D">
        <w:instrText xml:space="preserve"> HYPERLINK "https://doi.org/10.1108/ict-07-2015-0048" \h </w:instrText>
      </w:r>
      <w:r w:rsidR="00574D9D">
        <w:fldChar w:fldCharType="separate"/>
      </w:r>
      <w:r w:rsidRPr="00790D70">
        <w:rPr>
          <w:rStyle w:val="Hyperlink"/>
          <w:rFonts w:eastAsia="Century Schoolbook" w:cs="Century Schoolbook"/>
          <w:color w:val="auto"/>
        </w:rPr>
        <w:t>https://doi.org/10.1108/ict-07-2015-0048</w:t>
      </w:r>
      <w:r w:rsidR="00574D9D" w:rsidRPr="00790D70">
        <w:rPr>
          <w:rStyle w:val="Hyperlink"/>
          <w:rFonts w:eastAsia="Century Schoolbook" w:cs="Century Schoolbook"/>
          <w:color w:val="auto"/>
        </w:rPr>
        <w:fldChar w:fldCharType="end"/>
      </w:r>
    </w:p>
    <w:sectPr w:rsidR="00CC1CB8" w:rsidRPr="00790D70" w:rsidSect="006A7EAA">
      <w:headerReference w:type="default" r:id="rId14"/>
      <w:footerReference w:type="default" r:id="rId15"/>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 w:author="Microsoft Office-Benutzer" w:date="2021-01-04T05:29:00Z" w:initials="MO">
    <w:p w14:paraId="75B7C0D9" w14:textId="429078F1" w:rsidR="00790D70" w:rsidRDefault="00790D70">
      <w:pPr>
        <w:pStyle w:val="Kommentartext"/>
      </w:pPr>
      <w:r>
        <w:rPr>
          <w:rStyle w:val="Kommentarzeichen"/>
        </w:rPr>
        <w:annotationRef/>
      </w:r>
      <w:r>
        <w:t>Schází reflexe (limity) zvolené výzkumné metody s ohledem na zodpovězení zvolené výzkumné otázky</w:t>
      </w:r>
    </w:p>
  </w:comment>
  <w:comment w:id="13" w:author="Microsoft Office-Benutzer" w:date="2021-01-04T05:28:00Z" w:initials="MO">
    <w:p w14:paraId="41E673ED" w14:textId="6FFF6AB0" w:rsidR="00790D70" w:rsidRDefault="00790D70">
      <w:pPr>
        <w:pStyle w:val="Kommentartext"/>
      </w:pPr>
      <w:r>
        <w:rPr>
          <w:rStyle w:val="Kommentarzeichen"/>
        </w:rPr>
        <w:annotationRef/>
      </w:r>
      <w:r>
        <w:t>Návrhy na další (návazný) výzkum vyplývající z výsledků Vašeho výzkumu schází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5B7C0D9" w15:done="0"/>
  <w15:commentEx w15:paraId="41E673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D2655" w16cex:dateUtc="2021-01-04T04:29:00Z"/>
  <w16cex:commentExtensible w16cex:durableId="239D25E5" w16cex:dateUtc="2021-01-04T04: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B7C0D9" w16cid:durableId="239D2655"/>
  <w16cid:commentId w16cid:paraId="41E673ED" w16cid:durableId="239D25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3ACF1A" w14:textId="77777777" w:rsidR="00574D9D" w:rsidRDefault="00574D9D" w:rsidP="00577620">
      <w:pPr>
        <w:spacing w:after="0" w:line="240" w:lineRule="auto"/>
      </w:pPr>
      <w:r>
        <w:separator/>
      </w:r>
    </w:p>
  </w:endnote>
  <w:endnote w:type="continuationSeparator" w:id="0">
    <w:p w14:paraId="261ED9D4" w14:textId="77777777" w:rsidR="00574D9D" w:rsidRDefault="00574D9D" w:rsidP="00577620">
      <w:pPr>
        <w:spacing w:after="0" w:line="240" w:lineRule="auto"/>
      </w:pPr>
      <w:r>
        <w:continuationSeparator/>
      </w:r>
    </w:p>
  </w:endnote>
  <w:endnote w:type="continuationNotice" w:id="1">
    <w:p w14:paraId="33BD7BD2" w14:textId="77777777" w:rsidR="00574D9D" w:rsidRDefault="00574D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Schoolbook">
    <w:altName w:val="Century Schoolbook"/>
    <w:panose1 w:val="02040604050505020304"/>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100BE63F" w14:textId="77777777" w:rsidR="00577620" w:rsidRDefault="00577620" w:rsidP="00577620">
        <w:pPr>
          <w:pStyle w:val="Fuzeile"/>
          <w:jc w:val="center"/>
        </w:pPr>
        <w:r>
          <w:rPr>
            <w:noProof/>
          </w:rPr>
          <mc:AlternateContent>
            <mc:Choice Requires="wps">
              <w:drawing>
                <wp:anchor distT="0" distB="0" distL="114300" distR="114300" simplePos="0" relativeHeight="251658240" behindDoc="0" locked="0" layoutInCell="1" allowOverlap="1" wp14:anchorId="48BEDAA9" wp14:editId="5CD76826">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B695B57"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8BEDAA9" id="Obdélník 649" o:spid="_x0000_s1027" style="position:absolute;left:0;text-align:left;margin-left:268.4pt;margin-top:0;width:44.55pt;height:15.1pt;rotation:180;flip:x;z-index:251658240;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" filled="f" fillcolor="#c0504d" stroked="f" strokecolor="#5c83b4" strokeweight="2.25pt">
                  <v:textbox inset=",0,,0">
                    <w:txbxContent>
                      <w:p w14:paraId="5B695B57"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7C8725" w14:textId="77777777" w:rsidR="00574D9D" w:rsidRDefault="00574D9D" w:rsidP="00577620">
      <w:pPr>
        <w:spacing w:after="0" w:line="240" w:lineRule="auto"/>
      </w:pPr>
      <w:r>
        <w:separator/>
      </w:r>
    </w:p>
  </w:footnote>
  <w:footnote w:type="continuationSeparator" w:id="0">
    <w:p w14:paraId="3DAB2687" w14:textId="77777777" w:rsidR="00574D9D" w:rsidRDefault="00574D9D" w:rsidP="00577620">
      <w:pPr>
        <w:spacing w:after="0" w:line="240" w:lineRule="auto"/>
      </w:pPr>
      <w:r>
        <w:continuationSeparator/>
      </w:r>
    </w:p>
  </w:footnote>
  <w:footnote w:type="continuationNotice" w:id="1">
    <w:p w14:paraId="7D386530" w14:textId="77777777" w:rsidR="00574D9D" w:rsidRDefault="00574D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ED74C" w14:textId="708DBCF1" w:rsidR="006A7EAA" w:rsidRDefault="006A7EAA" w:rsidP="006A7EAA">
    <w:pPr>
      <w:pStyle w:val="Kopfzeile"/>
      <w:jc w:val="center"/>
    </w:pPr>
    <w:r>
      <w:fldChar w:fldCharType="begin"/>
    </w:r>
    <w:r>
      <w:instrText xml:space="preserve"> REF _Ref476046181 \h  \* MERGEFORMAT </w:instrText>
    </w:r>
    <w:r>
      <w:fldChar w:fldCharType="separate"/>
    </w:r>
    <w:r w:rsidR="00B7090A">
      <w:t>Markytán,</w:t>
    </w:r>
    <w:r w:rsidR="00B7090A" w:rsidRPr="006A7EAA">
      <w:t xml:space="preserve"> J</w:t>
    </w:r>
    <w:r w:rsidR="00B7090A">
      <w:t>iří</w:t>
    </w:r>
    <w:r w:rsidR="00B7090A" w:rsidRPr="006A7EAA">
      <w:t>;</w:t>
    </w:r>
    <w:r w:rsidR="00B7090A">
      <w:t xml:space="preserve"> Tomášek</w:t>
    </w:r>
    <w:r w:rsidR="00B7090A" w:rsidRPr="006A7EAA">
      <w:t xml:space="preserve">, </w:t>
    </w:r>
    <w:r w:rsidR="00B7090A">
      <w:t>Mirko</w:t>
    </w:r>
    <w:r w:rsidR="00B7090A" w:rsidRPr="006A7EAA">
      <w:t xml:space="preserve">; </w:t>
    </w:r>
    <w:r w:rsidR="00B7090A">
      <w:t>Bačík</w:t>
    </w:r>
    <w:r w:rsidR="00B7090A" w:rsidRPr="006A7EAA">
      <w:t xml:space="preserve">, </w:t>
    </w:r>
    <w:r>
      <w:fldChar w:fldCharType="end"/>
    </w:r>
    <w:r w:rsidR="00504371">
      <w:t>Hynek</w:t>
    </w:r>
    <w:r>
      <w:t xml:space="preserve"> / </w:t>
    </w:r>
    <w:r w:rsidR="00AD3FCE" w:rsidRPr="00AD3FCE">
      <w:t>Využití MBTI testu osobnosti ve vzdělávání a rozvoji vedoucích pracovníků organizace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3722"/>
    <w:multiLevelType w:val="hybridMultilevel"/>
    <w:tmpl w:val="994A2A64"/>
    <w:lvl w:ilvl="0" w:tplc="AE86E54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9F6C09"/>
    <w:multiLevelType w:val="hybridMultilevel"/>
    <w:tmpl w:val="A228768A"/>
    <w:lvl w:ilvl="0" w:tplc="F8428B0C">
      <w:start w:val="1"/>
      <w:numFmt w:val="decimal"/>
      <w:lvlText w:val="(%1)"/>
      <w:lvlJc w:val="left"/>
      <w:pPr>
        <w:ind w:left="720" w:hanging="360"/>
      </w:pPr>
    </w:lvl>
    <w:lvl w:ilvl="1" w:tplc="F2E61846">
      <w:start w:val="1"/>
      <w:numFmt w:val="lowerLetter"/>
      <w:lvlText w:val="%2."/>
      <w:lvlJc w:val="left"/>
      <w:pPr>
        <w:ind w:left="1440" w:hanging="360"/>
      </w:pPr>
    </w:lvl>
    <w:lvl w:ilvl="2" w:tplc="B9963F6E">
      <w:start w:val="1"/>
      <w:numFmt w:val="lowerRoman"/>
      <w:lvlText w:val="%3."/>
      <w:lvlJc w:val="right"/>
      <w:pPr>
        <w:ind w:left="2160" w:hanging="180"/>
      </w:pPr>
    </w:lvl>
    <w:lvl w:ilvl="3" w:tplc="C8AABFF2">
      <w:start w:val="1"/>
      <w:numFmt w:val="decimal"/>
      <w:lvlText w:val="%4."/>
      <w:lvlJc w:val="left"/>
      <w:pPr>
        <w:ind w:left="2880" w:hanging="360"/>
      </w:pPr>
    </w:lvl>
    <w:lvl w:ilvl="4" w:tplc="4274CD56">
      <w:start w:val="1"/>
      <w:numFmt w:val="lowerLetter"/>
      <w:lvlText w:val="%5."/>
      <w:lvlJc w:val="left"/>
      <w:pPr>
        <w:ind w:left="3600" w:hanging="360"/>
      </w:pPr>
    </w:lvl>
    <w:lvl w:ilvl="5" w:tplc="DC02C736">
      <w:start w:val="1"/>
      <w:numFmt w:val="lowerRoman"/>
      <w:lvlText w:val="%6."/>
      <w:lvlJc w:val="right"/>
      <w:pPr>
        <w:ind w:left="4320" w:hanging="180"/>
      </w:pPr>
    </w:lvl>
    <w:lvl w:ilvl="6" w:tplc="E2BA86F8">
      <w:start w:val="1"/>
      <w:numFmt w:val="decimal"/>
      <w:lvlText w:val="%7."/>
      <w:lvlJc w:val="left"/>
      <w:pPr>
        <w:ind w:left="5040" w:hanging="360"/>
      </w:pPr>
    </w:lvl>
    <w:lvl w:ilvl="7" w:tplc="4B36E0A6">
      <w:start w:val="1"/>
      <w:numFmt w:val="lowerLetter"/>
      <w:lvlText w:val="%8."/>
      <w:lvlJc w:val="left"/>
      <w:pPr>
        <w:ind w:left="5760" w:hanging="360"/>
      </w:pPr>
    </w:lvl>
    <w:lvl w:ilvl="8" w:tplc="F8EAF37E">
      <w:start w:val="1"/>
      <w:numFmt w:val="lowerRoman"/>
      <w:lvlText w:val="%9."/>
      <w:lvlJc w:val="right"/>
      <w:pPr>
        <w:ind w:left="6480" w:hanging="180"/>
      </w:pPr>
    </w:lvl>
  </w:abstractNum>
  <w:abstractNum w:abstractNumId="2" w15:restartNumberingAfterBreak="0">
    <w:nsid w:val="215453DF"/>
    <w:multiLevelType w:val="hybridMultilevel"/>
    <w:tmpl w:val="A52C358E"/>
    <w:lvl w:ilvl="0" w:tplc="AC98D616">
      <w:start w:val="1"/>
      <w:numFmt w:val="bullet"/>
      <w:lvlText w:val=""/>
      <w:lvlJc w:val="left"/>
      <w:pPr>
        <w:tabs>
          <w:tab w:val="num" w:pos="720"/>
        </w:tabs>
        <w:ind w:left="720" w:hanging="360"/>
      </w:pPr>
      <w:rPr>
        <w:rFonts w:ascii="Symbol" w:hAnsi="Symbol" w:hint="default"/>
        <w:sz w:val="20"/>
      </w:rPr>
    </w:lvl>
    <w:lvl w:ilvl="1" w:tplc="8C2C04D8">
      <w:start w:val="1"/>
      <w:numFmt w:val="bullet"/>
      <w:lvlText w:val="o"/>
      <w:lvlJc w:val="left"/>
      <w:pPr>
        <w:tabs>
          <w:tab w:val="num" w:pos="1440"/>
        </w:tabs>
        <w:ind w:left="1440" w:hanging="360"/>
      </w:pPr>
      <w:rPr>
        <w:rFonts w:ascii="Courier New" w:hAnsi="Courier New" w:hint="default"/>
        <w:sz w:val="20"/>
      </w:rPr>
    </w:lvl>
    <w:lvl w:ilvl="2" w:tplc="1834FC00" w:tentative="1">
      <w:start w:val="1"/>
      <w:numFmt w:val="bullet"/>
      <w:lvlText w:val=""/>
      <w:lvlJc w:val="left"/>
      <w:pPr>
        <w:tabs>
          <w:tab w:val="num" w:pos="2160"/>
        </w:tabs>
        <w:ind w:left="2160" w:hanging="360"/>
      </w:pPr>
      <w:rPr>
        <w:rFonts w:ascii="Wingdings" w:hAnsi="Wingdings" w:hint="default"/>
        <w:sz w:val="20"/>
      </w:rPr>
    </w:lvl>
    <w:lvl w:ilvl="3" w:tplc="363CF698" w:tentative="1">
      <w:start w:val="1"/>
      <w:numFmt w:val="bullet"/>
      <w:lvlText w:val=""/>
      <w:lvlJc w:val="left"/>
      <w:pPr>
        <w:tabs>
          <w:tab w:val="num" w:pos="2880"/>
        </w:tabs>
        <w:ind w:left="2880" w:hanging="360"/>
      </w:pPr>
      <w:rPr>
        <w:rFonts w:ascii="Wingdings" w:hAnsi="Wingdings" w:hint="default"/>
        <w:sz w:val="20"/>
      </w:rPr>
    </w:lvl>
    <w:lvl w:ilvl="4" w:tplc="A8A0A19E" w:tentative="1">
      <w:start w:val="1"/>
      <w:numFmt w:val="bullet"/>
      <w:lvlText w:val=""/>
      <w:lvlJc w:val="left"/>
      <w:pPr>
        <w:tabs>
          <w:tab w:val="num" w:pos="3600"/>
        </w:tabs>
        <w:ind w:left="3600" w:hanging="360"/>
      </w:pPr>
      <w:rPr>
        <w:rFonts w:ascii="Wingdings" w:hAnsi="Wingdings" w:hint="default"/>
        <w:sz w:val="20"/>
      </w:rPr>
    </w:lvl>
    <w:lvl w:ilvl="5" w:tplc="91E699EC" w:tentative="1">
      <w:start w:val="1"/>
      <w:numFmt w:val="bullet"/>
      <w:lvlText w:val=""/>
      <w:lvlJc w:val="left"/>
      <w:pPr>
        <w:tabs>
          <w:tab w:val="num" w:pos="4320"/>
        </w:tabs>
        <w:ind w:left="4320" w:hanging="360"/>
      </w:pPr>
      <w:rPr>
        <w:rFonts w:ascii="Wingdings" w:hAnsi="Wingdings" w:hint="default"/>
        <w:sz w:val="20"/>
      </w:rPr>
    </w:lvl>
    <w:lvl w:ilvl="6" w:tplc="901CFF94" w:tentative="1">
      <w:start w:val="1"/>
      <w:numFmt w:val="bullet"/>
      <w:lvlText w:val=""/>
      <w:lvlJc w:val="left"/>
      <w:pPr>
        <w:tabs>
          <w:tab w:val="num" w:pos="5040"/>
        </w:tabs>
        <w:ind w:left="5040" w:hanging="360"/>
      </w:pPr>
      <w:rPr>
        <w:rFonts w:ascii="Wingdings" w:hAnsi="Wingdings" w:hint="default"/>
        <w:sz w:val="20"/>
      </w:rPr>
    </w:lvl>
    <w:lvl w:ilvl="7" w:tplc="763A344A" w:tentative="1">
      <w:start w:val="1"/>
      <w:numFmt w:val="bullet"/>
      <w:lvlText w:val=""/>
      <w:lvlJc w:val="left"/>
      <w:pPr>
        <w:tabs>
          <w:tab w:val="num" w:pos="5760"/>
        </w:tabs>
        <w:ind w:left="5760" w:hanging="360"/>
      </w:pPr>
      <w:rPr>
        <w:rFonts w:ascii="Wingdings" w:hAnsi="Wingdings" w:hint="default"/>
        <w:sz w:val="20"/>
      </w:rPr>
    </w:lvl>
    <w:lvl w:ilvl="8" w:tplc="7624D734"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585543"/>
    <w:multiLevelType w:val="hybridMultilevel"/>
    <w:tmpl w:val="7416F5DC"/>
    <w:lvl w:ilvl="0" w:tplc="7A628E6A">
      <w:start w:val="1"/>
      <w:numFmt w:val="decimal"/>
      <w:lvlText w:val="%1."/>
      <w:lvlJc w:val="left"/>
      <w:pPr>
        <w:ind w:left="360" w:hanging="360"/>
      </w:pPr>
    </w:lvl>
    <w:lvl w:ilvl="1" w:tplc="1EBEBCE2">
      <w:start w:val="1"/>
      <w:numFmt w:val="lowerLetter"/>
      <w:lvlText w:val="%2."/>
      <w:lvlJc w:val="left"/>
      <w:pPr>
        <w:ind w:left="1080" w:hanging="360"/>
      </w:pPr>
    </w:lvl>
    <w:lvl w:ilvl="2" w:tplc="CA44465E">
      <w:start w:val="1"/>
      <w:numFmt w:val="lowerRoman"/>
      <w:lvlText w:val="%3."/>
      <w:lvlJc w:val="right"/>
      <w:pPr>
        <w:ind w:left="1800" w:hanging="180"/>
      </w:pPr>
    </w:lvl>
    <w:lvl w:ilvl="3" w:tplc="D152EB3E">
      <w:start w:val="1"/>
      <w:numFmt w:val="decimal"/>
      <w:lvlText w:val="%4."/>
      <w:lvlJc w:val="left"/>
      <w:pPr>
        <w:ind w:left="2520" w:hanging="360"/>
      </w:pPr>
    </w:lvl>
    <w:lvl w:ilvl="4" w:tplc="41EC4DF0">
      <w:start w:val="1"/>
      <w:numFmt w:val="lowerLetter"/>
      <w:lvlText w:val="%5."/>
      <w:lvlJc w:val="left"/>
      <w:pPr>
        <w:ind w:left="3240" w:hanging="360"/>
      </w:pPr>
    </w:lvl>
    <w:lvl w:ilvl="5" w:tplc="55228D8A">
      <w:start w:val="1"/>
      <w:numFmt w:val="lowerRoman"/>
      <w:lvlText w:val="%6."/>
      <w:lvlJc w:val="right"/>
      <w:pPr>
        <w:ind w:left="3960" w:hanging="180"/>
      </w:pPr>
    </w:lvl>
    <w:lvl w:ilvl="6" w:tplc="6E0A15DE">
      <w:start w:val="1"/>
      <w:numFmt w:val="decimal"/>
      <w:lvlText w:val="%7."/>
      <w:lvlJc w:val="left"/>
      <w:pPr>
        <w:ind w:left="4680" w:hanging="360"/>
      </w:pPr>
    </w:lvl>
    <w:lvl w:ilvl="7" w:tplc="4C24542A">
      <w:start w:val="1"/>
      <w:numFmt w:val="lowerLetter"/>
      <w:lvlText w:val="%8."/>
      <w:lvlJc w:val="left"/>
      <w:pPr>
        <w:ind w:left="5400" w:hanging="360"/>
      </w:pPr>
    </w:lvl>
    <w:lvl w:ilvl="8" w:tplc="66D800B8">
      <w:start w:val="1"/>
      <w:numFmt w:val="lowerRoman"/>
      <w:lvlText w:val="%9."/>
      <w:lvlJc w:val="right"/>
      <w:pPr>
        <w:ind w:left="6120" w:hanging="180"/>
      </w:pPr>
    </w:lvl>
  </w:abstractNum>
  <w:abstractNum w:abstractNumId="4" w15:restartNumberingAfterBreak="0">
    <w:nsid w:val="287C58B0"/>
    <w:multiLevelType w:val="hybridMultilevel"/>
    <w:tmpl w:val="FF3E9EFE"/>
    <w:lvl w:ilvl="0" w:tplc="DD50D7D4">
      <w:start w:val="1"/>
      <w:numFmt w:val="decimal"/>
      <w:lvlText w:val="%1."/>
      <w:lvlJc w:val="left"/>
      <w:pPr>
        <w:ind w:left="720" w:hanging="360"/>
      </w:pPr>
      <w:rPr>
        <w:i w:val="0"/>
        <w:iCs/>
      </w:rPr>
    </w:lvl>
    <w:lvl w:ilvl="1" w:tplc="AFBE95D6">
      <w:start w:val="1"/>
      <w:numFmt w:val="lowerLetter"/>
      <w:lvlText w:val="%2."/>
      <w:lvlJc w:val="left"/>
      <w:pPr>
        <w:ind w:left="1440" w:hanging="360"/>
      </w:pPr>
    </w:lvl>
    <w:lvl w:ilvl="2" w:tplc="CD76CC04">
      <w:start w:val="1"/>
      <w:numFmt w:val="lowerRoman"/>
      <w:lvlText w:val="%3."/>
      <w:lvlJc w:val="right"/>
      <w:pPr>
        <w:ind w:left="2160" w:hanging="180"/>
      </w:pPr>
    </w:lvl>
    <w:lvl w:ilvl="3" w:tplc="4ECA156A">
      <w:start w:val="1"/>
      <w:numFmt w:val="decimal"/>
      <w:lvlText w:val="%4."/>
      <w:lvlJc w:val="left"/>
      <w:pPr>
        <w:ind w:left="2880" w:hanging="360"/>
      </w:pPr>
    </w:lvl>
    <w:lvl w:ilvl="4" w:tplc="DF5C9128">
      <w:start w:val="1"/>
      <w:numFmt w:val="lowerLetter"/>
      <w:lvlText w:val="%5."/>
      <w:lvlJc w:val="left"/>
      <w:pPr>
        <w:ind w:left="3600" w:hanging="360"/>
      </w:pPr>
    </w:lvl>
    <w:lvl w:ilvl="5" w:tplc="3976C184">
      <w:start w:val="1"/>
      <w:numFmt w:val="lowerRoman"/>
      <w:lvlText w:val="%6."/>
      <w:lvlJc w:val="right"/>
      <w:pPr>
        <w:ind w:left="4320" w:hanging="180"/>
      </w:pPr>
    </w:lvl>
    <w:lvl w:ilvl="6" w:tplc="948E8FA6">
      <w:start w:val="1"/>
      <w:numFmt w:val="decimal"/>
      <w:lvlText w:val="%7."/>
      <w:lvlJc w:val="left"/>
      <w:pPr>
        <w:ind w:left="5040" w:hanging="360"/>
      </w:pPr>
    </w:lvl>
    <w:lvl w:ilvl="7" w:tplc="77186E8C">
      <w:start w:val="1"/>
      <w:numFmt w:val="lowerLetter"/>
      <w:lvlText w:val="%8."/>
      <w:lvlJc w:val="left"/>
      <w:pPr>
        <w:ind w:left="5760" w:hanging="360"/>
      </w:pPr>
    </w:lvl>
    <w:lvl w:ilvl="8" w:tplc="9044E5B2">
      <w:start w:val="1"/>
      <w:numFmt w:val="lowerRoman"/>
      <w:lvlText w:val="%9."/>
      <w:lvlJc w:val="right"/>
      <w:pPr>
        <w:ind w:left="6480" w:hanging="180"/>
      </w:pPr>
    </w:lvl>
  </w:abstractNum>
  <w:abstractNum w:abstractNumId="5" w15:restartNumberingAfterBreak="0">
    <w:nsid w:val="3568128A"/>
    <w:multiLevelType w:val="hybridMultilevel"/>
    <w:tmpl w:val="D6DC7348"/>
    <w:lvl w:ilvl="0" w:tplc="0F8A83BE">
      <w:start w:val="1"/>
      <w:numFmt w:val="decimal"/>
      <w:lvlText w:val="%1."/>
      <w:lvlJc w:val="left"/>
      <w:pPr>
        <w:ind w:left="720" w:hanging="360"/>
      </w:pPr>
    </w:lvl>
    <w:lvl w:ilvl="1" w:tplc="8F3A1B3A">
      <w:start w:val="1"/>
      <w:numFmt w:val="lowerLetter"/>
      <w:lvlText w:val="%2."/>
      <w:lvlJc w:val="left"/>
      <w:pPr>
        <w:ind w:left="1440" w:hanging="360"/>
      </w:pPr>
    </w:lvl>
    <w:lvl w:ilvl="2" w:tplc="03C01CCC">
      <w:start w:val="1"/>
      <w:numFmt w:val="lowerRoman"/>
      <w:lvlText w:val="%3."/>
      <w:lvlJc w:val="right"/>
      <w:pPr>
        <w:ind w:left="2160" w:hanging="180"/>
      </w:pPr>
    </w:lvl>
    <w:lvl w:ilvl="3" w:tplc="415AA126">
      <w:start w:val="1"/>
      <w:numFmt w:val="decimal"/>
      <w:lvlText w:val="%4."/>
      <w:lvlJc w:val="left"/>
      <w:pPr>
        <w:ind w:left="2880" w:hanging="360"/>
      </w:pPr>
    </w:lvl>
    <w:lvl w:ilvl="4" w:tplc="A98E31A6">
      <w:start w:val="1"/>
      <w:numFmt w:val="lowerLetter"/>
      <w:lvlText w:val="%5."/>
      <w:lvlJc w:val="left"/>
      <w:pPr>
        <w:ind w:left="3600" w:hanging="360"/>
      </w:pPr>
    </w:lvl>
    <w:lvl w:ilvl="5" w:tplc="27BCD596">
      <w:start w:val="1"/>
      <w:numFmt w:val="lowerRoman"/>
      <w:lvlText w:val="%6."/>
      <w:lvlJc w:val="right"/>
      <w:pPr>
        <w:ind w:left="4320" w:hanging="180"/>
      </w:pPr>
    </w:lvl>
    <w:lvl w:ilvl="6" w:tplc="892E2AAE">
      <w:start w:val="1"/>
      <w:numFmt w:val="decimal"/>
      <w:lvlText w:val="%7."/>
      <w:lvlJc w:val="left"/>
      <w:pPr>
        <w:ind w:left="5040" w:hanging="360"/>
      </w:pPr>
    </w:lvl>
    <w:lvl w:ilvl="7" w:tplc="D7824DA4">
      <w:start w:val="1"/>
      <w:numFmt w:val="lowerLetter"/>
      <w:lvlText w:val="%8."/>
      <w:lvlJc w:val="left"/>
      <w:pPr>
        <w:ind w:left="5760" w:hanging="360"/>
      </w:pPr>
    </w:lvl>
    <w:lvl w:ilvl="8" w:tplc="F81CF252">
      <w:start w:val="1"/>
      <w:numFmt w:val="lowerRoman"/>
      <w:lvlText w:val="%9."/>
      <w:lvlJc w:val="right"/>
      <w:pPr>
        <w:ind w:left="6480" w:hanging="180"/>
      </w:pPr>
    </w:lvl>
  </w:abstractNum>
  <w:abstractNum w:abstractNumId="6"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E96E5A"/>
    <w:multiLevelType w:val="hybridMultilevel"/>
    <w:tmpl w:val="9DD8E474"/>
    <w:lvl w:ilvl="0" w:tplc="D88E79B2">
      <w:start w:val="1"/>
      <w:numFmt w:val="decimal"/>
      <w:lvlText w:val="%1."/>
      <w:lvlJc w:val="left"/>
      <w:pPr>
        <w:ind w:left="720" w:hanging="360"/>
      </w:pPr>
    </w:lvl>
    <w:lvl w:ilvl="1" w:tplc="037ABAC6">
      <w:start w:val="1"/>
      <w:numFmt w:val="lowerLetter"/>
      <w:lvlText w:val="%2."/>
      <w:lvlJc w:val="left"/>
      <w:pPr>
        <w:ind w:left="1440" w:hanging="360"/>
      </w:pPr>
    </w:lvl>
    <w:lvl w:ilvl="2" w:tplc="D9F65892">
      <w:start w:val="1"/>
      <w:numFmt w:val="lowerRoman"/>
      <w:lvlText w:val="%3."/>
      <w:lvlJc w:val="right"/>
      <w:pPr>
        <w:ind w:left="2160" w:hanging="180"/>
      </w:pPr>
    </w:lvl>
    <w:lvl w:ilvl="3" w:tplc="2B86435E">
      <w:start w:val="1"/>
      <w:numFmt w:val="decimal"/>
      <w:lvlText w:val="%4."/>
      <w:lvlJc w:val="left"/>
      <w:pPr>
        <w:ind w:left="2880" w:hanging="360"/>
      </w:pPr>
    </w:lvl>
    <w:lvl w:ilvl="4" w:tplc="F44CAB20">
      <w:start w:val="1"/>
      <w:numFmt w:val="lowerLetter"/>
      <w:lvlText w:val="%5."/>
      <w:lvlJc w:val="left"/>
      <w:pPr>
        <w:ind w:left="3600" w:hanging="360"/>
      </w:pPr>
    </w:lvl>
    <w:lvl w:ilvl="5" w:tplc="8E20E18E">
      <w:start w:val="1"/>
      <w:numFmt w:val="lowerRoman"/>
      <w:lvlText w:val="%6."/>
      <w:lvlJc w:val="right"/>
      <w:pPr>
        <w:ind w:left="4320" w:hanging="180"/>
      </w:pPr>
    </w:lvl>
    <w:lvl w:ilvl="6" w:tplc="A1745056">
      <w:start w:val="1"/>
      <w:numFmt w:val="decimal"/>
      <w:lvlText w:val="%7."/>
      <w:lvlJc w:val="left"/>
      <w:pPr>
        <w:ind w:left="5040" w:hanging="360"/>
      </w:pPr>
    </w:lvl>
    <w:lvl w:ilvl="7" w:tplc="660E88CC">
      <w:start w:val="1"/>
      <w:numFmt w:val="lowerLetter"/>
      <w:lvlText w:val="%8."/>
      <w:lvlJc w:val="left"/>
      <w:pPr>
        <w:ind w:left="5760" w:hanging="360"/>
      </w:pPr>
    </w:lvl>
    <w:lvl w:ilvl="8" w:tplc="93B898EC">
      <w:start w:val="1"/>
      <w:numFmt w:val="lowerRoman"/>
      <w:lvlText w:val="%9."/>
      <w:lvlJc w:val="right"/>
      <w:pPr>
        <w:ind w:left="6480" w:hanging="180"/>
      </w:pPr>
    </w:lvl>
  </w:abstractNum>
  <w:abstractNum w:abstractNumId="9" w15:restartNumberingAfterBreak="0">
    <w:nsid w:val="50F62990"/>
    <w:multiLevelType w:val="hybridMultilevel"/>
    <w:tmpl w:val="EB301C52"/>
    <w:lvl w:ilvl="0" w:tplc="FF667676">
      <w:start w:val="1"/>
      <w:numFmt w:val="decimal"/>
      <w:lvlText w:val="%1."/>
      <w:lvlJc w:val="left"/>
      <w:pPr>
        <w:ind w:left="1080" w:hanging="360"/>
      </w:pPr>
      <w:rPr>
        <w:rFonts w:hint="default"/>
        <w:color w:val="000000" w:themeColor="text1"/>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6048654B"/>
    <w:multiLevelType w:val="hybridMultilevel"/>
    <w:tmpl w:val="64FECED2"/>
    <w:lvl w:ilvl="0" w:tplc="E3283B6E">
      <w:start w:val="1"/>
      <w:numFmt w:val="decimal"/>
      <w:lvlText w:val="%1."/>
      <w:lvlJc w:val="left"/>
      <w:pPr>
        <w:ind w:left="720" w:hanging="360"/>
      </w:pPr>
    </w:lvl>
    <w:lvl w:ilvl="1" w:tplc="5538A356">
      <w:start w:val="1"/>
      <w:numFmt w:val="lowerLetter"/>
      <w:lvlText w:val="%2."/>
      <w:lvlJc w:val="left"/>
      <w:pPr>
        <w:ind w:left="1440" w:hanging="360"/>
      </w:pPr>
    </w:lvl>
    <w:lvl w:ilvl="2" w:tplc="ADFC41D4">
      <w:start w:val="1"/>
      <w:numFmt w:val="lowerRoman"/>
      <w:lvlText w:val="%3."/>
      <w:lvlJc w:val="right"/>
      <w:pPr>
        <w:ind w:left="2160" w:hanging="180"/>
      </w:pPr>
    </w:lvl>
    <w:lvl w:ilvl="3" w:tplc="B194FF8C">
      <w:start w:val="1"/>
      <w:numFmt w:val="decimal"/>
      <w:lvlText w:val="%4."/>
      <w:lvlJc w:val="left"/>
      <w:pPr>
        <w:ind w:left="2880" w:hanging="360"/>
      </w:pPr>
    </w:lvl>
    <w:lvl w:ilvl="4" w:tplc="4CB8A034">
      <w:start w:val="1"/>
      <w:numFmt w:val="lowerLetter"/>
      <w:lvlText w:val="%5."/>
      <w:lvlJc w:val="left"/>
      <w:pPr>
        <w:ind w:left="3600" w:hanging="360"/>
      </w:pPr>
    </w:lvl>
    <w:lvl w:ilvl="5" w:tplc="731C82F8">
      <w:start w:val="1"/>
      <w:numFmt w:val="lowerRoman"/>
      <w:lvlText w:val="%6."/>
      <w:lvlJc w:val="right"/>
      <w:pPr>
        <w:ind w:left="4320" w:hanging="180"/>
      </w:pPr>
    </w:lvl>
    <w:lvl w:ilvl="6" w:tplc="0700DA36">
      <w:start w:val="1"/>
      <w:numFmt w:val="decimal"/>
      <w:lvlText w:val="%7."/>
      <w:lvlJc w:val="left"/>
      <w:pPr>
        <w:ind w:left="5040" w:hanging="360"/>
      </w:pPr>
    </w:lvl>
    <w:lvl w:ilvl="7" w:tplc="F1BAFEAA">
      <w:start w:val="1"/>
      <w:numFmt w:val="lowerLetter"/>
      <w:lvlText w:val="%8."/>
      <w:lvlJc w:val="left"/>
      <w:pPr>
        <w:ind w:left="5760" w:hanging="360"/>
      </w:pPr>
    </w:lvl>
    <w:lvl w:ilvl="8" w:tplc="5366EC46">
      <w:start w:val="1"/>
      <w:numFmt w:val="lowerRoman"/>
      <w:lvlText w:val="%9."/>
      <w:lvlJc w:val="right"/>
      <w:pPr>
        <w:ind w:left="6480" w:hanging="180"/>
      </w:pPr>
    </w:lvl>
  </w:abstractNum>
  <w:abstractNum w:abstractNumId="11" w15:restartNumberingAfterBreak="0">
    <w:nsid w:val="62854ED6"/>
    <w:multiLevelType w:val="hybridMultilevel"/>
    <w:tmpl w:val="7D6E7482"/>
    <w:lvl w:ilvl="0" w:tplc="2860569E">
      <w:start w:val="1"/>
      <w:numFmt w:val="bullet"/>
      <w:lvlText w:val=""/>
      <w:lvlJc w:val="left"/>
      <w:pPr>
        <w:ind w:left="720" w:hanging="360"/>
      </w:pPr>
      <w:rPr>
        <w:rFonts w:ascii="Symbol" w:hAnsi="Symbol" w:hint="default"/>
      </w:rPr>
    </w:lvl>
    <w:lvl w:ilvl="1" w:tplc="740A0F38">
      <w:start w:val="1"/>
      <w:numFmt w:val="bullet"/>
      <w:lvlText w:val="o"/>
      <w:lvlJc w:val="left"/>
      <w:pPr>
        <w:ind w:left="1440" w:hanging="360"/>
      </w:pPr>
      <w:rPr>
        <w:rFonts w:ascii="Courier New" w:hAnsi="Courier New" w:hint="default"/>
      </w:rPr>
    </w:lvl>
    <w:lvl w:ilvl="2" w:tplc="5BA090F0">
      <w:start w:val="1"/>
      <w:numFmt w:val="bullet"/>
      <w:lvlText w:val=""/>
      <w:lvlJc w:val="left"/>
      <w:pPr>
        <w:ind w:left="2160" w:hanging="360"/>
      </w:pPr>
      <w:rPr>
        <w:rFonts w:ascii="Wingdings" w:hAnsi="Wingdings" w:hint="default"/>
      </w:rPr>
    </w:lvl>
    <w:lvl w:ilvl="3" w:tplc="DC60F16E">
      <w:start w:val="1"/>
      <w:numFmt w:val="bullet"/>
      <w:lvlText w:val=""/>
      <w:lvlJc w:val="left"/>
      <w:pPr>
        <w:ind w:left="2880" w:hanging="360"/>
      </w:pPr>
      <w:rPr>
        <w:rFonts w:ascii="Symbol" w:hAnsi="Symbol" w:hint="default"/>
      </w:rPr>
    </w:lvl>
    <w:lvl w:ilvl="4" w:tplc="A568035A">
      <w:start w:val="1"/>
      <w:numFmt w:val="bullet"/>
      <w:lvlText w:val="o"/>
      <w:lvlJc w:val="left"/>
      <w:pPr>
        <w:ind w:left="3600" w:hanging="360"/>
      </w:pPr>
      <w:rPr>
        <w:rFonts w:ascii="Courier New" w:hAnsi="Courier New" w:hint="default"/>
      </w:rPr>
    </w:lvl>
    <w:lvl w:ilvl="5" w:tplc="EF52DC46">
      <w:start w:val="1"/>
      <w:numFmt w:val="bullet"/>
      <w:lvlText w:val=""/>
      <w:lvlJc w:val="left"/>
      <w:pPr>
        <w:ind w:left="4320" w:hanging="360"/>
      </w:pPr>
      <w:rPr>
        <w:rFonts w:ascii="Wingdings" w:hAnsi="Wingdings" w:hint="default"/>
      </w:rPr>
    </w:lvl>
    <w:lvl w:ilvl="6" w:tplc="21529BFC">
      <w:start w:val="1"/>
      <w:numFmt w:val="bullet"/>
      <w:lvlText w:val=""/>
      <w:lvlJc w:val="left"/>
      <w:pPr>
        <w:ind w:left="5040" w:hanging="360"/>
      </w:pPr>
      <w:rPr>
        <w:rFonts w:ascii="Symbol" w:hAnsi="Symbol" w:hint="default"/>
      </w:rPr>
    </w:lvl>
    <w:lvl w:ilvl="7" w:tplc="B824F13E">
      <w:start w:val="1"/>
      <w:numFmt w:val="bullet"/>
      <w:lvlText w:val="o"/>
      <w:lvlJc w:val="left"/>
      <w:pPr>
        <w:ind w:left="5760" w:hanging="360"/>
      </w:pPr>
      <w:rPr>
        <w:rFonts w:ascii="Courier New" w:hAnsi="Courier New" w:hint="default"/>
      </w:rPr>
    </w:lvl>
    <w:lvl w:ilvl="8" w:tplc="91CA606E">
      <w:start w:val="1"/>
      <w:numFmt w:val="bullet"/>
      <w:lvlText w:val=""/>
      <w:lvlJc w:val="left"/>
      <w:pPr>
        <w:ind w:left="6480" w:hanging="360"/>
      </w:pPr>
      <w:rPr>
        <w:rFonts w:ascii="Wingdings" w:hAnsi="Wingdings" w:hint="default"/>
      </w:rPr>
    </w:lvl>
  </w:abstractNum>
  <w:abstractNum w:abstractNumId="12" w15:restartNumberingAfterBreak="0">
    <w:nsid w:val="658E568F"/>
    <w:multiLevelType w:val="hybridMultilevel"/>
    <w:tmpl w:val="E32E00A8"/>
    <w:lvl w:ilvl="0" w:tplc="9A2ACFB0">
      <w:start w:val="1"/>
      <w:numFmt w:val="bullet"/>
      <w:lvlText w:val=""/>
      <w:lvlJc w:val="left"/>
      <w:pPr>
        <w:ind w:left="720" w:hanging="360"/>
      </w:pPr>
      <w:rPr>
        <w:rFonts w:ascii="Symbol" w:hAnsi="Symbol" w:hint="default"/>
      </w:rPr>
    </w:lvl>
    <w:lvl w:ilvl="1" w:tplc="32821D36">
      <w:start w:val="1"/>
      <w:numFmt w:val="bullet"/>
      <w:lvlText w:val="o"/>
      <w:lvlJc w:val="left"/>
      <w:pPr>
        <w:ind w:left="1440" w:hanging="360"/>
      </w:pPr>
      <w:rPr>
        <w:rFonts w:ascii="Courier New" w:hAnsi="Courier New" w:hint="default"/>
      </w:rPr>
    </w:lvl>
    <w:lvl w:ilvl="2" w:tplc="0BF62378">
      <w:start w:val="1"/>
      <w:numFmt w:val="bullet"/>
      <w:lvlText w:val=""/>
      <w:lvlJc w:val="left"/>
      <w:pPr>
        <w:ind w:left="2160" w:hanging="360"/>
      </w:pPr>
      <w:rPr>
        <w:rFonts w:ascii="Wingdings" w:hAnsi="Wingdings" w:hint="default"/>
      </w:rPr>
    </w:lvl>
    <w:lvl w:ilvl="3" w:tplc="27C870FE">
      <w:start w:val="1"/>
      <w:numFmt w:val="bullet"/>
      <w:lvlText w:val=""/>
      <w:lvlJc w:val="left"/>
      <w:pPr>
        <w:ind w:left="2880" w:hanging="360"/>
      </w:pPr>
      <w:rPr>
        <w:rFonts w:ascii="Symbol" w:hAnsi="Symbol" w:hint="default"/>
      </w:rPr>
    </w:lvl>
    <w:lvl w:ilvl="4" w:tplc="2A62712E">
      <w:start w:val="1"/>
      <w:numFmt w:val="bullet"/>
      <w:lvlText w:val="o"/>
      <w:lvlJc w:val="left"/>
      <w:pPr>
        <w:ind w:left="3600" w:hanging="360"/>
      </w:pPr>
      <w:rPr>
        <w:rFonts w:ascii="Courier New" w:hAnsi="Courier New" w:hint="default"/>
      </w:rPr>
    </w:lvl>
    <w:lvl w:ilvl="5" w:tplc="620CD188">
      <w:start w:val="1"/>
      <w:numFmt w:val="bullet"/>
      <w:lvlText w:val=""/>
      <w:lvlJc w:val="left"/>
      <w:pPr>
        <w:ind w:left="4320" w:hanging="360"/>
      </w:pPr>
      <w:rPr>
        <w:rFonts w:ascii="Wingdings" w:hAnsi="Wingdings" w:hint="default"/>
      </w:rPr>
    </w:lvl>
    <w:lvl w:ilvl="6" w:tplc="EC0E8F4E">
      <w:start w:val="1"/>
      <w:numFmt w:val="bullet"/>
      <w:lvlText w:val=""/>
      <w:lvlJc w:val="left"/>
      <w:pPr>
        <w:ind w:left="5040" w:hanging="360"/>
      </w:pPr>
      <w:rPr>
        <w:rFonts w:ascii="Symbol" w:hAnsi="Symbol" w:hint="default"/>
      </w:rPr>
    </w:lvl>
    <w:lvl w:ilvl="7" w:tplc="5042510E">
      <w:start w:val="1"/>
      <w:numFmt w:val="bullet"/>
      <w:lvlText w:val="o"/>
      <w:lvlJc w:val="left"/>
      <w:pPr>
        <w:ind w:left="5760" w:hanging="360"/>
      </w:pPr>
      <w:rPr>
        <w:rFonts w:ascii="Courier New" w:hAnsi="Courier New" w:hint="default"/>
      </w:rPr>
    </w:lvl>
    <w:lvl w:ilvl="8" w:tplc="0E867F14">
      <w:start w:val="1"/>
      <w:numFmt w:val="bullet"/>
      <w:lvlText w:val=""/>
      <w:lvlJc w:val="left"/>
      <w:pPr>
        <w:ind w:left="6480" w:hanging="360"/>
      </w:pPr>
      <w:rPr>
        <w:rFonts w:ascii="Wingdings" w:hAnsi="Wingdings" w:hint="default"/>
      </w:rPr>
    </w:lvl>
  </w:abstractNum>
  <w:abstractNum w:abstractNumId="13" w15:restartNumberingAfterBreak="0">
    <w:nsid w:val="662F766D"/>
    <w:multiLevelType w:val="hybridMultilevel"/>
    <w:tmpl w:val="E416C172"/>
    <w:lvl w:ilvl="0" w:tplc="7CD8E578">
      <w:start w:val="4"/>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1F055B3"/>
    <w:multiLevelType w:val="hybridMultilevel"/>
    <w:tmpl w:val="1DDCC394"/>
    <w:lvl w:ilvl="0" w:tplc="8496D6D6">
      <w:start w:val="1"/>
      <w:numFmt w:val="decimal"/>
      <w:lvlText w:val="%1."/>
      <w:lvlJc w:val="left"/>
      <w:pPr>
        <w:ind w:left="720" w:hanging="360"/>
      </w:pPr>
    </w:lvl>
    <w:lvl w:ilvl="1" w:tplc="7834FBE6">
      <w:start w:val="1"/>
      <w:numFmt w:val="lowerLetter"/>
      <w:lvlText w:val="%2."/>
      <w:lvlJc w:val="left"/>
      <w:pPr>
        <w:ind w:left="1440" w:hanging="360"/>
      </w:pPr>
    </w:lvl>
    <w:lvl w:ilvl="2" w:tplc="512A1F8C">
      <w:start w:val="1"/>
      <w:numFmt w:val="lowerRoman"/>
      <w:lvlText w:val="%3."/>
      <w:lvlJc w:val="right"/>
      <w:pPr>
        <w:ind w:left="2160" w:hanging="180"/>
      </w:pPr>
    </w:lvl>
    <w:lvl w:ilvl="3" w:tplc="C95A1D7A">
      <w:start w:val="1"/>
      <w:numFmt w:val="decimal"/>
      <w:lvlText w:val="%4."/>
      <w:lvlJc w:val="left"/>
      <w:pPr>
        <w:ind w:left="2880" w:hanging="360"/>
      </w:pPr>
    </w:lvl>
    <w:lvl w:ilvl="4" w:tplc="201AE042">
      <w:start w:val="1"/>
      <w:numFmt w:val="lowerLetter"/>
      <w:lvlText w:val="%5."/>
      <w:lvlJc w:val="left"/>
      <w:pPr>
        <w:ind w:left="3600" w:hanging="360"/>
      </w:pPr>
    </w:lvl>
    <w:lvl w:ilvl="5" w:tplc="D96A3B90">
      <w:start w:val="1"/>
      <w:numFmt w:val="lowerRoman"/>
      <w:lvlText w:val="%6."/>
      <w:lvlJc w:val="right"/>
      <w:pPr>
        <w:ind w:left="4320" w:hanging="180"/>
      </w:pPr>
    </w:lvl>
    <w:lvl w:ilvl="6" w:tplc="92B48FA8">
      <w:start w:val="1"/>
      <w:numFmt w:val="decimal"/>
      <w:lvlText w:val="%7."/>
      <w:lvlJc w:val="left"/>
      <w:pPr>
        <w:ind w:left="5040" w:hanging="360"/>
      </w:pPr>
    </w:lvl>
    <w:lvl w:ilvl="7" w:tplc="B7DE454C">
      <w:start w:val="1"/>
      <w:numFmt w:val="lowerLetter"/>
      <w:lvlText w:val="%8."/>
      <w:lvlJc w:val="left"/>
      <w:pPr>
        <w:ind w:left="5760" w:hanging="360"/>
      </w:pPr>
    </w:lvl>
    <w:lvl w:ilvl="8" w:tplc="C73E2C6A">
      <w:start w:val="1"/>
      <w:numFmt w:val="lowerRoman"/>
      <w:lvlText w:val="%9."/>
      <w:lvlJc w:val="right"/>
      <w:pPr>
        <w:ind w:left="6480" w:hanging="180"/>
      </w:pPr>
    </w:lvl>
  </w:abstractNum>
  <w:abstractNum w:abstractNumId="15" w15:restartNumberingAfterBreak="0">
    <w:nsid w:val="73D44B99"/>
    <w:multiLevelType w:val="hybridMultilevel"/>
    <w:tmpl w:val="C578447A"/>
    <w:lvl w:ilvl="0" w:tplc="7E34F118">
      <w:start w:val="1"/>
      <w:numFmt w:val="decimal"/>
      <w:lvlText w:val="%1."/>
      <w:lvlJc w:val="left"/>
      <w:pPr>
        <w:ind w:left="720" w:hanging="360"/>
      </w:pPr>
    </w:lvl>
    <w:lvl w:ilvl="1" w:tplc="CFBE415A">
      <w:start w:val="1"/>
      <w:numFmt w:val="lowerLetter"/>
      <w:lvlText w:val="%2."/>
      <w:lvlJc w:val="left"/>
      <w:pPr>
        <w:ind w:left="1440" w:hanging="360"/>
      </w:pPr>
    </w:lvl>
    <w:lvl w:ilvl="2" w:tplc="95069564">
      <w:start w:val="1"/>
      <w:numFmt w:val="lowerRoman"/>
      <w:lvlText w:val="%3."/>
      <w:lvlJc w:val="right"/>
      <w:pPr>
        <w:ind w:left="2160" w:hanging="180"/>
      </w:pPr>
    </w:lvl>
    <w:lvl w:ilvl="3" w:tplc="C38686BC">
      <w:start w:val="1"/>
      <w:numFmt w:val="decimal"/>
      <w:lvlText w:val="%4."/>
      <w:lvlJc w:val="left"/>
      <w:pPr>
        <w:ind w:left="2880" w:hanging="360"/>
      </w:pPr>
    </w:lvl>
    <w:lvl w:ilvl="4" w:tplc="7ABA9A42">
      <w:start w:val="1"/>
      <w:numFmt w:val="lowerLetter"/>
      <w:lvlText w:val="%5."/>
      <w:lvlJc w:val="left"/>
      <w:pPr>
        <w:ind w:left="3600" w:hanging="360"/>
      </w:pPr>
    </w:lvl>
    <w:lvl w:ilvl="5" w:tplc="5CE88AD0">
      <w:start w:val="1"/>
      <w:numFmt w:val="lowerRoman"/>
      <w:lvlText w:val="%6."/>
      <w:lvlJc w:val="right"/>
      <w:pPr>
        <w:ind w:left="4320" w:hanging="180"/>
      </w:pPr>
    </w:lvl>
    <w:lvl w:ilvl="6" w:tplc="BECADED0">
      <w:start w:val="1"/>
      <w:numFmt w:val="decimal"/>
      <w:lvlText w:val="%7."/>
      <w:lvlJc w:val="left"/>
      <w:pPr>
        <w:ind w:left="5040" w:hanging="360"/>
      </w:pPr>
    </w:lvl>
    <w:lvl w:ilvl="7" w:tplc="58A8ABBE">
      <w:start w:val="1"/>
      <w:numFmt w:val="lowerLetter"/>
      <w:lvlText w:val="%8."/>
      <w:lvlJc w:val="left"/>
      <w:pPr>
        <w:ind w:left="5760" w:hanging="360"/>
      </w:pPr>
    </w:lvl>
    <w:lvl w:ilvl="8" w:tplc="1D441726">
      <w:start w:val="1"/>
      <w:numFmt w:val="lowerRoman"/>
      <w:lvlText w:val="%9."/>
      <w:lvlJc w:val="right"/>
      <w:pPr>
        <w:ind w:left="6480" w:hanging="180"/>
      </w:pPr>
    </w:lvl>
  </w:abstractNum>
  <w:abstractNum w:abstractNumId="16" w15:restartNumberingAfterBreak="0">
    <w:nsid w:val="761C5656"/>
    <w:multiLevelType w:val="hybridMultilevel"/>
    <w:tmpl w:val="748ECE8A"/>
    <w:lvl w:ilvl="0" w:tplc="5A5E3354">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AF3E3F"/>
    <w:multiLevelType w:val="hybridMultilevel"/>
    <w:tmpl w:val="50FE83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C337B17"/>
    <w:multiLevelType w:val="hybridMultilevel"/>
    <w:tmpl w:val="3F725DD2"/>
    <w:lvl w:ilvl="0" w:tplc="FFFFFFFF">
      <w:start w:val="1"/>
      <w:numFmt w:val="decimal"/>
      <w:pStyle w:val="berschrift3"/>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E281529"/>
    <w:multiLevelType w:val="hybridMultilevel"/>
    <w:tmpl w:val="FFFFFFFF"/>
    <w:lvl w:ilvl="0" w:tplc="DB04CB98">
      <w:start w:val="1"/>
      <w:numFmt w:val="bullet"/>
      <w:lvlText w:val=""/>
      <w:lvlJc w:val="left"/>
      <w:pPr>
        <w:ind w:left="720" w:hanging="360"/>
      </w:pPr>
      <w:rPr>
        <w:rFonts w:ascii="Symbol" w:hAnsi="Symbol" w:hint="default"/>
      </w:rPr>
    </w:lvl>
    <w:lvl w:ilvl="1" w:tplc="24948566">
      <w:start w:val="1"/>
      <w:numFmt w:val="bullet"/>
      <w:lvlText w:val="o"/>
      <w:lvlJc w:val="left"/>
      <w:pPr>
        <w:ind w:left="1440" w:hanging="360"/>
      </w:pPr>
      <w:rPr>
        <w:rFonts w:ascii="Courier New" w:hAnsi="Courier New" w:hint="default"/>
      </w:rPr>
    </w:lvl>
    <w:lvl w:ilvl="2" w:tplc="3BA0E3FC">
      <w:start w:val="1"/>
      <w:numFmt w:val="bullet"/>
      <w:lvlText w:val=""/>
      <w:lvlJc w:val="left"/>
      <w:pPr>
        <w:ind w:left="2160" w:hanging="360"/>
      </w:pPr>
      <w:rPr>
        <w:rFonts w:ascii="Wingdings" w:hAnsi="Wingdings" w:hint="default"/>
      </w:rPr>
    </w:lvl>
    <w:lvl w:ilvl="3" w:tplc="E5989798">
      <w:start w:val="1"/>
      <w:numFmt w:val="bullet"/>
      <w:lvlText w:val=""/>
      <w:lvlJc w:val="left"/>
      <w:pPr>
        <w:ind w:left="2880" w:hanging="360"/>
      </w:pPr>
      <w:rPr>
        <w:rFonts w:ascii="Symbol" w:hAnsi="Symbol" w:hint="default"/>
      </w:rPr>
    </w:lvl>
    <w:lvl w:ilvl="4" w:tplc="174E8732">
      <w:start w:val="1"/>
      <w:numFmt w:val="bullet"/>
      <w:lvlText w:val="o"/>
      <w:lvlJc w:val="left"/>
      <w:pPr>
        <w:ind w:left="3600" w:hanging="360"/>
      </w:pPr>
      <w:rPr>
        <w:rFonts w:ascii="Courier New" w:hAnsi="Courier New" w:hint="default"/>
      </w:rPr>
    </w:lvl>
    <w:lvl w:ilvl="5" w:tplc="114C11EA">
      <w:start w:val="1"/>
      <w:numFmt w:val="bullet"/>
      <w:lvlText w:val=""/>
      <w:lvlJc w:val="left"/>
      <w:pPr>
        <w:ind w:left="4320" w:hanging="360"/>
      </w:pPr>
      <w:rPr>
        <w:rFonts w:ascii="Wingdings" w:hAnsi="Wingdings" w:hint="default"/>
      </w:rPr>
    </w:lvl>
    <w:lvl w:ilvl="6" w:tplc="AB5C8354">
      <w:start w:val="1"/>
      <w:numFmt w:val="bullet"/>
      <w:lvlText w:val=""/>
      <w:lvlJc w:val="left"/>
      <w:pPr>
        <w:ind w:left="5040" w:hanging="360"/>
      </w:pPr>
      <w:rPr>
        <w:rFonts w:ascii="Symbol" w:hAnsi="Symbol" w:hint="default"/>
      </w:rPr>
    </w:lvl>
    <w:lvl w:ilvl="7" w:tplc="922065CA">
      <w:start w:val="1"/>
      <w:numFmt w:val="bullet"/>
      <w:lvlText w:val="o"/>
      <w:lvlJc w:val="left"/>
      <w:pPr>
        <w:ind w:left="5760" w:hanging="360"/>
      </w:pPr>
      <w:rPr>
        <w:rFonts w:ascii="Courier New" w:hAnsi="Courier New" w:hint="default"/>
      </w:rPr>
    </w:lvl>
    <w:lvl w:ilvl="8" w:tplc="782EDA02">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8"/>
  </w:num>
  <w:num w:numId="4">
    <w:abstractNumId w:val="2"/>
  </w:num>
  <w:num w:numId="5">
    <w:abstractNumId w:val="19"/>
  </w:num>
  <w:num w:numId="6">
    <w:abstractNumId w:val="17"/>
  </w:num>
  <w:num w:numId="7">
    <w:abstractNumId w:val="4"/>
  </w:num>
  <w:num w:numId="8">
    <w:abstractNumId w:val="8"/>
  </w:num>
  <w:num w:numId="9">
    <w:abstractNumId w:val="1"/>
  </w:num>
  <w:num w:numId="10">
    <w:abstractNumId w:val="10"/>
  </w:num>
  <w:num w:numId="11">
    <w:abstractNumId w:val="12"/>
  </w:num>
  <w:num w:numId="12">
    <w:abstractNumId w:val="11"/>
  </w:num>
  <w:num w:numId="13">
    <w:abstractNumId w:val="14"/>
  </w:num>
  <w:num w:numId="14">
    <w:abstractNumId w:val="3"/>
  </w:num>
  <w:num w:numId="15">
    <w:abstractNumId w:val="15"/>
  </w:num>
  <w:num w:numId="16">
    <w:abstractNumId w:val="5"/>
  </w:num>
  <w:num w:numId="17">
    <w:abstractNumId w:val="16"/>
  </w:num>
  <w:num w:numId="18">
    <w:abstractNumId w:val="9"/>
  </w:num>
  <w:num w:numId="19">
    <w:abstractNumId w:val="0"/>
  </w:num>
  <w:num w:numId="2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yMDU0tDQ3NDM0sLRQ0lEKTi0uzszPAymwrAUA2ijpDywAAAA="/>
  </w:docVars>
  <w:rsids>
    <w:rsidRoot w:val="005A71FC"/>
    <w:rsid w:val="00000C73"/>
    <w:rsid w:val="00002ED7"/>
    <w:rsid w:val="0001303C"/>
    <w:rsid w:val="00013402"/>
    <w:rsid w:val="0001357A"/>
    <w:rsid w:val="00013B85"/>
    <w:rsid w:val="00014277"/>
    <w:rsid w:val="00016B59"/>
    <w:rsid w:val="000208BD"/>
    <w:rsid w:val="0002180B"/>
    <w:rsid w:val="00022E0F"/>
    <w:rsid w:val="0002602E"/>
    <w:rsid w:val="00026F7B"/>
    <w:rsid w:val="0002746E"/>
    <w:rsid w:val="00031BAB"/>
    <w:rsid w:val="00032165"/>
    <w:rsid w:val="00033B4F"/>
    <w:rsid w:val="00035BD5"/>
    <w:rsid w:val="00036747"/>
    <w:rsid w:val="00043356"/>
    <w:rsid w:val="00044E88"/>
    <w:rsid w:val="000455D1"/>
    <w:rsid w:val="00046105"/>
    <w:rsid w:val="0004656B"/>
    <w:rsid w:val="00046D01"/>
    <w:rsid w:val="0004743C"/>
    <w:rsid w:val="00047657"/>
    <w:rsid w:val="00051891"/>
    <w:rsid w:val="00057D28"/>
    <w:rsid w:val="00057FAA"/>
    <w:rsid w:val="00060AC7"/>
    <w:rsid w:val="00064B02"/>
    <w:rsid w:val="0006518E"/>
    <w:rsid w:val="0006519C"/>
    <w:rsid w:val="00066C99"/>
    <w:rsid w:val="00067189"/>
    <w:rsid w:val="00071699"/>
    <w:rsid w:val="0007230E"/>
    <w:rsid w:val="000723BF"/>
    <w:rsid w:val="00073548"/>
    <w:rsid w:val="000735EC"/>
    <w:rsid w:val="0007506D"/>
    <w:rsid w:val="00075D01"/>
    <w:rsid w:val="00076939"/>
    <w:rsid w:val="00080F05"/>
    <w:rsid w:val="000818EA"/>
    <w:rsid w:val="00081BAF"/>
    <w:rsid w:val="00082013"/>
    <w:rsid w:val="00083A01"/>
    <w:rsid w:val="000843CE"/>
    <w:rsid w:val="000854D9"/>
    <w:rsid w:val="00086135"/>
    <w:rsid w:val="000879D1"/>
    <w:rsid w:val="00093939"/>
    <w:rsid w:val="000940BA"/>
    <w:rsid w:val="00094340"/>
    <w:rsid w:val="00094DDB"/>
    <w:rsid w:val="0009646B"/>
    <w:rsid w:val="000A2904"/>
    <w:rsid w:val="000A2D4A"/>
    <w:rsid w:val="000A2FD6"/>
    <w:rsid w:val="000A3C50"/>
    <w:rsid w:val="000A560C"/>
    <w:rsid w:val="000A759E"/>
    <w:rsid w:val="000B0C06"/>
    <w:rsid w:val="000B1913"/>
    <w:rsid w:val="000B376C"/>
    <w:rsid w:val="000B473D"/>
    <w:rsid w:val="000B4A9E"/>
    <w:rsid w:val="000B4EA8"/>
    <w:rsid w:val="000B7B37"/>
    <w:rsid w:val="000C1735"/>
    <w:rsid w:val="000C18B4"/>
    <w:rsid w:val="000C1AFB"/>
    <w:rsid w:val="000C2489"/>
    <w:rsid w:val="000C5955"/>
    <w:rsid w:val="000C617A"/>
    <w:rsid w:val="000C7FB4"/>
    <w:rsid w:val="000D0F04"/>
    <w:rsid w:val="000D0F55"/>
    <w:rsid w:val="000D35B2"/>
    <w:rsid w:val="000D4B5E"/>
    <w:rsid w:val="000D547F"/>
    <w:rsid w:val="000D5565"/>
    <w:rsid w:val="000D5F4B"/>
    <w:rsid w:val="000D60EA"/>
    <w:rsid w:val="000D72DC"/>
    <w:rsid w:val="000E1FFE"/>
    <w:rsid w:val="000E20CD"/>
    <w:rsid w:val="000E3023"/>
    <w:rsid w:val="000E53FF"/>
    <w:rsid w:val="000F6A89"/>
    <w:rsid w:val="00100968"/>
    <w:rsid w:val="001017E7"/>
    <w:rsid w:val="0010331D"/>
    <w:rsid w:val="00104AB5"/>
    <w:rsid w:val="001106CF"/>
    <w:rsid w:val="0011286A"/>
    <w:rsid w:val="001129E9"/>
    <w:rsid w:val="00113AEE"/>
    <w:rsid w:val="0011426D"/>
    <w:rsid w:val="00114A84"/>
    <w:rsid w:val="00116132"/>
    <w:rsid w:val="00116BB4"/>
    <w:rsid w:val="001175DB"/>
    <w:rsid w:val="00117B31"/>
    <w:rsid w:val="001207EC"/>
    <w:rsid w:val="00120EDC"/>
    <w:rsid w:val="00121639"/>
    <w:rsid w:val="00125BD5"/>
    <w:rsid w:val="00130255"/>
    <w:rsid w:val="00130488"/>
    <w:rsid w:val="0013287C"/>
    <w:rsid w:val="001368B5"/>
    <w:rsid w:val="00136CE3"/>
    <w:rsid w:val="00137306"/>
    <w:rsid w:val="001408B4"/>
    <w:rsid w:val="00142062"/>
    <w:rsid w:val="00144CDC"/>
    <w:rsid w:val="00144FC8"/>
    <w:rsid w:val="00152B2D"/>
    <w:rsid w:val="00154BE9"/>
    <w:rsid w:val="001550A7"/>
    <w:rsid w:val="00155611"/>
    <w:rsid w:val="00155CF8"/>
    <w:rsid w:val="00157116"/>
    <w:rsid w:val="00157383"/>
    <w:rsid w:val="00157767"/>
    <w:rsid w:val="00160021"/>
    <w:rsid w:val="00163DDD"/>
    <w:rsid w:val="001640BB"/>
    <w:rsid w:val="00164226"/>
    <w:rsid w:val="00165846"/>
    <w:rsid w:val="00166509"/>
    <w:rsid w:val="00170DE4"/>
    <w:rsid w:val="0017107C"/>
    <w:rsid w:val="00175D50"/>
    <w:rsid w:val="0017685B"/>
    <w:rsid w:val="00176D2A"/>
    <w:rsid w:val="00177054"/>
    <w:rsid w:val="001807F7"/>
    <w:rsid w:val="001811D2"/>
    <w:rsid w:val="001811EC"/>
    <w:rsid w:val="0018452D"/>
    <w:rsid w:val="00185E57"/>
    <w:rsid w:val="001860DF"/>
    <w:rsid w:val="0018610F"/>
    <w:rsid w:val="00190A16"/>
    <w:rsid w:val="00192C72"/>
    <w:rsid w:val="00193AE4"/>
    <w:rsid w:val="001951E8"/>
    <w:rsid w:val="00196287"/>
    <w:rsid w:val="001971BA"/>
    <w:rsid w:val="001979ED"/>
    <w:rsid w:val="00197FDC"/>
    <w:rsid w:val="001A4EB5"/>
    <w:rsid w:val="001B0033"/>
    <w:rsid w:val="001B2634"/>
    <w:rsid w:val="001B2C55"/>
    <w:rsid w:val="001B369A"/>
    <w:rsid w:val="001B47A7"/>
    <w:rsid w:val="001B6C52"/>
    <w:rsid w:val="001B7E70"/>
    <w:rsid w:val="001C03F4"/>
    <w:rsid w:val="001C0984"/>
    <w:rsid w:val="001C1F9B"/>
    <w:rsid w:val="001C52C6"/>
    <w:rsid w:val="001D0BDD"/>
    <w:rsid w:val="001D31A7"/>
    <w:rsid w:val="001D3E4B"/>
    <w:rsid w:val="001D5238"/>
    <w:rsid w:val="001D65C4"/>
    <w:rsid w:val="001D6A3E"/>
    <w:rsid w:val="001D70A8"/>
    <w:rsid w:val="001E01C7"/>
    <w:rsid w:val="001E0ACF"/>
    <w:rsid w:val="001E1A09"/>
    <w:rsid w:val="001E2D00"/>
    <w:rsid w:val="001E328E"/>
    <w:rsid w:val="001E45B6"/>
    <w:rsid w:val="001E4BA2"/>
    <w:rsid w:val="001E7B8F"/>
    <w:rsid w:val="001E7DFA"/>
    <w:rsid w:val="001F0A7F"/>
    <w:rsid w:val="001F3481"/>
    <w:rsid w:val="001F4026"/>
    <w:rsid w:val="001F5112"/>
    <w:rsid w:val="001F52C7"/>
    <w:rsid w:val="001F68C0"/>
    <w:rsid w:val="001F7358"/>
    <w:rsid w:val="00200A41"/>
    <w:rsid w:val="00200FAF"/>
    <w:rsid w:val="00201BD1"/>
    <w:rsid w:val="00202054"/>
    <w:rsid w:val="0020290E"/>
    <w:rsid w:val="002047DD"/>
    <w:rsid w:val="002066E7"/>
    <w:rsid w:val="00207666"/>
    <w:rsid w:val="00211F11"/>
    <w:rsid w:val="00213868"/>
    <w:rsid w:val="00214475"/>
    <w:rsid w:val="002166C5"/>
    <w:rsid w:val="002176FB"/>
    <w:rsid w:val="0022146A"/>
    <w:rsid w:val="00222B80"/>
    <w:rsid w:val="00226F21"/>
    <w:rsid w:val="00230546"/>
    <w:rsid w:val="002327E4"/>
    <w:rsid w:val="002362B2"/>
    <w:rsid w:val="002372E7"/>
    <w:rsid w:val="00240150"/>
    <w:rsid w:val="0024069E"/>
    <w:rsid w:val="0024266E"/>
    <w:rsid w:val="00243186"/>
    <w:rsid w:val="00244A28"/>
    <w:rsid w:val="00245344"/>
    <w:rsid w:val="00247829"/>
    <w:rsid w:val="00247D6C"/>
    <w:rsid w:val="002500C4"/>
    <w:rsid w:val="002505DC"/>
    <w:rsid w:val="00252F0C"/>
    <w:rsid w:val="00257C1F"/>
    <w:rsid w:val="00260E1C"/>
    <w:rsid w:val="002633BA"/>
    <w:rsid w:val="00263D4E"/>
    <w:rsid w:val="0026693B"/>
    <w:rsid w:val="00266AB6"/>
    <w:rsid w:val="002745CA"/>
    <w:rsid w:val="00275D08"/>
    <w:rsid w:val="00277FD6"/>
    <w:rsid w:val="0028068A"/>
    <w:rsid w:val="00281746"/>
    <w:rsid w:val="00285AC5"/>
    <w:rsid w:val="00293CE0"/>
    <w:rsid w:val="00296FFE"/>
    <w:rsid w:val="002A1232"/>
    <w:rsid w:val="002A1518"/>
    <w:rsid w:val="002A192B"/>
    <w:rsid w:val="002A2D18"/>
    <w:rsid w:val="002A36A2"/>
    <w:rsid w:val="002A466C"/>
    <w:rsid w:val="002A4FFE"/>
    <w:rsid w:val="002A68FC"/>
    <w:rsid w:val="002B0203"/>
    <w:rsid w:val="002B0938"/>
    <w:rsid w:val="002B09D0"/>
    <w:rsid w:val="002B16ED"/>
    <w:rsid w:val="002B5286"/>
    <w:rsid w:val="002C03B9"/>
    <w:rsid w:val="002C0A8F"/>
    <w:rsid w:val="002C32E5"/>
    <w:rsid w:val="002C6E3A"/>
    <w:rsid w:val="002C73EC"/>
    <w:rsid w:val="002C7773"/>
    <w:rsid w:val="002C78F1"/>
    <w:rsid w:val="002D0E9E"/>
    <w:rsid w:val="002D1A24"/>
    <w:rsid w:val="002D1FE3"/>
    <w:rsid w:val="002D3E59"/>
    <w:rsid w:val="002D44F9"/>
    <w:rsid w:val="002D7AE2"/>
    <w:rsid w:val="002E07AD"/>
    <w:rsid w:val="002E24D7"/>
    <w:rsid w:val="002E3585"/>
    <w:rsid w:val="002E4479"/>
    <w:rsid w:val="002E6CAA"/>
    <w:rsid w:val="002E6F85"/>
    <w:rsid w:val="002E7586"/>
    <w:rsid w:val="002E7DD2"/>
    <w:rsid w:val="002F3432"/>
    <w:rsid w:val="002F37EA"/>
    <w:rsid w:val="002F683E"/>
    <w:rsid w:val="002F751B"/>
    <w:rsid w:val="003024AF"/>
    <w:rsid w:val="003025E3"/>
    <w:rsid w:val="00307CDD"/>
    <w:rsid w:val="00311533"/>
    <w:rsid w:val="003115E8"/>
    <w:rsid w:val="0031535B"/>
    <w:rsid w:val="00316036"/>
    <w:rsid w:val="00316AD4"/>
    <w:rsid w:val="003207A0"/>
    <w:rsid w:val="0032135B"/>
    <w:rsid w:val="00321EA9"/>
    <w:rsid w:val="00322729"/>
    <w:rsid w:val="00323A8D"/>
    <w:rsid w:val="003262A8"/>
    <w:rsid w:val="00327A3F"/>
    <w:rsid w:val="00327D06"/>
    <w:rsid w:val="00327DF4"/>
    <w:rsid w:val="003308E2"/>
    <w:rsid w:val="00332883"/>
    <w:rsid w:val="003331EF"/>
    <w:rsid w:val="003405F0"/>
    <w:rsid w:val="00340DC7"/>
    <w:rsid w:val="003421AC"/>
    <w:rsid w:val="00343F94"/>
    <w:rsid w:val="0034563D"/>
    <w:rsid w:val="003463C9"/>
    <w:rsid w:val="00350B29"/>
    <w:rsid w:val="00350F94"/>
    <w:rsid w:val="00351C4F"/>
    <w:rsid w:val="0035225C"/>
    <w:rsid w:val="003523A5"/>
    <w:rsid w:val="00354A74"/>
    <w:rsid w:val="00360507"/>
    <w:rsid w:val="00360B55"/>
    <w:rsid w:val="003625DA"/>
    <w:rsid w:val="003632A3"/>
    <w:rsid w:val="00366B78"/>
    <w:rsid w:val="00367C62"/>
    <w:rsid w:val="003727C5"/>
    <w:rsid w:val="00372954"/>
    <w:rsid w:val="0037413B"/>
    <w:rsid w:val="00375553"/>
    <w:rsid w:val="003812A0"/>
    <w:rsid w:val="0038262C"/>
    <w:rsid w:val="00383B5A"/>
    <w:rsid w:val="00385384"/>
    <w:rsid w:val="003870CF"/>
    <w:rsid w:val="00390493"/>
    <w:rsid w:val="00391466"/>
    <w:rsid w:val="00394DE6"/>
    <w:rsid w:val="0039544F"/>
    <w:rsid w:val="00397634"/>
    <w:rsid w:val="00397FE4"/>
    <w:rsid w:val="00397FFD"/>
    <w:rsid w:val="003A0725"/>
    <w:rsid w:val="003A17DD"/>
    <w:rsid w:val="003A2664"/>
    <w:rsid w:val="003A33A7"/>
    <w:rsid w:val="003A74FA"/>
    <w:rsid w:val="003A7887"/>
    <w:rsid w:val="003B0EF2"/>
    <w:rsid w:val="003B1B1B"/>
    <w:rsid w:val="003B4401"/>
    <w:rsid w:val="003B70EA"/>
    <w:rsid w:val="003B72CF"/>
    <w:rsid w:val="003B7A0D"/>
    <w:rsid w:val="003C0429"/>
    <w:rsid w:val="003C0A5B"/>
    <w:rsid w:val="003C1BFE"/>
    <w:rsid w:val="003C2199"/>
    <w:rsid w:val="003C2220"/>
    <w:rsid w:val="003C34EA"/>
    <w:rsid w:val="003D1409"/>
    <w:rsid w:val="003D5524"/>
    <w:rsid w:val="003D710D"/>
    <w:rsid w:val="003D7610"/>
    <w:rsid w:val="003D7D70"/>
    <w:rsid w:val="003E193E"/>
    <w:rsid w:val="003E4470"/>
    <w:rsid w:val="003E4511"/>
    <w:rsid w:val="003E5F72"/>
    <w:rsid w:val="003E75AE"/>
    <w:rsid w:val="003F1362"/>
    <w:rsid w:val="003F144A"/>
    <w:rsid w:val="003F1B35"/>
    <w:rsid w:val="003F6C32"/>
    <w:rsid w:val="004002F0"/>
    <w:rsid w:val="00402560"/>
    <w:rsid w:val="004060BA"/>
    <w:rsid w:val="00406F75"/>
    <w:rsid w:val="00407F8A"/>
    <w:rsid w:val="0040F8E7"/>
    <w:rsid w:val="004135A9"/>
    <w:rsid w:val="004149AA"/>
    <w:rsid w:val="00414E5C"/>
    <w:rsid w:val="00416EC4"/>
    <w:rsid w:val="0041B55E"/>
    <w:rsid w:val="00422A0C"/>
    <w:rsid w:val="004239A7"/>
    <w:rsid w:val="004247D5"/>
    <w:rsid w:val="00424835"/>
    <w:rsid w:val="00424BC9"/>
    <w:rsid w:val="00424DC2"/>
    <w:rsid w:val="004250F9"/>
    <w:rsid w:val="0043185A"/>
    <w:rsid w:val="00431A03"/>
    <w:rsid w:val="00432D2A"/>
    <w:rsid w:val="0043382F"/>
    <w:rsid w:val="00433CA0"/>
    <w:rsid w:val="00434337"/>
    <w:rsid w:val="004401FB"/>
    <w:rsid w:val="00440B9C"/>
    <w:rsid w:val="00444F61"/>
    <w:rsid w:val="00451796"/>
    <w:rsid w:val="00452171"/>
    <w:rsid w:val="00453601"/>
    <w:rsid w:val="00453844"/>
    <w:rsid w:val="00453E5C"/>
    <w:rsid w:val="0045615B"/>
    <w:rsid w:val="00462F3A"/>
    <w:rsid w:val="004654C3"/>
    <w:rsid w:val="0047219F"/>
    <w:rsid w:val="00474073"/>
    <w:rsid w:val="00474A33"/>
    <w:rsid w:val="00474DEB"/>
    <w:rsid w:val="00476771"/>
    <w:rsid w:val="0048186F"/>
    <w:rsid w:val="0048238B"/>
    <w:rsid w:val="0048332F"/>
    <w:rsid w:val="00483A1C"/>
    <w:rsid w:val="0048551F"/>
    <w:rsid w:val="004860F0"/>
    <w:rsid w:val="004911BB"/>
    <w:rsid w:val="00491D0A"/>
    <w:rsid w:val="00492D3C"/>
    <w:rsid w:val="00493DC8"/>
    <w:rsid w:val="004940ED"/>
    <w:rsid w:val="004960B5"/>
    <w:rsid w:val="00496123"/>
    <w:rsid w:val="00496DD7"/>
    <w:rsid w:val="00496F77"/>
    <w:rsid w:val="00497E5A"/>
    <w:rsid w:val="00497F49"/>
    <w:rsid w:val="00497F8A"/>
    <w:rsid w:val="004A2674"/>
    <w:rsid w:val="004A34B8"/>
    <w:rsid w:val="004A3F31"/>
    <w:rsid w:val="004A680A"/>
    <w:rsid w:val="004A7CAA"/>
    <w:rsid w:val="004B03EB"/>
    <w:rsid w:val="004B043D"/>
    <w:rsid w:val="004B1809"/>
    <w:rsid w:val="004B1F99"/>
    <w:rsid w:val="004B28A5"/>
    <w:rsid w:val="004B41EA"/>
    <w:rsid w:val="004B58CD"/>
    <w:rsid w:val="004B5C6E"/>
    <w:rsid w:val="004C17B3"/>
    <w:rsid w:val="004C2F9E"/>
    <w:rsid w:val="004C4E50"/>
    <w:rsid w:val="004C6464"/>
    <w:rsid w:val="004D6349"/>
    <w:rsid w:val="004D7B80"/>
    <w:rsid w:val="004E0860"/>
    <w:rsid w:val="004E1A64"/>
    <w:rsid w:val="004E1DDD"/>
    <w:rsid w:val="004E39AA"/>
    <w:rsid w:val="004E508C"/>
    <w:rsid w:val="004E5BCB"/>
    <w:rsid w:val="004E610C"/>
    <w:rsid w:val="004E6DB4"/>
    <w:rsid w:val="004E6FF5"/>
    <w:rsid w:val="004F28FE"/>
    <w:rsid w:val="004F4C46"/>
    <w:rsid w:val="004F7397"/>
    <w:rsid w:val="0050192F"/>
    <w:rsid w:val="005032FA"/>
    <w:rsid w:val="00504371"/>
    <w:rsid w:val="00504D2C"/>
    <w:rsid w:val="00505750"/>
    <w:rsid w:val="00505DAC"/>
    <w:rsid w:val="005072BC"/>
    <w:rsid w:val="00512D10"/>
    <w:rsid w:val="00514BC9"/>
    <w:rsid w:val="00516D3F"/>
    <w:rsid w:val="0052040B"/>
    <w:rsid w:val="005205AE"/>
    <w:rsid w:val="00521308"/>
    <w:rsid w:val="005219EC"/>
    <w:rsid w:val="005249DB"/>
    <w:rsid w:val="00526727"/>
    <w:rsid w:val="00526DEC"/>
    <w:rsid w:val="005316CA"/>
    <w:rsid w:val="00534A53"/>
    <w:rsid w:val="00534AD9"/>
    <w:rsid w:val="00534F66"/>
    <w:rsid w:val="005358AE"/>
    <w:rsid w:val="005372A4"/>
    <w:rsid w:val="005379CC"/>
    <w:rsid w:val="005410D2"/>
    <w:rsid w:val="00544A7D"/>
    <w:rsid w:val="00544B7F"/>
    <w:rsid w:val="00544E16"/>
    <w:rsid w:val="00544E23"/>
    <w:rsid w:val="005455DB"/>
    <w:rsid w:val="00545B6E"/>
    <w:rsid w:val="005523E4"/>
    <w:rsid w:val="00552E25"/>
    <w:rsid w:val="0055342D"/>
    <w:rsid w:val="00553AFC"/>
    <w:rsid w:val="00561CF7"/>
    <w:rsid w:val="005627BB"/>
    <w:rsid w:val="00566012"/>
    <w:rsid w:val="005670E1"/>
    <w:rsid w:val="005705E5"/>
    <w:rsid w:val="005719AA"/>
    <w:rsid w:val="00574D9D"/>
    <w:rsid w:val="00577620"/>
    <w:rsid w:val="005813CC"/>
    <w:rsid w:val="00584894"/>
    <w:rsid w:val="00586458"/>
    <w:rsid w:val="00586DF1"/>
    <w:rsid w:val="0059033F"/>
    <w:rsid w:val="00591E01"/>
    <w:rsid w:val="00593F88"/>
    <w:rsid w:val="0059482B"/>
    <w:rsid w:val="00595C98"/>
    <w:rsid w:val="005960B6"/>
    <w:rsid w:val="005A29DB"/>
    <w:rsid w:val="005A3A4F"/>
    <w:rsid w:val="005A4F2C"/>
    <w:rsid w:val="005A6198"/>
    <w:rsid w:val="005A71FC"/>
    <w:rsid w:val="005B0198"/>
    <w:rsid w:val="005B1E47"/>
    <w:rsid w:val="005B2EA0"/>
    <w:rsid w:val="005B3580"/>
    <w:rsid w:val="005B35F7"/>
    <w:rsid w:val="005B370F"/>
    <w:rsid w:val="005B6313"/>
    <w:rsid w:val="005B7BB5"/>
    <w:rsid w:val="005B7E22"/>
    <w:rsid w:val="005C0679"/>
    <w:rsid w:val="005C35CF"/>
    <w:rsid w:val="005C3EAA"/>
    <w:rsid w:val="005C4C0B"/>
    <w:rsid w:val="005C58DB"/>
    <w:rsid w:val="005C655B"/>
    <w:rsid w:val="005C65C8"/>
    <w:rsid w:val="005C6AEE"/>
    <w:rsid w:val="005C6D5F"/>
    <w:rsid w:val="005C7F68"/>
    <w:rsid w:val="005D3FF4"/>
    <w:rsid w:val="005D4AD9"/>
    <w:rsid w:val="005D7F68"/>
    <w:rsid w:val="005E0087"/>
    <w:rsid w:val="005E3ABD"/>
    <w:rsid w:val="005E4711"/>
    <w:rsid w:val="005E6B69"/>
    <w:rsid w:val="005E707E"/>
    <w:rsid w:val="005E7B37"/>
    <w:rsid w:val="005F0115"/>
    <w:rsid w:val="005F1905"/>
    <w:rsid w:val="005F1A9A"/>
    <w:rsid w:val="005F1E62"/>
    <w:rsid w:val="005F341C"/>
    <w:rsid w:val="005F45E1"/>
    <w:rsid w:val="005F7A88"/>
    <w:rsid w:val="00600F45"/>
    <w:rsid w:val="00604D7E"/>
    <w:rsid w:val="0060574C"/>
    <w:rsid w:val="00607812"/>
    <w:rsid w:val="0061075B"/>
    <w:rsid w:val="0061655A"/>
    <w:rsid w:val="00616D16"/>
    <w:rsid w:val="006204A9"/>
    <w:rsid w:val="00620C8D"/>
    <w:rsid w:val="00623407"/>
    <w:rsid w:val="00625228"/>
    <w:rsid w:val="00625D54"/>
    <w:rsid w:val="0062757F"/>
    <w:rsid w:val="00627960"/>
    <w:rsid w:val="0063069A"/>
    <w:rsid w:val="006306E7"/>
    <w:rsid w:val="00630ABC"/>
    <w:rsid w:val="00632B7E"/>
    <w:rsid w:val="006330E1"/>
    <w:rsid w:val="00636484"/>
    <w:rsid w:val="006430C0"/>
    <w:rsid w:val="00643601"/>
    <w:rsid w:val="00644527"/>
    <w:rsid w:val="0064773E"/>
    <w:rsid w:val="0065350B"/>
    <w:rsid w:val="006543A6"/>
    <w:rsid w:val="00657BB7"/>
    <w:rsid w:val="00660259"/>
    <w:rsid w:val="006610E0"/>
    <w:rsid w:val="00662BF4"/>
    <w:rsid w:val="00662F4E"/>
    <w:rsid w:val="00664E3E"/>
    <w:rsid w:val="006651B6"/>
    <w:rsid w:val="00667013"/>
    <w:rsid w:val="00670DBE"/>
    <w:rsid w:val="006711CA"/>
    <w:rsid w:val="0067156A"/>
    <w:rsid w:val="00673150"/>
    <w:rsid w:val="006754DF"/>
    <w:rsid w:val="006756D3"/>
    <w:rsid w:val="00677A05"/>
    <w:rsid w:val="006816CC"/>
    <w:rsid w:val="0068229F"/>
    <w:rsid w:val="00685864"/>
    <w:rsid w:val="0069015C"/>
    <w:rsid w:val="00691196"/>
    <w:rsid w:val="006912B3"/>
    <w:rsid w:val="0069221A"/>
    <w:rsid w:val="00695436"/>
    <w:rsid w:val="006964DF"/>
    <w:rsid w:val="00697D64"/>
    <w:rsid w:val="00697DC1"/>
    <w:rsid w:val="0069CFD1"/>
    <w:rsid w:val="006A062C"/>
    <w:rsid w:val="006A06EB"/>
    <w:rsid w:val="006A1F4C"/>
    <w:rsid w:val="006A2E85"/>
    <w:rsid w:val="006A3F3E"/>
    <w:rsid w:val="006A6D96"/>
    <w:rsid w:val="006A7770"/>
    <w:rsid w:val="006A7D20"/>
    <w:rsid w:val="006A7EAA"/>
    <w:rsid w:val="006B1CAD"/>
    <w:rsid w:val="006B4CAE"/>
    <w:rsid w:val="006B5D52"/>
    <w:rsid w:val="006B7D7A"/>
    <w:rsid w:val="006C0532"/>
    <w:rsid w:val="006C1478"/>
    <w:rsid w:val="006C1ADB"/>
    <w:rsid w:val="006C371A"/>
    <w:rsid w:val="006D2202"/>
    <w:rsid w:val="006D338F"/>
    <w:rsid w:val="006D392E"/>
    <w:rsid w:val="006D5964"/>
    <w:rsid w:val="006D70C8"/>
    <w:rsid w:val="006E0C2F"/>
    <w:rsid w:val="006E13F4"/>
    <w:rsid w:val="006E2849"/>
    <w:rsid w:val="006E38A2"/>
    <w:rsid w:val="006E5F96"/>
    <w:rsid w:val="006E619B"/>
    <w:rsid w:val="006E6426"/>
    <w:rsid w:val="006E689C"/>
    <w:rsid w:val="006E7900"/>
    <w:rsid w:val="006E7B78"/>
    <w:rsid w:val="006E7DD9"/>
    <w:rsid w:val="006F7316"/>
    <w:rsid w:val="00700536"/>
    <w:rsid w:val="00701593"/>
    <w:rsid w:val="00702E5D"/>
    <w:rsid w:val="00706365"/>
    <w:rsid w:val="00707559"/>
    <w:rsid w:val="007075E6"/>
    <w:rsid w:val="00707F08"/>
    <w:rsid w:val="00710397"/>
    <w:rsid w:val="007103BF"/>
    <w:rsid w:val="00710BEF"/>
    <w:rsid w:val="00714750"/>
    <w:rsid w:val="007157AC"/>
    <w:rsid w:val="00716105"/>
    <w:rsid w:val="00716AF6"/>
    <w:rsid w:val="00716CB6"/>
    <w:rsid w:val="00716F95"/>
    <w:rsid w:val="00717AE2"/>
    <w:rsid w:val="00720E0B"/>
    <w:rsid w:val="00724A8D"/>
    <w:rsid w:val="00726563"/>
    <w:rsid w:val="007310F4"/>
    <w:rsid w:val="00731914"/>
    <w:rsid w:val="00732926"/>
    <w:rsid w:val="00732AD5"/>
    <w:rsid w:val="007338A9"/>
    <w:rsid w:val="007360FB"/>
    <w:rsid w:val="00737963"/>
    <w:rsid w:val="00744098"/>
    <w:rsid w:val="0074676E"/>
    <w:rsid w:val="007513A0"/>
    <w:rsid w:val="00752D97"/>
    <w:rsid w:val="0075312A"/>
    <w:rsid w:val="00753C2C"/>
    <w:rsid w:val="00755764"/>
    <w:rsid w:val="00756EC5"/>
    <w:rsid w:val="0076555E"/>
    <w:rsid w:val="007718C9"/>
    <w:rsid w:val="00775D0E"/>
    <w:rsid w:val="007761DC"/>
    <w:rsid w:val="00781B96"/>
    <w:rsid w:val="00782728"/>
    <w:rsid w:val="0078384D"/>
    <w:rsid w:val="0078426B"/>
    <w:rsid w:val="00784992"/>
    <w:rsid w:val="00784CF3"/>
    <w:rsid w:val="00785438"/>
    <w:rsid w:val="0078647A"/>
    <w:rsid w:val="007865EF"/>
    <w:rsid w:val="0078745E"/>
    <w:rsid w:val="00790D70"/>
    <w:rsid w:val="007918D7"/>
    <w:rsid w:val="00792930"/>
    <w:rsid w:val="00792BFC"/>
    <w:rsid w:val="00792E6A"/>
    <w:rsid w:val="00795B98"/>
    <w:rsid w:val="00795C16"/>
    <w:rsid w:val="00796122"/>
    <w:rsid w:val="007969E7"/>
    <w:rsid w:val="00796C3E"/>
    <w:rsid w:val="00796F88"/>
    <w:rsid w:val="007A0708"/>
    <w:rsid w:val="007A1A51"/>
    <w:rsid w:val="007A4D4A"/>
    <w:rsid w:val="007A6A75"/>
    <w:rsid w:val="007A75CF"/>
    <w:rsid w:val="007B0B53"/>
    <w:rsid w:val="007B32FB"/>
    <w:rsid w:val="007B3719"/>
    <w:rsid w:val="007B37BB"/>
    <w:rsid w:val="007B4604"/>
    <w:rsid w:val="007B7072"/>
    <w:rsid w:val="007B747D"/>
    <w:rsid w:val="007B7660"/>
    <w:rsid w:val="007C1542"/>
    <w:rsid w:val="007C2497"/>
    <w:rsid w:val="007C40E3"/>
    <w:rsid w:val="007C6DF3"/>
    <w:rsid w:val="007D00FE"/>
    <w:rsid w:val="007D1ED4"/>
    <w:rsid w:val="007D29F0"/>
    <w:rsid w:val="007D4682"/>
    <w:rsid w:val="007D7296"/>
    <w:rsid w:val="007E03F8"/>
    <w:rsid w:val="007E3A40"/>
    <w:rsid w:val="007E7238"/>
    <w:rsid w:val="007E7F3B"/>
    <w:rsid w:val="007F062A"/>
    <w:rsid w:val="007F1132"/>
    <w:rsid w:val="007F1776"/>
    <w:rsid w:val="007F225F"/>
    <w:rsid w:val="007F44E3"/>
    <w:rsid w:val="007F4CC2"/>
    <w:rsid w:val="007F7E70"/>
    <w:rsid w:val="00801DB9"/>
    <w:rsid w:val="00805A9C"/>
    <w:rsid w:val="00810554"/>
    <w:rsid w:val="00810E7F"/>
    <w:rsid w:val="0081136A"/>
    <w:rsid w:val="00811E64"/>
    <w:rsid w:val="0081225B"/>
    <w:rsid w:val="00814945"/>
    <w:rsid w:val="00814A06"/>
    <w:rsid w:val="0081745E"/>
    <w:rsid w:val="00817884"/>
    <w:rsid w:val="00817B2F"/>
    <w:rsid w:val="00820123"/>
    <w:rsid w:val="00825103"/>
    <w:rsid w:val="0082648C"/>
    <w:rsid w:val="0082790E"/>
    <w:rsid w:val="00827DBD"/>
    <w:rsid w:val="00831A10"/>
    <w:rsid w:val="00833C73"/>
    <w:rsid w:val="0083444B"/>
    <w:rsid w:val="00835358"/>
    <w:rsid w:val="008359D3"/>
    <w:rsid w:val="00835B1E"/>
    <w:rsid w:val="008368C6"/>
    <w:rsid w:val="00836B1B"/>
    <w:rsid w:val="00836FF8"/>
    <w:rsid w:val="00837153"/>
    <w:rsid w:val="0084070A"/>
    <w:rsid w:val="00840EDD"/>
    <w:rsid w:val="00841FDC"/>
    <w:rsid w:val="008424CE"/>
    <w:rsid w:val="0084311A"/>
    <w:rsid w:val="00843A9C"/>
    <w:rsid w:val="00845251"/>
    <w:rsid w:val="008462CB"/>
    <w:rsid w:val="0084688F"/>
    <w:rsid w:val="00846D1D"/>
    <w:rsid w:val="008511DA"/>
    <w:rsid w:val="00853D3F"/>
    <w:rsid w:val="00856263"/>
    <w:rsid w:val="008563E0"/>
    <w:rsid w:val="00856F97"/>
    <w:rsid w:val="00860AF0"/>
    <w:rsid w:val="00861893"/>
    <w:rsid w:val="008643A0"/>
    <w:rsid w:val="00865DF5"/>
    <w:rsid w:val="0086712E"/>
    <w:rsid w:val="0086753C"/>
    <w:rsid w:val="008733D0"/>
    <w:rsid w:val="00875A49"/>
    <w:rsid w:val="008761E4"/>
    <w:rsid w:val="0088009E"/>
    <w:rsid w:val="00883D7C"/>
    <w:rsid w:val="00883F5B"/>
    <w:rsid w:val="00885AD3"/>
    <w:rsid w:val="008906A3"/>
    <w:rsid w:val="00890FF1"/>
    <w:rsid w:val="00893010"/>
    <w:rsid w:val="00893163"/>
    <w:rsid w:val="008939CB"/>
    <w:rsid w:val="00893D2C"/>
    <w:rsid w:val="00894844"/>
    <w:rsid w:val="0089681A"/>
    <w:rsid w:val="00897D26"/>
    <w:rsid w:val="0089D856"/>
    <w:rsid w:val="008A1477"/>
    <w:rsid w:val="008A25EE"/>
    <w:rsid w:val="008A2DAC"/>
    <w:rsid w:val="008A488C"/>
    <w:rsid w:val="008A48B8"/>
    <w:rsid w:val="008A4BE9"/>
    <w:rsid w:val="008A4FB4"/>
    <w:rsid w:val="008B135E"/>
    <w:rsid w:val="008B4665"/>
    <w:rsid w:val="008B497C"/>
    <w:rsid w:val="008C174B"/>
    <w:rsid w:val="008C1B92"/>
    <w:rsid w:val="008C20B6"/>
    <w:rsid w:val="008C295E"/>
    <w:rsid w:val="008C325A"/>
    <w:rsid w:val="008C4E11"/>
    <w:rsid w:val="008C7D67"/>
    <w:rsid w:val="008D0CBB"/>
    <w:rsid w:val="008D2CA5"/>
    <w:rsid w:val="008D3707"/>
    <w:rsid w:val="008D386B"/>
    <w:rsid w:val="008E026D"/>
    <w:rsid w:val="008E0724"/>
    <w:rsid w:val="008E0E4B"/>
    <w:rsid w:val="008E223F"/>
    <w:rsid w:val="008F006B"/>
    <w:rsid w:val="008F095B"/>
    <w:rsid w:val="008F3989"/>
    <w:rsid w:val="008F3B50"/>
    <w:rsid w:val="00901D5A"/>
    <w:rsid w:val="00905272"/>
    <w:rsid w:val="00906EFC"/>
    <w:rsid w:val="009071EE"/>
    <w:rsid w:val="00907911"/>
    <w:rsid w:val="0091029D"/>
    <w:rsid w:val="0091061E"/>
    <w:rsid w:val="0091265D"/>
    <w:rsid w:val="00912D0B"/>
    <w:rsid w:val="00913FEE"/>
    <w:rsid w:val="009174E2"/>
    <w:rsid w:val="00917AB0"/>
    <w:rsid w:val="00922027"/>
    <w:rsid w:val="00922605"/>
    <w:rsid w:val="00922C30"/>
    <w:rsid w:val="00923D33"/>
    <w:rsid w:val="0092402E"/>
    <w:rsid w:val="009247C6"/>
    <w:rsid w:val="0092483C"/>
    <w:rsid w:val="00925801"/>
    <w:rsid w:val="00933218"/>
    <w:rsid w:val="0093359B"/>
    <w:rsid w:val="009338EC"/>
    <w:rsid w:val="00933E76"/>
    <w:rsid w:val="0093444C"/>
    <w:rsid w:val="00936BA7"/>
    <w:rsid w:val="0093786C"/>
    <w:rsid w:val="00941965"/>
    <w:rsid w:val="00941C59"/>
    <w:rsid w:val="0094219E"/>
    <w:rsid w:val="00944B41"/>
    <w:rsid w:val="00945844"/>
    <w:rsid w:val="00946311"/>
    <w:rsid w:val="0094658F"/>
    <w:rsid w:val="00946F21"/>
    <w:rsid w:val="00950218"/>
    <w:rsid w:val="009515F4"/>
    <w:rsid w:val="00951870"/>
    <w:rsid w:val="00951F18"/>
    <w:rsid w:val="009532A0"/>
    <w:rsid w:val="0095668C"/>
    <w:rsid w:val="00956CD5"/>
    <w:rsid w:val="00957174"/>
    <w:rsid w:val="00960828"/>
    <w:rsid w:val="00963785"/>
    <w:rsid w:val="00963F3B"/>
    <w:rsid w:val="00964585"/>
    <w:rsid w:val="009648D2"/>
    <w:rsid w:val="00966067"/>
    <w:rsid w:val="009673C5"/>
    <w:rsid w:val="00967C47"/>
    <w:rsid w:val="00971627"/>
    <w:rsid w:val="00971E6B"/>
    <w:rsid w:val="009725CB"/>
    <w:rsid w:val="0097647C"/>
    <w:rsid w:val="00977654"/>
    <w:rsid w:val="00977D6D"/>
    <w:rsid w:val="00980E01"/>
    <w:rsid w:val="00982375"/>
    <w:rsid w:val="00983ACA"/>
    <w:rsid w:val="00983ED4"/>
    <w:rsid w:val="00984CFD"/>
    <w:rsid w:val="00984D2F"/>
    <w:rsid w:val="00987621"/>
    <w:rsid w:val="00987AEF"/>
    <w:rsid w:val="00990D9D"/>
    <w:rsid w:val="00992091"/>
    <w:rsid w:val="009948DC"/>
    <w:rsid w:val="00994AA8"/>
    <w:rsid w:val="009A0846"/>
    <w:rsid w:val="009A1A5A"/>
    <w:rsid w:val="009A1C89"/>
    <w:rsid w:val="009A3B57"/>
    <w:rsid w:val="009A3F09"/>
    <w:rsid w:val="009B07E5"/>
    <w:rsid w:val="009B234C"/>
    <w:rsid w:val="009B3747"/>
    <w:rsid w:val="009B7828"/>
    <w:rsid w:val="009C0328"/>
    <w:rsid w:val="009C0B16"/>
    <w:rsid w:val="009C0EB8"/>
    <w:rsid w:val="009C100F"/>
    <w:rsid w:val="009C14BD"/>
    <w:rsid w:val="009C4520"/>
    <w:rsid w:val="009C6CCF"/>
    <w:rsid w:val="009D1CB2"/>
    <w:rsid w:val="009D3EB7"/>
    <w:rsid w:val="009E0E69"/>
    <w:rsid w:val="009E2ABD"/>
    <w:rsid w:val="009E2C57"/>
    <w:rsid w:val="009E4324"/>
    <w:rsid w:val="009E4BC7"/>
    <w:rsid w:val="009E6EBD"/>
    <w:rsid w:val="009F1EF5"/>
    <w:rsid w:val="009F3EC5"/>
    <w:rsid w:val="009F53BB"/>
    <w:rsid w:val="00A046EB"/>
    <w:rsid w:val="00A04FE9"/>
    <w:rsid w:val="00A06505"/>
    <w:rsid w:val="00A06BF7"/>
    <w:rsid w:val="00A06EEA"/>
    <w:rsid w:val="00A10FC1"/>
    <w:rsid w:val="00A11192"/>
    <w:rsid w:val="00A12E81"/>
    <w:rsid w:val="00A13697"/>
    <w:rsid w:val="00A14185"/>
    <w:rsid w:val="00A14392"/>
    <w:rsid w:val="00A162CB"/>
    <w:rsid w:val="00A1709B"/>
    <w:rsid w:val="00A21A45"/>
    <w:rsid w:val="00A221D1"/>
    <w:rsid w:val="00A2221A"/>
    <w:rsid w:val="00A22B2C"/>
    <w:rsid w:val="00A22D2B"/>
    <w:rsid w:val="00A23E12"/>
    <w:rsid w:val="00A24897"/>
    <w:rsid w:val="00A2598B"/>
    <w:rsid w:val="00A2668A"/>
    <w:rsid w:val="00A275F3"/>
    <w:rsid w:val="00A302EB"/>
    <w:rsid w:val="00A3044F"/>
    <w:rsid w:val="00A31809"/>
    <w:rsid w:val="00A318DD"/>
    <w:rsid w:val="00A321BB"/>
    <w:rsid w:val="00A35D0D"/>
    <w:rsid w:val="00A36211"/>
    <w:rsid w:val="00A36DA0"/>
    <w:rsid w:val="00A42986"/>
    <w:rsid w:val="00A44B08"/>
    <w:rsid w:val="00A474BE"/>
    <w:rsid w:val="00A510C6"/>
    <w:rsid w:val="00A51474"/>
    <w:rsid w:val="00A52A92"/>
    <w:rsid w:val="00A57D3E"/>
    <w:rsid w:val="00A57E33"/>
    <w:rsid w:val="00A62AE4"/>
    <w:rsid w:val="00A63BCD"/>
    <w:rsid w:val="00A70F15"/>
    <w:rsid w:val="00A716AF"/>
    <w:rsid w:val="00A7497B"/>
    <w:rsid w:val="00A750F0"/>
    <w:rsid w:val="00A75B26"/>
    <w:rsid w:val="00A76683"/>
    <w:rsid w:val="00A770AC"/>
    <w:rsid w:val="00A8165C"/>
    <w:rsid w:val="00A84134"/>
    <w:rsid w:val="00A84720"/>
    <w:rsid w:val="00A869E6"/>
    <w:rsid w:val="00A870DC"/>
    <w:rsid w:val="00A908C2"/>
    <w:rsid w:val="00A90A76"/>
    <w:rsid w:val="00A91486"/>
    <w:rsid w:val="00A94E30"/>
    <w:rsid w:val="00AA0404"/>
    <w:rsid w:val="00AA1B45"/>
    <w:rsid w:val="00AA2D85"/>
    <w:rsid w:val="00AA4444"/>
    <w:rsid w:val="00AA71D8"/>
    <w:rsid w:val="00AA74FF"/>
    <w:rsid w:val="00AA76A5"/>
    <w:rsid w:val="00AB01F6"/>
    <w:rsid w:val="00AB4FF3"/>
    <w:rsid w:val="00AC05FE"/>
    <w:rsid w:val="00AC0A1D"/>
    <w:rsid w:val="00AC2884"/>
    <w:rsid w:val="00AC500C"/>
    <w:rsid w:val="00ACACF4"/>
    <w:rsid w:val="00AD17AC"/>
    <w:rsid w:val="00AD2667"/>
    <w:rsid w:val="00AD26C8"/>
    <w:rsid w:val="00AD2E66"/>
    <w:rsid w:val="00AD3FCE"/>
    <w:rsid w:val="00AD6308"/>
    <w:rsid w:val="00AD6533"/>
    <w:rsid w:val="00AD7248"/>
    <w:rsid w:val="00AE0459"/>
    <w:rsid w:val="00AE1B29"/>
    <w:rsid w:val="00AE3805"/>
    <w:rsid w:val="00AE3C9B"/>
    <w:rsid w:val="00AE5C34"/>
    <w:rsid w:val="00AE7F2F"/>
    <w:rsid w:val="00AF18C2"/>
    <w:rsid w:val="00AF20BF"/>
    <w:rsid w:val="00AF223E"/>
    <w:rsid w:val="00AF2AD3"/>
    <w:rsid w:val="00AF2FD7"/>
    <w:rsid w:val="00AF317D"/>
    <w:rsid w:val="00AF53D6"/>
    <w:rsid w:val="00AF6951"/>
    <w:rsid w:val="00AF7939"/>
    <w:rsid w:val="00B005B6"/>
    <w:rsid w:val="00B00B90"/>
    <w:rsid w:val="00B013CD"/>
    <w:rsid w:val="00B0444B"/>
    <w:rsid w:val="00B070B8"/>
    <w:rsid w:val="00B10A5D"/>
    <w:rsid w:val="00B12023"/>
    <w:rsid w:val="00B15D7E"/>
    <w:rsid w:val="00B16E4E"/>
    <w:rsid w:val="00B215B2"/>
    <w:rsid w:val="00B230D1"/>
    <w:rsid w:val="00B251B7"/>
    <w:rsid w:val="00B25F55"/>
    <w:rsid w:val="00B27C66"/>
    <w:rsid w:val="00B27D56"/>
    <w:rsid w:val="00B302E6"/>
    <w:rsid w:val="00B31FCB"/>
    <w:rsid w:val="00B3283A"/>
    <w:rsid w:val="00B33106"/>
    <w:rsid w:val="00B33115"/>
    <w:rsid w:val="00B33EB5"/>
    <w:rsid w:val="00B3588B"/>
    <w:rsid w:val="00B37D92"/>
    <w:rsid w:val="00B40115"/>
    <w:rsid w:val="00B43D78"/>
    <w:rsid w:val="00B520F1"/>
    <w:rsid w:val="00B530BA"/>
    <w:rsid w:val="00B54244"/>
    <w:rsid w:val="00B544D4"/>
    <w:rsid w:val="00B551C0"/>
    <w:rsid w:val="00B60578"/>
    <w:rsid w:val="00B626A0"/>
    <w:rsid w:val="00B635D6"/>
    <w:rsid w:val="00B65443"/>
    <w:rsid w:val="00B65A3A"/>
    <w:rsid w:val="00B6612B"/>
    <w:rsid w:val="00B7090A"/>
    <w:rsid w:val="00B716E0"/>
    <w:rsid w:val="00B739B9"/>
    <w:rsid w:val="00B75D5B"/>
    <w:rsid w:val="00B7707F"/>
    <w:rsid w:val="00B806AB"/>
    <w:rsid w:val="00B80D6F"/>
    <w:rsid w:val="00B81BA7"/>
    <w:rsid w:val="00B83464"/>
    <w:rsid w:val="00B85C19"/>
    <w:rsid w:val="00B87071"/>
    <w:rsid w:val="00B91E6A"/>
    <w:rsid w:val="00B92722"/>
    <w:rsid w:val="00B942D1"/>
    <w:rsid w:val="00B95894"/>
    <w:rsid w:val="00B963EE"/>
    <w:rsid w:val="00B97284"/>
    <w:rsid w:val="00BA013E"/>
    <w:rsid w:val="00BA1220"/>
    <w:rsid w:val="00BA1AC2"/>
    <w:rsid w:val="00BA4730"/>
    <w:rsid w:val="00BA5172"/>
    <w:rsid w:val="00BA7200"/>
    <w:rsid w:val="00BA7563"/>
    <w:rsid w:val="00BA79E7"/>
    <w:rsid w:val="00BB1379"/>
    <w:rsid w:val="00BB288F"/>
    <w:rsid w:val="00BB3E89"/>
    <w:rsid w:val="00BB3F8B"/>
    <w:rsid w:val="00BB4B8C"/>
    <w:rsid w:val="00BB4BB5"/>
    <w:rsid w:val="00BB6314"/>
    <w:rsid w:val="00BC0A71"/>
    <w:rsid w:val="00BC0CAC"/>
    <w:rsid w:val="00BC1AD8"/>
    <w:rsid w:val="00BC27B6"/>
    <w:rsid w:val="00BC322C"/>
    <w:rsid w:val="00BC467B"/>
    <w:rsid w:val="00BC46CA"/>
    <w:rsid w:val="00BC4F0B"/>
    <w:rsid w:val="00BC56AC"/>
    <w:rsid w:val="00BC581C"/>
    <w:rsid w:val="00BC5DE1"/>
    <w:rsid w:val="00BD0B96"/>
    <w:rsid w:val="00BD3352"/>
    <w:rsid w:val="00BD39F9"/>
    <w:rsid w:val="00BD4BBA"/>
    <w:rsid w:val="00BD5ACE"/>
    <w:rsid w:val="00BD73D0"/>
    <w:rsid w:val="00BE0A21"/>
    <w:rsid w:val="00BE20E6"/>
    <w:rsid w:val="00BE290F"/>
    <w:rsid w:val="00BE66F0"/>
    <w:rsid w:val="00BE68C2"/>
    <w:rsid w:val="00BF1100"/>
    <w:rsid w:val="00BF11F7"/>
    <w:rsid w:val="00BF142C"/>
    <w:rsid w:val="00BF3F3A"/>
    <w:rsid w:val="00BF6CED"/>
    <w:rsid w:val="00BF6D3A"/>
    <w:rsid w:val="00C0068E"/>
    <w:rsid w:val="00C02892"/>
    <w:rsid w:val="00C0335A"/>
    <w:rsid w:val="00C04889"/>
    <w:rsid w:val="00C04A94"/>
    <w:rsid w:val="00C04AEE"/>
    <w:rsid w:val="00C04D3D"/>
    <w:rsid w:val="00C051DC"/>
    <w:rsid w:val="00C06056"/>
    <w:rsid w:val="00C07122"/>
    <w:rsid w:val="00C076F4"/>
    <w:rsid w:val="00C11373"/>
    <w:rsid w:val="00C12BDC"/>
    <w:rsid w:val="00C12EA5"/>
    <w:rsid w:val="00C13E9D"/>
    <w:rsid w:val="00C15307"/>
    <w:rsid w:val="00C15E29"/>
    <w:rsid w:val="00C16088"/>
    <w:rsid w:val="00C16504"/>
    <w:rsid w:val="00C169E5"/>
    <w:rsid w:val="00C21C8C"/>
    <w:rsid w:val="00C22370"/>
    <w:rsid w:val="00C23B73"/>
    <w:rsid w:val="00C25E04"/>
    <w:rsid w:val="00C30001"/>
    <w:rsid w:val="00C3062B"/>
    <w:rsid w:val="00C31C91"/>
    <w:rsid w:val="00C3475F"/>
    <w:rsid w:val="00C34A51"/>
    <w:rsid w:val="00C35DE8"/>
    <w:rsid w:val="00C40C0A"/>
    <w:rsid w:val="00C40F57"/>
    <w:rsid w:val="00C42163"/>
    <w:rsid w:val="00C42578"/>
    <w:rsid w:val="00C44396"/>
    <w:rsid w:val="00C45D3C"/>
    <w:rsid w:val="00C46E74"/>
    <w:rsid w:val="00C46E9E"/>
    <w:rsid w:val="00C4739F"/>
    <w:rsid w:val="00C47C45"/>
    <w:rsid w:val="00C51207"/>
    <w:rsid w:val="00C52B3B"/>
    <w:rsid w:val="00C543F4"/>
    <w:rsid w:val="00C54421"/>
    <w:rsid w:val="00C55E06"/>
    <w:rsid w:val="00C56F62"/>
    <w:rsid w:val="00C56FB6"/>
    <w:rsid w:val="00C571A4"/>
    <w:rsid w:val="00C5C786"/>
    <w:rsid w:val="00C67F2B"/>
    <w:rsid w:val="00C759DE"/>
    <w:rsid w:val="00C769F9"/>
    <w:rsid w:val="00C76F67"/>
    <w:rsid w:val="00C8070A"/>
    <w:rsid w:val="00C823D1"/>
    <w:rsid w:val="00C829FE"/>
    <w:rsid w:val="00C82AC1"/>
    <w:rsid w:val="00C83074"/>
    <w:rsid w:val="00C8485E"/>
    <w:rsid w:val="00C85B99"/>
    <w:rsid w:val="00C862CC"/>
    <w:rsid w:val="00C90193"/>
    <w:rsid w:val="00C91218"/>
    <w:rsid w:val="00C91F6A"/>
    <w:rsid w:val="00C9300E"/>
    <w:rsid w:val="00C9303E"/>
    <w:rsid w:val="00C93D14"/>
    <w:rsid w:val="00C94575"/>
    <w:rsid w:val="00C94718"/>
    <w:rsid w:val="00C959C6"/>
    <w:rsid w:val="00C95E38"/>
    <w:rsid w:val="00C96187"/>
    <w:rsid w:val="00CA4BA9"/>
    <w:rsid w:val="00CA529E"/>
    <w:rsid w:val="00CA5B06"/>
    <w:rsid w:val="00CB49CF"/>
    <w:rsid w:val="00CB5815"/>
    <w:rsid w:val="00CB65A3"/>
    <w:rsid w:val="00CB69AE"/>
    <w:rsid w:val="00CB7AF9"/>
    <w:rsid w:val="00CC1CB8"/>
    <w:rsid w:val="00CC59E1"/>
    <w:rsid w:val="00CD0C59"/>
    <w:rsid w:val="00CD0F4B"/>
    <w:rsid w:val="00CD406B"/>
    <w:rsid w:val="00CD439E"/>
    <w:rsid w:val="00CE0C88"/>
    <w:rsid w:val="00CE1843"/>
    <w:rsid w:val="00CE31AE"/>
    <w:rsid w:val="00CE4B4A"/>
    <w:rsid w:val="00CE4CC4"/>
    <w:rsid w:val="00CE7177"/>
    <w:rsid w:val="00CF0CE3"/>
    <w:rsid w:val="00CF2936"/>
    <w:rsid w:val="00CF518D"/>
    <w:rsid w:val="00CF6FAC"/>
    <w:rsid w:val="00D03372"/>
    <w:rsid w:val="00D03871"/>
    <w:rsid w:val="00D0388E"/>
    <w:rsid w:val="00D040EF"/>
    <w:rsid w:val="00D04406"/>
    <w:rsid w:val="00D06664"/>
    <w:rsid w:val="00D06C3C"/>
    <w:rsid w:val="00D13CB8"/>
    <w:rsid w:val="00D140D4"/>
    <w:rsid w:val="00D14DBF"/>
    <w:rsid w:val="00D15561"/>
    <w:rsid w:val="00D2017F"/>
    <w:rsid w:val="00D207CE"/>
    <w:rsid w:val="00D20953"/>
    <w:rsid w:val="00D20CBC"/>
    <w:rsid w:val="00D22D58"/>
    <w:rsid w:val="00D22F80"/>
    <w:rsid w:val="00D25E28"/>
    <w:rsid w:val="00D33625"/>
    <w:rsid w:val="00D33948"/>
    <w:rsid w:val="00D34087"/>
    <w:rsid w:val="00D36940"/>
    <w:rsid w:val="00D3741C"/>
    <w:rsid w:val="00D37B83"/>
    <w:rsid w:val="00D40C20"/>
    <w:rsid w:val="00D45C9A"/>
    <w:rsid w:val="00D47325"/>
    <w:rsid w:val="00D47501"/>
    <w:rsid w:val="00D54B62"/>
    <w:rsid w:val="00D54B9C"/>
    <w:rsid w:val="00D60307"/>
    <w:rsid w:val="00D61AB6"/>
    <w:rsid w:val="00D61FC8"/>
    <w:rsid w:val="00D63BA9"/>
    <w:rsid w:val="00D6535E"/>
    <w:rsid w:val="00D65369"/>
    <w:rsid w:val="00D656E6"/>
    <w:rsid w:val="00D661E3"/>
    <w:rsid w:val="00D672BF"/>
    <w:rsid w:val="00D720B0"/>
    <w:rsid w:val="00D75564"/>
    <w:rsid w:val="00D7613B"/>
    <w:rsid w:val="00D76373"/>
    <w:rsid w:val="00D765C2"/>
    <w:rsid w:val="00D76848"/>
    <w:rsid w:val="00D83686"/>
    <w:rsid w:val="00D83C73"/>
    <w:rsid w:val="00D83D60"/>
    <w:rsid w:val="00D84959"/>
    <w:rsid w:val="00D84982"/>
    <w:rsid w:val="00D852EB"/>
    <w:rsid w:val="00D93643"/>
    <w:rsid w:val="00D94038"/>
    <w:rsid w:val="00D95365"/>
    <w:rsid w:val="00D95527"/>
    <w:rsid w:val="00D965C8"/>
    <w:rsid w:val="00D97B9F"/>
    <w:rsid w:val="00DA13CD"/>
    <w:rsid w:val="00DA2151"/>
    <w:rsid w:val="00DA241D"/>
    <w:rsid w:val="00DA246D"/>
    <w:rsid w:val="00DA346A"/>
    <w:rsid w:val="00DA3AFA"/>
    <w:rsid w:val="00DA4182"/>
    <w:rsid w:val="00DA5584"/>
    <w:rsid w:val="00DA7E66"/>
    <w:rsid w:val="00DB1049"/>
    <w:rsid w:val="00DB300F"/>
    <w:rsid w:val="00DB40E3"/>
    <w:rsid w:val="00DB4B98"/>
    <w:rsid w:val="00DB5950"/>
    <w:rsid w:val="00DB6054"/>
    <w:rsid w:val="00DB7396"/>
    <w:rsid w:val="00DB76E7"/>
    <w:rsid w:val="00DB7984"/>
    <w:rsid w:val="00DB79C3"/>
    <w:rsid w:val="00DC0513"/>
    <w:rsid w:val="00DC112D"/>
    <w:rsid w:val="00DC341C"/>
    <w:rsid w:val="00DC5438"/>
    <w:rsid w:val="00DC6CD2"/>
    <w:rsid w:val="00DC7A32"/>
    <w:rsid w:val="00DD1968"/>
    <w:rsid w:val="00DD37BF"/>
    <w:rsid w:val="00DD6611"/>
    <w:rsid w:val="00DD66B1"/>
    <w:rsid w:val="00DD6FAC"/>
    <w:rsid w:val="00DE0313"/>
    <w:rsid w:val="00DE188E"/>
    <w:rsid w:val="00DE258B"/>
    <w:rsid w:val="00DE2CAD"/>
    <w:rsid w:val="00DE343C"/>
    <w:rsid w:val="00DE386B"/>
    <w:rsid w:val="00DE4016"/>
    <w:rsid w:val="00DE4FC4"/>
    <w:rsid w:val="00DF0660"/>
    <w:rsid w:val="00DF500C"/>
    <w:rsid w:val="00DF5A56"/>
    <w:rsid w:val="00DF5E3F"/>
    <w:rsid w:val="00DF6FCD"/>
    <w:rsid w:val="00DF71B0"/>
    <w:rsid w:val="00E002AC"/>
    <w:rsid w:val="00E00769"/>
    <w:rsid w:val="00E01217"/>
    <w:rsid w:val="00E02B49"/>
    <w:rsid w:val="00E057AA"/>
    <w:rsid w:val="00E05FAF"/>
    <w:rsid w:val="00E06459"/>
    <w:rsid w:val="00E1134C"/>
    <w:rsid w:val="00E14635"/>
    <w:rsid w:val="00E14B1B"/>
    <w:rsid w:val="00E14BF0"/>
    <w:rsid w:val="00E155F1"/>
    <w:rsid w:val="00E17B52"/>
    <w:rsid w:val="00E203FD"/>
    <w:rsid w:val="00E21571"/>
    <w:rsid w:val="00E21A6B"/>
    <w:rsid w:val="00E2419B"/>
    <w:rsid w:val="00E24AA3"/>
    <w:rsid w:val="00E26C91"/>
    <w:rsid w:val="00E275F1"/>
    <w:rsid w:val="00E3082A"/>
    <w:rsid w:val="00E31472"/>
    <w:rsid w:val="00E33562"/>
    <w:rsid w:val="00E33925"/>
    <w:rsid w:val="00E351EC"/>
    <w:rsid w:val="00E35AF8"/>
    <w:rsid w:val="00E36FF8"/>
    <w:rsid w:val="00E374DE"/>
    <w:rsid w:val="00E40768"/>
    <w:rsid w:val="00E41FA1"/>
    <w:rsid w:val="00E425C2"/>
    <w:rsid w:val="00E47F6F"/>
    <w:rsid w:val="00E50B2C"/>
    <w:rsid w:val="00E52FA2"/>
    <w:rsid w:val="00E56C89"/>
    <w:rsid w:val="00E5755E"/>
    <w:rsid w:val="00E630E6"/>
    <w:rsid w:val="00E64C87"/>
    <w:rsid w:val="00E652AF"/>
    <w:rsid w:val="00E669A7"/>
    <w:rsid w:val="00E6745B"/>
    <w:rsid w:val="00E713EC"/>
    <w:rsid w:val="00E7394A"/>
    <w:rsid w:val="00E81998"/>
    <w:rsid w:val="00E819CB"/>
    <w:rsid w:val="00E828B1"/>
    <w:rsid w:val="00E8461D"/>
    <w:rsid w:val="00E8495A"/>
    <w:rsid w:val="00E86E69"/>
    <w:rsid w:val="00E87C62"/>
    <w:rsid w:val="00E9004B"/>
    <w:rsid w:val="00E90C5B"/>
    <w:rsid w:val="00E90CFB"/>
    <w:rsid w:val="00E9239C"/>
    <w:rsid w:val="00E92FD9"/>
    <w:rsid w:val="00E93F17"/>
    <w:rsid w:val="00E95D5B"/>
    <w:rsid w:val="00E9656A"/>
    <w:rsid w:val="00EA01BC"/>
    <w:rsid w:val="00EA07DA"/>
    <w:rsid w:val="00EA0F88"/>
    <w:rsid w:val="00EA1385"/>
    <w:rsid w:val="00EA1A75"/>
    <w:rsid w:val="00EA4777"/>
    <w:rsid w:val="00EA6D99"/>
    <w:rsid w:val="00EA7155"/>
    <w:rsid w:val="00EB050E"/>
    <w:rsid w:val="00EB1EFB"/>
    <w:rsid w:val="00EB24BC"/>
    <w:rsid w:val="00EB524B"/>
    <w:rsid w:val="00EB5879"/>
    <w:rsid w:val="00EB6F0E"/>
    <w:rsid w:val="00EB7FAF"/>
    <w:rsid w:val="00EC20E0"/>
    <w:rsid w:val="00EC3981"/>
    <w:rsid w:val="00EC5165"/>
    <w:rsid w:val="00ED0308"/>
    <w:rsid w:val="00ED0995"/>
    <w:rsid w:val="00ED17F6"/>
    <w:rsid w:val="00ED3F3F"/>
    <w:rsid w:val="00ED4829"/>
    <w:rsid w:val="00ED4C08"/>
    <w:rsid w:val="00ED5B2A"/>
    <w:rsid w:val="00ED5D71"/>
    <w:rsid w:val="00EE1A29"/>
    <w:rsid w:val="00EE7169"/>
    <w:rsid w:val="00EF05EB"/>
    <w:rsid w:val="00EF2765"/>
    <w:rsid w:val="00EF2E28"/>
    <w:rsid w:val="00EF616C"/>
    <w:rsid w:val="00F00861"/>
    <w:rsid w:val="00F02174"/>
    <w:rsid w:val="00F02CB8"/>
    <w:rsid w:val="00F0390A"/>
    <w:rsid w:val="00F053C3"/>
    <w:rsid w:val="00F07ADA"/>
    <w:rsid w:val="00F1130C"/>
    <w:rsid w:val="00F13FE5"/>
    <w:rsid w:val="00F1548E"/>
    <w:rsid w:val="00F169FA"/>
    <w:rsid w:val="00F16B4D"/>
    <w:rsid w:val="00F21145"/>
    <w:rsid w:val="00F24877"/>
    <w:rsid w:val="00F25A0C"/>
    <w:rsid w:val="00F25FD6"/>
    <w:rsid w:val="00F270BF"/>
    <w:rsid w:val="00F3081C"/>
    <w:rsid w:val="00F31C71"/>
    <w:rsid w:val="00F336DB"/>
    <w:rsid w:val="00F3426B"/>
    <w:rsid w:val="00F413A8"/>
    <w:rsid w:val="00F41585"/>
    <w:rsid w:val="00F43081"/>
    <w:rsid w:val="00F45212"/>
    <w:rsid w:val="00F46198"/>
    <w:rsid w:val="00F462E4"/>
    <w:rsid w:val="00F51BF1"/>
    <w:rsid w:val="00F52D23"/>
    <w:rsid w:val="00F569D0"/>
    <w:rsid w:val="00F601CD"/>
    <w:rsid w:val="00F604C9"/>
    <w:rsid w:val="00F63C8F"/>
    <w:rsid w:val="00F64117"/>
    <w:rsid w:val="00F65BB1"/>
    <w:rsid w:val="00F65F90"/>
    <w:rsid w:val="00F70BFE"/>
    <w:rsid w:val="00F72611"/>
    <w:rsid w:val="00F741F6"/>
    <w:rsid w:val="00F746BA"/>
    <w:rsid w:val="00F75418"/>
    <w:rsid w:val="00F76231"/>
    <w:rsid w:val="00F8167D"/>
    <w:rsid w:val="00F82C00"/>
    <w:rsid w:val="00F82EE8"/>
    <w:rsid w:val="00F872FF"/>
    <w:rsid w:val="00F87AC0"/>
    <w:rsid w:val="00F915DB"/>
    <w:rsid w:val="00F92B27"/>
    <w:rsid w:val="00F946E4"/>
    <w:rsid w:val="00F94C78"/>
    <w:rsid w:val="00F96DBD"/>
    <w:rsid w:val="00FA0977"/>
    <w:rsid w:val="00FA22FA"/>
    <w:rsid w:val="00FA34B0"/>
    <w:rsid w:val="00FA361E"/>
    <w:rsid w:val="00FA5885"/>
    <w:rsid w:val="00FA604A"/>
    <w:rsid w:val="00FB0080"/>
    <w:rsid w:val="00FB227C"/>
    <w:rsid w:val="00FB3BCB"/>
    <w:rsid w:val="00FB4AD5"/>
    <w:rsid w:val="00FB7C82"/>
    <w:rsid w:val="00FC1288"/>
    <w:rsid w:val="00FC138B"/>
    <w:rsid w:val="00FC4CA1"/>
    <w:rsid w:val="00FD0157"/>
    <w:rsid w:val="00FD116A"/>
    <w:rsid w:val="00FD2AC5"/>
    <w:rsid w:val="00FD5B5D"/>
    <w:rsid w:val="00FD6506"/>
    <w:rsid w:val="00FD6E62"/>
    <w:rsid w:val="00FE1399"/>
    <w:rsid w:val="00FE216B"/>
    <w:rsid w:val="00FE3C59"/>
    <w:rsid w:val="00FE4B5C"/>
    <w:rsid w:val="00FF1ECC"/>
    <w:rsid w:val="00FF23E1"/>
    <w:rsid w:val="00FF599C"/>
    <w:rsid w:val="00FF60CB"/>
    <w:rsid w:val="0110E732"/>
    <w:rsid w:val="011C59FE"/>
    <w:rsid w:val="0122020B"/>
    <w:rsid w:val="01297735"/>
    <w:rsid w:val="012B1ADF"/>
    <w:rsid w:val="013699DD"/>
    <w:rsid w:val="015A550F"/>
    <w:rsid w:val="01662172"/>
    <w:rsid w:val="01730FA3"/>
    <w:rsid w:val="01783AFE"/>
    <w:rsid w:val="0179EE79"/>
    <w:rsid w:val="0186D497"/>
    <w:rsid w:val="01ADE9E0"/>
    <w:rsid w:val="01D09FFC"/>
    <w:rsid w:val="01D0FA38"/>
    <w:rsid w:val="01E15625"/>
    <w:rsid w:val="0209E455"/>
    <w:rsid w:val="02129A5D"/>
    <w:rsid w:val="022B35BF"/>
    <w:rsid w:val="022EC562"/>
    <w:rsid w:val="02464E0D"/>
    <w:rsid w:val="0258C2B4"/>
    <w:rsid w:val="0269B8D3"/>
    <w:rsid w:val="02740C49"/>
    <w:rsid w:val="02754AAD"/>
    <w:rsid w:val="0290C601"/>
    <w:rsid w:val="02A50841"/>
    <w:rsid w:val="02B552C9"/>
    <w:rsid w:val="02B5BBEA"/>
    <w:rsid w:val="02E190A9"/>
    <w:rsid w:val="02E6BA97"/>
    <w:rsid w:val="0302D845"/>
    <w:rsid w:val="030B49F1"/>
    <w:rsid w:val="031D98CB"/>
    <w:rsid w:val="036D0A5B"/>
    <w:rsid w:val="03874407"/>
    <w:rsid w:val="039C9B9B"/>
    <w:rsid w:val="039DB1D9"/>
    <w:rsid w:val="039E12AF"/>
    <w:rsid w:val="03D63C97"/>
    <w:rsid w:val="03DE6006"/>
    <w:rsid w:val="03FBE33F"/>
    <w:rsid w:val="040A6831"/>
    <w:rsid w:val="042E1B3B"/>
    <w:rsid w:val="0462BBA1"/>
    <w:rsid w:val="046D41CD"/>
    <w:rsid w:val="04719E45"/>
    <w:rsid w:val="049A7F75"/>
    <w:rsid w:val="04A486FA"/>
    <w:rsid w:val="04BA75EB"/>
    <w:rsid w:val="04C588DF"/>
    <w:rsid w:val="04EB2691"/>
    <w:rsid w:val="04EE7A0D"/>
    <w:rsid w:val="05038944"/>
    <w:rsid w:val="05235F61"/>
    <w:rsid w:val="0547AA8D"/>
    <w:rsid w:val="055931DA"/>
    <w:rsid w:val="059EF6A4"/>
    <w:rsid w:val="05B7688E"/>
    <w:rsid w:val="05E3CC59"/>
    <w:rsid w:val="05EB8E42"/>
    <w:rsid w:val="05FACFC4"/>
    <w:rsid w:val="05FD53B2"/>
    <w:rsid w:val="05FE8C02"/>
    <w:rsid w:val="060A68B9"/>
    <w:rsid w:val="060CDDCA"/>
    <w:rsid w:val="0614EFAC"/>
    <w:rsid w:val="0615696D"/>
    <w:rsid w:val="0624240E"/>
    <w:rsid w:val="064E6283"/>
    <w:rsid w:val="065BA7FF"/>
    <w:rsid w:val="0679DE7F"/>
    <w:rsid w:val="06898248"/>
    <w:rsid w:val="068D41E4"/>
    <w:rsid w:val="069F19E2"/>
    <w:rsid w:val="06D2A87E"/>
    <w:rsid w:val="06D82D20"/>
    <w:rsid w:val="06F445A8"/>
    <w:rsid w:val="0715B805"/>
    <w:rsid w:val="071D0415"/>
    <w:rsid w:val="0731685A"/>
    <w:rsid w:val="07446A60"/>
    <w:rsid w:val="075DC05D"/>
    <w:rsid w:val="076292E8"/>
    <w:rsid w:val="0763DD17"/>
    <w:rsid w:val="0766F19D"/>
    <w:rsid w:val="0767BFAB"/>
    <w:rsid w:val="078127F8"/>
    <w:rsid w:val="07A3A6C0"/>
    <w:rsid w:val="07C9158E"/>
    <w:rsid w:val="07C92AE5"/>
    <w:rsid w:val="07CEAF0A"/>
    <w:rsid w:val="07ECA06D"/>
    <w:rsid w:val="07F171E5"/>
    <w:rsid w:val="0809D40C"/>
    <w:rsid w:val="08100C9B"/>
    <w:rsid w:val="082A6D4C"/>
    <w:rsid w:val="08557F93"/>
    <w:rsid w:val="08676AED"/>
    <w:rsid w:val="086C358D"/>
    <w:rsid w:val="086E197B"/>
    <w:rsid w:val="087ADA01"/>
    <w:rsid w:val="0885EDDB"/>
    <w:rsid w:val="0893C630"/>
    <w:rsid w:val="08B1053E"/>
    <w:rsid w:val="08DFA671"/>
    <w:rsid w:val="08F4FB80"/>
    <w:rsid w:val="092C4156"/>
    <w:rsid w:val="0954BE87"/>
    <w:rsid w:val="095810A7"/>
    <w:rsid w:val="095A65B9"/>
    <w:rsid w:val="0967076D"/>
    <w:rsid w:val="097C5ACA"/>
    <w:rsid w:val="0986A535"/>
    <w:rsid w:val="099AA504"/>
    <w:rsid w:val="09D324D1"/>
    <w:rsid w:val="09E3D459"/>
    <w:rsid w:val="09EA01E1"/>
    <w:rsid w:val="09F9C6FA"/>
    <w:rsid w:val="0A0FCDE2"/>
    <w:rsid w:val="0A182AE0"/>
    <w:rsid w:val="0A307C19"/>
    <w:rsid w:val="0A4D58C7"/>
    <w:rsid w:val="0A5929E7"/>
    <w:rsid w:val="0B0C3403"/>
    <w:rsid w:val="0B1DA08A"/>
    <w:rsid w:val="0B21D661"/>
    <w:rsid w:val="0B222A92"/>
    <w:rsid w:val="0B38BC5E"/>
    <w:rsid w:val="0B44FF54"/>
    <w:rsid w:val="0B60B307"/>
    <w:rsid w:val="0B84EAFD"/>
    <w:rsid w:val="0BAA23FE"/>
    <w:rsid w:val="0C049515"/>
    <w:rsid w:val="0C0877A8"/>
    <w:rsid w:val="0C095480"/>
    <w:rsid w:val="0C144688"/>
    <w:rsid w:val="0C3A25F1"/>
    <w:rsid w:val="0C58BEB2"/>
    <w:rsid w:val="0C9773B0"/>
    <w:rsid w:val="0CA7947E"/>
    <w:rsid w:val="0CBE5031"/>
    <w:rsid w:val="0CEF78A8"/>
    <w:rsid w:val="0CF887D4"/>
    <w:rsid w:val="0D0FD63F"/>
    <w:rsid w:val="0D1CD77F"/>
    <w:rsid w:val="0D3FA6B0"/>
    <w:rsid w:val="0D59F4AD"/>
    <w:rsid w:val="0D5F67AD"/>
    <w:rsid w:val="0D63F680"/>
    <w:rsid w:val="0D816CB9"/>
    <w:rsid w:val="0D9EA3CD"/>
    <w:rsid w:val="0DCEA4A1"/>
    <w:rsid w:val="0E349357"/>
    <w:rsid w:val="0E4350F3"/>
    <w:rsid w:val="0E4A8166"/>
    <w:rsid w:val="0E55DFEE"/>
    <w:rsid w:val="0E56F9F1"/>
    <w:rsid w:val="0E62B0F6"/>
    <w:rsid w:val="0E651832"/>
    <w:rsid w:val="0E6A0035"/>
    <w:rsid w:val="0E6A4CB6"/>
    <w:rsid w:val="0E6FC5C8"/>
    <w:rsid w:val="0E806FF0"/>
    <w:rsid w:val="0E8CA24B"/>
    <w:rsid w:val="0E936BD5"/>
    <w:rsid w:val="0EA825C7"/>
    <w:rsid w:val="0EA99238"/>
    <w:rsid w:val="0EEE3257"/>
    <w:rsid w:val="0F5C202D"/>
    <w:rsid w:val="0F63E719"/>
    <w:rsid w:val="0F642B5F"/>
    <w:rsid w:val="0F7654B2"/>
    <w:rsid w:val="0F7D32E5"/>
    <w:rsid w:val="0F90A280"/>
    <w:rsid w:val="0F92ECCB"/>
    <w:rsid w:val="0FB0AF23"/>
    <w:rsid w:val="0FDC95FE"/>
    <w:rsid w:val="103908F5"/>
    <w:rsid w:val="106AE9E4"/>
    <w:rsid w:val="10A61FD2"/>
    <w:rsid w:val="10C3E65B"/>
    <w:rsid w:val="10D90257"/>
    <w:rsid w:val="1102646F"/>
    <w:rsid w:val="110AF215"/>
    <w:rsid w:val="110D6E41"/>
    <w:rsid w:val="113AF183"/>
    <w:rsid w:val="114E800A"/>
    <w:rsid w:val="11533073"/>
    <w:rsid w:val="11572C22"/>
    <w:rsid w:val="11898087"/>
    <w:rsid w:val="1199F086"/>
    <w:rsid w:val="11A1D95B"/>
    <w:rsid w:val="11B26365"/>
    <w:rsid w:val="11D1EA22"/>
    <w:rsid w:val="120285C3"/>
    <w:rsid w:val="121CE947"/>
    <w:rsid w:val="1254D257"/>
    <w:rsid w:val="1299E9EA"/>
    <w:rsid w:val="12AA48C7"/>
    <w:rsid w:val="12C18087"/>
    <w:rsid w:val="12C6D991"/>
    <w:rsid w:val="12CE092D"/>
    <w:rsid w:val="12D237C0"/>
    <w:rsid w:val="12DA0518"/>
    <w:rsid w:val="12DC833A"/>
    <w:rsid w:val="12E0E2DA"/>
    <w:rsid w:val="13185B90"/>
    <w:rsid w:val="13348443"/>
    <w:rsid w:val="1361BB98"/>
    <w:rsid w:val="13B8B9A8"/>
    <w:rsid w:val="13CF8B8D"/>
    <w:rsid w:val="1404C9D6"/>
    <w:rsid w:val="14365A20"/>
    <w:rsid w:val="143F2325"/>
    <w:rsid w:val="1442CC62"/>
    <w:rsid w:val="145E64BC"/>
    <w:rsid w:val="14602E6D"/>
    <w:rsid w:val="1461E21C"/>
    <w:rsid w:val="1463D097"/>
    <w:rsid w:val="1467A494"/>
    <w:rsid w:val="14697696"/>
    <w:rsid w:val="1470E928"/>
    <w:rsid w:val="14771919"/>
    <w:rsid w:val="14CBB38A"/>
    <w:rsid w:val="14E2EDBD"/>
    <w:rsid w:val="14E4C0A7"/>
    <w:rsid w:val="151548D9"/>
    <w:rsid w:val="1548FA1C"/>
    <w:rsid w:val="1556A855"/>
    <w:rsid w:val="15571431"/>
    <w:rsid w:val="15632D25"/>
    <w:rsid w:val="157DD700"/>
    <w:rsid w:val="157E2F21"/>
    <w:rsid w:val="1581F11B"/>
    <w:rsid w:val="15853F87"/>
    <w:rsid w:val="15B9F1EC"/>
    <w:rsid w:val="15CA7D7D"/>
    <w:rsid w:val="15CAC1C3"/>
    <w:rsid w:val="15D09197"/>
    <w:rsid w:val="15D79F30"/>
    <w:rsid w:val="15FAAF02"/>
    <w:rsid w:val="16022B89"/>
    <w:rsid w:val="1612C6BC"/>
    <w:rsid w:val="1625AD8F"/>
    <w:rsid w:val="16285173"/>
    <w:rsid w:val="162B6823"/>
    <w:rsid w:val="163532BD"/>
    <w:rsid w:val="163CCC01"/>
    <w:rsid w:val="1670D94F"/>
    <w:rsid w:val="168D3858"/>
    <w:rsid w:val="1691C28D"/>
    <w:rsid w:val="16AFD917"/>
    <w:rsid w:val="16C48FF5"/>
    <w:rsid w:val="16CADED6"/>
    <w:rsid w:val="16D624AC"/>
    <w:rsid w:val="16E10758"/>
    <w:rsid w:val="16E89815"/>
    <w:rsid w:val="16FDE57F"/>
    <w:rsid w:val="17533E18"/>
    <w:rsid w:val="1792F673"/>
    <w:rsid w:val="17E7A7E3"/>
    <w:rsid w:val="17FB8E77"/>
    <w:rsid w:val="180ABA12"/>
    <w:rsid w:val="181FF7D6"/>
    <w:rsid w:val="184991D0"/>
    <w:rsid w:val="1871F50D"/>
    <w:rsid w:val="18835E98"/>
    <w:rsid w:val="189320B3"/>
    <w:rsid w:val="1897B247"/>
    <w:rsid w:val="18BBF56C"/>
    <w:rsid w:val="18E19DC0"/>
    <w:rsid w:val="18E3C7EF"/>
    <w:rsid w:val="18E70C8F"/>
    <w:rsid w:val="18FE20C6"/>
    <w:rsid w:val="19035C28"/>
    <w:rsid w:val="19236E28"/>
    <w:rsid w:val="19352B55"/>
    <w:rsid w:val="19400879"/>
    <w:rsid w:val="194B738A"/>
    <w:rsid w:val="1952F49A"/>
    <w:rsid w:val="195E71B8"/>
    <w:rsid w:val="196B1B7F"/>
    <w:rsid w:val="1994263B"/>
    <w:rsid w:val="19975DC4"/>
    <w:rsid w:val="19BBC00A"/>
    <w:rsid w:val="19E52A9F"/>
    <w:rsid w:val="19EF0C4B"/>
    <w:rsid w:val="1A1C5ADB"/>
    <w:rsid w:val="1A1F2EF9"/>
    <w:rsid w:val="1A51A044"/>
    <w:rsid w:val="1A55B9A6"/>
    <w:rsid w:val="1A57C5CD"/>
    <w:rsid w:val="1AA20045"/>
    <w:rsid w:val="1AA2FF53"/>
    <w:rsid w:val="1AAFD7E3"/>
    <w:rsid w:val="1AB3F197"/>
    <w:rsid w:val="1ABA1447"/>
    <w:rsid w:val="1ACD947B"/>
    <w:rsid w:val="1ACE3427"/>
    <w:rsid w:val="1ADBACE4"/>
    <w:rsid w:val="1AE743EB"/>
    <w:rsid w:val="1AEA1AAC"/>
    <w:rsid w:val="1AEB0C8F"/>
    <w:rsid w:val="1B16F027"/>
    <w:rsid w:val="1B1F48A5"/>
    <w:rsid w:val="1B20A994"/>
    <w:rsid w:val="1B27C035"/>
    <w:rsid w:val="1B2FB859"/>
    <w:rsid w:val="1B467AFC"/>
    <w:rsid w:val="1B635101"/>
    <w:rsid w:val="1B64F4D2"/>
    <w:rsid w:val="1B8540C2"/>
    <w:rsid w:val="1B87B620"/>
    <w:rsid w:val="1B95C885"/>
    <w:rsid w:val="1BB45663"/>
    <w:rsid w:val="1BC3CB8D"/>
    <w:rsid w:val="1BE143B2"/>
    <w:rsid w:val="1C17F13B"/>
    <w:rsid w:val="1C3079EE"/>
    <w:rsid w:val="1C588C25"/>
    <w:rsid w:val="1C7644E6"/>
    <w:rsid w:val="1CC9736F"/>
    <w:rsid w:val="1CCFAF1F"/>
    <w:rsid w:val="1CE6A02D"/>
    <w:rsid w:val="1CF0635A"/>
    <w:rsid w:val="1D03D2E2"/>
    <w:rsid w:val="1D2E3560"/>
    <w:rsid w:val="1D53FEA6"/>
    <w:rsid w:val="1D79C811"/>
    <w:rsid w:val="1D95DFD2"/>
    <w:rsid w:val="1DB3CDD6"/>
    <w:rsid w:val="1DCF5A69"/>
    <w:rsid w:val="1E04A87C"/>
    <w:rsid w:val="1E2A37BD"/>
    <w:rsid w:val="1E578E47"/>
    <w:rsid w:val="1E63E958"/>
    <w:rsid w:val="1E9372B8"/>
    <w:rsid w:val="1E9B0CC4"/>
    <w:rsid w:val="1EC3DCFB"/>
    <w:rsid w:val="1EC88C37"/>
    <w:rsid w:val="1ED2F366"/>
    <w:rsid w:val="1EDE2BE1"/>
    <w:rsid w:val="1EDFAAE3"/>
    <w:rsid w:val="1EE30E3B"/>
    <w:rsid w:val="1EE81B7A"/>
    <w:rsid w:val="1EED5D98"/>
    <w:rsid w:val="1F1EA2E1"/>
    <w:rsid w:val="1F447FCD"/>
    <w:rsid w:val="1F5258FA"/>
    <w:rsid w:val="1F5ED487"/>
    <w:rsid w:val="1F7549E9"/>
    <w:rsid w:val="1F793EC2"/>
    <w:rsid w:val="1F89EA22"/>
    <w:rsid w:val="1F9FDE4D"/>
    <w:rsid w:val="1FD05860"/>
    <w:rsid w:val="2002A7BE"/>
    <w:rsid w:val="2005D186"/>
    <w:rsid w:val="204129D2"/>
    <w:rsid w:val="207DFC88"/>
    <w:rsid w:val="20856395"/>
    <w:rsid w:val="20C6B634"/>
    <w:rsid w:val="20CEA5FE"/>
    <w:rsid w:val="20FC387F"/>
    <w:rsid w:val="20FF04D8"/>
    <w:rsid w:val="21049EA9"/>
    <w:rsid w:val="21292B42"/>
    <w:rsid w:val="2130042F"/>
    <w:rsid w:val="2144451F"/>
    <w:rsid w:val="2151F8D9"/>
    <w:rsid w:val="217B0081"/>
    <w:rsid w:val="2182932F"/>
    <w:rsid w:val="218D7A2F"/>
    <w:rsid w:val="21B44F78"/>
    <w:rsid w:val="21E3B577"/>
    <w:rsid w:val="21F56025"/>
    <w:rsid w:val="21F62290"/>
    <w:rsid w:val="21FB63F5"/>
    <w:rsid w:val="220CB4AA"/>
    <w:rsid w:val="220E96D8"/>
    <w:rsid w:val="2224FDFD"/>
    <w:rsid w:val="222EC7D4"/>
    <w:rsid w:val="2232010F"/>
    <w:rsid w:val="224CAA80"/>
    <w:rsid w:val="225ACF5C"/>
    <w:rsid w:val="22651C85"/>
    <w:rsid w:val="22946953"/>
    <w:rsid w:val="22D17364"/>
    <w:rsid w:val="22D3B5CF"/>
    <w:rsid w:val="22DF0456"/>
    <w:rsid w:val="22E7A543"/>
    <w:rsid w:val="23028E51"/>
    <w:rsid w:val="23131294"/>
    <w:rsid w:val="231CFE90"/>
    <w:rsid w:val="23240284"/>
    <w:rsid w:val="233E5368"/>
    <w:rsid w:val="236F3973"/>
    <w:rsid w:val="237BE8DE"/>
    <w:rsid w:val="23819FE9"/>
    <w:rsid w:val="238DA946"/>
    <w:rsid w:val="23B20553"/>
    <w:rsid w:val="23F88BE1"/>
    <w:rsid w:val="241A341D"/>
    <w:rsid w:val="24262859"/>
    <w:rsid w:val="24274CAA"/>
    <w:rsid w:val="24282E10"/>
    <w:rsid w:val="2428A530"/>
    <w:rsid w:val="245625D0"/>
    <w:rsid w:val="2460CC04"/>
    <w:rsid w:val="248785D5"/>
    <w:rsid w:val="249D9251"/>
    <w:rsid w:val="24A6BB9C"/>
    <w:rsid w:val="24A8A5F5"/>
    <w:rsid w:val="24ACD752"/>
    <w:rsid w:val="24C3F664"/>
    <w:rsid w:val="25279C34"/>
    <w:rsid w:val="2528640C"/>
    <w:rsid w:val="2532B1C8"/>
    <w:rsid w:val="25422D68"/>
    <w:rsid w:val="255862F4"/>
    <w:rsid w:val="2558659B"/>
    <w:rsid w:val="255E2FB4"/>
    <w:rsid w:val="255EDDE9"/>
    <w:rsid w:val="2566B2DF"/>
    <w:rsid w:val="2573F158"/>
    <w:rsid w:val="258C0975"/>
    <w:rsid w:val="258FA308"/>
    <w:rsid w:val="25AE6F72"/>
    <w:rsid w:val="25C93D2F"/>
    <w:rsid w:val="25CA387D"/>
    <w:rsid w:val="25CD7D1D"/>
    <w:rsid w:val="25DB55CB"/>
    <w:rsid w:val="25EB2952"/>
    <w:rsid w:val="25EE9184"/>
    <w:rsid w:val="2608F3B8"/>
    <w:rsid w:val="2615C4C2"/>
    <w:rsid w:val="261803FC"/>
    <w:rsid w:val="26302A33"/>
    <w:rsid w:val="263ED620"/>
    <w:rsid w:val="2648BD95"/>
    <w:rsid w:val="265BF9AF"/>
    <w:rsid w:val="266859AC"/>
    <w:rsid w:val="266ED093"/>
    <w:rsid w:val="2675436D"/>
    <w:rsid w:val="268C9AEE"/>
    <w:rsid w:val="26CE24DC"/>
    <w:rsid w:val="26E498F8"/>
    <w:rsid w:val="26FBB13B"/>
    <w:rsid w:val="27002A06"/>
    <w:rsid w:val="2721EDC0"/>
    <w:rsid w:val="2724D095"/>
    <w:rsid w:val="2779F935"/>
    <w:rsid w:val="27958AC6"/>
    <w:rsid w:val="279CD4AB"/>
    <w:rsid w:val="27AAAD05"/>
    <w:rsid w:val="27B0ACB3"/>
    <w:rsid w:val="27C6EFF8"/>
    <w:rsid w:val="27C83A42"/>
    <w:rsid w:val="27DEF4C5"/>
    <w:rsid w:val="27E2F686"/>
    <w:rsid w:val="27EA5D18"/>
    <w:rsid w:val="281C9A2F"/>
    <w:rsid w:val="2830BFC9"/>
    <w:rsid w:val="285F3CF6"/>
    <w:rsid w:val="28C6D843"/>
    <w:rsid w:val="28F454BF"/>
    <w:rsid w:val="28F6D3AC"/>
    <w:rsid w:val="290B03A3"/>
    <w:rsid w:val="294D148C"/>
    <w:rsid w:val="295FFCC8"/>
    <w:rsid w:val="2978B2B0"/>
    <w:rsid w:val="29882854"/>
    <w:rsid w:val="29AAB67A"/>
    <w:rsid w:val="29C02FDD"/>
    <w:rsid w:val="29C41756"/>
    <w:rsid w:val="29C5DC29"/>
    <w:rsid w:val="29CC9DA7"/>
    <w:rsid w:val="29E579F1"/>
    <w:rsid w:val="29EC4807"/>
    <w:rsid w:val="29F17738"/>
    <w:rsid w:val="2A20B835"/>
    <w:rsid w:val="2A276DF5"/>
    <w:rsid w:val="2A28001A"/>
    <w:rsid w:val="2A2BD6BE"/>
    <w:rsid w:val="2A3968DA"/>
    <w:rsid w:val="2A72DDDA"/>
    <w:rsid w:val="2A8109C0"/>
    <w:rsid w:val="2A987486"/>
    <w:rsid w:val="2AA0EE40"/>
    <w:rsid w:val="2AA2E197"/>
    <w:rsid w:val="2AA43FFD"/>
    <w:rsid w:val="2AAAADD6"/>
    <w:rsid w:val="2AC38E7D"/>
    <w:rsid w:val="2B197680"/>
    <w:rsid w:val="2B2B65DE"/>
    <w:rsid w:val="2B37DA53"/>
    <w:rsid w:val="2B409267"/>
    <w:rsid w:val="2B40F1B1"/>
    <w:rsid w:val="2B739B50"/>
    <w:rsid w:val="2B94EB79"/>
    <w:rsid w:val="2BBEBB08"/>
    <w:rsid w:val="2BD551AE"/>
    <w:rsid w:val="2C025520"/>
    <w:rsid w:val="2C0DD5A5"/>
    <w:rsid w:val="2C46EECE"/>
    <w:rsid w:val="2C567D7B"/>
    <w:rsid w:val="2C5711FA"/>
    <w:rsid w:val="2C5CDEE6"/>
    <w:rsid w:val="2C68CEF9"/>
    <w:rsid w:val="2C6BDDE9"/>
    <w:rsid w:val="2C72A4CA"/>
    <w:rsid w:val="2CBD241B"/>
    <w:rsid w:val="2CC44706"/>
    <w:rsid w:val="2CC729F7"/>
    <w:rsid w:val="2CDE105A"/>
    <w:rsid w:val="2CECE707"/>
    <w:rsid w:val="2CF55CFA"/>
    <w:rsid w:val="2D0F6BB1"/>
    <w:rsid w:val="2D32AE19"/>
    <w:rsid w:val="2D49BA47"/>
    <w:rsid w:val="2D52905D"/>
    <w:rsid w:val="2D53E8C6"/>
    <w:rsid w:val="2D65A9D3"/>
    <w:rsid w:val="2D6DAC7C"/>
    <w:rsid w:val="2D9D060F"/>
    <w:rsid w:val="2DA5E0E0"/>
    <w:rsid w:val="2DAB6BB8"/>
    <w:rsid w:val="2DB0DEEB"/>
    <w:rsid w:val="2DC825B6"/>
    <w:rsid w:val="2DC9A353"/>
    <w:rsid w:val="2DCE8AF9"/>
    <w:rsid w:val="2DF24DDC"/>
    <w:rsid w:val="2DF5E14E"/>
    <w:rsid w:val="2E0FECE8"/>
    <w:rsid w:val="2E2AA7ED"/>
    <w:rsid w:val="2E3A7460"/>
    <w:rsid w:val="2E41073C"/>
    <w:rsid w:val="2E6F6855"/>
    <w:rsid w:val="2E79A4BD"/>
    <w:rsid w:val="2E7E1B50"/>
    <w:rsid w:val="2E8F8A23"/>
    <w:rsid w:val="2EBBA942"/>
    <w:rsid w:val="2ED6B9E0"/>
    <w:rsid w:val="2EF8E19F"/>
    <w:rsid w:val="2F2AFA45"/>
    <w:rsid w:val="2F2D9E16"/>
    <w:rsid w:val="2F443BA7"/>
    <w:rsid w:val="2F49882E"/>
    <w:rsid w:val="2F5E9B9D"/>
    <w:rsid w:val="2F615D41"/>
    <w:rsid w:val="2F8E1E3D"/>
    <w:rsid w:val="2FB97400"/>
    <w:rsid w:val="2FC85ED3"/>
    <w:rsid w:val="2FD0ABBE"/>
    <w:rsid w:val="30117480"/>
    <w:rsid w:val="301843DB"/>
    <w:rsid w:val="3023E2D6"/>
    <w:rsid w:val="30253135"/>
    <w:rsid w:val="303B6ABA"/>
    <w:rsid w:val="3055421C"/>
    <w:rsid w:val="306245BE"/>
    <w:rsid w:val="30894989"/>
    <w:rsid w:val="309055B9"/>
    <w:rsid w:val="30B8188D"/>
    <w:rsid w:val="30BF36E6"/>
    <w:rsid w:val="30CB1B63"/>
    <w:rsid w:val="30CCDB21"/>
    <w:rsid w:val="30D8001C"/>
    <w:rsid w:val="30DF6B46"/>
    <w:rsid w:val="30E30C7A"/>
    <w:rsid w:val="30EC28AB"/>
    <w:rsid w:val="30FB726F"/>
    <w:rsid w:val="3108BC7C"/>
    <w:rsid w:val="3129EE9E"/>
    <w:rsid w:val="313150BA"/>
    <w:rsid w:val="3176A635"/>
    <w:rsid w:val="31A9D0F0"/>
    <w:rsid w:val="31B132A5"/>
    <w:rsid w:val="31B3C09F"/>
    <w:rsid w:val="31C94FFF"/>
    <w:rsid w:val="31E87EEA"/>
    <w:rsid w:val="31EF60ED"/>
    <w:rsid w:val="3262AC51"/>
    <w:rsid w:val="32669FCD"/>
    <w:rsid w:val="327BBE03"/>
    <w:rsid w:val="327EDCDB"/>
    <w:rsid w:val="328B14EC"/>
    <w:rsid w:val="32937841"/>
    <w:rsid w:val="329AD9B2"/>
    <w:rsid w:val="32B818B9"/>
    <w:rsid w:val="32C64978"/>
    <w:rsid w:val="32C7AA1D"/>
    <w:rsid w:val="32D21FF5"/>
    <w:rsid w:val="32FED32A"/>
    <w:rsid w:val="330532A1"/>
    <w:rsid w:val="3314DF62"/>
    <w:rsid w:val="3317FB87"/>
    <w:rsid w:val="3328E1C1"/>
    <w:rsid w:val="33455B2B"/>
    <w:rsid w:val="334BDC3F"/>
    <w:rsid w:val="335B462F"/>
    <w:rsid w:val="335CA4BE"/>
    <w:rsid w:val="33898F18"/>
    <w:rsid w:val="339510F7"/>
    <w:rsid w:val="33A3F1C6"/>
    <w:rsid w:val="33B04219"/>
    <w:rsid w:val="33C47353"/>
    <w:rsid w:val="33CABAC4"/>
    <w:rsid w:val="33CED16F"/>
    <w:rsid w:val="33D7A91F"/>
    <w:rsid w:val="33DFAE60"/>
    <w:rsid w:val="34031C29"/>
    <w:rsid w:val="341B8F8F"/>
    <w:rsid w:val="342F25C4"/>
    <w:rsid w:val="343675B0"/>
    <w:rsid w:val="3468F17C"/>
    <w:rsid w:val="346FBFA3"/>
    <w:rsid w:val="34903BA0"/>
    <w:rsid w:val="349D4F16"/>
    <w:rsid w:val="34D259E0"/>
    <w:rsid w:val="34E39BFB"/>
    <w:rsid w:val="351E5D35"/>
    <w:rsid w:val="352A54AC"/>
    <w:rsid w:val="352EB393"/>
    <w:rsid w:val="3570E2AE"/>
    <w:rsid w:val="35884803"/>
    <w:rsid w:val="35AC180F"/>
    <w:rsid w:val="35B6E94B"/>
    <w:rsid w:val="35B89E2A"/>
    <w:rsid w:val="35BD33D9"/>
    <w:rsid w:val="35D27A74"/>
    <w:rsid w:val="35D40508"/>
    <w:rsid w:val="35F41D08"/>
    <w:rsid w:val="36078E4F"/>
    <w:rsid w:val="3610BA8C"/>
    <w:rsid w:val="3612F853"/>
    <w:rsid w:val="36192345"/>
    <w:rsid w:val="36215CAA"/>
    <w:rsid w:val="36283CFB"/>
    <w:rsid w:val="3638151C"/>
    <w:rsid w:val="364ECB5D"/>
    <w:rsid w:val="3654AD9D"/>
    <w:rsid w:val="365D8734"/>
    <w:rsid w:val="3679A503"/>
    <w:rsid w:val="368B02B7"/>
    <w:rsid w:val="36966C27"/>
    <w:rsid w:val="3698C1E9"/>
    <w:rsid w:val="36A4280D"/>
    <w:rsid w:val="36CB5B53"/>
    <w:rsid w:val="36DBBFC6"/>
    <w:rsid w:val="36FF973D"/>
    <w:rsid w:val="37270426"/>
    <w:rsid w:val="37590F65"/>
    <w:rsid w:val="376119C6"/>
    <w:rsid w:val="376F52E0"/>
    <w:rsid w:val="37871D49"/>
    <w:rsid w:val="37A69760"/>
    <w:rsid w:val="37B604B6"/>
    <w:rsid w:val="37FC7BE3"/>
    <w:rsid w:val="381D2DB7"/>
    <w:rsid w:val="38294124"/>
    <w:rsid w:val="384443DC"/>
    <w:rsid w:val="384613BC"/>
    <w:rsid w:val="38472D64"/>
    <w:rsid w:val="386219F5"/>
    <w:rsid w:val="3868E48E"/>
    <w:rsid w:val="387346AB"/>
    <w:rsid w:val="3876C37A"/>
    <w:rsid w:val="38B84779"/>
    <w:rsid w:val="38E12E13"/>
    <w:rsid w:val="392E4081"/>
    <w:rsid w:val="3932AD6A"/>
    <w:rsid w:val="393A8C5C"/>
    <w:rsid w:val="393DFB18"/>
    <w:rsid w:val="394AD979"/>
    <w:rsid w:val="39567D63"/>
    <w:rsid w:val="395FC484"/>
    <w:rsid w:val="39657B4C"/>
    <w:rsid w:val="39689D2A"/>
    <w:rsid w:val="396B57B6"/>
    <w:rsid w:val="398B166C"/>
    <w:rsid w:val="39962C83"/>
    <w:rsid w:val="39984C44"/>
    <w:rsid w:val="399D4D71"/>
    <w:rsid w:val="39EEBB91"/>
    <w:rsid w:val="39EEBDE8"/>
    <w:rsid w:val="3A0448AF"/>
    <w:rsid w:val="3A0EEEC9"/>
    <w:rsid w:val="3A334FBD"/>
    <w:rsid w:val="3A33D9A0"/>
    <w:rsid w:val="3A3B1160"/>
    <w:rsid w:val="3A4F73B4"/>
    <w:rsid w:val="3A581FE4"/>
    <w:rsid w:val="3A7E39AE"/>
    <w:rsid w:val="3A8225F3"/>
    <w:rsid w:val="3A89EEC0"/>
    <w:rsid w:val="3A8A4C5A"/>
    <w:rsid w:val="3AA52E76"/>
    <w:rsid w:val="3AB69A89"/>
    <w:rsid w:val="3ABCBC05"/>
    <w:rsid w:val="3AC9E842"/>
    <w:rsid w:val="3ACA1079"/>
    <w:rsid w:val="3AD18E92"/>
    <w:rsid w:val="3AD4C3D3"/>
    <w:rsid w:val="3AE19FCD"/>
    <w:rsid w:val="3AE68650"/>
    <w:rsid w:val="3AEBB164"/>
    <w:rsid w:val="3B07C06D"/>
    <w:rsid w:val="3B2F8CFF"/>
    <w:rsid w:val="3B3F4EF3"/>
    <w:rsid w:val="3B492697"/>
    <w:rsid w:val="3B64FBC0"/>
    <w:rsid w:val="3B71191B"/>
    <w:rsid w:val="3B799107"/>
    <w:rsid w:val="3B80A8B7"/>
    <w:rsid w:val="3B83D729"/>
    <w:rsid w:val="3B8EB44D"/>
    <w:rsid w:val="3B9F71D8"/>
    <w:rsid w:val="3BA41198"/>
    <w:rsid w:val="3BB547AE"/>
    <w:rsid w:val="3BC3490A"/>
    <w:rsid w:val="3BCDE99F"/>
    <w:rsid w:val="3BDA9BA8"/>
    <w:rsid w:val="3C4D0AB4"/>
    <w:rsid w:val="3C8F41ED"/>
    <w:rsid w:val="3C9632E9"/>
    <w:rsid w:val="3CBA266E"/>
    <w:rsid w:val="3CCD1EB1"/>
    <w:rsid w:val="3CD21DCF"/>
    <w:rsid w:val="3CD7DCD2"/>
    <w:rsid w:val="3CE52D49"/>
    <w:rsid w:val="3CE6EAB9"/>
    <w:rsid w:val="3D11924C"/>
    <w:rsid w:val="3D13275F"/>
    <w:rsid w:val="3D315FC4"/>
    <w:rsid w:val="3D44129C"/>
    <w:rsid w:val="3D480590"/>
    <w:rsid w:val="3D54738F"/>
    <w:rsid w:val="3D741230"/>
    <w:rsid w:val="3D7C8B22"/>
    <w:rsid w:val="3DC31A91"/>
    <w:rsid w:val="3DCA1114"/>
    <w:rsid w:val="3DE03F7F"/>
    <w:rsid w:val="3DEB5591"/>
    <w:rsid w:val="3DEE3B4B"/>
    <w:rsid w:val="3DF8E8E1"/>
    <w:rsid w:val="3DF977D7"/>
    <w:rsid w:val="3E06C257"/>
    <w:rsid w:val="3E1CA324"/>
    <w:rsid w:val="3E55373A"/>
    <w:rsid w:val="3E5590DB"/>
    <w:rsid w:val="3E649A2A"/>
    <w:rsid w:val="3E6E9D25"/>
    <w:rsid w:val="3E7340E2"/>
    <w:rsid w:val="3E7E28B8"/>
    <w:rsid w:val="3E9648B9"/>
    <w:rsid w:val="3EA83C97"/>
    <w:rsid w:val="3EB6F8FA"/>
    <w:rsid w:val="3ECE4463"/>
    <w:rsid w:val="3EE1FE3E"/>
    <w:rsid w:val="3EE69FAE"/>
    <w:rsid w:val="3F04EB4B"/>
    <w:rsid w:val="3F0AA922"/>
    <w:rsid w:val="3F26EAA9"/>
    <w:rsid w:val="3F4118AE"/>
    <w:rsid w:val="3F54BF76"/>
    <w:rsid w:val="3F782FE1"/>
    <w:rsid w:val="3F87D884"/>
    <w:rsid w:val="3F94F238"/>
    <w:rsid w:val="3FC7A1F5"/>
    <w:rsid w:val="3FCA526E"/>
    <w:rsid w:val="3FF56675"/>
    <w:rsid w:val="400D5916"/>
    <w:rsid w:val="4012D88E"/>
    <w:rsid w:val="40209884"/>
    <w:rsid w:val="402666EB"/>
    <w:rsid w:val="40315161"/>
    <w:rsid w:val="4032191A"/>
    <w:rsid w:val="40463F4B"/>
    <w:rsid w:val="4046C2F7"/>
    <w:rsid w:val="40564C2D"/>
    <w:rsid w:val="4088932E"/>
    <w:rsid w:val="409F6716"/>
    <w:rsid w:val="40C107B1"/>
    <w:rsid w:val="40E04F3B"/>
    <w:rsid w:val="40E291D0"/>
    <w:rsid w:val="40F2508B"/>
    <w:rsid w:val="40F63A3F"/>
    <w:rsid w:val="40F7BA33"/>
    <w:rsid w:val="411029EE"/>
    <w:rsid w:val="413192D1"/>
    <w:rsid w:val="4152FE65"/>
    <w:rsid w:val="41600070"/>
    <w:rsid w:val="4161A5A6"/>
    <w:rsid w:val="41A8F2FB"/>
    <w:rsid w:val="41C51199"/>
    <w:rsid w:val="41E56B56"/>
    <w:rsid w:val="41ECF337"/>
    <w:rsid w:val="4208F00E"/>
    <w:rsid w:val="420F8FFC"/>
    <w:rsid w:val="421EB3D4"/>
    <w:rsid w:val="42244DC7"/>
    <w:rsid w:val="422A2D13"/>
    <w:rsid w:val="423E5CAE"/>
    <w:rsid w:val="42424DAB"/>
    <w:rsid w:val="425F3586"/>
    <w:rsid w:val="4276AFF0"/>
    <w:rsid w:val="42A13942"/>
    <w:rsid w:val="42A42F1C"/>
    <w:rsid w:val="42ED97A6"/>
    <w:rsid w:val="42F585C6"/>
    <w:rsid w:val="42F6DD9C"/>
    <w:rsid w:val="42F8A3EE"/>
    <w:rsid w:val="431F080C"/>
    <w:rsid w:val="4334B67A"/>
    <w:rsid w:val="433A1A6C"/>
    <w:rsid w:val="43426C99"/>
    <w:rsid w:val="4365D2F9"/>
    <w:rsid w:val="4368F223"/>
    <w:rsid w:val="43835ABA"/>
    <w:rsid w:val="43857668"/>
    <w:rsid w:val="43AB605D"/>
    <w:rsid w:val="43C80A05"/>
    <w:rsid w:val="43CD4276"/>
    <w:rsid w:val="43D02639"/>
    <w:rsid w:val="43D87B29"/>
    <w:rsid w:val="43EA1560"/>
    <w:rsid w:val="44228D33"/>
    <w:rsid w:val="445DF313"/>
    <w:rsid w:val="446CDFED"/>
    <w:rsid w:val="446DFC41"/>
    <w:rsid w:val="44729487"/>
    <w:rsid w:val="4482B457"/>
    <w:rsid w:val="448EF942"/>
    <w:rsid w:val="4497E420"/>
    <w:rsid w:val="44A73060"/>
    <w:rsid w:val="44B9E792"/>
    <w:rsid w:val="44C4F157"/>
    <w:rsid w:val="44DA4CA3"/>
    <w:rsid w:val="44DC9D1A"/>
    <w:rsid w:val="44EA5A7F"/>
    <w:rsid w:val="44FC0BB0"/>
    <w:rsid w:val="450D1221"/>
    <w:rsid w:val="450E62A0"/>
    <w:rsid w:val="452FA7B2"/>
    <w:rsid w:val="45354A46"/>
    <w:rsid w:val="453C008F"/>
    <w:rsid w:val="4563E905"/>
    <w:rsid w:val="4570CC53"/>
    <w:rsid w:val="45817DEE"/>
    <w:rsid w:val="4587F02F"/>
    <w:rsid w:val="458C980E"/>
    <w:rsid w:val="45BBD23E"/>
    <w:rsid w:val="45D3C9F8"/>
    <w:rsid w:val="45DF94FD"/>
    <w:rsid w:val="4618BDBE"/>
    <w:rsid w:val="462B8DD5"/>
    <w:rsid w:val="463178E2"/>
    <w:rsid w:val="4648C5B5"/>
    <w:rsid w:val="46568DFB"/>
    <w:rsid w:val="466B80DF"/>
    <w:rsid w:val="467B264A"/>
    <w:rsid w:val="467E93D3"/>
    <w:rsid w:val="4687F484"/>
    <w:rsid w:val="46989B09"/>
    <w:rsid w:val="46A41D25"/>
    <w:rsid w:val="46A8E282"/>
    <w:rsid w:val="46BDA289"/>
    <w:rsid w:val="46C64B49"/>
    <w:rsid w:val="46D6F0FD"/>
    <w:rsid w:val="470AD9F0"/>
    <w:rsid w:val="470FCC51"/>
    <w:rsid w:val="4711750C"/>
    <w:rsid w:val="471CF0AC"/>
    <w:rsid w:val="47248B0B"/>
    <w:rsid w:val="475A562E"/>
    <w:rsid w:val="47606EEB"/>
    <w:rsid w:val="4787ABF8"/>
    <w:rsid w:val="4793D876"/>
    <w:rsid w:val="47A61550"/>
    <w:rsid w:val="47CD1A68"/>
    <w:rsid w:val="47CEB23B"/>
    <w:rsid w:val="47F2362C"/>
    <w:rsid w:val="47F3747D"/>
    <w:rsid w:val="47F5428D"/>
    <w:rsid w:val="47FB157F"/>
    <w:rsid w:val="48644642"/>
    <w:rsid w:val="4878F1DD"/>
    <w:rsid w:val="48970245"/>
    <w:rsid w:val="489F852E"/>
    <w:rsid w:val="48A18348"/>
    <w:rsid w:val="48C6474D"/>
    <w:rsid w:val="48C6943C"/>
    <w:rsid w:val="48E3CC87"/>
    <w:rsid w:val="48EBB30B"/>
    <w:rsid w:val="48F281B3"/>
    <w:rsid w:val="48F291AC"/>
    <w:rsid w:val="49092EC4"/>
    <w:rsid w:val="490F1056"/>
    <w:rsid w:val="4942E1D0"/>
    <w:rsid w:val="495CD444"/>
    <w:rsid w:val="496DCE48"/>
    <w:rsid w:val="497EF5C4"/>
    <w:rsid w:val="499AFCCF"/>
    <w:rsid w:val="49A66F5E"/>
    <w:rsid w:val="49B4700E"/>
    <w:rsid w:val="49B570FD"/>
    <w:rsid w:val="49D1EC73"/>
    <w:rsid w:val="49D47827"/>
    <w:rsid w:val="49DDE144"/>
    <w:rsid w:val="49E40616"/>
    <w:rsid w:val="49F76474"/>
    <w:rsid w:val="49FAB5D8"/>
    <w:rsid w:val="4A203399"/>
    <w:rsid w:val="4A25112A"/>
    <w:rsid w:val="4A2D9043"/>
    <w:rsid w:val="4A388613"/>
    <w:rsid w:val="4A3D53A9"/>
    <w:rsid w:val="4A473AFC"/>
    <w:rsid w:val="4A51FA32"/>
    <w:rsid w:val="4A5DA9A8"/>
    <w:rsid w:val="4A66E8E3"/>
    <w:rsid w:val="4A683ECC"/>
    <w:rsid w:val="4A6D8075"/>
    <w:rsid w:val="4A89D5B4"/>
    <w:rsid w:val="4A92CAD6"/>
    <w:rsid w:val="4A9CAFB1"/>
    <w:rsid w:val="4AA53E3F"/>
    <w:rsid w:val="4ADCE1EB"/>
    <w:rsid w:val="4AE2C808"/>
    <w:rsid w:val="4AED1ECD"/>
    <w:rsid w:val="4AF69A94"/>
    <w:rsid w:val="4B143C09"/>
    <w:rsid w:val="4B338D11"/>
    <w:rsid w:val="4B350320"/>
    <w:rsid w:val="4B6DBCD4"/>
    <w:rsid w:val="4B8ECA9F"/>
    <w:rsid w:val="4B912F72"/>
    <w:rsid w:val="4BB10DEF"/>
    <w:rsid w:val="4BCD4FFF"/>
    <w:rsid w:val="4BCDCA8A"/>
    <w:rsid w:val="4BD6264C"/>
    <w:rsid w:val="4BEB9869"/>
    <w:rsid w:val="4BF6CCAD"/>
    <w:rsid w:val="4C261ACA"/>
    <w:rsid w:val="4C54072A"/>
    <w:rsid w:val="4C655D48"/>
    <w:rsid w:val="4C7E91B3"/>
    <w:rsid w:val="4C91B18A"/>
    <w:rsid w:val="4CC1FDD3"/>
    <w:rsid w:val="4CEAA1E3"/>
    <w:rsid w:val="4D0048D4"/>
    <w:rsid w:val="4D11F093"/>
    <w:rsid w:val="4D1D1165"/>
    <w:rsid w:val="4D2011DA"/>
    <w:rsid w:val="4D37C5F0"/>
    <w:rsid w:val="4D673140"/>
    <w:rsid w:val="4DF00FB8"/>
    <w:rsid w:val="4E091090"/>
    <w:rsid w:val="4E56236A"/>
    <w:rsid w:val="4E6A5703"/>
    <w:rsid w:val="4E828E65"/>
    <w:rsid w:val="4E950105"/>
    <w:rsid w:val="4EE00767"/>
    <w:rsid w:val="4EE7F1FB"/>
    <w:rsid w:val="4F07A48F"/>
    <w:rsid w:val="4F1D074C"/>
    <w:rsid w:val="4F1F7DAC"/>
    <w:rsid w:val="4F299E7B"/>
    <w:rsid w:val="4F64B204"/>
    <w:rsid w:val="4F6557F2"/>
    <w:rsid w:val="4F7FD277"/>
    <w:rsid w:val="4F97FED8"/>
    <w:rsid w:val="4FB7D9B1"/>
    <w:rsid w:val="4FFD0E90"/>
    <w:rsid w:val="5005D34B"/>
    <w:rsid w:val="5010E79D"/>
    <w:rsid w:val="5012781C"/>
    <w:rsid w:val="5019D92A"/>
    <w:rsid w:val="50265317"/>
    <w:rsid w:val="50286188"/>
    <w:rsid w:val="50A99CDA"/>
    <w:rsid w:val="50AD4E41"/>
    <w:rsid w:val="50AE05A3"/>
    <w:rsid w:val="50B24E5B"/>
    <w:rsid w:val="50B8F11B"/>
    <w:rsid w:val="50C56EDC"/>
    <w:rsid w:val="50CF4AB5"/>
    <w:rsid w:val="50D16F80"/>
    <w:rsid w:val="50D61B3E"/>
    <w:rsid w:val="50E439D3"/>
    <w:rsid w:val="50E8E3FD"/>
    <w:rsid w:val="50F62609"/>
    <w:rsid w:val="510427B0"/>
    <w:rsid w:val="510990EA"/>
    <w:rsid w:val="510D816F"/>
    <w:rsid w:val="511B6CDB"/>
    <w:rsid w:val="5135F89C"/>
    <w:rsid w:val="5193D984"/>
    <w:rsid w:val="51990F98"/>
    <w:rsid w:val="519F3E8F"/>
    <w:rsid w:val="51A5858B"/>
    <w:rsid w:val="51EA5A52"/>
    <w:rsid w:val="520020FC"/>
    <w:rsid w:val="5205694E"/>
    <w:rsid w:val="52324A37"/>
    <w:rsid w:val="5234F65F"/>
    <w:rsid w:val="523E1A5F"/>
    <w:rsid w:val="525DF829"/>
    <w:rsid w:val="526C2D74"/>
    <w:rsid w:val="5291E6BB"/>
    <w:rsid w:val="52C3A6FA"/>
    <w:rsid w:val="52CAB0C9"/>
    <w:rsid w:val="52DEDBCA"/>
    <w:rsid w:val="52EEB63F"/>
    <w:rsid w:val="53BE2192"/>
    <w:rsid w:val="53D0C6C0"/>
    <w:rsid w:val="542392AD"/>
    <w:rsid w:val="543BDF6F"/>
    <w:rsid w:val="5453E530"/>
    <w:rsid w:val="5455ECE7"/>
    <w:rsid w:val="54719230"/>
    <w:rsid w:val="54927513"/>
    <w:rsid w:val="54A5F3A9"/>
    <w:rsid w:val="54A8950B"/>
    <w:rsid w:val="54BC22F2"/>
    <w:rsid w:val="54D0179F"/>
    <w:rsid w:val="54D3F028"/>
    <w:rsid w:val="54FBD62A"/>
    <w:rsid w:val="55202076"/>
    <w:rsid w:val="5521FB14"/>
    <w:rsid w:val="5533D38C"/>
    <w:rsid w:val="556913C9"/>
    <w:rsid w:val="55707053"/>
    <w:rsid w:val="55723FA4"/>
    <w:rsid w:val="55803FC3"/>
    <w:rsid w:val="5586D3DC"/>
    <w:rsid w:val="55994EA8"/>
    <w:rsid w:val="55B11FA5"/>
    <w:rsid w:val="55B94D4C"/>
    <w:rsid w:val="55BD3E51"/>
    <w:rsid w:val="55C3E271"/>
    <w:rsid w:val="55C609FE"/>
    <w:rsid w:val="55EC01FD"/>
    <w:rsid w:val="5606D073"/>
    <w:rsid w:val="56083C7B"/>
    <w:rsid w:val="560969BF"/>
    <w:rsid w:val="562E4574"/>
    <w:rsid w:val="5636FC48"/>
    <w:rsid w:val="56506A1D"/>
    <w:rsid w:val="565227F0"/>
    <w:rsid w:val="565327B7"/>
    <w:rsid w:val="565DC35F"/>
    <w:rsid w:val="5665EAC1"/>
    <w:rsid w:val="5666973F"/>
    <w:rsid w:val="566CB9DA"/>
    <w:rsid w:val="567D566E"/>
    <w:rsid w:val="569758EB"/>
    <w:rsid w:val="56A8DACD"/>
    <w:rsid w:val="56D138DE"/>
    <w:rsid w:val="56DBE9BA"/>
    <w:rsid w:val="56E30377"/>
    <w:rsid w:val="56FE6507"/>
    <w:rsid w:val="570322AB"/>
    <w:rsid w:val="571B2651"/>
    <w:rsid w:val="57218FDF"/>
    <w:rsid w:val="57229E6D"/>
    <w:rsid w:val="576249A7"/>
    <w:rsid w:val="57679CA5"/>
    <w:rsid w:val="576B2831"/>
    <w:rsid w:val="578E2813"/>
    <w:rsid w:val="5793A805"/>
    <w:rsid w:val="57A613CA"/>
    <w:rsid w:val="57C30C8D"/>
    <w:rsid w:val="57D90BDA"/>
    <w:rsid w:val="57DEBA87"/>
    <w:rsid w:val="57F2D1FC"/>
    <w:rsid w:val="5809B6D4"/>
    <w:rsid w:val="58189BA0"/>
    <w:rsid w:val="58375159"/>
    <w:rsid w:val="58900774"/>
    <w:rsid w:val="589D4BFE"/>
    <w:rsid w:val="589EF30C"/>
    <w:rsid w:val="58BD6040"/>
    <w:rsid w:val="59076243"/>
    <w:rsid w:val="59208AA0"/>
    <w:rsid w:val="59291D87"/>
    <w:rsid w:val="5934E5FE"/>
    <w:rsid w:val="594E99A0"/>
    <w:rsid w:val="594EB414"/>
    <w:rsid w:val="595697A9"/>
    <w:rsid w:val="59579BC6"/>
    <w:rsid w:val="595DA968"/>
    <w:rsid w:val="596CAB94"/>
    <w:rsid w:val="598FE573"/>
    <w:rsid w:val="59B42C3A"/>
    <w:rsid w:val="59B5F72F"/>
    <w:rsid w:val="59D80271"/>
    <w:rsid w:val="59D8B954"/>
    <w:rsid w:val="59E70F20"/>
    <w:rsid w:val="5A1F9B84"/>
    <w:rsid w:val="5A228310"/>
    <w:rsid w:val="5A2999D8"/>
    <w:rsid w:val="5A2C59E8"/>
    <w:rsid w:val="5A4D7E51"/>
    <w:rsid w:val="5A4DE252"/>
    <w:rsid w:val="5A58DBE5"/>
    <w:rsid w:val="5A60359E"/>
    <w:rsid w:val="5A618E88"/>
    <w:rsid w:val="5A78892D"/>
    <w:rsid w:val="5A843A3D"/>
    <w:rsid w:val="5AA0A2DA"/>
    <w:rsid w:val="5AC435AD"/>
    <w:rsid w:val="5AC4790D"/>
    <w:rsid w:val="5B1637CE"/>
    <w:rsid w:val="5B216B82"/>
    <w:rsid w:val="5B399A46"/>
    <w:rsid w:val="5B3E1A29"/>
    <w:rsid w:val="5B62EFC3"/>
    <w:rsid w:val="5B86E9A8"/>
    <w:rsid w:val="5B8B919B"/>
    <w:rsid w:val="5B93DF65"/>
    <w:rsid w:val="5BB0FB6F"/>
    <w:rsid w:val="5BC0A254"/>
    <w:rsid w:val="5BC8862A"/>
    <w:rsid w:val="5BE4155A"/>
    <w:rsid w:val="5BE94EB2"/>
    <w:rsid w:val="5C0F6673"/>
    <w:rsid w:val="5C6B6B80"/>
    <w:rsid w:val="5C6EBDFE"/>
    <w:rsid w:val="5C8B85AB"/>
    <w:rsid w:val="5C8CCAB8"/>
    <w:rsid w:val="5CB9E998"/>
    <w:rsid w:val="5CF6C0B1"/>
    <w:rsid w:val="5D00CC2F"/>
    <w:rsid w:val="5D071F07"/>
    <w:rsid w:val="5D08C041"/>
    <w:rsid w:val="5D112D5C"/>
    <w:rsid w:val="5D13C042"/>
    <w:rsid w:val="5D1C9DBA"/>
    <w:rsid w:val="5D2B787A"/>
    <w:rsid w:val="5D46C58F"/>
    <w:rsid w:val="5D508352"/>
    <w:rsid w:val="5D70BD21"/>
    <w:rsid w:val="5D80FCA5"/>
    <w:rsid w:val="5DC3BB36"/>
    <w:rsid w:val="5DC63AB4"/>
    <w:rsid w:val="5DD97D67"/>
    <w:rsid w:val="5DED1955"/>
    <w:rsid w:val="5DFF8D8A"/>
    <w:rsid w:val="5E073BE1"/>
    <w:rsid w:val="5E07A78F"/>
    <w:rsid w:val="5E1E48C6"/>
    <w:rsid w:val="5E2314FA"/>
    <w:rsid w:val="5E31499E"/>
    <w:rsid w:val="5E827CF6"/>
    <w:rsid w:val="5E92F14C"/>
    <w:rsid w:val="5E9A2E09"/>
    <w:rsid w:val="5EA4B0AE"/>
    <w:rsid w:val="5EADAA41"/>
    <w:rsid w:val="5EBA3DE0"/>
    <w:rsid w:val="5EEC53B3"/>
    <w:rsid w:val="5F0A8234"/>
    <w:rsid w:val="5F0EEA67"/>
    <w:rsid w:val="5F137967"/>
    <w:rsid w:val="5F382CF4"/>
    <w:rsid w:val="5F7FE999"/>
    <w:rsid w:val="5F9C36EA"/>
    <w:rsid w:val="5FB6F550"/>
    <w:rsid w:val="5FB76DB4"/>
    <w:rsid w:val="5FBEE55B"/>
    <w:rsid w:val="5FD2CC4B"/>
    <w:rsid w:val="5FD81B37"/>
    <w:rsid w:val="5FDB116F"/>
    <w:rsid w:val="5FE1222F"/>
    <w:rsid w:val="6044E7C9"/>
    <w:rsid w:val="6089FB98"/>
    <w:rsid w:val="608B013B"/>
    <w:rsid w:val="60AB9F8F"/>
    <w:rsid w:val="60E2748C"/>
    <w:rsid w:val="60F046F1"/>
    <w:rsid w:val="61111E29"/>
    <w:rsid w:val="611947FA"/>
    <w:rsid w:val="612B732E"/>
    <w:rsid w:val="613F7D5F"/>
    <w:rsid w:val="615AB5BC"/>
    <w:rsid w:val="61969454"/>
    <w:rsid w:val="61C1B826"/>
    <w:rsid w:val="61CB11BC"/>
    <w:rsid w:val="61DA6CD8"/>
    <w:rsid w:val="6209A679"/>
    <w:rsid w:val="62166641"/>
    <w:rsid w:val="621F4C9E"/>
    <w:rsid w:val="6229A799"/>
    <w:rsid w:val="6234CD57"/>
    <w:rsid w:val="624EC494"/>
    <w:rsid w:val="62541013"/>
    <w:rsid w:val="6261EF65"/>
    <w:rsid w:val="62656256"/>
    <w:rsid w:val="626672F3"/>
    <w:rsid w:val="62776ABB"/>
    <w:rsid w:val="6281ABE8"/>
    <w:rsid w:val="6293C62D"/>
    <w:rsid w:val="62943F24"/>
    <w:rsid w:val="62A42257"/>
    <w:rsid w:val="62A80A85"/>
    <w:rsid w:val="62B53917"/>
    <w:rsid w:val="62B8E7E5"/>
    <w:rsid w:val="62BD6B45"/>
    <w:rsid w:val="62C7AB07"/>
    <w:rsid w:val="62CF4792"/>
    <w:rsid w:val="62E39C59"/>
    <w:rsid w:val="62ECF7B2"/>
    <w:rsid w:val="62F1D4B6"/>
    <w:rsid w:val="638F5C0F"/>
    <w:rsid w:val="6396E009"/>
    <w:rsid w:val="63A1DDCF"/>
    <w:rsid w:val="63BFD826"/>
    <w:rsid w:val="63D035E1"/>
    <w:rsid w:val="63E04375"/>
    <w:rsid w:val="63E0A75B"/>
    <w:rsid w:val="63F13A48"/>
    <w:rsid w:val="63F53D8D"/>
    <w:rsid w:val="63F86DC9"/>
    <w:rsid w:val="63FE929A"/>
    <w:rsid w:val="64114E9F"/>
    <w:rsid w:val="64327829"/>
    <w:rsid w:val="6457A1D3"/>
    <w:rsid w:val="646B17F3"/>
    <w:rsid w:val="648A051D"/>
    <w:rsid w:val="64A8FCD7"/>
    <w:rsid w:val="64AF256B"/>
    <w:rsid w:val="64B5B8CF"/>
    <w:rsid w:val="64B98126"/>
    <w:rsid w:val="64BBC51F"/>
    <w:rsid w:val="64C918DB"/>
    <w:rsid w:val="64D3C198"/>
    <w:rsid w:val="64DFE9E9"/>
    <w:rsid w:val="64EDCDFE"/>
    <w:rsid w:val="650E1537"/>
    <w:rsid w:val="650F07FD"/>
    <w:rsid w:val="652A6B7C"/>
    <w:rsid w:val="652F4ECA"/>
    <w:rsid w:val="653D67A8"/>
    <w:rsid w:val="655AEBA6"/>
    <w:rsid w:val="656C906A"/>
    <w:rsid w:val="65726AB3"/>
    <w:rsid w:val="658E72D0"/>
    <w:rsid w:val="65E023CF"/>
    <w:rsid w:val="65E81B92"/>
    <w:rsid w:val="65F31CFE"/>
    <w:rsid w:val="65F50C07"/>
    <w:rsid w:val="65F8354F"/>
    <w:rsid w:val="65FDF31C"/>
    <w:rsid w:val="6604A159"/>
    <w:rsid w:val="661459ED"/>
    <w:rsid w:val="6635367E"/>
    <w:rsid w:val="66581615"/>
    <w:rsid w:val="66743485"/>
    <w:rsid w:val="66908691"/>
    <w:rsid w:val="669BD937"/>
    <w:rsid w:val="66B5586E"/>
    <w:rsid w:val="66D6EA77"/>
    <w:rsid w:val="66E3F2A9"/>
    <w:rsid w:val="66EFDC18"/>
    <w:rsid w:val="67369BC1"/>
    <w:rsid w:val="673DA1AA"/>
    <w:rsid w:val="674156E3"/>
    <w:rsid w:val="67464420"/>
    <w:rsid w:val="674B7AA1"/>
    <w:rsid w:val="676B1A0A"/>
    <w:rsid w:val="678595DE"/>
    <w:rsid w:val="67ACED02"/>
    <w:rsid w:val="67DC37BA"/>
    <w:rsid w:val="6839EBFB"/>
    <w:rsid w:val="683CC9D2"/>
    <w:rsid w:val="68728769"/>
    <w:rsid w:val="6887B05E"/>
    <w:rsid w:val="688AC4E4"/>
    <w:rsid w:val="68A6E19E"/>
    <w:rsid w:val="68BBD083"/>
    <w:rsid w:val="68D17003"/>
    <w:rsid w:val="68DB1DE7"/>
    <w:rsid w:val="6936D424"/>
    <w:rsid w:val="695985C4"/>
    <w:rsid w:val="6965C7A1"/>
    <w:rsid w:val="69660525"/>
    <w:rsid w:val="696775F3"/>
    <w:rsid w:val="696B36F7"/>
    <w:rsid w:val="698CDCE1"/>
    <w:rsid w:val="698F3D15"/>
    <w:rsid w:val="69924BD2"/>
    <w:rsid w:val="69AD8604"/>
    <w:rsid w:val="69B4393C"/>
    <w:rsid w:val="69BF983B"/>
    <w:rsid w:val="69C56C6C"/>
    <w:rsid w:val="69C82761"/>
    <w:rsid w:val="69CE0DDE"/>
    <w:rsid w:val="69DD5B5E"/>
    <w:rsid w:val="69F61330"/>
    <w:rsid w:val="6A04D732"/>
    <w:rsid w:val="6A0BB5F5"/>
    <w:rsid w:val="6A0C7515"/>
    <w:rsid w:val="6A114900"/>
    <w:rsid w:val="6A275225"/>
    <w:rsid w:val="6A590BB2"/>
    <w:rsid w:val="6A61ED91"/>
    <w:rsid w:val="6ABD36A0"/>
    <w:rsid w:val="6AD69039"/>
    <w:rsid w:val="6AD83323"/>
    <w:rsid w:val="6AEE181D"/>
    <w:rsid w:val="6B13B162"/>
    <w:rsid w:val="6B4DC2FE"/>
    <w:rsid w:val="6B5D89BE"/>
    <w:rsid w:val="6B6158EE"/>
    <w:rsid w:val="6B714708"/>
    <w:rsid w:val="6B7C31A1"/>
    <w:rsid w:val="6BCD9942"/>
    <w:rsid w:val="6BD4532D"/>
    <w:rsid w:val="6BE27E58"/>
    <w:rsid w:val="6BE64B2D"/>
    <w:rsid w:val="6C167644"/>
    <w:rsid w:val="6C223393"/>
    <w:rsid w:val="6C6EB7EE"/>
    <w:rsid w:val="6C7C451D"/>
    <w:rsid w:val="6C7EFEE7"/>
    <w:rsid w:val="6CA3AE11"/>
    <w:rsid w:val="6CB558D9"/>
    <w:rsid w:val="6CD3A831"/>
    <w:rsid w:val="6CDC05A6"/>
    <w:rsid w:val="6CF3356F"/>
    <w:rsid w:val="6CF8DFE3"/>
    <w:rsid w:val="6D2660BB"/>
    <w:rsid w:val="6D272722"/>
    <w:rsid w:val="6D2BBD2F"/>
    <w:rsid w:val="6D3A0D5C"/>
    <w:rsid w:val="6D53342D"/>
    <w:rsid w:val="6D570552"/>
    <w:rsid w:val="6D74C6AE"/>
    <w:rsid w:val="6D8A5D59"/>
    <w:rsid w:val="6D8F2D09"/>
    <w:rsid w:val="6D9E35B8"/>
    <w:rsid w:val="6DCC4FF8"/>
    <w:rsid w:val="6DCF7659"/>
    <w:rsid w:val="6DF3929E"/>
    <w:rsid w:val="6DF674F7"/>
    <w:rsid w:val="6E198964"/>
    <w:rsid w:val="6E1A40D3"/>
    <w:rsid w:val="6E25B8DF"/>
    <w:rsid w:val="6E3239BD"/>
    <w:rsid w:val="6E78B9EF"/>
    <w:rsid w:val="6E7AA3DE"/>
    <w:rsid w:val="6EA2E43D"/>
    <w:rsid w:val="6EC4E770"/>
    <w:rsid w:val="6EC78D90"/>
    <w:rsid w:val="6ED9F2F1"/>
    <w:rsid w:val="6EF1ACF4"/>
    <w:rsid w:val="6F004BB9"/>
    <w:rsid w:val="6F12C923"/>
    <w:rsid w:val="6F250BAC"/>
    <w:rsid w:val="6F2AB6A9"/>
    <w:rsid w:val="6F39211E"/>
    <w:rsid w:val="6F51A70F"/>
    <w:rsid w:val="6F537587"/>
    <w:rsid w:val="6F5864EC"/>
    <w:rsid w:val="6F68EFF7"/>
    <w:rsid w:val="6F697D02"/>
    <w:rsid w:val="6F73AEE9"/>
    <w:rsid w:val="6F7683A9"/>
    <w:rsid w:val="6F782D3B"/>
    <w:rsid w:val="6F9348AC"/>
    <w:rsid w:val="6FA204A8"/>
    <w:rsid w:val="6FA213D6"/>
    <w:rsid w:val="6FA4A210"/>
    <w:rsid w:val="6FB99BBA"/>
    <w:rsid w:val="6FBB3C33"/>
    <w:rsid w:val="6FC7B410"/>
    <w:rsid w:val="6FD00DF3"/>
    <w:rsid w:val="6FEAFC3C"/>
    <w:rsid w:val="6FF63DFD"/>
    <w:rsid w:val="70290463"/>
    <w:rsid w:val="70356EE8"/>
    <w:rsid w:val="705EACCD"/>
    <w:rsid w:val="7068770C"/>
    <w:rsid w:val="70692B00"/>
    <w:rsid w:val="706996AE"/>
    <w:rsid w:val="7076B999"/>
    <w:rsid w:val="70D8BA03"/>
    <w:rsid w:val="70E60E09"/>
    <w:rsid w:val="70F6959C"/>
    <w:rsid w:val="71113305"/>
    <w:rsid w:val="7131BDF6"/>
    <w:rsid w:val="71725860"/>
    <w:rsid w:val="717DD0A8"/>
    <w:rsid w:val="71963D02"/>
    <w:rsid w:val="71B328A9"/>
    <w:rsid w:val="71BD0482"/>
    <w:rsid w:val="71C55A2B"/>
    <w:rsid w:val="71D207EA"/>
    <w:rsid w:val="71E28856"/>
    <w:rsid w:val="721620E1"/>
    <w:rsid w:val="7223B269"/>
    <w:rsid w:val="72266A24"/>
    <w:rsid w:val="7231002C"/>
    <w:rsid w:val="7231A72A"/>
    <w:rsid w:val="7256907D"/>
    <w:rsid w:val="7259FCB3"/>
    <w:rsid w:val="725CAC6E"/>
    <w:rsid w:val="7264DF6F"/>
    <w:rsid w:val="726FE714"/>
    <w:rsid w:val="728328C3"/>
    <w:rsid w:val="72863E12"/>
    <w:rsid w:val="72918BE3"/>
    <w:rsid w:val="72F0CCC3"/>
    <w:rsid w:val="73070326"/>
    <w:rsid w:val="730AF0CF"/>
    <w:rsid w:val="730D522F"/>
    <w:rsid w:val="730F24E0"/>
    <w:rsid w:val="73101E88"/>
    <w:rsid w:val="7312B8EF"/>
    <w:rsid w:val="7335CCF5"/>
    <w:rsid w:val="73433A8B"/>
    <w:rsid w:val="73473C6C"/>
    <w:rsid w:val="734F53FB"/>
    <w:rsid w:val="7367C8CD"/>
    <w:rsid w:val="73713461"/>
    <w:rsid w:val="73783E30"/>
    <w:rsid w:val="7383F832"/>
    <w:rsid w:val="73A381C3"/>
    <w:rsid w:val="73BCC899"/>
    <w:rsid w:val="73C4C24C"/>
    <w:rsid w:val="7402E575"/>
    <w:rsid w:val="74236A97"/>
    <w:rsid w:val="742B6D59"/>
    <w:rsid w:val="74300576"/>
    <w:rsid w:val="743703C3"/>
    <w:rsid w:val="746855DC"/>
    <w:rsid w:val="74773536"/>
    <w:rsid w:val="747EDF15"/>
    <w:rsid w:val="74931CF0"/>
    <w:rsid w:val="74B7C214"/>
    <w:rsid w:val="74D94EA5"/>
    <w:rsid w:val="74E09719"/>
    <w:rsid w:val="74FAAEC2"/>
    <w:rsid w:val="7516A950"/>
    <w:rsid w:val="7530B118"/>
    <w:rsid w:val="75349946"/>
    <w:rsid w:val="756A374F"/>
    <w:rsid w:val="75827049"/>
    <w:rsid w:val="759E791A"/>
    <w:rsid w:val="75A20E11"/>
    <w:rsid w:val="75B4F667"/>
    <w:rsid w:val="75B87908"/>
    <w:rsid w:val="75CC2F76"/>
    <w:rsid w:val="75DF1D57"/>
    <w:rsid w:val="75F51D07"/>
    <w:rsid w:val="75F83CDC"/>
    <w:rsid w:val="7603EAAB"/>
    <w:rsid w:val="7611555A"/>
    <w:rsid w:val="763684AD"/>
    <w:rsid w:val="763A5505"/>
    <w:rsid w:val="76455837"/>
    <w:rsid w:val="764952E1"/>
    <w:rsid w:val="76567238"/>
    <w:rsid w:val="766D96B3"/>
    <w:rsid w:val="76BB6D6B"/>
    <w:rsid w:val="76CC8179"/>
    <w:rsid w:val="76DE61A7"/>
    <w:rsid w:val="76E21E59"/>
    <w:rsid w:val="76E5690B"/>
    <w:rsid w:val="76E9DE7E"/>
    <w:rsid w:val="76F7A6B4"/>
    <w:rsid w:val="76FEF2C4"/>
    <w:rsid w:val="7708F9C7"/>
    <w:rsid w:val="7718ED85"/>
    <w:rsid w:val="774F37D6"/>
    <w:rsid w:val="7759C489"/>
    <w:rsid w:val="77824117"/>
    <w:rsid w:val="77BF623C"/>
    <w:rsid w:val="77CF267B"/>
    <w:rsid w:val="77E01885"/>
    <w:rsid w:val="77E38460"/>
    <w:rsid w:val="77EEC8BD"/>
    <w:rsid w:val="780B00F4"/>
    <w:rsid w:val="7814ECDE"/>
    <w:rsid w:val="785DE3D5"/>
    <w:rsid w:val="7863E35D"/>
    <w:rsid w:val="7872CB78"/>
    <w:rsid w:val="788349E9"/>
    <w:rsid w:val="78868FB2"/>
    <w:rsid w:val="78979690"/>
    <w:rsid w:val="789A6AC2"/>
    <w:rsid w:val="78CDF7AA"/>
    <w:rsid w:val="78E43E55"/>
    <w:rsid w:val="78F77D9F"/>
    <w:rsid w:val="78FD5371"/>
    <w:rsid w:val="7902840B"/>
    <w:rsid w:val="791272A7"/>
    <w:rsid w:val="7944ECC8"/>
    <w:rsid w:val="794B6A41"/>
    <w:rsid w:val="794B8562"/>
    <w:rsid w:val="7956A8C2"/>
    <w:rsid w:val="795CF37A"/>
    <w:rsid w:val="7966C630"/>
    <w:rsid w:val="796B3C7B"/>
    <w:rsid w:val="79968458"/>
    <w:rsid w:val="799A4930"/>
    <w:rsid w:val="79A98299"/>
    <w:rsid w:val="79DAC5ED"/>
    <w:rsid w:val="79EBF76E"/>
    <w:rsid w:val="7A570426"/>
    <w:rsid w:val="7A58FE9C"/>
    <w:rsid w:val="7A621C75"/>
    <w:rsid w:val="7A8426EE"/>
    <w:rsid w:val="7A895B4F"/>
    <w:rsid w:val="7A8C9B70"/>
    <w:rsid w:val="7A988197"/>
    <w:rsid w:val="7ABE0E54"/>
    <w:rsid w:val="7ACB227B"/>
    <w:rsid w:val="7AED9EE0"/>
    <w:rsid w:val="7AFD4A52"/>
    <w:rsid w:val="7AFE4272"/>
    <w:rsid w:val="7AFF959B"/>
    <w:rsid w:val="7B11C1F0"/>
    <w:rsid w:val="7B19A7C9"/>
    <w:rsid w:val="7B307C02"/>
    <w:rsid w:val="7B4321F3"/>
    <w:rsid w:val="7B46C291"/>
    <w:rsid w:val="7B48B929"/>
    <w:rsid w:val="7B5D5B09"/>
    <w:rsid w:val="7B60F747"/>
    <w:rsid w:val="7B71906E"/>
    <w:rsid w:val="7B82BDC6"/>
    <w:rsid w:val="7B858E79"/>
    <w:rsid w:val="7B8CCC7C"/>
    <w:rsid w:val="7B8D2362"/>
    <w:rsid w:val="7B92FC9E"/>
    <w:rsid w:val="7B9A456D"/>
    <w:rsid w:val="7B9CEEE5"/>
    <w:rsid w:val="7BD35E71"/>
    <w:rsid w:val="7C04CEDA"/>
    <w:rsid w:val="7C1AAD96"/>
    <w:rsid w:val="7C1EA88A"/>
    <w:rsid w:val="7C28E524"/>
    <w:rsid w:val="7C35D4FE"/>
    <w:rsid w:val="7C3B2E68"/>
    <w:rsid w:val="7C59DEB5"/>
    <w:rsid w:val="7C7C5EFB"/>
    <w:rsid w:val="7C8D126B"/>
    <w:rsid w:val="7CBB5ECA"/>
    <w:rsid w:val="7CD0DF4A"/>
    <w:rsid w:val="7CE4D1B5"/>
    <w:rsid w:val="7CEA639E"/>
    <w:rsid w:val="7CEB634A"/>
    <w:rsid w:val="7CF05459"/>
    <w:rsid w:val="7CFF2C66"/>
    <w:rsid w:val="7D22A64A"/>
    <w:rsid w:val="7D2DADB0"/>
    <w:rsid w:val="7D2E85AB"/>
    <w:rsid w:val="7D40FD2F"/>
    <w:rsid w:val="7D4CD9BD"/>
    <w:rsid w:val="7D6E6809"/>
    <w:rsid w:val="7D8E26C3"/>
    <w:rsid w:val="7DB41CBE"/>
    <w:rsid w:val="7DB80292"/>
    <w:rsid w:val="7E532ADE"/>
    <w:rsid w:val="7E681CC4"/>
    <w:rsid w:val="7E757929"/>
    <w:rsid w:val="7E774932"/>
    <w:rsid w:val="7EA90D3E"/>
    <w:rsid w:val="7EB7E100"/>
    <w:rsid w:val="7ED0D1CD"/>
    <w:rsid w:val="7F10D96A"/>
    <w:rsid w:val="7F296B3D"/>
    <w:rsid w:val="7F3342E3"/>
    <w:rsid w:val="7F34A26C"/>
    <w:rsid w:val="7F48DDC2"/>
    <w:rsid w:val="7F5159EC"/>
    <w:rsid w:val="7F7DCFE2"/>
    <w:rsid w:val="7F8DA353"/>
    <w:rsid w:val="7FA28929"/>
    <w:rsid w:val="7FA2ECF0"/>
    <w:rsid w:val="7FC27B43"/>
    <w:rsid w:val="7FDBBE48"/>
    <w:rsid w:val="7FEC962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027E2"/>
  <w15:docId w15:val="{D27DC290-94E3-46DE-A7EF-473651E98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paragraph" w:customStyle="1" w:styleId="paragraph">
    <w:name w:val="paragraph"/>
    <w:basedOn w:val="Standard"/>
    <w:rsid w:val="00C3062B"/>
    <w:pPr>
      <w:spacing w:before="100" w:beforeAutospacing="1" w:after="100" w:afterAutospacing="1" w:line="240" w:lineRule="auto"/>
    </w:pPr>
    <w:rPr>
      <w:rFonts w:ascii="Times New Roman" w:eastAsia="Times New Roman" w:hAnsi="Times New Roman" w:cs="Times New Roman"/>
      <w:szCs w:val="24"/>
      <w:lang w:eastAsia="cs-CZ"/>
    </w:rPr>
  </w:style>
  <w:style w:type="character" w:customStyle="1" w:styleId="normaltextrun">
    <w:name w:val="normaltextrun"/>
    <w:basedOn w:val="Absatz-Standardschriftart"/>
    <w:rsid w:val="00C3062B"/>
  </w:style>
  <w:style w:type="character" w:customStyle="1" w:styleId="spellingerror">
    <w:name w:val="spellingerror"/>
    <w:basedOn w:val="Absatz-Standardschriftart"/>
    <w:rsid w:val="00C3062B"/>
  </w:style>
  <w:style w:type="character" w:customStyle="1" w:styleId="eop">
    <w:name w:val="eop"/>
    <w:basedOn w:val="Absatz-Standardschriftart"/>
    <w:rsid w:val="00C3062B"/>
  </w:style>
  <w:style w:type="table" w:styleId="Tabellenraster">
    <w:name w:val="Table Grid"/>
    <w:basedOn w:val="NormaleTabelle"/>
    <w:uiPriority w:val="59"/>
    <w:rsid w:val="00F4308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rzeichen">
    <w:name w:val="annotation reference"/>
    <w:basedOn w:val="Absatz-Standardschriftart"/>
    <w:uiPriority w:val="99"/>
    <w:semiHidden/>
    <w:unhideWhenUsed/>
    <w:rsid w:val="00FC138B"/>
    <w:rPr>
      <w:sz w:val="16"/>
      <w:szCs w:val="16"/>
    </w:rPr>
  </w:style>
  <w:style w:type="paragraph" w:styleId="Kommentartext">
    <w:name w:val="annotation text"/>
    <w:basedOn w:val="Standard"/>
    <w:link w:val="KommentartextZchn"/>
    <w:uiPriority w:val="99"/>
    <w:semiHidden/>
    <w:unhideWhenUsed/>
    <w:rsid w:val="00FC13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C138B"/>
    <w:rPr>
      <w:sz w:val="20"/>
      <w:szCs w:val="20"/>
    </w:rPr>
  </w:style>
  <w:style w:type="paragraph" w:styleId="Kommentarthema">
    <w:name w:val="annotation subject"/>
    <w:basedOn w:val="Kommentartext"/>
    <w:next w:val="Kommentartext"/>
    <w:link w:val="KommentarthemaZchn"/>
    <w:uiPriority w:val="99"/>
    <w:semiHidden/>
    <w:unhideWhenUsed/>
    <w:rsid w:val="00FC138B"/>
    <w:rPr>
      <w:b/>
      <w:bCs/>
    </w:rPr>
  </w:style>
  <w:style w:type="character" w:customStyle="1" w:styleId="KommentarthemaZchn">
    <w:name w:val="Kommentarthema Zchn"/>
    <w:basedOn w:val="KommentartextZchn"/>
    <w:link w:val="Kommentarthema"/>
    <w:uiPriority w:val="99"/>
    <w:semiHidden/>
    <w:rsid w:val="00FC138B"/>
    <w:rPr>
      <w:b/>
      <w:bCs/>
      <w:sz w:val="20"/>
      <w:szCs w:val="20"/>
    </w:rPr>
  </w:style>
  <w:style w:type="character" w:styleId="Hyperlink">
    <w:name w:val="Hyperlink"/>
    <w:basedOn w:val="Absatz-Standardschriftart"/>
    <w:uiPriority w:val="99"/>
    <w:unhideWhenUsed/>
    <w:rsid w:val="00120EDC"/>
    <w:rPr>
      <w:color w:val="5F5F5F" w:themeColor="hyperlink"/>
      <w:u w:val="single"/>
    </w:rPr>
  </w:style>
  <w:style w:type="paragraph" w:styleId="Beschriftung">
    <w:name w:val="caption"/>
    <w:basedOn w:val="Standard"/>
    <w:next w:val="Standard"/>
    <w:uiPriority w:val="35"/>
    <w:unhideWhenUsed/>
    <w:qFormat/>
    <w:rsid w:val="00120EDC"/>
    <w:pPr>
      <w:spacing w:after="200" w:line="240" w:lineRule="auto"/>
    </w:pPr>
    <w:rPr>
      <w:i/>
      <w:iCs/>
      <w:color w:val="000000" w:themeColor="text2"/>
      <w:sz w:val="18"/>
      <w:szCs w:val="18"/>
    </w:rPr>
  </w:style>
  <w:style w:type="paragraph" w:styleId="StandardWeb">
    <w:name w:val="Normal (Web)"/>
    <w:basedOn w:val="Standard"/>
    <w:uiPriority w:val="99"/>
    <w:unhideWhenUsed/>
    <w:rsid w:val="00B85C19"/>
    <w:pPr>
      <w:spacing w:before="100" w:beforeAutospacing="1" w:after="100" w:afterAutospacing="1" w:line="240" w:lineRule="auto"/>
    </w:pPr>
    <w:rPr>
      <w:rFonts w:ascii="Times New Roman" w:eastAsia="Times New Roman" w:hAnsi="Times New Roman" w:cs="Times New Roman"/>
      <w:szCs w:val="24"/>
      <w:lang w:eastAsia="cs-CZ"/>
    </w:rPr>
  </w:style>
  <w:style w:type="paragraph" w:styleId="berarbeitung">
    <w:name w:val="Revision"/>
    <w:hidden/>
    <w:uiPriority w:val="99"/>
    <w:semiHidden/>
    <w:rsid w:val="00B10A5D"/>
    <w:pPr>
      <w:spacing w:after="0" w:line="240" w:lineRule="auto"/>
    </w:pPr>
    <w:rPr>
      <w:sz w:val="24"/>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345169">
      <w:bodyDiv w:val="1"/>
      <w:marLeft w:val="0"/>
      <w:marRight w:val="0"/>
      <w:marTop w:val="0"/>
      <w:marBottom w:val="0"/>
      <w:divBdr>
        <w:top w:val="none" w:sz="0" w:space="0" w:color="auto"/>
        <w:left w:val="none" w:sz="0" w:space="0" w:color="auto"/>
        <w:bottom w:val="none" w:sz="0" w:space="0" w:color="auto"/>
        <w:right w:val="none" w:sz="0" w:space="0" w:color="auto"/>
      </w:divBdr>
    </w:div>
    <w:div w:id="159201241">
      <w:bodyDiv w:val="1"/>
      <w:marLeft w:val="0"/>
      <w:marRight w:val="0"/>
      <w:marTop w:val="0"/>
      <w:marBottom w:val="0"/>
      <w:divBdr>
        <w:top w:val="none" w:sz="0" w:space="0" w:color="auto"/>
        <w:left w:val="none" w:sz="0" w:space="0" w:color="auto"/>
        <w:bottom w:val="none" w:sz="0" w:space="0" w:color="auto"/>
        <w:right w:val="none" w:sz="0" w:space="0" w:color="auto"/>
      </w:divBdr>
    </w:div>
    <w:div w:id="310644828">
      <w:bodyDiv w:val="1"/>
      <w:marLeft w:val="0"/>
      <w:marRight w:val="0"/>
      <w:marTop w:val="0"/>
      <w:marBottom w:val="0"/>
      <w:divBdr>
        <w:top w:val="none" w:sz="0" w:space="0" w:color="auto"/>
        <w:left w:val="none" w:sz="0" w:space="0" w:color="auto"/>
        <w:bottom w:val="none" w:sz="0" w:space="0" w:color="auto"/>
        <w:right w:val="none" w:sz="0" w:space="0" w:color="auto"/>
      </w:divBdr>
      <w:divsChild>
        <w:div w:id="287393287">
          <w:marLeft w:val="0"/>
          <w:marRight w:val="0"/>
          <w:marTop w:val="0"/>
          <w:marBottom w:val="0"/>
          <w:divBdr>
            <w:top w:val="none" w:sz="0" w:space="0" w:color="auto"/>
            <w:left w:val="none" w:sz="0" w:space="0" w:color="auto"/>
            <w:bottom w:val="none" w:sz="0" w:space="0" w:color="auto"/>
            <w:right w:val="none" w:sz="0" w:space="0" w:color="auto"/>
          </w:divBdr>
        </w:div>
        <w:div w:id="468672922">
          <w:marLeft w:val="0"/>
          <w:marRight w:val="0"/>
          <w:marTop w:val="0"/>
          <w:marBottom w:val="0"/>
          <w:divBdr>
            <w:top w:val="none" w:sz="0" w:space="0" w:color="auto"/>
            <w:left w:val="none" w:sz="0" w:space="0" w:color="auto"/>
            <w:bottom w:val="none" w:sz="0" w:space="0" w:color="auto"/>
            <w:right w:val="none" w:sz="0" w:space="0" w:color="auto"/>
          </w:divBdr>
        </w:div>
        <w:div w:id="1007246130">
          <w:marLeft w:val="0"/>
          <w:marRight w:val="0"/>
          <w:marTop w:val="0"/>
          <w:marBottom w:val="0"/>
          <w:divBdr>
            <w:top w:val="none" w:sz="0" w:space="0" w:color="auto"/>
            <w:left w:val="none" w:sz="0" w:space="0" w:color="auto"/>
            <w:bottom w:val="none" w:sz="0" w:space="0" w:color="auto"/>
            <w:right w:val="none" w:sz="0" w:space="0" w:color="auto"/>
          </w:divBdr>
        </w:div>
        <w:div w:id="1104768083">
          <w:marLeft w:val="0"/>
          <w:marRight w:val="0"/>
          <w:marTop w:val="0"/>
          <w:marBottom w:val="0"/>
          <w:divBdr>
            <w:top w:val="none" w:sz="0" w:space="0" w:color="auto"/>
            <w:left w:val="none" w:sz="0" w:space="0" w:color="auto"/>
            <w:bottom w:val="none" w:sz="0" w:space="0" w:color="auto"/>
            <w:right w:val="none" w:sz="0" w:space="0" w:color="auto"/>
          </w:divBdr>
        </w:div>
        <w:div w:id="1353609723">
          <w:marLeft w:val="0"/>
          <w:marRight w:val="0"/>
          <w:marTop w:val="0"/>
          <w:marBottom w:val="0"/>
          <w:divBdr>
            <w:top w:val="none" w:sz="0" w:space="0" w:color="auto"/>
            <w:left w:val="none" w:sz="0" w:space="0" w:color="auto"/>
            <w:bottom w:val="none" w:sz="0" w:space="0" w:color="auto"/>
            <w:right w:val="none" w:sz="0" w:space="0" w:color="auto"/>
          </w:divBdr>
        </w:div>
        <w:div w:id="1497190166">
          <w:marLeft w:val="0"/>
          <w:marRight w:val="0"/>
          <w:marTop w:val="0"/>
          <w:marBottom w:val="0"/>
          <w:divBdr>
            <w:top w:val="none" w:sz="0" w:space="0" w:color="auto"/>
            <w:left w:val="none" w:sz="0" w:space="0" w:color="auto"/>
            <w:bottom w:val="none" w:sz="0" w:space="0" w:color="auto"/>
            <w:right w:val="none" w:sz="0" w:space="0" w:color="auto"/>
          </w:divBdr>
        </w:div>
        <w:div w:id="1807622738">
          <w:marLeft w:val="0"/>
          <w:marRight w:val="0"/>
          <w:marTop w:val="0"/>
          <w:marBottom w:val="0"/>
          <w:divBdr>
            <w:top w:val="none" w:sz="0" w:space="0" w:color="auto"/>
            <w:left w:val="none" w:sz="0" w:space="0" w:color="auto"/>
            <w:bottom w:val="none" w:sz="0" w:space="0" w:color="auto"/>
            <w:right w:val="none" w:sz="0" w:space="0" w:color="auto"/>
          </w:divBdr>
        </w:div>
      </w:divsChild>
    </w:div>
    <w:div w:id="487863454">
      <w:bodyDiv w:val="1"/>
      <w:marLeft w:val="0"/>
      <w:marRight w:val="0"/>
      <w:marTop w:val="0"/>
      <w:marBottom w:val="0"/>
      <w:divBdr>
        <w:top w:val="none" w:sz="0" w:space="0" w:color="auto"/>
        <w:left w:val="none" w:sz="0" w:space="0" w:color="auto"/>
        <w:bottom w:val="none" w:sz="0" w:space="0" w:color="auto"/>
        <w:right w:val="none" w:sz="0" w:space="0" w:color="auto"/>
      </w:divBdr>
    </w:div>
    <w:div w:id="530456908">
      <w:bodyDiv w:val="1"/>
      <w:marLeft w:val="0"/>
      <w:marRight w:val="0"/>
      <w:marTop w:val="0"/>
      <w:marBottom w:val="0"/>
      <w:divBdr>
        <w:top w:val="none" w:sz="0" w:space="0" w:color="auto"/>
        <w:left w:val="none" w:sz="0" w:space="0" w:color="auto"/>
        <w:bottom w:val="none" w:sz="0" w:space="0" w:color="auto"/>
        <w:right w:val="none" w:sz="0" w:space="0" w:color="auto"/>
      </w:divBdr>
      <w:divsChild>
        <w:div w:id="84542629">
          <w:marLeft w:val="0"/>
          <w:marRight w:val="0"/>
          <w:marTop w:val="0"/>
          <w:marBottom w:val="0"/>
          <w:divBdr>
            <w:top w:val="none" w:sz="0" w:space="0" w:color="auto"/>
            <w:left w:val="none" w:sz="0" w:space="0" w:color="auto"/>
            <w:bottom w:val="none" w:sz="0" w:space="0" w:color="auto"/>
            <w:right w:val="none" w:sz="0" w:space="0" w:color="auto"/>
          </w:divBdr>
        </w:div>
        <w:div w:id="186606139">
          <w:marLeft w:val="0"/>
          <w:marRight w:val="0"/>
          <w:marTop w:val="0"/>
          <w:marBottom w:val="0"/>
          <w:divBdr>
            <w:top w:val="none" w:sz="0" w:space="0" w:color="auto"/>
            <w:left w:val="none" w:sz="0" w:space="0" w:color="auto"/>
            <w:bottom w:val="none" w:sz="0" w:space="0" w:color="auto"/>
            <w:right w:val="none" w:sz="0" w:space="0" w:color="auto"/>
          </w:divBdr>
        </w:div>
        <w:div w:id="1055277595">
          <w:marLeft w:val="0"/>
          <w:marRight w:val="0"/>
          <w:marTop w:val="0"/>
          <w:marBottom w:val="0"/>
          <w:divBdr>
            <w:top w:val="none" w:sz="0" w:space="0" w:color="auto"/>
            <w:left w:val="none" w:sz="0" w:space="0" w:color="auto"/>
            <w:bottom w:val="none" w:sz="0" w:space="0" w:color="auto"/>
            <w:right w:val="none" w:sz="0" w:space="0" w:color="auto"/>
          </w:divBdr>
        </w:div>
      </w:divsChild>
    </w:div>
    <w:div w:id="806170344">
      <w:bodyDiv w:val="1"/>
      <w:marLeft w:val="0"/>
      <w:marRight w:val="0"/>
      <w:marTop w:val="0"/>
      <w:marBottom w:val="0"/>
      <w:divBdr>
        <w:top w:val="none" w:sz="0" w:space="0" w:color="auto"/>
        <w:left w:val="none" w:sz="0" w:space="0" w:color="auto"/>
        <w:bottom w:val="none" w:sz="0" w:space="0" w:color="auto"/>
        <w:right w:val="none" w:sz="0" w:space="0" w:color="auto"/>
      </w:divBdr>
      <w:divsChild>
        <w:div w:id="850726685">
          <w:marLeft w:val="0"/>
          <w:marRight w:val="0"/>
          <w:marTop w:val="0"/>
          <w:marBottom w:val="0"/>
          <w:divBdr>
            <w:top w:val="none" w:sz="0" w:space="0" w:color="auto"/>
            <w:left w:val="none" w:sz="0" w:space="0" w:color="auto"/>
            <w:bottom w:val="none" w:sz="0" w:space="0" w:color="auto"/>
            <w:right w:val="none" w:sz="0" w:space="0" w:color="auto"/>
          </w:divBdr>
        </w:div>
        <w:div w:id="1312518617">
          <w:marLeft w:val="0"/>
          <w:marRight w:val="0"/>
          <w:marTop w:val="0"/>
          <w:marBottom w:val="0"/>
          <w:divBdr>
            <w:top w:val="none" w:sz="0" w:space="0" w:color="auto"/>
            <w:left w:val="none" w:sz="0" w:space="0" w:color="auto"/>
            <w:bottom w:val="none" w:sz="0" w:space="0" w:color="auto"/>
            <w:right w:val="none" w:sz="0" w:space="0" w:color="auto"/>
          </w:divBdr>
        </w:div>
      </w:divsChild>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108819731">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376008366">
      <w:bodyDiv w:val="1"/>
      <w:marLeft w:val="0"/>
      <w:marRight w:val="0"/>
      <w:marTop w:val="0"/>
      <w:marBottom w:val="0"/>
      <w:divBdr>
        <w:top w:val="none" w:sz="0" w:space="0" w:color="auto"/>
        <w:left w:val="none" w:sz="0" w:space="0" w:color="auto"/>
        <w:bottom w:val="none" w:sz="0" w:space="0" w:color="auto"/>
        <w:right w:val="none" w:sz="0" w:space="0" w:color="auto"/>
      </w:divBdr>
    </w:div>
    <w:div w:id="1584603720">
      <w:bodyDiv w:val="1"/>
      <w:marLeft w:val="0"/>
      <w:marRight w:val="0"/>
      <w:marTop w:val="0"/>
      <w:marBottom w:val="0"/>
      <w:divBdr>
        <w:top w:val="none" w:sz="0" w:space="0" w:color="auto"/>
        <w:left w:val="none" w:sz="0" w:space="0" w:color="auto"/>
        <w:bottom w:val="none" w:sz="0" w:space="0" w:color="auto"/>
        <w:right w:val="none" w:sz="0" w:space="0" w:color="auto"/>
      </w:divBdr>
      <w:divsChild>
        <w:div w:id="1776241832">
          <w:marLeft w:val="0"/>
          <w:marRight w:val="0"/>
          <w:marTop w:val="0"/>
          <w:marBottom w:val="0"/>
          <w:divBdr>
            <w:top w:val="none" w:sz="0" w:space="0" w:color="auto"/>
            <w:left w:val="none" w:sz="0" w:space="0" w:color="auto"/>
            <w:bottom w:val="none" w:sz="0" w:space="0" w:color="auto"/>
            <w:right w:val="none" w:sz="0" w:space="0" w:color="auto"/>
          </w:divBdr>
        </w:div>
      </w:divsChild>
    </w:div>
    <w:div w:id="1689869222">
      <w:bodyDiv w:val="1"/>
      <w:marLeft w:val="0"/>
      <w:marRight w:val="0"/>
      <w:marTop w:val="0"/>
      <w:marBottom w:val="0"/>
      <w:divBdr>
        <w:top w:val="none" w:sz="0" w:space="0" w:color="auto"/>
        <w:left w:val="none" w:sz="0" w:space="0" w:color="auto"/>
        <w:bottom w:val="none" w:sz="0" w:space="0" w:color="auto"/>
        <w:right w:val="none" w:sz="0" w:space="0" w:color="auto"/>
      </w:divBdr>
    </w:div>
    <w:div w:id="1717465246">
      <w:bodyDiv w:val="1"/>
      <w:marLeft w:val="0"/>
      <w:marRight w:val="0"/>
      <w:marTop w:val="0"/>
      <w:marBottom w:val="0"/>
      <w:divBdr>
        <w:top w:val="none" w:sz="0" w:space="0" w:color="auto"/>
        <w:left w:val="none" w:sz="0" w:space="0" w:color="auto"/>
        <w:bottom w:val="none" w:sz="0" w:space="0" w:color="auto"/>
        <w:right w:val="none" w:sz="0" w:space="0" w:color="auto"/>
      </w:divBdr>
      <w:divsChild>
        <w:div w:id="28798095">
          <w:marLeft w:val="0"/>
          <w:marRight w:val="0"/>
          <w:marTop w:val="0"/>
          <w:marBottom w:val="0"/>
          <w:divBdr>
            <w:top w:val="none" w:sz="0" w:space="0" w:color="auto"/>
            <w:left w:val="none" w:sz="0" w:space="0" w:color="auto"/>
            <w:bottom w:val="none" w:sz="0" w:space="0" w:color="auto"/>
            <w:right w:val="none" w:sz="0" w:space="0" w:color="auto"/>
          </w:divBdr>
        </w:div>
        <w:div w:id="1521091560">
          <w:marLeft w:val="0"/>
          <w:marRight w:val="0"/>
          <w:marTop w:val="0"/>
          <w:marBottom w:val="0"/>
          <w:divBdr>
            <w:top w:val="none" w:sz="0" w:space="0" w:color="auto"/>
            <w:left w:val="none" w:sz="0" w:space="0" w:color="auto"/>
            <w:bottom w:val="none" w:sz="0" w:space="0" w:color="auto"/>
            <w:right w:val="none" w:sz="0" w:space="0" w:color="auto"/>
          </w:divBdr>
        </w:div>
      </w:divsChild>
    </w:div>
    <w:div w:id="1811705076">
      <w:bodyDiv w:val="1"/>
      <w:marLeft w:val="0"/>
      <w:marRight w:val="0"/>
      <w:marTop w:val="0"/>
      <w:marBottom w:val="0"/>
      <w:divBdr>
        <w:top w:val="none" w:sz="0" w:space="0" w:color="auto"/>
        <w:left w:val="none" w:sz="0" w:space="0" w:color="auto"/>
        <w:bottom w:val="none" w:sz="0" w:space="0" w:color="auto"/>
        <w:right w:val="none" w:sz="0" w:space="0" w:color="auto"/>
      </w:divBdr>
    </w:div>
    <w:div w:id="2133085179">
      <w:bodyDiv w:val="1"/>
      <w:marLeft w:val="0"/>
      <w:marRight w:val="0"/>
      <w:marTop w:val="0"/>
      <w:marBottom w:val="0"/>
      <w:divBdr>
        <w:top w:val="none" w:sz="0" w:space="0" w:color="auto"/>
        <w:left w:val="none" w:sz="0" w:space="0" w:color="auto"/>
        <w:bottom w:val="none" w:sz="0" w:space="0" w:color="auto"/>
        <w:right w:val="none" w:sz="0" w:space="0" w:color="auto"/>
      </w:divBdr>
      <w:divsChild>
        <w:div w:id="268203510">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3673</Words>
  <Characters>23140</Characters>
  <Application>Microsoft Office Word</Application>
  <DocSecurity>0</DocSecurity>
  <Lines>192</Lines>
  <Paragraphs>53</Paragraphs>
  <ScaleCrop>false</ScaleCrop>
  <HeadingPairs>
    <vt:vector size="2" baseType="variant">
      <vt:variant>
        <vt:lpstr>Title</vt:lpstr>
      </vt:variant>
      <vt:variant>
        <vt:i4>1</vt:i4>
      </vt:variant>
    </vt:vector>
  </HeadingPairs>
  <TitlesOfParts>
    <vt:vector size="1" baseType="lpstr">
      <vt:lpstr/>
    </vt:vector>
  </TitlesOfParts>
  <Company>Ekonomicko-správní fakulta Masarykovy univerzity</Company>
  <LinksUpToDate>false</LinksUpToDate>
  <CharactersWithSpaces>26760</CharactersWithSpaces>
  <SharedDoc>false</SharedDoc>
  <HLinks>
    <vt:vector size="54" baseType="variant">
      <vt:variant>
        <vt:i4>4980818</vt:i4>
      </vt:variant>
      <vt:variant>
        <vt:i4>24</vt:i4>
      </vt:variant>
      <vt:variant>
        <vt:i4>0</vt:i4>
      </vt:variant>
      <vt:variant>
        <vt:i4>5</vt:i4>
      </vt:variant>
      <vt:variant>
        <vt:lpwstr>https://doi.org/10.1108/ict-07-2015-0048</vt:lpwstr>
      </vt:variant>
      <vt:variant>
        <vt:lpwstr/>
      </vt:variant>
      <vt:variant>
        <vt:i4>589853</vt:i4>
      </vt:variant>
      <vt:variant>
        <vt:i4>21</vt:i4>
      </vt:variant>
      <vt:variant>
        <vt:i4>0</vt:i4>
      </vt:variant>
      <vt:variant>
        <vt:i4>5</vt:i4>
      </vt:variant>
      <vt:variant>
        <vt:lpwstr>https://doi.org/10.1007/s10798-012-9229-1</vt:lpwstr>
      </vt:variant>
      <vt:variant>
        <vt:lpwstr/>
      </vt:variant>
      <vt:variant>
        <vt:i4>393221</vt:i4>
      </vt:variant>
      <vt:variant>
        <vt:i4>18</vt:i4>
      </vt:variant>
      <vt:variant>
        <vt:i4>0</vt:i4>
      </vt:variant>
      <vt:variant>
        <vt:i4>5</vt:i4>
      </vt:variant>
      <vt:variant>
        <vt:lpwstr>https://doi.org/10.3389/fpsyg.2018.02787</vt:lpwstr>
      </vt:variant>
      <vt:variant>
        <vt:lpwstr/>
      </vt:variant>
      <vt:variant>
        <vt:i4>69</vt:i4>
      </vt:variant>
      <vt:variant>
        <vt:i4>15</vt:i4>
      </vt:variant>
      <vt:variant>
        <vt:i4>0</vt:i4>
      </vt:variant>
      <vt:variant>
        <vt:i4>5</vt:i4>
      </vt:variant>
      <vt:variant>
        <vt:lpwstr>https://doi.org/10.1080/13662716.2014.959314</vt:lpwstr>
      </vt:variant>
      <vt:variant>
        <vt:lpwstr/>
      </vt:variant>
      <vt:variant>
        <vt:i4>6226000</vt:i4>
      </vt:variant>
      <vt:variant>
        <vt:i4>12</vt:i4>
      </vt:variant>
      <vt:variant>
        <vt:i4>0</vt:i4>
      </vt:variant>
      <vt:variant>
        <vt:i4>5</vt:i4>
      </vt:variant>
      <vt:variant>
        <vt:lpwstr>https://doi.org/10.1016/j.infsof.2016.02.007</vt:lpwstr>
      </vt:variant>
      <vt:variant>
        <vt:lpwstr/>
      </vt:variant>
      <vt:variant>
        <vt:i4>8323129</vt:i4>
      </vt:variant>
      <vt:variant>
        <vt:i4>9</vt:i4>
      </vt:variant>
      <vt:variant>
        <vt:i4>0</vt:i4>
      </vt:variant>
      <vt:variant>
        <vt:i4>5</vt:i4>
      </vt:variant>
      <vt:variant>
        <vt:lpwstr>https://doi.org/10.1007/bf02686767</vt:lpwstr>
      </vt:variant>
      <vt:variant>
        <vt:lpwstr/>
      </vt:variant>
      <vt:variant>
        <vt:i4>524317</vt:i4>
      </vt:variant>
      <vt:variant>
        <vt:i4>6</vt:i4>
      </vt:variant>
      <vt:variant>
        <vt:i4>0</vt:i4>
      </vt:variant>
      <vt:variant>
        <vt:i4>5</vt:i4>
      </vt:variant>
      <vt:variant>
        <vt:lpwstr>https://doi.org/10.1007/s10639-017-9667-1</vt:lpwstr>
      </vt:variant>
      <vt:variant>
        <vt:lpwstr/>
      </vt:variant>
      <vt:variant>
        <vt:i4>5636163</vt:i4>
      </vt:variant>
      <vt:variant>
        <vt:i4>3</vt:i4>
      </vt:variant>
      <vt:variant>
        <vt:i4>0</vt:i4>
      </vt:variant>
      <vt:variant>
        <vt:i4>5</vt:i4>
      </vt:variant>
      <vt:variant>
        <vt:lpwstr>https://doi.org/10.1002/pmj.21372</vt:lpwstr>
      </vt:variant>
      <vt:variant>
        <vt:lpwstr/>
      </vt:variant>
      <vt:variant>
        <vt:i4>1769552</vt:i4>
      </vt:variant>
      <vt:variant>
        <vt:i4>0</vt:i4>
      </vt:variant>
      <vt:variant>
        <vt:i4>0</vt:i4>
      </vt:variant>
      <vt:variant>
        <vt:i4>5</vt:i4>
      </vt:variant>
      <vt:variant>
        <vt:lpwstr>https://doi.org/10.1108/01437731311289965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Jirásek</dc:creator>
  <cp:keywords/>
  <cp:lastModifiedBy>Microsoft Office-Benutzer</cp:lastModifiedBy>
  <cp:revision>241</cp:revision>
  <dcterms:created xsi:type="dcterms:W3CDTF">2020-12-21T03:41:00Z</dcterms:created>
  <dcterms:modified xsi:type="dcterms:W3CDTF">2021-01-04T04:33:00Z</dcterms:modified>
</cp:coreProperties>
</file>