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2F48F" w14:textId="5186A46D" w:rsidR="00ED7079" w:rsidRDefault="297DFBAB" w:rsidP="499C8A8F">
      <w:pPr>
        <w:spacing w:line="257" w:lineRule="auto"/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>
        <w:rPr>
          <w:noProof/>
          <w:color w:val="2B579A"/>
          <w:shd w:val="clear" w:color="auto" w:fill="E6E6E6"/>
        </w:rPr>
        <w:drawing>
          <wp:inline distT="0" distB="0" distL="0" distR="0" wp14:anchorId="1E3EB797" wp14:editId="10568B8D">
            <wp:extent cx="2876550" cy="1143000"/>
            <wp:effectExtent l="0" t="0" r="0" b="0"/>
            <wp:docPr id="1571566175" name="Obrázok 1571566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BCE16" w14:textId="2935708A" w:rsidR="00ED7079" w:rsidRDefault="297DFBAB" w:rsidP="499C8A8F">
      <w:pPr>
        <w:spacing w:line="257" w:lineRule="auto"/>
        <w:rPr>
          <w:rFonts w:ascii="Century Schoolbook" w:eastAsia="Century Schoolbook" w:hAnsi="Century Schoolbook" w:cs="Century Schoolbook"/>
          <w:sz w:val="24"/>
          <w:szCs w:val="24"/>
        </w:rPr>
      </w:pPr>
      <w:r w:rsidRPr="499C8A8F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</w:p>
    <w:p w14:paraId="6E1C4424" w14:textId="21E949D5" w:rsidR="246F5A00" w:rsidRDefault="246F5A00" w:rsidP="499C8A8F">
      <w:pPr>
        <w:pStyle w:val="berschrift1"/>
        <w:rPr>
          <w:rFonts w:ascii="Century Schoolbook" w:eastAsia="Century Schoolbook" w:hAnsi="Century Schoolbook" w:cs="Century Schoolbook"/>
          <w:color w:val="000000" w:themeColor="text1"/>
          <w:sz w:val="48"/>
          <w:szCs w:val="48"/>
        </w:rPr>
      </w:pPr>
      <w:r w:rsidRPr="499C8A8F">
        <w:rPr>
          <w:rFonts w:ascii="Century Schoolbook" w:eastAsia="Century Schoolbook" w:hAnsi="Century Schoolbook" w:cs="Century Schoolbook"/>
          <w:color w:val="000000" w:themeColor="text1"/>
          <w:sz w:val="48"/>
          <w:szCs w:val="48"/>
        </w:rPr>
        <w:t xml:space="preserve">GROW </w:t>
      </w:r>
      <w:r w:rsidR="5C852D2E" w:rsidRPr="499C8A8F">
        <w:rPr>
          <w:rFonts w:ascii="Century Schoolbook" w:eastAsia="Century Schoolbook" w:hAnsi="Century Schoolbook" w:cs="Century Schoolbook"/>
          <w:color w:val="000000" w:themeColor="text1"/>
          <w:sz w:val="48"/>
          <w:szCs w:val="48"/>
        </w:rPr>
        <w:t>m</w:t>
      </w:r>
      <w:r w:rsidRPr="499C8A8F">
        <w:rPr>
          <w:rFonts w:ascii="Century Schoolbook" w:eastAsia="Century Schoolbook" w:hAnsi="Century Schoolbook" w:cs="Century Schoolbook"/>
          <w:color w:val="000000" w:themeColor="text1"/>
          <w:sz w:val="48"/>
          <w:szCs w:val="48"/>
        </w:rPr>
        <w:t>odel a jeho využití ve vzdělávání a rozvoji vedoucích pracovníků organizace</w:t>
      </w:r>
    </w:p>
    <w:p w14:paraId="26D05D08" w14:textId="52B76645" w:rsidR="00ED7079" w:rsidRDefault="76748B86" w:rsidP="3E0742E5">
      <w:pPr>
        <w:pStyle w:val="berschrift2"/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</w:pPr>
      <w:r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>Létal, Filip</w:t>
      </w:r>
      <w:r w:rsidR="297DFBAB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 xml:space="preserve">; </w:t>
      </w:r>
      <w:proofErr w:type="spellStart"/>
      <w:r w:rsidR="3025ABA9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>Martinčeková</w:t>
      </w:r>
      <w:proofErr w:type="spellEnd"/>
      <w:r w:rsidR="297DFBAB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 xml:space="preserve">, </w:t>
      </w:r>
      <w:r w:rsidR="32717435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>Jarmila</w:t>
      </w:r>
      <w:r w:rsidR="297DFBAB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 xml:space="preserve">; </w:t>
      </w:r>
      <w:proofErr w:type="spellStart"/>
      <w:r w:rsidR="351970B8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>Vetráková</w:t>
      </w:r>
      <w:proofErr w:type="spellEnd"/>
      <w:r w:rsidR="297DFBAB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 xml:space="preserve">, </w:t>
      </w:r>
      <w:r w:rsidR="2F370C76" w:rsidRPr="499C8A8F">
        <w:rPr>
          <w:rFonts w:ascii="Century Schoolbook" w:eastAsia="Century Schoolbook" w:hAnsi="Century Schoolbook" w:cs="Century Schoolbook"/>
          <w:color w:val="000000" w:themeColor="text1"/>
          <w:sz w:val="28"/>
          <w:szCs w:val="28"/>
        </w:rPr>
        <w:t>Lucie</w:t>
      </w:r>
    </w:p>
    <w:p w14:paraId="5B34406B" w14:textId="0D0649CA" w:rsidR="00ED7079" w:rsidRDefault="297DFBAB" w:rsidP="499C8A8F">
      <w:pPr>
        <w:spacing w:line="257" w:lineRule="auto"/>
        <w:rPr>
          <w:rFonts w:ascii="Century Schoolbook" w:eastAsia="Century Schoolbook" w:hAnsi="Century Schoolbook" w:cs="Century Schoolbook"/>
          <w:sz w:val="24"/>
          <w:szCs w:val="24"/>
        </w:rPr>
      </w:pPr>
      <w:r w:rsidRPr="499C8A8F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</w:p>
    <w:p w14:paraId="13756C56" w14:textId="348C4D2C" w:rsidR="1D8E375C" w:rsidRDefault="297DFBAB" w:rsidP="3E0742E5">
      <w:pPr>
        <w:spacing w:line="257" w:lineRule="auto"/>
        <w:rPr>
          <w:rFonts w:ascii="Century Schoolbook" w:eastAsia="Century Schoolbook" w:hAnsi="Century Schoolbook" w:cs="Century Schoolbook"/>
          <w:sz w:val="24"/>
          <w:szCs w:val="24"/>
        </w:rPr>
      </w:pPr>
      <w:r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Klíčová slova: </w:t>
      </w:r>
      <w:r w:rsidR="73CC8F03"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GROW, model, </w:t>
      </w:r>
      <w:proofErr w:type="spellStart"/>
      <w:r w:rsidR="599002FC" w:rsidRPr="48E8885A">
        <w:rPr>
          <w:rFonts w:ascii="Century Schoolbook" w:eastAsia="Century Schoolbook" w:hAnsi="Century Schoolbook" w:cs="Century Schoolbook"/>
          <w:sz w:val="24"/>
          <w:szCs w:val="24"/>
        </w:rPr>
        <w:t>executive</w:t>
      </w:r>
      <w:proofErr w:type="spellEnd"/>
      <w:r w:rsidR="599002FC"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599002FC" w:rsidRPr="48E8885A">
        <w:rPr>
          <w:rFonts w:ascii="Century Schoolbook" w:eastAsia="Century Schoolbook" w:hAnsi="Century Schoolbook" w:cs="Century Schoolbook"/>
          <w:sz w:val="24"/>
          <w:szCs w:val="24"/>
        </w:rPr>
        <w:t>coaching</w:t>
      </w:r>
      <w:proofErr w:type="spellEnd"/>
      <w:r w:rsidR="599002FC"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="4ECB73E8" w:rsidRPr="48E8885A">
        <w:rPr>
          <w:rFonts w:ascii="Century Schoolbook" w:eastAsia="Century Schoolbook" w:hAnsi="Century Schoolbook" w:cs="Century Schoolbook"/>
          <w:sz w:val="24"/>
          <w:szCs w:val="24"/>
        </w:rPr>
        <w:t>education</w:t>
      </w:r>
      <w:proofErr w:type="spellEnd"/>
      <w:r w:rsidR="4ECB73E8"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="4ECB73E8" w:rsidRPr="48E8885A">
        <w:rPr>
          <w:rFonts w:ascii="Century Schoolbook" w:eastAsia="Century Schoolbook" w:hAnsi="Century Schoolbook" w:cs="Century Schoolbook"/>
          <w:sz w:val="24"/>
          <w:szCs w:val="24"/>
        </w:rPr>
        <w:t>skill</w:t>
      </w:r>
      <w:proofErr w:type="spellEnd"/>
      <w:r w:rsidR="4ECB73E8"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="4ECB73E8" w:rsidRPr="48E8885A">
        <w:rPr>
          <w:rFonts w:ascii="Century Schoolbook" w:eastAsia="Century Schoolbook" w:hAnsi="Century Schoolbook" w:cs="Century Schoolbook"/>
          <w:sz w:val="24"/>
          <w:szCs w:val="24"/>
        </w:rPr>
        <w:t>train</w:t>
      </w:r>
      <w:r w:rsidR="2834D659" w:rsidRPr="48E8885A">
        <w:rPr>
          <w:rFonts w:ascii="Century Schoolbook" w:eastAsia="Century Schoolbook" w:hAnsi="Century Schoolbook" w:cs="Century Schoolbook"/>
          <w:sz w:val="24"/>
          <w:szCs w:val="24"/>
        </w:rPr>
        <w:t>ing</w:t>
      </w:r>
      <w:proofErr w:type="spellEnd"/>
      <w:r w:rsidR="4ECB73E8" w:rsidRPr="48E8885A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</w:p>
    <w:p w14:paraId="1D7ABF51" w14:textId="114150A9" w:rsidR="3E0742E5" w:rsidRDefault="3E0742E5" w:rsidP="499C8A8F">
      <w:pPr>
        <w:spacing w:line="257" w:lineRule="auto"/>
      </w:pPr>
    </w:p>
    <w:p w14:paraId="11A89F52" w14:textId="44FFE27E" w:rsidR="25D85F13" w:rsidRDefault="56B83608" w:rsidP="3E43DE45">
      <w:pPr>
        <w:spacing w:line="257" w:lineRule="auto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Abstrakt</w:t>
      </w:r>
    </w:p>
    <w:p w14:paraId="49A741CB" w14:textId="22395CD4" w:rsidR="25D85F13" w:rsidRDefault="25D85F13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highlight w:val="yellow"/>
        </w:rPr>
      </w:pPr>
      <w:commentRangeStart w:id="0"/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Každý vedoucí pracovník </w:t>
      </w:r>
      <w:r w:rsidR="1A0D6EC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v organizaci </w:t>
      </w:r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potřebuje disponovat určitými dovednostmi, aby mohl vykonávat náplň své práce.</w:t>
      </w:r>
      <w:r w:rsidR="5627129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Ovšem dovednosti, které jsou potřeba k efektivnímu a účelnému výkonu </w:t>
      </w:r>
      <w:r w:rsidR="4D0A469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této</w:t>
      </w:r>
      <w:r w:rsidR="20FF88F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práce</w:t>
      </w:r>
      <w:r w:rsidR="41C9B039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</w:t>
      </w:r>
      <w:r w:rsidR="20FF88F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nejsou v jednotliv</w:t>
      </w:r>
      <w:r w:rsidR="332BD2E1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cích vrozené</w:t>
      </w:r>
      <w:r w:rsidR="5E5A7FAE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</w:t>
      </w:r>
      <w:r w:rsidR="332BD2E1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 musí je každý</w:t>
      </w:r>
      <w:r w:rsidR="6B019E6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nabýt.</w:t>
      </w:r>
      <w:r w:rsidR="1B245518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K rozvoji a vzdělání vedoucích pracovníků je možno</w:t>
      </w:r>
      <w:r w:rsidR="4D1176F9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st přistupovat mnoha způsoby. Jedním ze způsobů nabytí určitých dovedností je </w:t>
      </w:r>
      <w:r w:rsidR="17FF56D1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koučink. </w:t>
      </w:r>
      <w:r w:rsidR="61DAD6FE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Nejpopulárnější technikou využití koučinku je v současnosti GROW model. T</w:t>
      </w:r>
      <w:r w:rsidR="72423A6E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ato práce </w:t>
      </w:r>
      <w:r w:rsidR="7ADB94F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poskytuje systematický přehled literatury zaměřený na využití GROW modelu</w:t>
      </w:r>
      <w:r w:rsidR="061013C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ale i koučinku,</w:t>
      </w:r>
      <w:r w:rsidR="7ADB94F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3BB9ADF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při rozvoji dovedností vedoucích pracovníků.</w:t>
      </w:r>
      <w:r w:rsidR="4AC00EA0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Jsou zde </w:t>
      </w:r>
      <w:r w:rsidR="28886CE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zmíněny různé vlivy této koučovací techniky na různé dovednosti vedoucích pracovníků a potenciál jejich rozvoje díky ní. </w:t>
      </w:r>
      <w:r w:rsidR="5D1D8B50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Tato literární rešerše slouží k vyzdvihnutí klí</w:t>
      </w:r>
      <w:r w:rsidR="573B270E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čových dovedností, které lze GROW modelem</w:t>
      </w:r>
      <w:r w:rsidR="5D1D8B50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5FF3CA73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rozvíjet. </w:t>
      </w:r>
      <w:r w:rsidR="6A30CF5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V závěru jsou </w:t>
      </w:r>
      <w:r w:rsidR="64215130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pak </w:t>
      </w:r>
      <w:r w:rsidR="6A30CF5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shrnuta doporučení k využití GROW modelu.</w:t>
      </w:r>
      <w:commentRangeEnd w:id="0"/>
      <w:r w:rsidR="00AE69AC">
        <w:rPr>
          <w:rStyle w:val="Kommentarzeichen"/>
        </w:rPr>
        <w:commentReference w:id="0"/>
      </w:r>
    </w:p>
    <w:p w14:paraId="36673E3C" w14:textId="7308A1FB" w:rsidR="7C3F3F21" w:rsidRDefault="7C3F3F21" w:rsidP="7C3F3F21">
      <w:pPr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</w:p>
    <w:p w14:paraId="27C4FDEA" w14:textId="4BDBF739" w:rsidR="00ED7079" w:rsidRDefault="297DFBAB" w:rsidP="443B2E89">
      <w:pPr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commentRangeStart w:id="1"/>
      <w:r w:rsidRPr="499C8A8F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>Úvod</w:t>
      </w:r>
      <w:r w:rsidR="651CB55E" w:rsidRPr="499C8A8F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 xml:space="preserve"> </w:t>
      </w:r>
      <w:commentRangeEnd w:id="1"/>
      <w:r w:rsidR="00AE69AC">
        <w:rPr>
          <w:rStyle w:val="Kommentarzeichen"/>
        </w:rPr>
        <w:commentReference w:id="1"/>
      </w:r>
    </w:p>
    <w:p w14:paraId="110FFE31" w14:textId="0A01A77C" w:rsidR="760C6B33" w:rsidRDefault="49998FA4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Neustálé se měnící prostředí a pokrok v ekonomické, politické, technologické a sociální sféře (Kirchner a </w:t>
      </w:r>
      <w:proofErr w:type="spellStart"/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Akdere</w:t>
      </w:r>
      <w:proofErr w:type="spellEnd"/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2014</w:t>
      </w:r>
      <w:r w:rsidR="01C3442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in </w:t>
      </w:r>
      <w:proofErr w:type="spellStart"/>
      <w:r w:rsidR="0563E256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Peláez</w:t>
      </w:r>
      <w:proofErr w:type="spellEnd"/>
      <w:r w:rsidR="0563E256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 xml:space="preserve"> </w:t>
      </w:r>
      <w:proofErr w:type="spellStart"/>
      <w:r w:rsidR="0563E256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Zuberbuhler</w:t>
      </w:r>
      <w:proofErr w:type="spellEnd"/>
      <w:r w:rsidR="02455773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2020</w:t>
      </w:r>
      <w:r w:rsidR="4BAB186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str. 1</w:t>
      </w:r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) vyžaduje po organizacích a </w:t>
      </w:r>
      <w:r w:rsidR="4D8E78BD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vedoucích pracovnících</w:t>
      </w:r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rozvíjet lidský kapitál s cílem dosažení strategických cílů organizace (Kim, 2014</w:t>
      </w:r>
      <w:r w:rsidR="21878FD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in </w:t>
      </w:r>
      <w:proofErr w:type="spellStart"/>
      <w:r w:rsidR="3ED6CD47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Peláez</w:t>
      </w:r>
      <w:proofErr w:type="spellEnd"/>
      <w:r w:rsidR="3ED6CD47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 xml:space="preserve"> </w:t>
      </w:r>
      <w:proofErr w:type="spellStart"/>
      <w:r w:rsidR="3ED6CD47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Zuberbuhler</w:t>
      </w:r>
      <w:proofErr w:type="spellEnd"/>
      <w:r w:rsidR="21878FD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2020</w:t>
      </w:r>
      <w:r w:rsidR="08B50D63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str. 1</w:t>
      </w:r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).  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o, co uspělo v minulosti, již není vodítkem úspěchu v současnosti.  Dnes</w:t>
      </w:r>
      <w:r w:rsidR="10054B1F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 21. století,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Ibarra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Scoular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(2019) tvrdí, že vedoucí pracovníci nemohou znát správnou odpověď na všechny problémy</w:t>
      </w:r>
      <w:r w:rsidR="2ED9394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musí se učit,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jak se přizpůsob</w:t>
      </w:r>
      <w:r w:rsidR="1E5891A4" w:rsidRPr="3E43DE45">
        <w:rPr>
          <w:rFonts w:ascii="Century Schoolbook" w:eastAsia="Century Schoolbook" w:hAnsi="Century Schoolbook" w:cs="Century Schoolbook"/>
          <w:sz w:val="24"/>
          <w:szCs w:val="24"/>
        </w:rPr>
        <w:t>ovat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neustále měnícímu se prostředí. </w:t>
      </w:r>
    </w:p>
    <w:p w14:paraId="4B0D43FF" w14:textId="3E73147A" w:rsidR="760C6B33" w:rsidRDefault="443EFFF0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V současné době je jednou z </w:t>
      </w:r>
      <w:r w:rsidR="04DE1EE7" w:rsidRPr="3E43DE45">
        <w:rPr>
          <w:rFonts w:ascii="Century Schoolbook" w:eastAsia="Century Schoolbook" w:hAnsi="Century Schoolbook" w:cs="Century Schoolbook"/>
          <w:sz w:val="24"/>
          <w:szCs w:val="24"/>
        </w:rPr>
        <w:t>nej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populárn</w:t>
      </w:r>
      <w:r w:rsidR="43D1323A" w:rsidRPr="3E43DE45">
        <w:rPr>
          <w:rFonts w:ascii="Century Schoolbook" w:eastAsia="Century Schoolbook" w:hAnsi="Century Schoolbook" w:cs="Century Schoolbook"/>
          <w:sz w:val="24"/>
          <w:szCs w:val="24"/>
        </w:rPr>
        <w:t>ějších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metod k rozvoji vedoucích pracovníků koučink. </w:t>
      </w:r>
      <w:r w:rsidR="4B145EF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Podle Sira Johna </w:t>
      </w:r>
      <w:proofErr w:type="spellStart"/>
      <w:r w:rsidR="4B145EFE" w:rsidRPr="3E43DE45">
        <w:rPr>
          <w:rFonts w:ascii="Century Schoolbook" w:eastAsia="Century Schoolbook" w:hAnsi="Century Schoolbook" w:cs="Century Schoolbook"/>
          <w:sz w:val="24"/>
          <w:szCs w:val="24"/>
        </w:rPr>
        <w:t>Whitmora</w:t>
      </w:r>
      <w:proofErr w:type="spellEnd"/>
      <w:r w:rsidR="4B145EF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49998FA4" w:rsidRPr="3E43DE45">
        <w:rPr>
          <w:rFonts w:ascii="Century Schoolbook" w:eastAsia="Century Schoolbook" w:hAnsi="Century Schoolbook" w:cs="Century Schoolbook"/>
          <w:sz w:val="24"/>
          <w:szCs w:val="24"/>
        </w:rPr>
        <w:t>kvalifikované koučování zahrnuje „uvolnění potenciálu lidí k maximalizaci jejich vlastního výkonu“.</w:t>
      </w:r>
    </w:p>
    <w:p w14:paraId="41AE0954" w14:textId="006E04C1" w:rsidR="14D49CEC" w:rsidRPr="00381F11" w:rsidRDefault="1F2B29B0" w:rsidP="14D49CEC">
      <w:pPr>
        <w:spacing w:line="257" w:lineRule="auto"/>
        <w:jc w:val="both"/>
        <w:rPr>
          <w:rFonts w:ascii="Century Schoolbook" w:eastAsia="Century Schoolbook" w:hAnsi="Century Schoolbook" w:cs="Century Schoolbook"/>
          <w:strike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Koučink vedoucích pracovníků je definován dle Allen a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Fry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(2019</w:t>
      </w:r>
      <w:r w:rsidR="4DF21D3D" w:rsidRPr="3E43DE45">
        <w:rPr>
          <w:rFonts w:ascii="Century Schoolbook" w:eastAsia="Century Schoolbook" w:hAnsi="Century Schoolbook" w:cs="Century Schoolbook"/>
          <w:sz w:val="24"/>
          <w:szCs w:val="24"/>
        </w:rPr>
        <w:t>, str. 797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jako psychologické dovednosti a metody, které se používají ve vztahu jeden na jednoho, </w:t>
      </w:r>
      <w:r w:rsidRPr="00381F11">
        <w:rPr>
          <w:rFonts w:ascii="Century Schoolbook" w:eastAsia="Century Schoolbook" w:hAnsi="Century Schoolbook" w:cs="Century Schoolbook"/>
          <w:sz w:val="24"/>
          <w:szCs w:val="24"/>
        </w:rPr>
        <w:t>aby pomohly jedinci stát se efektivnějším manažerem nebo lídrem</w:t>
      </w:r>
      <w:commentRangeStart w:id="2"/>
      <w:r w:rsidRPr="00381F11">
        <w:rPr>
          <w:rFonts w:ascii="Century Schoolbook" w:eastAsia="Century Schoolbook" w:hAnsi="Century Schoolbook" w:cs="Century Schoolbook"/>
          <w:sz w:val="24"/>
          <w:szCs w:val="24"/>
        </w:rPr>
        <w:t>.</w:t>
      </w:r>
      <w:commentRangeEnd w:id="2"/>
      <w:r w:rsidR="00AE69AC">
        <w:rPr>
          <w:rStyle w:val="Kommentarzeichen"/>
        </w:rPr>
        <w:commentReference w:id="2"/>
      </w:r>
    </w:p>
    <w:p w14:paraId="475C2F77" w14:textId="1309F7A4" w:rsidR="760C6B33" w:rsidRPr="00381F11" w:rsidRDefault="762E742D" w:rsidP="760C6B33">
      <w:pPr>
        <w:pStyle w:val="Listenabsatz"/>
        <w:numPr>
          <w:ilvl w:val="0"/>
          <w:numId w:val="11"/>
        </w:numPr>
        <w:rPr>
          <w:rFonts w:ascii="Century Schoolbook" w:eastAsiaTheme="minorEastAsia" w:hAnsi="Century Schoolbook"/>
          <w:b/>
          <w:bCs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 xml:space="preserve">Teoretická </w:t>
      </w:r>
      <w:r w:rsidR="651CB55E" w:rsidRPr="00381F11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>východiska</w:t>
      </w:r>
    </w:p>
    <w:p w14:paraId="3615FDAC" w14:textId="6C7744C8" w:rsidR="171810B1" w:rsidRDefault="171810B1" w:rsidP="760C6B33">
      <w:pPr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Dovednosti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 vedoucích pracovníků</w:t>
      </w:r>
    </w:p>
    <w:p w14:paraId="50D3CEFE" w14:textId="1A1E1AED" w:rsidR="171810B1" w:rsidRDefault="171810B1" w:rsidP="14D49CEC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</w:t>
      </w:r>
      <w:r w:rsidR="3C27B602" w:rsidRPr="3E43DE45">
        <w:rPr>
          <w:rFonts w:ascii="Century Schoolbook" w:eastAsia="Century Schoolbook" w:hAnsi="Century Schoolbook" w:cs="Century Schoolbook"/>
          <w:sz w:val="24"/>
          <w:szCs w:val="24"/>
        </w:rPr>
        <w:t>, str. 6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 rozděluje dovednosti vedoucích pracovníků</w:t>
      </w:r>
      <w:r w:rsidR="562BBE8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 tři</w:t>
      </w:r>
      <w:r w:rsidR="32201AF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kategorie</w:t>
      </w:r>
      <w:r w:rsidR="07173F4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: </w:t>
      </w:r>
      <w:r w:rsidR="07173F41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technické, lidské</w:t>
      </w:r>
      <w:r w:rsidR="07173F4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="07173F41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konceptuální</w:t>
      </w:r>
      <w:r w:rsidR="562BBE8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6CFB0E7B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</w:t>
      </w:r>
      <w:r w:rsidR="562BBE8C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echnické dovednosti</w:t>
      </w:r>
      <w:r w:rsidR="74EBE058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r w:rsidR="562BBE8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zahrnují specializované </w:t>
      </w:r>
      <w:r w:rsidR="58E92487" w:rsidRPr="3E43DE45">
        <w:rPr>
          <w:rFonts w:ascii="Century Schoolbook" w:eastAsia="Century Schoolbook" w:hAnsi="Century Schoolbook" w:cs="Century Schoolbook"/>
          <w:sz w:val="24"/>
          <w:szCs w:val="24"/>
        </w:rPr>
        <w:t>znalosti, analytické schopnosti a schopnost</w:t>
      </w:r>
      <w:r w:rsidR="5C606D63" w:rsidRPr="3E43DE45">
        <w:rPr>
          <w:rFonts w:ascii="Century Schoolbook" w:eastAsia="Century Schoolbook" w:hAnsi="Century Schoolbook" w:cs="Century Schoolbook"/>
          <w:sz w:val="24"/>
          <w:szCs w:val="24"/>
        </w:rPr>
        <w:t>i</w:t>
      </w:r>
      <w:r w:rsidR="58E9248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používat </w:t>
      </w:r>
      <w:r w:rsidR="5306C04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nástroje a techniky konkrétní disciplíny. </w:t>
      </w:r>
      <w:r w:rsidR="6CCBBC0A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L</w:t>
      </w:r>
      <w:r w:rsidR="38BFC942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idské dovednosti</w:t>
      </w:r>
      <w:r w:rsidR="05100219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r w:rsidR="05100219" w:rsidRPr="3E43DE45">
        <w:rPr>
          <w:rFonts w:ascii="Century Schoolbook" w:eastAsia="Century Schoolbook" w:hAnsi="Century Schoolbook" w:cs="Century Schoolbook"/>
          <w:sz w:val="24"/>
          <w:szCs w:val="24"/>
        </w:rPr>
        <w:t>se</w:t>
      </w:r>
      <w:r w:rsidR="05100219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r w:rsidR="38BFC942" w:rsidRPr="3E43DE45">
        <w:rPr>
          <w:rFonts w:ascii="Century Schoolbook" w:eastAsia="Century Schoolbook" w:hAnsi="Century Schoolbook" w:cs="Century Schoolbook"/>
          <w:sz w:val="24"/>
          <w:szCs w:val="24"/>
        </w:rPr>
        <w:t>zaměřují na schopnost</w:t>
      </w:r>
      <w:r w:rsidR="76C83DA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8BFC942" w:rsidRPr="3E43DE45">
        <w:rPr>
          <w:rFonts w:ascii="Century Schoolbook" w:eastAsia="Century Schoolbook" w:hAnsi="Century Schoolbook" w:cs="Century Schoolbook"/>
          <w:sz w:val="24"/>
          <w:szCs w:val="24"/>
        </w:rPr>
        <w:t>efektivně</w:t>
      </w:r>
      <w:r w:rsidR="29F52F5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komunikovat</w:t>
      </w:r>
      <w:r w:rsidR="1B492E7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38BFC942" w:rsidRPr="3E43DE45">
        <w:rPr>
          <w:rFonts w:ascii="Century Schoolbook" w:eastAsia="Century Schoolbook" w:hAnsi="Century Schoolbook" w:cs="Century Schoolbook"/>
          <w:sz w:val="24"/>
          <w:szCs w:val="24"/>
        </w:rPr>
        <w:t>pracovat jako člen sk</w:t>
      </w:r>
      <w:r w:rsidR="64B51D6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upiny a budovat úsilí v rámci </w:t>
      </w:r>
      <w:r w:rsidR="0004892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vedeného </w:t>
      </w:r>
      <w:r w:rsidR="64B51D69" w:rsidRPr="3E43DE45">
        <w:rPr>
          <w:rFonts w:ascii="Century Schoolbook" w:eastAsia="Century Schoolbook" w:hAnsi="Century Schoolbook" w:cs="Century Schoolbook"/>
          <w:sz w:val="24"/>
          <w:szCs w:val="24"/>
        </w:rPr>
        <w:t>týmu</w:t>
      </w:r>
      <w:r w:rsidR="2FDC8C9E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64B51D6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3078030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K</w:t>
      </w:r>
      <w:r w:rsidR="088ED97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oncep</w:t>
      </w:r>
      <w:r w:rsidR="547E02A9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tuáln</w:t>
      </w:r>
      <w:r w:rsidR="088ED97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í dovednosti</w:t>
      </w:r>
      <w:r w:rsidR="088ED97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C0EAE9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zahrnují schopnost </w:t>
      </w:r>
      <w:r w:rsidR="55EEE9CF" w:rsidRPr="3E43DE45">
        <w:rPr>
          <w:rFonts w:ascii="Century Schoolbook" w:eastAsia="Century Schoolbook" w:hAnsi="Century Schoolbook" w:cs="Century Schoolbook"/>
          <w:sz w:val="24"/>
          <w:szCs w:val="24"/>
        </w:rPr>
        <w:t>rozpoznat, jak různé funkce organizace na sobě závisí</w:t>
      </w:r>
      <w:r w:rsidR="4232015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55EEE9C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jak změny v jedné části ovlivňují ostatní a </w:t>
      </w:r>
      <w:r w:rsidR="6C0EAE99" w:rsidRPr="3E43DE45">
        <w:rPr>
          <w:rFonts w:ascii="Century Schoolbook" w:eastAsia="Century Schoolbook" w:hAnsi="Century Schoolbook" w:cs="Century Schoolbook"/>
          <w:sz w:val="24"/>
          <w:szCs w:val="24"/>
        </w:rPr>
        <w:t>vidět podnik jako celek</w:t>
      </w:r>
      <w:r w:rsidR="5BD14E1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což pomáhá k jasnému plánování cílů a strategickému plánování </w:t>
      </w:r>
      <w:r w:rsidR="162A1039" w:rsidRPr="3E43DE45">
        <w:rPr>
          <w:rFonts w:ascii="Century Schoolbook" w:eastAsia="Century Schoolbook" w:hAnsi="Century Schoolbook" w:cs="Century Schoolbook"/>
          <w:sz w:val="24"/>
          <w:szCs w:val="24"/>
        </w:rPr>
        <w:t>(</w:t>
      </w:r>
      <w:r w:rsidR="5BD14E11" w:rsidRPr="3E43DE45">
        <w:rPr>
          <w:rFonts w:ascii="Century Schoolbook" w:eastAsia="Century Schoolbook" w:hAnsi="Century Schoolbook" w:cs="Century Schoolbook"/>
          <w:sz w:val="24"/>
          <w:szCs w:val="24"/>
        </w:rPr>
        <w:t>El-</w:t>
      </w:r>
      <w:proofErr w:type="spellStart"/>
      <w:r w:rsidR="5BD14E11" w:rsidRPr="3E43DE45">
        <w:rPr>
          <w:rFonts w:ascii="Century Schoolbook" w:eastAsia="Century Schoolbook" w:hAnsi="Century Schoolbook" w:cs="Century Schoolbook"/>
          <w:sz w:val="24"/>
          <w:szCs w:val="24"/>
        </w:rPr>
        <w:t>Sabaa</w:t>
      </w:r>
      <w:proofErr w:type="spellEnd"/>
      <w:r w:rsidR="4F90909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5BD14E11" w:rsidRPr="3E43DE45">
        <w:rPr>
          <w:rFonts w:ascii="Century Schoolbook" w:eastAsia="Century Schoolbook" w:hAnsi="Century Schoolbook" w:cs="Century Schoolbook"/>
          <w:sz w:val="24"/>
          <w:szCs w:val="24"/>
        </w:rPr>
        <w:t>2001, str. 2)</w:t>
      </w:r>
      <w:r w:rsidR="1A096AD0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1DDB808C" w14:textId="18D071BF" w:rsidR="62DC7101" w:rsidRDefault="62DC7101" w:rsidP="1ED6A372">
      <w:pPr>
        <w:spacing w:line="257" w:lineRule="auto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Koučování vedoucích pracovníků</w:t>
      </w:r>
    </w:p>
    <w:p w14:paraId="3F007FD7" w14:textId="2A11F587" w:rsidR="35D440C3" w:rsidRDefault="432FF5C4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Whitmore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(2009) </w:t>
      </w:r>
      <w:r w:rsidR="216D758C" w:rsidRPr="3E43DE45">
        <w:rPr>
          <w:rFonts w:ascii="Century Schoolbook" w:eastAsia="Century Schoolbook" w:hAnsi="Century Schoolbook" w:cs="Century Schoolbook"/>
          <w:sz w:val="24"/>
          <w:szCs w:val="24"/>
        </w:rPr>
        <w:t>definuje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koučink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jako ústřední složkou úspěšného profesionálního rozvoje, vedoucí k uvolnění potenciálu jedince s cílem maximalizace jeho vlastního výkonu. Aby koučinkem docházelo k rozvoji, je potřeba poskytnout koučovanému upřímnou zpětnou vazbu, což bývá obtížné u koučovaných vedoucích pracovníků (Lord et al. 2008;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Du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Toit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ins w:id="3" w:author="Microsoft Office-Benutzer" w:date="2021-01-06T12:53:00Z">
        <w:r w:rsidR="00AE69AC">
          <w:rPr>
            <w:rFonts w:ascii="Century Schoolbook" w:eastAsia="Century Schoolbook" w:hAnsi="Century Schoolbook" w:cs="Century Schoolbook"/>
            <w:sz w:val="24"/>
            <w:szCs w:val="24"/>
          </w:rPr>
          <w:t>&amp;</w:t>
        </w:r>
      </w:ins>
      <w:del w:id="4" w:author="Microsoft Office-Benutzer" w:date="2021-01-06T12:53:00Z">
        <w:r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a</w:delText>
        </w:r>
      </w:del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Reissner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2012, in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Kamarudin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, 2020, str. 291). Cílem koučinku je pomoci koučovanému pokročit ze stavu ve kterém je teď do stavu</w:t>
      </w:r>
      <w:r w:rsidR="046109A4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ve kterém by si přál být</w:t>
      </w:r>
      <w:r w:rsidR="7706925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za pomoc</w:t>
      </w:r>
      <w:r w:rsidR="26CAF541" w:rsidRPr="3E43DE45">
        <w:rPr>
          <w:rFonts w:ascii="Century Schoolbook" w:eastAsia="Century Schoolbook" w:hAnsi="Century Schoolbook" w:cs="Century Schoolbook"/>
          <w:sz w:val="24"/>
          <w:szCs w:val="24"/>
        </w:rPr>
        <w:t>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kouče (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2015, str. 125).  </w:t>
      </w:r>
      <w:r w:rsidR="40411849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Koučování vedoucích pracovníků</w:t>
      </w:r>
      <w:r w:rsidR="4041184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40411849" w:rsidRPr="3E43DE45">
        <w:rPr>
          <w:rFonts w:ascii="Century Schoolbook" w:eastAsia="Century Schoolbook" w:hAnsi="Century Schoolbook" w:cs="Century Schoolbook"/>
          <w:sz w:val="24"/>
          <w:szCs w:val="24"/>
        </w:rPr>
        <w:t>executive</w:t>
      </w:r>
      <w:proofErr w:type="spellEnd"/>
      <w:r w:rsidR="4041184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40411849" w:rsidRPr="3E43DE45">
        <w:rPr>
          <w:rFonts w:ascii="Century Schoolbook" w:eastAsia="Century Schoolbook" w:hAnsi="Century Schoolbook" w:cs="Century Schoolbook"/>
          <w:sz w:val="24"/>
          <w:szCs w:val="24"/>
        </w:rPr>
        <w:t>coaching</w:t>
      </w:r>
      <w:proofErr w:type="spellEnd"/>
      <w:r w:rsidR="40411849" w:rsidRPr="3E43DE45">
        <w:rPr>
          <w:rFonts w:ascii="Century Schoolbook" w:eastAsia="Century Schoolbook" w:hAnsi="Century Schoolbook" w:cs="Century Schoolbook"/>
          <w:sz w:val="24"/>
          <w:szCs w:val="24"/>
        </w:rPr>
        <w:t>) je klíčovým nástrojem rozvoj</w:t>
      </w:r>
      <w:r w:rsidR="0608B071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525F5E4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vedoucích pracovníků</w:t>
      </w:r>
      <w:r w:rsidR="40411849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787F67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Proce</w:t>
      </w:r>
      <w:r w:rsidR="5B335463" w:rsidRPr="3E43DE45">
        <w:rPr>
          <w:rFonts w:ascii="Century Schoolbook" w:eastAsia="Century Schoolbook" w:hAnsi="Century Schoolbook" w:cs="Century Schoolbook"/>
          <w:sz w:val="24"/>
          <w:szCs w:val="24"/>
        </w:rPr>
        <w:t>s</w:t>
      </w:r>
      <w:r w:rsidR="787F67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y a postupy jsou důležité, ale </w:t>
      </w:r>
      <w:r w:rsidR="1BC43861" w:rsidRPr="3E43DE45">
        <w:rPr>
          <w:rFonts w:ascii="Century Schoolbook" w:eastAsia="Century Schoolbook" w:hAnsi="Century Schoolbook" w:cs="Century Schoolbook"/>
          <w:sz w:val="24"/>
          <w:szCs w:val="24"/>
        </w:rPr>
        <w:t>úspěšnost závisí na m</w:t>
      </w:r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>anažer</w:t>
      </w:r>
      <w:r w:rsidR="382934A3" w:rsidRPr="3E43DE45">
        <w:rPr>
          <w:rFonts w:ascii="Century Schoolbook" w:eastAsia="Century Schoolbook" w:hAnsi="Century Schoolbook" w:cs="Century Schoolbook"/>
          <w:sz w:val="24"/>
          <w:szCs w:val="24"/>
        </w:rPr>
        <w:t>ech</w:t>
      </w:r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pracujíc</w:t>
      </w:r>
      <w:r w:rsidR="05E12876" w:rsidRPr="3E43DE45">
        <w:rPr>
          <w:rFonts w:ascii="Century Schoolbook" w:eastAsia="Century Schoolbook" w:hAnsi="Century Schoolbook" w:cs="Century Schoolbook"/>
          <w:sz w:val="24"/>
          <w:szCs w:val="24"/>
        </w:rPr>
        <w:t>ích</w:t>
      </w:r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efektivně</w:t>
      </w:r>
      <w:del w:id="5" w:author="Microsoft Office-Benutzer" w:date="2021-01-06T12:53:00Z">
        <w:r w:rsidR="018DF9FE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</w:delText>
        </w:r>
      </w:del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>Dembkowski</w:t>
      </w:r>
      <w:proofErr w:type="spellEnd"/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al., 2009</w:t>
      </w:r>
      <w:r w:rsidR="6D8A2B15" w:rsidRPr="3E43DE45">
        <w:rPr>
          <w:rFonts w:ascii="Century Schoolbook" w:eastAsia="Century Schoolbook" w:hAnsi="Century Schoolbook" w:cs="Century Schoolbook"/>
          <w:sz w:val="24"/>
          <w:szCs w:val="24"/>
        </w:rPr>
        <w:t>, str. 5</w:t>
      </w:r>
      <w:r w:rsidR="018DF9FE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6AE8D49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Koučování vedoucích pracovníků je dle </w:t>
      </w:r>
      <w:proofErr w:type="spellStart"/>
      <w:r w:rsidR="6AE8D490" w:rsidRPr="3E43DE45">
        <w:rPr>
          <w:rFonts w:ascii="Century Schoolbook" w:eastAsia="Century Schoolbook" w:hAnsi="Century Schoolbook" w:cs="Century Schoolbook"/>
          <w:sz w:val="24"/>
          <w:szCs w:val="24"/>
        </w:rPr>
        <w:t>Dembkowski</w:t>
      </w:r>
      <w:proofErr w:type="spellEnd"/>
      <w:r w:rsidR="7A29BF5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</w:t>
      </w:r>
      <w:r w:rsidR="6AE8D49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</w:t>
      </w:r>
      <w:r w:rsidR="4B276178" w:rsidRPr="3E43DE45">
        <w:rPr>
          <w:rFonts w:ascii="Century Schoolbook" w:eastAsia="Century Schoolbook" w:hAnsi="Century Schoolbook" w:cs="Century Schoolbook"/>
          <w:sz w:val="24"/>
          <w:szCs w:val="24"/>
        </w:rPr>
        <w:t>, str. 18</w:t>
      </w:r>
      <w:r w:rsidR="6AE8D490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78EE014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AE8D49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umění a věda usnadňující </w:t>
      </w:r>
      <w:r w:rsidR="3A491C1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osobní a </w:t>
      </w:r>
      <w:r w:rsidR="6AE8D490" w:rsidRPr="3E43DE45">
        <w:rPr>
          <w:rFonts w:ascii="Century Schoolbook" w:eastAsia="Century Schoolbook" w:hAnsi="Century Schoolbook" w:cs="Century Schoolbook"/>
          <w:sz w:val="24"/>
          <w:szCs w:val="24"/>
        </w:rPr>
        <w:t>profesionální rozvoj, učení a výkon manažera</w:t>
      </w:r>
      <w:r w:rsidR="020ACD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rozšíření</w:t>
      </w:r>
      <w:r w:rsidR="58AB4730" w:rsidRPr="3E43DE45">
        <w:rPr>
          <w:rFonts w:ascii="Century Schoolbook" w:eastAsia="Century Schoolbook" w:hAnsi="Century Schoolbook" w:cs="Century Schoolbook"/>
          <w:sz w:val="24"/>
          <w:szCs w:val="24"/>
        </w:rPr>
        <w:t>m</w:t>
      </w:r>
      <w:r w:rsidR="020ACD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jeho </w:t>
      </w:r>
      <w:r w:rsidR="0B1960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možností autentického chování. </w:t>
      </w:r>
      <w:r w:rsidR="6ED3686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Hlavním cílem </w:t>
      </w:r>
      <w:r w:rsidR="35C485F0" w:rsidRPr="3E43DE45">
        <w:rPr>
          <w:rFonts w:ascii="Century Schoolbook" w:eastAsia="Century Schoolbook" w:hAnsi="Century Schoolbook" w:cs="Century Schoolbook"/>
          <w:sz w:val="24"/>
          <w:szCs w:val="24"/>
        </w:rPr>
        <w:t>je</w:t>
      </w:r>
      <w:r w:rsidR="6ED3686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zlepšení jejich výkonnosti</w:t>
      </w:r>
      <w:r w:rsidR="739964F2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6ED3686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následně výkonu celé organizace (</w:t>
      </w:r>
      <w:proofErr w:type="spellStart"/>
      <w:del w:id="6" w:author="Microsoft Office-Benutzer" w:date="2021-01-06T12:53:00Z">
        <w:r w:rsidR="6ED3686F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R. R. </w:delText>
        </w:r>
      </w:del>
      <w:r w:rsidR="6ED3686F" w:rsidRPr="3E43DE45">
        <w:rPr>
          <w:rFonts w:ascii="Century Schoolbook" w:eastAsia="Century Schoolbook" w:hAnsi="Century Schoolbook" w:cs="Century Schoolbook"/>
          <w:sz w:val="24"/>
          <w:szCs w:val="24"/>
        </w:rPr>
        <w:t>Kilburg</w:t>
      </w:r>
      <w:proofErr w:type="spellEnd"/>
      <w:r w:rsidR="6ED3686F" w:rsidRPr="3E43DE45">
        <w:rPr>
          <w:rFonts w:ascii="Century Schoolbook" w:eastAsia="Century Schoolbook" w:hAnsi="Century Schoolbook" w:cs="Century Schoolbook"/>
          <w:sz w:val="24"/>
          <w:szCs w:val="24"/>
        </w:rPr>
        <w:t>, 1996</w:t>
      </w:r>
      <w:r w:rsidR="50ABD711" w:rsidRPr="3E43DE45">
        <w:rPr>
          <w:rFonts w:ascii="Century Schoolbook" w:eastAsia="Century Schoolbook" w:hAnsi="Century Schoolbook" w:cs="Century Schoolbook"/>
          <w:sz w:val="24"/>
          <w:szCs w:val="24"/>
        </w:rPr>
        <w:t>, in Kampa-</w:t>
      </w:r>
      <w:proofErr w:type="spellStart"/>
      <w:r w:rsidR="50ABD711" w:rsidRPr="3E43DE45">
        <w:rPr>
          <w:rFonts w:ascii="Century Schoolbook" w:eastAsia="Century Schoolbook" w:hAnsi="Century Schoolbook" w:cs="Century Schoolbook"/>
          <w:sz w:val="24"/>
          <w:szCs w:val="24"/>
        </w:rPr>
        <w:t>Kokesch</w:t>
      </w:r>
      <w:proofErr w:type="spellEnd"/>
      <w:r w:rsidR="4AC972C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ins w:id="7" w:author="Microsoft Office-Benutzer" w:date="2021-01-06T12:59:00Z">
        <w:r w:rsidR="00AE69AC">
          <w:rPr>
            <w:rFonts w:ascii="Century Schoolbook" w:eastAsia="Century Schoolbook" w:hAnsi="Century Schoolbook" w:cs="Century Schoolbook"/>
            <w:sz w:val="24"/>
            <w:szCs w:val="24"/>
          </w:rPr>
          <w:t>&amp;</w:t>
        </w:r>
      </w:ins>
      <w:del w:id="8" w:author="Microsoft Office-Benutzer" w:date="2021-01-06T12:59:00Z">
        <w:r w:rsidR="4AC972CF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a</w:delText>
        </w:r>
      </w:del>
      <w:r w:rsidR="4AC972C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0ABD711" w:rsidRPr="3E43DE45">
        <w:rPr>
          <w:rFonts w:ascii="Century Schoolbook" w:eastAsia="Century Schoolbook" w:hAnsi="Century Schoolbook" w:cs="Century Schoolbook"/>
          <w:sz w:val="24"/>
          <w:szCs w:val="24"/>
        </w:rPr>
        <w:t>Anderson, 2001</w:t>
      </w:r>
      <w:r w:rsidR="1185BDC2" w:rsidRPr="3E43DE45">
        <w:rPr>
          <w:rFonts w:ascii="Century Schoolbook" w:eastAsia="Century Schoolbook" w:hAnsi="Century Schoolbook" w:cs="Century Schoolbook"/>
          <w:sz w:val="24"/>
          <w:szCs w:val="24"/>
        </w:rPr>
        <w:t>, str. 205</w:t>
      </w:r>
      <w:r w:rsidR="6ED3686F" w:rsidRPr="3E43DE45">
        <w:rPr>
          <w:rFonts w:ascii="Century Schoolbook" w:eastAsia="Century Schoolbook" w:hAnsi="Century Schoolbook" w:cs="Century Schoolbook"/>
          <w:sz w:val="24"/>
          <w:szCs w:val="24"/>
        </w:rPr>
        <w:t>).</w:t>
      </w:r>
      <w:r w:rsidR="2414C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F3AE99C" w:rsidRPr="3E43DE45">
        <w:rPr>
          <w:rFonts w:ascii="Century Schoolbook" w:eastAsia="Century Schoolbook" w:hAnsi="Century Schoolbook" w:cs="Century Schoolbook"/>
          <w:sz w:val="24"/>
          <w:szCs w:val="24"/>
        </w:rPr>
        <w:t>D</w:t>
      </w:r>
      <w:r w:rsidR="7220659B" w:rsidRPr="3E43DE45">
        <w:rPr>
          <w:rFonts w:ascii="Century Schoolbook" w:eastAsia="Century Schoolbook" w:hAnsi="Century Schoolbook" w:cs="Century Schoolbook"/>
          <w:sz w:val="24"/>
          <w:szCs w:val="24"/>
        </w:rPr>
        <w:t>ůvodem</w:t>
      </w:r>
      <w:r w:rsidR="5B845F2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7220659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rozmachu </w:t>
      </w:r>
      <w:proofErr w:type="spellStart"/>
      <w:r w:rsidR="7220659B" w:rsidRPr="3E43DE45">
        <w:rPr>
          <w:rFonts w:ascii="Century Schoolbook" w:eastAsia="Century Schoolbook" w:hAnsi="Century Schoolbook" w:cs="Century Schoolbook"/>
          <w:sz w:val="24"/>
          <w:szCs w:val="24"/>
        </w:rPr>
        <w:t>executive</w:t>
      </w:r>
      <w:proofErr w:type="spellEnd"/>
      <w:r w:rsidR="7220659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7220659B" w:rsidRPr="3E43DE45">
        <w:rPr>
          <w:rFonts w:ascii="Century Schoolbook" w:eastAsia="Century Schoolbook" w:hAnsi="Century Schoolbook" w:cs="Century Schoolbook"/>
          <w:sz w:val="24"/>
          <w:szCs w:val="24"/>
        </w:rPr>
        <w:t>coaching</w:t>
      </w:r>
      <w:proofErr w:type="spellEnd"/>
      <w:r w:rsidR="7220659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jsou stále častější </w:t>
      </w:r>
      <w:r w:rsidR="1F08B48F" w:rsidRPr="3E43DE45">
        <w:rPr>
          <w:rFonts w:ascii="Century Schoolbook" w:eastAsia="Century Schoolbook" w:hAnsi="Century Schoolbook" w:cs="Century Schoolbook"/>
          <w:sz w:val="24"/>
          <w:szCs w:val="24"/>
        </w:rPr>
        <w:t>změny, kterým organizace čelí</w:t>
      </w:r>
      <w:r w:rsidR="23A5B8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spolu </w:t>
      </w:r>
      <w:r w:rsidR="200A7FB3" w:rsidRPr="3E43DE45">
        <w:rPr>
          <w:rFonts w:ascii="Century Schoolbook" w:eastAsia="Century Schoolbook" w:hAnsi="Century Schoolbook" w:cs="Century Schoolbook"/>
          <w:sz w:val="24"/>
          <w:szCs w:val="24"/>
        </w:rPr>
        <w:t>s</w:t>
      </w:r>
      <w:r w:rsidR="4B065CA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70CA4DF" w:rsidRPr="3E43DE45">
        <w:rPr>
          <w:rFonts w:ascii="Century Schoolbook" w:eastAsia="Century Schoolbook" w:hAnsi="Century Schoolbook" w:cs="Century Schoolbook"/>
          <w:sz w:val="24"/>
          <w:szCs w:val="24"/>
        </w:rPr>
        <w:t>potřeb</w:t>
      </w:r>
      <w:r w:rsidR="39446D1C" w:rsidRPr="3E43DE45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470CA4DF" w:rsidRPr="3E43DE45">
        <w:rPr>
          <w:rFonts w:ascii="Century Schoolbook" w:eastAsia="Century Schoolbook" w:hAnsi="Century Schoolbook" w:cs="Century Schoolbook"/>
          <w:sz w:val="24"/>
          <w:szCs w:val="24"/>
        </w:rPr>
        <w:t>u rozvoje manažerských</w:t>
      </w:r>
      <w:r w:rsidR="554FABBC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470CA4D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prim</w:t>
      </w:r>
      <w:r w:rsidR="697C5247" w:rsidRPr="3E43DE45">
        <w:rPr>
          <w:rFonts w:ascii="Century Schoolbook" w:eastAsia="Century Schoolbook" w:hAnsi="Century Schoolbook" w:cs="Century Schoolbook"/>
          <w:sz w:val="24"/>
          <w:szCs w:val="24"/>
        </w:rPr>
        <w:t>á</w:t>
      </w:r>
      <w:r w:rsidR="470CA4DF" w:rsidRPr="3E43DE45">
        <w:rPr>
          <w:rFonts w:ascii="Century Schoolbook" w:eastAsia="Century Schoolbook" w:hAnsi="Century Schoolbook" w:cs="Century Schoolbook"/>
          <w:sz w:val="24"/>
          <w:szCs w:val="24"/>
        </w:rPr>
        <w:t>rně interpersonálních</w:t>
      </w:r>
      <w:r w:rsidR="3DC2867C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470CA4D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dovedností (Zeus</w:t>
      </w:r>
      <w:r w:rsidR="772F5B9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ins w:id="9" w:author="Microsoft Office-Benutzer" w:date="2021-01-06T12:53:00Z">
        <w:r w:rsidR="00AE69AC">
          <w:rPr>
            <w:rFonts w:ascii="Century Schoolbook" w:eastAsia="Century Schoolbook" w:hAnsi="Century Schoolbook" w:cs="Century Schoolbook"/>
            <w:sz w:val="24"/>
            <w:szCs w:val="24"/>
          </w:rPr>
          <w:t>&amp;</w:t>
        </w:r>
      </w:ins>
      <w:del w:id="10" w:author="Microsoft Office-Benutzer" w:date="2021-01-06T12:53:00Z">
        <w:r w:rsidR="772F5B91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a</w:delText>
        </w:r>
      </w:del>
      <w:r w:rsidR="772F5B9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772F5B91" w:rsidRPr="3E43DE45">
        <w:rPr>
          <w:rFonts w:ascii="Century Schoolbook" w:eastAsia="Century Schoolbook" w:hAnsi="Century Schoolbook" w:cs="Century Schoolbook"/>
          <w:sz w:val="24"/>
          <w:szCs w:val="24"/>
        </w:rPr>
        <w:t>Skiffington</w:t>
      </w:r>
      <w:proofErr w:type="spellEnd"/>
      <w:r w:rsidR="772F5B91" w:rsidRPr="3E43DE45">
        <w:rPr>
          <w:rFonts w:ascii="Century Schoolbook" w:eastAsia="Century Schoolbook" w:hAnsi="Century Schoolbook" w:cs="Century Schoolbook"/>
          <w:sz w:val="24"/>
          <w:szCs w:val="24"/>
        </w:rPr>
        <w:t>, 200</w:t>
      </w:r>
      <w:r w:rsidR="108B980A" w:rsidRPr="3E43DE45">
        <w:rPr>
          <w:rFonts w:ascii="Century Schoolbook" w:eastAsia="Century Schoolbook" w:hAnsi="Century Schoolbook" w:cs="Century Schoolbook"/>
          <w:sz w:val="24"/>
          <w:szCs w:val="24"/>
        </w:rPr>
        <w:t>0</w:t>
      </w:r>
      <w:r w:rsidR="1F394C7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in Baron a </w:t>
      </w:r>
      <w:proofErr w:type="spellStart"/>
      <w:r w:rsidR="1F394C7A" w:rsidRPr="3E43DE45">
        <w:rPr>
          <w:rFonts w:ascii="Century Schoolbook" w:eastAsia="Century Schoolbook" w:hAnsi="Century Schoolbook" w:cs="Century Schoolbook"/>
          <w:sz w:val="24"/>
          <w:szCs w:val="24"/>
        </w:rPr>
        <w:t>Morin</w:t>
      </w:r>
      <w:proofErr w:type="spellEnd"/>
      <w:r w:rsidR="1F394C7A" w:rsidRPr="3E43DE45">
        <w:rPr>
          <w:rFonts w:ascii="Century Schoolbook" w:eastAsia="Century Schoolbook" w:hAnsi="Century Schoolbook" w:cs="Century Schoolbook"/>
          <w:sz w:val="24"/>
          <w:szCs w:val="24"/>
        </w:rPr>
        <w:t>, 2009</w:t>
      </w:r>
      <w:r w:rsidR="55662774" w:rsidRPr="3E43DE45">
        <w:rPr>
          <w:rFonts w:ascii="Century Schoolbook" w:eastAsia="Century Schoolbook" w:hAnsi="Century Schoolbook" w:cs="Century Schoolbook"/>
          <w:sz w:val="24"/>
          <w:szCs w:val="24"/>
        </w:rPr>
        <w:t>, str. 18</w:t>
      </w:r>
      <w:r w:rsidR="772F5B9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). </w:t>
      </w:r>
    </w:p>
    <w:p w14:paraId="77CF9F64" w14:textId="146832DD" w:rsidR="1C1034FE" w:rsidRDefault="1C1034FE" w:rsidP="1ED6A372">
      <w:pPr>
        <w:spacing w:line="257" w:lineRule="auto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GROW model</w:t>
      </w:r>
    </w:p>
    <w:p w14:paraId="61101B1F" w14:textId="7A278EAA" w:rsidR="00ED7079" w:rsidRDefault="5748E72F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Nejpopulárnější a nejčastěji zmiňovanou </w:t>
      </w:r>
      <w:r w:rsidR="2556FD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technikou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koučin</w:t>
      </w:r>
      <w:r w:rsidR="371393A8" w:rsidRPr="3E43DE45">
        <w:rPr>
          <w:rFonts w:ascii="Century Schoolbook" w:eastAsia="Century Schoolbook" w:hAnsi="Century Schoolbook" w:cs="Century Schoolbook"/>
          <w:sz w:val="24"/>
          <w:szCs w:val="24"/>
        </w:rPr>
        <w:t>k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u v odborné literatuře je GROW model.</w:t>
      </w:r>
      <w:r w:rsidR="39BB902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B66E93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Dle </w:t>
      </w:r>
      <w:proofErr w:type="spellStart"/>
      <w:r w:rsidR="5B66E936" w:rsidRPr="3E43DE45">
        <w:rPr>
          <w:rFonts w:ascii="Century Schoolbook" w:eastAsia="Century Schoolbook" w:hAnsi="Century Schoolbook" w:cs="Century Schoolbook"/>
          <w:sz w:val="24"/>
          <w:szCs w:val="24"/>
        </w:rPr>
        <w:t>Dembkowski</w:t>
      </w:r>
      <w:proofErr w:type="spellEnd"/>
      <w:r w:rsidR="5B66E93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5B66E936" w:rsidRPr="3E43DE45">
        <w:rPr>
          <w:rFonts w:ascii="Century Schoolbook" w:eastAsia="Century Schoolbook" w:hAnsi="Century Schoolbook" w:cs="Century Schoolbook"/>
          <w:sz w:val="24"/>
          <w:szCs w:val="24"/>
        </w:rPr>
        <w:t>Eldridge</w:t>
      </w:r>
      <w:proofErr w:type="spellEnd"/>
      <w:r w:rsidR="5B66E93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(2003, str. 2) v roce 2002 model používalo 34 % kouč</w:t>
      </w:r>
      <w:r w:rsidR="38960045" w:rsidRPr="3E43DE45">
        <w:rPr>
          <w:rFonts w:ascii="Century Schoolbook" w:eastAsia="Century Schoolbook" w:hAnsi="Century Schoolbook" w:cs="Century Schoolbook"/>
          <w:sz w:val="24"/>
          <w:szCs w:val="24"/>
        </w:rPr>
        <w:t>ů</w:t>
      </w:r>
      <w:r w:rsidR="5B66E936" w:rsidRPr="3E43DE45">
        <w:rPr>
          <w:rFonts w:ascii="Century Schoolbook" w:eastAsia="Century Schoolbook" w:hAnsi="Century Schoolbook" w:cs="Century Schoolbook"/>
          <w:sz w:val="24"/>
          <w:szCs w:val="24"/>
        </w:rPr>
        <w:t>, dle Grant (201</w:t>
      </w:r>
      <w:r w:rsidR="231EDE8E" w:rsidRPr="3E43DE45">
        <w:rPr>
          <w:rFonts w:ascii="Century Schoolbook" w:eastAsia="Century Schoolbook" w:hAnsi="Century Schoolbook" w:cs="Century Schoolbook"/>
          <w:sz w:val="24"/>
          <w:szCs w:val="24"/>
        </w:rPr>
        <w:t>1, str. 119) v letech 2006-2007 to bylo</w:t>
      </w:r>
      <w:r w:rsidR="1D36708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již</w:t>
      </w:r>
      <w:r w:rsidR="231EDE8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53,2 % kouč</w:t>
      </w:r>
      <w:r w:rsidR="62522093" w:rsidRPr="3E43DE45">
        <w:rPr>
          <w:rFonts w:ascii="Century Schoolbook" w:eastAsia="Century Schoolbook" w:hAnsi="Century Schoolbook" w:cs="Century Schoolbook"/>
          <w:sz w:val="24"/>
          <w:szCs w:val="24"/>
        </w:rPr>
        <w:t>ů</w:t>
      </w:r>
      <w:r w:rsidR="231EDE8E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Podle Alexander a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Renshaw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(2005</w:t>
      </w:r>
      <w:r w:rsidR="2F7E7E3F" w:rsidRPr="3E43DE45">
        <w:rPr>
          <w:rFonts w:ascii="Century Schoolbook" w:eastAsia="Century Schoolbook" w:hAnsi="Century Schoolbook" w:cs="Century Schoolbook"/>
          <w:sz w:val="24"/>
          <w:szCs w:val="24"/>
        </w:rPr>
        <w:t>, str. 229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 model vznikl v 80.</w:t>
      </w:r>
      <w:r w:rsidR="58DAE92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letech na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základě práce Alexandra jako kouče s vedoucími pracovníky firem. Poprvé </w:t>
      </w:r>
      <w:r w:rsidR="7D0F564F" w:rsidRPr="3E43DE45">
        <w:rPr>
          <w:rFonts w:ascii="Century Schoolbook" w:eastAsia="Century Schoolbook" w:hAnsi="Century Schoolbook" w:cs="Century Schoolbook"/>
          <w:sz w:val="24"/>
          <w:szCs w:val="24"/>
        </w:rPr>
        <w:t>termín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použi</w:t>
      </w:r>
      <w:r w:rsidR="3E13BE2A" w:rsidRPr="3E43DE45">
        <w:rPr>
          <w:rFonts w:ascii="Century Schoolbook" w:eastAsia="Century Schoolbook" w:hAnsi="Century Schoolbook" w:cs="Century Schoolbook"/>
          <w:sz w:val="24"/>
          <w:szCs w:val="24"/>
        </w:rPr>
        <w:t>l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EFB37F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roku 1992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 knize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Coaching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for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Performance</w:t>
      </w:r>
      <w:r w:rsidR="5AF5230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429EA3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Sir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John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Whitmor</w:t>
      </w:r>
      <w:r w:rsidR="3B6278EB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proofErr w:type="spellEnd"/>
      <w:r w:rsidR="57C3BDA2" w:rsidRPr="3E43DE45">
        <w:rPr>
          <w:rFonts w:ascii="Century Schoolbook" w:eastAsia="Century Schoolbook" w:hAnsi="Century Schoolbook" w:cs="Century Schoolbook"/>
          <w:sz w:val="24"/>
          <w:szCs w:val="24"/>
        </w:rPr>
        <w:t>, který je považován za průkopníka v o</w:t>
      </w:r>
      <w:r w:rsidR="111E32C4" w:rsidRPr="3E43DE45">
        <w:rPr>
          <w:rFonts w:ascii="Century Schoolbook" w:eastAsia="Century Schoolbook" w:hAnsi="Century Schoolbook" w:cs="Century Schoolbook"/>
          <w:sz w:val="24"/>
          <w:szCs w:val="24"/>
        </w:rPr>
        <w:t>bl</w:t>
      </w:r>
      <w:r w:rsidR="57C3BDA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asti koučinku. </w:t>
      </w:r>
    </w:p>
    <w:p w14:paraId="5BE06D9A" w14:textId="34015771" w:rsidR="00ED7079" w:rsidRDefault="5748E72F" w:rsidP="14D49CEC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Otázky kouče by se podle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Whitmora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</w:t>
      </w:r>
      <w:r w:rsidR="787B0794" w:rsidRPr="3E43DE45">
        <w:rPr>
          <w:rFonts w:ascii="Century Schoolbook" w:eastAsia="Century Schoolbook" w:hAnsi="Century Schoolbook" w:cs="Century Schoolbook"/>
          <w:sz w:val="24"/>
          <w:szCs w:val="24"/>
        </w:rPr>
        <w:t>, str. 66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 měly zaměřovat na čtyři oblasti</w:t>
      </w:r>
      <w:r w:rsidR="72201E1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jejichž </w:t>
      </w:r>
      <w:r w:rsidR="6EE5B65E" w:rsidRPr="3E43DE45">
        <w:rPr>
          <w:rFonts w:ascii="Century Schoolbook" w:eastAsia="Century Schoolbook" w:hAnsi="Century Schoolbook" w:cs="Century Schoolbook"/>
          <w:sz w:val="24"/>
          <w:szCs w:val="24"/>
        </w:rPr>
        <w:t>z</w:t>
      </w:r>
      <w:r w:rsidR="72201E1D" w:rsidRPr="3E43DE45">
        <w:rPr>
          <w:rFonts w:ascii="Century Schoolbook" w:eastAsia="Century Schoolbook" w:hAnsi="Century Schoolbook" w:cs="Century Schoolbook"/>
          <w:sz w:val="24"/>
          <w:szCs w:val="24"/>
        </w:rPr>
        <w:t>ačáteční písmena tvoří název</w:t>
      </w:r>
      <w:r w:rsidR="7AFA98D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72201E1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“GROW”, </w:t>
      </w:r>
      <w:r w:rsidR="52282030" w:rsidRPr="3E43DE45">
        <w:rPr>
          <w:rFonts w:ascii="Century Schoolbook" w:eastAsia="Century Schoolbook" w:hAnsi="Century Schoolbook" w:cs="Century Schoolbook"/>
          <w:sz w:val="24"/>
          <w:szCs w:val="24"/>
        </w:rPr>
        <w:t>znamenající v</w:t>
      </w:r>
      <w:r w:rsidR="72201E1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př</w:t>
      </w:r>
      <w:r w:rsidR="7BFD8182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72201E1D" w:rsidRPr="3E43DE45">
        <w:rPr>
          <w:rFonts w:ascii="Century Schoolbook" w:eastAsia="Century Schoolbook" w:hAnsi="Century Schoolbook" w:cs="Century Schoolbook"/>
          <w:sz w:val="24"/>
          <w:szCs w:val="24"/>
        </w:rPr>
        <w:t>kladu “růst”</w:t>
      </w:r>
      <w:r w:rsidR="4C9A7632" w:rsidRPr="3E43DE45">
        <w:rPr>
          <w:rFonts w:ascii="Century Schoolbook" w:eastAsia="Century Schoolbook" w:hAnsi="Century Schoolbook" w:cs="Century Schoolbook"/>
          <w:sz w:val="24"/>
          <w:szCs w:val="24"/>
        </w:rPr>
        <w:t>, jsou jimi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: cíle (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Goal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settings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691ECC9D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jedná</w:t>
      </w:r>
      <w:r w:rsidR="5A4D0B7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se jak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 cíle setkání, </w:t>
      </w:r>
      <w:r w:rsidR="14AB0128" w:rsidRPr="3E43DE45">
        <w:rPr>
          <w:rFonts w:ascii="Century Schoolbook" w:eastAsia="Century Schoolbook" w:hAnsi="Century Schoolbook" w:cs="Century Schoolbook"/>
          <w:sz w:val="24"/>
          <w:szCs w:val="24"/>
        </w:rPr>
        <w:t>tak o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krátkodobé a dlouhodobé cíle</w:t>
      </w:r>
      <w:r w:rsidR="7FB1D789" w:rsidRPr="3E43DE45">
        <w:rPr>
          <w:rFonts w:ascii="Century Schoolbook" w:eastAsia="Century Schoolbook" w:hAnsi="Century Schoolbook" w:cs="Century Schoolbook"/>
          <w:sz w:val="24"/>
          <w:szCs w:val="24"/>
        </w:rPr>
        <w:t>, měl</w:t>
      </w:r>
      <w:r w:rsidR="240C261C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7FB1D78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být jasné a specifické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; realita (Reality)</w:t>
      </w:r>
      <w:r w:rsidR="4D8E10F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zjištění skutečného současného stavu; možnosti (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Options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1ED454E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4E30F89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navrhování co největšího množství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alternativní</w:t>
      </w:r>
      <w:r w:rsidR="4C5A8779" w:rsidRPr="3E43DE45">
        <w:rPr>
          <w:rFonts w:ascii="Century Schoolbook" w:eastAsia="Century Schoolbook" w:hAnsi="Century Schoolbook" w:cs="Century Schoolbook"/>
          <w:sz w:val="24"/>
          <w:szCs w:val="24"/>
        </w:rPr>
        <w:t>ch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strategi</w:t>
      </w:r>
      <w:r w:rsidR="5CBD6C9A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či </w:t>
      </w:r>
      <w:r w:rsidR="163EA7AE" w:rsidRPr="3E43DE45">
        <w:rPr>
          <w:rFonts w:ascii="Century Schoolbook" w:eastAsia="Century Schoolbook" w:hAnsi="Century Schoolbook" w:cs="Century Schoolbook"/>
          <w:sz w:val="24"/>
          <w:szCs w:val="24"/>
        </w:rPr>
        <w:t>postupů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; (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Who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What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When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Will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444A7DD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co se má udělat, kdy </w:t>
      </w:r>
      <w:r w:rsidR="6594D231" w:rsidRPr="3E43DE45">
        <w:rPr>
          <w:rFonts w:ascii="Century Schoolbook" w:eastAsia="Century Schoolbook" w:hAnsi="Century Schoolbook" w:cs="Century Schoolbook"/>
          <w:sz w:val="24"/>
          <w:szCs w:val="24"/>
        </w:rPr>
        <w:t>a kdo to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udělá, a jaká je vůle to udělat</w:t>
      </w:r>
      <w:r w:rsidR="19CC104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Gorell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(2013</w:t>
      </w:r>
      <w:r w:rsidR="371C6868" w:rsidRPr="3E43DE45">
        <w:rPr>
          <w:rFonts w:ascii="Century Schoolbook" w:eastAsia="Century Schoolbook" w:hAnsi="Century Schoolbook" w:cs="Century Schoolbook"/>
          <w:sz w:val="24"/>
          <w:szCs w:val="24"/>
        </w:rPr>
        <w:t>, str. 74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 pohlíží na GROW model jako na čtyřstupňový proces</w:t>
      </w:r>
      <w:r w:rsidR="55169874" w:rsidRPr="3E43DE45">
        <w:rPr>
          <w:rFonts w:ascii="Century Schoolbook" w:eastAsia="Century Schoolbook" w:hAnsi="Century Schoolbook" w:cs="Century Schoolbook"/>
          <w:sz w:val="24"/>
          <w:szCs w:val="24"/>
        </w:rPr>
        <w:t>, ve kterém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se nachází několik navzájem souvisejících úkolů. </w:t>
      </w:r>
    </w:p>
    <w:p w14:paraId="52DF55BF" w14:textId="44F3BFF8" w:rsidR="0E5CFAE7" w:rsidRDefault="0E5CFAE7" w:rsidP="7E84CF4D">
      <w:pPr>
        <w:spacing w:line="257" w:lineRule="auto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Rozšíření GROW modelu</w:t>
      </w:r>
    </w:p>
    <w:p w14:paraId="52F25DC8" w14:textId="75BA623A" w:rsidR="594DC1AE" w:rsidRPr="00381F11" w:rsidRDefault="773B52C9" w:rsidP="48E8885A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Dle Granta (2011, str. 120) se z GROW modelu vyvinula řada variant. Mezi </w:t>
      </w:r>
      <w:r w:rsidR="22D248C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ně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patří I-GROW model, který přidává další fázi </w:t>
      </w:r>
      <w:r w:rsidR="50BA3F95" w:rsidRPr="3E43DE45">
        <w:rPr>
          <w:rFonts w:ascii="Century Schoolbook" w:eastAsia="Century Schoolbook" w:hAnsi="Century Schoolbook" w:cs="Century Schoolbook"/>
          <w:sz w:val="24"/>
          <w:szCs w:val="24"/>
        </w:rPr>
        <w:t>“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Issue</w:t>
      </w:r>
      <w:proofErr w:type="spellEnd"/>
      <w:r w:rsidR="4869BEF6" w:rsidRPr="3E43DE45">
        <w:rPr>
          <w:rFonts w:ascii="Century Schoolbook" w:eastAsia="Century Schoolbook" w:hAnsi="Century Schoolbook" w:cs="Century Schoolbook"/>
          <w:sz w:val="24"/>
          <w:szCs w:val="24"/>
        </w:rPr>
        <w:t>”</w:t>
      </w:r>
      <w:r w:rsidR="554BF72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SO*I*GROW</w:t>
      </w:r>
      <w:r w:rsidR="1DF26A1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od poraden</w:t>
      </w:r>
      <w:r w:rsidR="4C7F393A" w:rsidRPr="3E43DE45">
        <w:rPr>
          <w:rFonts w:ascii="Century Schoolbook" w:eastAsia="Century Schoolbook" w:hAnsi="Century Schoolbook" w:cs="Century Schoolbook"/>
          <w:sz w:val="24"/>
          <w:szCs w:val="24"/>
        </w:rPr>
        <w:t>s</w:t>
      </w:r>
      <w:r w:rsidR="1DF26A1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ké firmy </w:t>
      </w:r>
      <w:proofErr w:type="spellStart"/>
      <w:r w:rsidR="1DF26A13" w:rsidRPr="3E43DE45">
        <w:rPr>
          <w:rFonts w:ascii="Century Schoolbook" w:eastAsia="Century Schoolbook" w:hAnsi="Century Schoolbook" w:cs="Century Schoolbook"/>
          <w:sz w:val="24"/>
          <w:szCs w:val="24"/>
        </w:rPr>
        <w:t>McKinsey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F6992EC" w:rsidRPr="3E43DE45">
        <w:rPr>
          <w:rFonts w:ascii="Century Schoolbook" w:eastAsia="Century Schoolbook" w:hAnsi="Century Schoolbook" w:cs="Century Schoolbook"/>
          <w:sz w:val="24"/>
          <w:szCs w:val="24"/>
        </w:rPr>
        <w:t>zahrnuj</w:t>
      </w:r>
      <w:r w:rsidR="4C9C0E2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e </w:t>
      </w:r>
      <w:r w:rsidR="4F6992EC" w:rsidRPr="3E43DE45">
        <w:rPr>
          <w:rFonts w:ascii="Century Schoolbook" w:eastAsia="Century Schoolbook" w:hAnsi="Century Schoolbook" w:cs="Century Schoolbook"/>
          <w:sz w:val="24"/>
          <w:szCs w:val="24"/>
        </w:rPr>
        <w:t>n</w:t>
      </w:r>
      <w:r w:rsidR="3838DF07" w:rsidRPr="3E43DE45">
        <w:rPr>
          <w:rFonts w:ascii="Century Schoolbook" w:eastAsia="Century Schoolbook" w:hAnsi="Century Schoolbook" w:cs="Century Schoolbook"/>
          <w:sz w:val="24"/>
          <w:szCs w:val="24"/>
        </w:rPr>
        <w:t>a</w:t>
      </w:r>
      <w:r w:rsidR="4F6992EC" w:rsidRPr="3E43DE45">
        <w:rPr>
          <w:rFonts w:ascii="Century Schoolbook" w:eastAsia="Century Schoolbook" w:hAnsi="Century Schoolbook" w:cs="Century Schoolbook"/>
          <w:sz w:val="24"/>
          <w:szCs w:val="24"/>
        </w:rPr>
        <w:t>víc “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Situation</w:t>
      </w:r>
      <w:proofErr w:type="spellEnd"/>
      <w:r w:rsidR="76F69393" w:rsidRPr="3E43DE45">
        <w:rPr>
          <w:rFonts w:ascii="Century Schoolbook" w:eastAsia="Century Schoolbook" w:hAnsi="Century Schoolbook" w:cs="Century Schoolbook"/>
          <w:sz w:val="24"/>
          <w:szCs w:val="24"/>
        </w:rPr>
        <w:t>”</w:t>
      </w:r>
      <w:r w:rsidR="051BFB95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70844F0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“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Opportunities</w:t>
      </w:r>
      <w:proofErr w:type="spellEnd"/>
      <w:r w:rsidR="2DF6DD36" w:rsidRPr="3E43DE45">
        <w:rPr>
          <w:rFonts w:ascii="Century Schoolbook" w:eastAsia="Century Schoolbook" w:hAnsi="Century Schoolbook" w:cs="Century Schoolbook"/>
          <w:sz w:val="24"/>
          <w:szCs w:val="24"/>
        </w:rPr>
        <w:t>”</w:t>
      </w:r>
      <w:del w:id="11" w:author="Microsoft Office-Benutzer" w:date="2021-01-06T12:59:00Z">
        <w:r w:rsidR="2DF6DD36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</w:delText>
        </w:r>
      </w:del>
      <w:r w:rsidR="21FE968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“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Implications</w:t>
      </w:r>
      <w:proofErr w:type="spellEnd"/>
      <w:proofErr w:type="gramStart"/>
      <w:r w:rsidR="34E27B0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”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proofErr w:type="gram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Alexander (2006</w:t>
      </w:r>
      <w:r w:rsidR="24FCCA7A" w:rsidRPr="3E43DE45">
        <w:rPr>
          <w:rFonts w:ascii="Century Schoolbook" w:eastAsia="Century Schoolbook" w:hAnsi="Century Schoolbook" w:cs="Century Schoolbook"/>
          <w:sz w:val="24"/>
          <w:szCs w:val="24"/>
        </w:rPr>
        <w:t>, str. 84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a 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Downey</w:t>
      </w:r>
      <w:proofErr w:type="spellEnd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(2003</w:t>
      </w:r>
      <w:r w:rsidR="2183D49C" w:rsidRPr="3E43DE45">
        <w:rPr>
          <w:rFonts w:ascii="Century Schoolbook" w:eastAsia="Century Schoolbook" w:hAnsi="Century Schoolbook" w:cs="Century Schoolbook"/>
          <w:sz w:val="24"/>
          <w:szCs w:val="24"/>
        </w:rPr>
        <w:t>, str. 26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4E08B79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přidávají</w:t>
      </w:r>
      <w:r w:rsidR="0D44505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téma </w:t>
      </w:r>
      <w:r w:rsidR="6D7F932E" w:rsidRPr="3E43DE45">
        <w:rPr>
          <w:rFonts w:ascii="Century Schoolbook" w:eastAsia="Century Schoolbook" w:hAnsi="Century Schoolbook" w:cs="Century Schoolbook"/>
          <w:sz w:val="24"/>
          <w:szCs w:val="24"/>
        </w:rPr>
        <w:t>“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Topic</w:t>
      </w:r>
      <w:proofErr w:type="spellEnd"/>
      <w:r w:rsidR="7350EB87" w:rsidRPr="3E43DE45">
        <w:rPr>
          <w:rFonts w:ascii="Century Schoolbook" w:eastAsia="Century Schoolbook" w:hAnsi="Century Schoolbook" w:cs="Century Schoolbook"/>
          <w:sz w:val="24"/>
          <w:szCs w:val="24"/>
        </w:rPr>
        <w:t>”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čímž se z GROW modelu stává T-GROW. </w:t>
      </w:r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Podle něj by se na začátku setkání měl kouč s koučovaným dohodnout na tématu,</w:t>
      </w:r>
      <w:r w:rsidR="54CEF5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což</w:t>
      </w:r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dle </w:t>
      </w:r>
      <w:proofErr w:type="spellStart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Megginson</w:t>
      </w:r>
      <w:proofErr w:type="spellEnd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Clutterback</w:t>
      </w:r>
      <w:proofErr w:type="spellEnd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(2009, str. 229) pomáhá správně identifikovat cíle. Jako závěrečnou fázi popisují </w:t>
      </w:r>
      <w:proofErr w:type="spellStart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Wrap</w:t>
      </w:r>
      <w:proofErr w:type="spellEnd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-up</w:t>
      </w:r>
      <w:r w:rsidR="1DD82B9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/ </w:t>
      </w:r>
      <w:proofErr w:type="spellStart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way</w:t>
      </w:r>
      <w:proofErr w:type="spellEnd"/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forward (dokončen</w:t>
      </w:r>
      <w:r w:rsidR="54965286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5392CA0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>/ posun vpřed)</w:t>
      </w:r>
      <w:r w:rsidR="7733622F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0157831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Panchal</w:t>
      </w:r>
      <w:proofErr w:type="spellEnd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Riddell</w:t>
      </w:r>
      <w:proofErr w:type="spellEnd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(2020</w:t>
      </w:r>
      <w:r w:rsidR="1DB19A06" w:rsidRPr="3E43DE45">
        <w:rPr>
          <w:rFonts w:ascii="Century Schoolbook" w:eastAsia="Century Schoolbook" w:hAnsi="Century Schoolbook" w:cs="Century Schoolbook"/>
          <w:sz w:val="24"/>
          <w:szCs w:val="24"/>
        </w:rPr>
        <w:t>, str. 20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uvádějí, že modifikace modelu zvýšila pravděpodobnost behaviorální změny. 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Law</w:t>
      </w:r>
      <w:proofErr w:type="spellEnd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(2013</w:t>
      </w:r>
      <w:r w:rsidR="09371C70" w:rsidRPr="3E43DE45">
        <w:rPr>
          <w:rFonts w:ascii="Century Schoolbook" w:eastAsia="Century Schoolbook" w:hAnsi="Century Schoolbook" w:cs="Century Schoolbook"/>
          <w:sz w:val="24"/>
          <w:szCs w:val="24"/>
        </w:rPr>
        <w:t>, str. 80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uvádí, že kouči potřebují </w:t>
      </w:r>
      <w:r w:rsidR="6C7E6F39" w:rsidRPr="3E43DE45">
        <w:rPr>
          <w:rFonts w:ascii="Century Schoolbook" w:eastAsia="Century Schoolbook" w:hAnsi="Century Schoolbook" w:cs="Century Schoolbook"/>
          <w:sz w:val="24"/>
          <w:szCs w:val="24"/>
        </w:rPr>
        <w:t>flexibilitu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 souvislosti s uspořádáním fází procesu, aby se v </w:t>
      </w:r>
      <w:r w:rsidR="3E312ED0" w:rsidRPr="3E43DE45">
        <w:rPr>
          <w:rFonts w:ascii="Century Schoolbook" w:eastAsia="Century Schoolbook" w:hAnsi="Century Schoolbook" w:cs="Century Schoolbook"/>
          <w:sz w:val="24"/>
          <w:szCs w:val="24"/>
        </w:rPr>
        <w:t>nich mohli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přesouvat dle potřeby</w:t>
      </w:r>
      <w:r w:rsidR="04F69654" w:rsidRPr="3E43DE45">
        <w:rPr>
          <w:rFonts w:ascii="Century Schoolbook" w:eastAsia="Century Schoolbook" w:hAnsi="Century Schoolbook" w:cs="Century Schoolbook"/>
          <w:sz w:val="24"/>
          <w:szCs w:val="24"/>
        </w:rPr>
        <w:t>, s tím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se ztotožňuj</w:t>
      </w:r>
      <w:r w:rsidR="78A8B176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 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Panchal</w:t>
      </w:r>
      <w:proofErr w:type="spellEnd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>Riddell</w:t>
      </w:r>
      <w:proofErr w:type="spellEnd"/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(2020</w:t>
      </w:r>
      <w:r w:rsidR="13CB96BC" w:rsidRPr="3E43DE45">
        <w:rPr>
          <w:rFonts w:ascii="Century Schoolbook" w:eastAsia="Century Schoolbook" w:hAnsi="Century Schoolbook" w:cs="Century Schoolbook"/>
          <w:sz w:val="24"/>
          <w:szCs w:val="24"/>
        </w:rPr>
        <w:t>, str. 12</w:t>
      </w:r>
      <w:r w:rsidR="5748E72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a dodávají, že právě flexibilitu GROW model dovoluje. </w:t>
      </w:r>
      <w:proofErr w:type="spellStart"/>
      <w:r w:rsidR="4FE47CA9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4FE47CA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(2015</w:t>
      </w:r>
      <w:r w:rsidR="46B8B027" w:rsidRPr="3E43DE45">
        <w:rPr>
          <w:rFonts w:ascii="Century Schoolbook" w:eastAsia="Century Schoolbook" w:hAnsi="Century Schoolbook" w:cs="Century Schoolbook"/>
          <w:sz w:val="24"/>
          <w:szCs w:val="24"/>
        </w:rPr>
        <w:t>, str. 127</w:t>
      </w:r>
      <w:r w:rsidR="4FE47CA9" w:rsidRPr="3E43DE45">
        <w:rPr>
          <w:rFonts w:ascii="Century Schoolbook" w:eastAsia="Century Schoolbook" w:hAnsi="Century Schoolbook" w:cs="Century Schoolbook"/>
          <w:sz w:val="24"/>
          <w:szCs w:val="24"/>
        </w:rPr>
        <w:t>) navrhuje rozšíření na GROWER přidáním “</w:t>
      </w:r>
      <w:proofErr w:type="spellStart"/>
      <w:r w:rsidR="4FE47CA9" w:rsidRPr="3E43DE45">
        <w:rPr>
          <w:rFonts w:ascii="Century Schoolbook" w:eastAsia="Century Schoolbook" w:hAnsi="Century Schoolbook" w:cs="Century Schoolbook"/>
          <w:sz w:val="24"/>
          <w:szCs w:val="24"/>
        </w:rPr>
        <w:t>engage</w:t>
      </w:r>
      <w:proofErr w:type="spellEnd"/>
      <w:r w:rsidR="4FE47CA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” </w:t>
      </w:r>
      <w:r w:rsidR="14045EBB" w:rsidRPr="3E43DE45">
        <w:rPr>
          <w:rFonts w:ascii="Century Schoolbook" w:eastAsia="Century Schoolbook" w:hAnsi="Century Schoolbook" w:cs="Century Schoolbook"/>
          <w:sz w:val="24"/>
          <w:szCs w:val="24"/>
        </w:rPr>
        <w:t>a</w:t>
      </w:r>
      <w:r w:rsidR="4FE47CA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“</w:t>
      </w:r>
      <w:proofErr w:type="spellStart"/>
      <w:r w:rsidR="4FE47CA9" w:rsidRPr="00381F11">
        <w:rPr>
          <w:rFonts w:ascii="Century Schoolbook" w:eastAsia="Century Schoolbook" w:hAnsi="Century Schoolbook" w:cs="Century Schoolbook"/>
          <w:sz w:val="24"/>
          <w:szCs w:val="24"/>
        </w:rPr>
        <w:t>rutinize</w:t>
      </w:r>
      <w:proofErr w:type="spellEnd"/>
      <w:r w:rsidR="4FE47CA9" w:rsidRPr="00381F11">
        <w:rPr>
          <w:rFonts w:ascii="Century Schoolbook" w:eastAsia="Century Schoolbook" w:hAnsi="Century Schoolbook" w:cs="Century Schoolbook"/>
          <w:sz w:val="24"/>
          <w:szCs w:val="24"/>
        </w:rPr>
        <w:t>”</w:t>
      </w:r>
      <w:r w:rsidR="50098778" w:rsidRPr="00381F11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6A46CA52" w14:textId="295526AC" w:rsidR="00ED7079" w:rsidRPr="00381F11" w:rsidRDefault="05A73063" w:rsidP="00381F11">
      <w:pPr>
        <w:pStyle w:val="Listenabsatz"/>
        <w:numPr>
          <w:ilvl w:val="0"/>
          <w:numId w:val="11"/>
        </w:numPr>
        <w:rPr>
          <w:rFonts w:ascii="Century Schoolbook" w:eastAsiaTheme="minorEastAsia" w:hAnsi="Century Schoolbook"/>
          <w:b/>
          <w:bCs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>Popis výzkumné metod</w:t>
      </w:r>
      <w:r w:rsidR="07BD419C" w:rsidRPr="00381F11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>y</w:t>
      </w:r>
    </w:p>
    <w:p w14:paraId="0C510556" w14:textId="0E04FCC9" w:rsidR="00ED7079" w:rsidRDefault="72CBB278" w:rsidP="14D49CEC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  <w:highlight w:val="yellow"/>
        </w:rPr>
      </w:pPr>
      <w:r w:rsidRPr="00381F11">
        <w:rPr>
          <w:rFonts w:ascii="Century Schoolbook" w:eastAsia="Century Schoolbook" w:hAnsi="Century Schoolbook" w:cs="Century Schoolbook"/>
          <w:sz w:val="24"/>
          <w:szCs w:val="24"/>
        </w:rPr>
        <w:t>Pro formu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16CE5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práce byla zvolena </w:t>
      </w:r>
      <w:r w:rsidR="1DB477B0" w:rsidRPr="3E43DE45">
        <w:rPr>
          <w:rFonts w:ascii="Century Schoolbook" w:eastAsia="Century Schoolbook" w:hAnsi="Century Schoolbook" w:cs="Century Schoolbook"/>
          <w:sz w:val="24"/>
          <w:szCs w:val="24"/>
        </w:rPr>
        <w:t>systematická literární rešerše</w:t>
      </w:r>
      <w:r w:rsidR="2CA6D7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B676D75" w:rsidRPr="3E43DE45">
        <w:rPr>
          <w:rFonts w:ascii="Century Schoolbook" w:eastAsia="Century Schoolbook" w:hAnsi="Century Schoolbook" w:cs="Century Schoolbook"/>
          <w:sz w:val="24"/>
          <w:szCs w:val="24"/>
        </w:rPr>
        <w:t>soustředící se na</w:t>
      </w:r>
      <w:r w:rsidR="2CA6D7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65EC8AE" w:rsidRPr="3E43DE45">
        <w:rPr>
          <w:rFonts w:ascii="Century Schoolbook" w:eastAsia="Century Schoolbook" w:hAnsi="Century Schoolbook" w:cs="Century Schoolbook"/>
          <w:sz w:val="24"/>
          <w:szCs w:val="24"/>
        </w:rPr>
        <w:t>koncept</w:t>
      </w:r>
      <w:r w:rsidR="1DB477B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GROW m</w:t>
      </w:r>
      <w:r w:rsidR="094FE4EF" w:rsidRPr="3E43DE45">
        <w:rPr>
          <w:rFonts w:ascii="Century Schoolbook" w:eastAsia="Century Schoolbook" w:hAnsi="Century Schoolbook" w:cs="Century Schoolbook"/>
          <w:sz w:val="24"/>
          <w:szCs w:val="24"/>
        </w:rPr>
        <w:t>odelu</w:t>
      </w:r>
      <w:r w:rsidR="5325F3FE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1CECF39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2B7313B" w:rsidRPr="3E43DE45">
        <w:rPr>
          <w:rFonts w:ascii="Century Schoolbook" w:eastAsia="Century Schoolbook" w:hAnsi="Century Schoolbook" w:cs="Century Schoolbook"/>
          <w:sz w:val="24"/>
          <w:szCs w:val="24"/>
        </w:rPr>
        <w:t>Tento typ rešerše se vyznačuje jasně zadaným cílem, výzkumnou otázkou</w:t>
      </w:r>
      <w:r w:rsidR="6566C24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metodikou vyhledávání, uvedením </w:t>
      </w:r>
      <w:r w:rsidR="3752FBE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jasných </w:t>
      </w:r>
      <w:r w:rsidR="6566C245" w:rsidRPr="3E43DE45">
        <w:rPr>
          <w:rFonts w:ascii="Century Schoolbook" w:eastAsia="Century Schoolbook" w:hAnsi="Century Schoolbook" w:cs="Century Schoolbook"/>
          <w:sz w:val="24"/>
          <w:szCs w:val="24"/>
        </w:rPr>
        <w:t>kritérií výběru a postupem kvali</w:t>
      </w:r>
      <w:r w:rsidR="5FF326AD" w:rsidRPr="3E43DE45">
        <w:rPr>
          <w:rFonts w:ascii="Century Schoolbook" w:eastAsia="Century Schoolbook" w:hAnsi="Century Schoolbook" w:cs="Century Schoolbook"/>
          <w:sz w:val="24"/>
          <w:szCs w:val="24"/>
        </w:rPr>
        <w:t>tativního hodnocení zvolených textů (</w:t>
      </w:r>
      <w:proofErr w:type="spellStart"/>
      <w:r w:rsidR="5FF326AD" w:rsidRPr="3E43DE45">
        <w:rPr>
          <w:rFonts w:ascii="Century Schoolbook" w:eastAsia="Century Schoolbook" w:hAnsi="Century Schoolbook" w:cs="Century Schoolbook"/>
          <w:sz w:val="24"/>
          <w:szCs w:val="24"/>
        </w:rPr>
        <w:t>Jesson</w:t>
      </w:r>
      <w:proofErr w:type="spellEnd"/>
      <w:r w:rsidR="33589E7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</w:t>
      </w:r>
      <w:r w:rsidR="77151F6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2011 str. 12). </w:t>
      </w:r>
      <w:r w:rsidR="05333328" w:rsidRPr="3E43DE45">
        <w:rPr>
          <w:rFonts w:ascii="Century Schoolbook" w:eastAsia="Century Schoolbook" w:hAnsi="Century Schoolbook" w:cs="Century Schoolbook"/>
          <w:sz w:val="24"/>
          <w:szCs w:val="24"/>
        </w:rPr>
        <w:t>Systematická rešerše se na ro</w:t>
      </w:r>
      <w:r w:rsidR="33009966" w:rsidRPr="3E43DE45">
        <w:rPr>
          <w:rFonts w:ascii="Century Schoolbook" w:eastAsia="Century Schoolbook" w:hAnsi="Century Schoolbook" w:cs="Century Schoolbook"/>
          <w:sz w:val="24"/>
          <w:szCs w:val="24"/>
        </w:rPr>
        <w:t>zd</w:t>
      </w:r>
      <w:r w:rsidR="05333328" w:rsidRPr="3E43DE45">
        <w:rPr>
          <w:rFonts w:ascii="Century Schoolbook" w:eastAsia="Century Schoolbook" w:hAnsi="Century Schoolbook" w:cs="Century Schoolbook"/>
          <w:sz w:val="24"/>
          <w:szCs w:val="24"/>
        </w:rPr>
        <w:t>íl od tradiční rešerše vyznačuje vyšší transparentností a mírou objektivity (</w:t>
      </w:r>
      <w:proofErr w:type="spellStart"/>
      <w:r w:rsidR="018A02BF" w:rsidRPr="3E43DE45">
        <w:rPr>
          <w:rFonts w:ascii="Century Schoolbook" w:eastAsia="Century Schoolbook" w:hAnsi="Century Schoolbook" w:cs="Century Schoolbook"/>
          <w:sz w:val="24"/>
          <w:szCs w:val="24"/>
        </w:rPr>
        <w:t>Rojon</w:t>
      </w:r>
      <w:proofErr w:type="spellEnd"/>
      <w:r w:rsidR="79D17B0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</w:t>
      </w:r>
      <w:r w:rsidR="018A02BF" w:rsidRPr="3E43DE45">
        <w:rPr>
          <w:rFonts w:ascii="Century Schoolbook" w:eastAsia="Century Schoolbook" w:hAnsi="Century Schoolbook" w:cs="Century Schoolbook"/>
          <w:sz w:val="24"/>
          <w:szCs w:val="24"/>
        </w:rPr>
        <w:t>, 2011</w:t>
      </w:r>
      <w:ins w:id="12" w:author="Microsoft Office-Benutzer" w:date="2021-01-06T12:59:00Z">
        <w:r w:rsidR="00AE69AC">
          <w:rPr>
            <w:rFonts w:ascii="Century Schoolbook" w:eastAsia="Century Schoolbook" w:hAnsi="Century Schoolbook" w:cs="Century Schoolbook"/>
            <w:sz w:val="24"/>
            <w:szCs w:val="24"/>
          </w:rPr>
          <w:t>;</w:t>
        </w:r>
      </w:ins>
      <w:del w:id="13" w:author="Microsoft Office-Benutzer" w:date="2021-01-06T12:59:00Z">
        <w:r w:rsidR="082812AF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,</w:delText>
        </w:r>
      </w:del>
      <w:r w:rsidR="082812A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str. </w:t>
      </w:r>
      <w:r w:rsidR="396D4562" w:rsidRPr="3E43DE45">
        <w:rPr>
          <w:rFonts w:ascii="Century Schoolbook" w:eastAsia="Century Schoolbook" w:hAnsi="Century Schoolbook" w:cs="Century Schoolbook"/>
          <w:sz w:val="24"/>
          <w:szCs w:val="24"/>
        </w:rPr>
        <w:t>134</w:t>
      </w:r>
      <w:r w:rsidR="018A02B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; </w:t>
      </w:r>
      <w:proofErr w:type="spellStart"/>
      <w:r w:rsidR="018A02BF" w:rsidRPr="3E43DE45">
        <w:rPr>
          <w:rFonts w:ascii="Century Schoolbook" w:eastAsia="Century Schoolbook" w:hAnsi="Century Schoolbook" w:cs="Century Schoolbook"/>
          <w:sz w:val="24"/>
          <w:szCs w:val="24"/>
        </w:rPr>
        <w:t>Jess</w:t>
      </w:r>
      <w:r w:rsidR="42C1A0CF" w:rsidRPr="3E43DE45">
        <w:rPr>
          <w:rFonts w:ascii="Century Schoolbook" w:eastAsia="Century Schoolbook" w:hAnsi="Century Schoolbook" w:cs="Century Schoolbook"/>
          <w:sz w:val="24"/>
          <w:szCs w:val="24"/>
        </w:rPr>
        <w:t>on</w:t>
      </w:r>
      <w:proofErr w:type="spellEnd"/>
      <w:r w:rsidR="42C1A0C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</w:t>
      </w:r>
      <w:r w:rsidR="018A02BF" w:rsidRPr="3E43DE45">
        <w:rPr>
          <w:rFonts w:ascii="Century Schoolbook" w:eastAsia="Century Schoolbook" w:hAnsi="Century Schoolbook" w:cs="Century Schoolbook"/>
          <w:sz w:val="24"/>
          <w:szCs w:val="24"/>
        </w:rPr>
        <w:t>, 2011</w:t>
      </w:r>
      <w:r w:rsidR="1B188D9C" w:rsidRPr="3E43DE45">
        <w:rPr>
          <w:rFonts w:ascii="Century Schoolbook" w:eastAsia="Century Schoolbook" w:hAnsi="Century Schoolbook" w:cs="Century Schoolbook"/>
          <w:sz w:val="24"/>
          <w:szCs w:val="24"/>
        </w:rPr>
        <w:t>, str. 15</w:t>
      </w:r>
      <w:r w:rsidR="018A02BF" w:rsidRPr="3E43DE45">
        <w:rPr>
          <w:rFonts w:ascii="Century Schoolbook" w:eastAsia="Century Schoolbook" w:hAnsi="Century Schoolbook" w:cs="Century Schoolbook"/>
          <w:sz w:val="24"/>
          <w:szCs w:val="24"/>
        </w:rPr>
        <w:t>).</w:t>
      </w:r>
      <w:r w:rsidR="7E7D1A2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</w:p>
    <w:p w14:paraId="14466269" w14:textId="36786BF2" w:rsidR="64801709" w:rsidRDefault="3ED2FEDA" w:rsidP="14D49CEC">
      <w:pPr>
        <w:spacing w:line="257" w:lineRule="auto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S</w:t>
      </w:r>
      <w:r w:rsidR="5E72CCCD"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tano</w:t>
      </w:r>
      <w:r w:rsidR="289683D5"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vení výzkumné otázky</w:t>
      </w:r>
    </w:p>
    <w:p w14:paraId="16C4F337" w14:textId="2741639D" w:rsidR="4737D11D" w:rsidRDefault="0210477F" w:rsidP="6329FB57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Nezbytným krokem, který předcházel specifikaci výzkumné otázky, bylo zběžné prostudování základních východisek týkajících se </w:t>
      </w:r>
      <w:r w:rsidR="1937B4FE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konceptu koučinku a GROW modelu </w:t>
      </w:r>
      <w:r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s cílem lépe porozumět zvolené tématice a </w:t>
      </w:r>
      <w:r w:rsidR="60A25E08" w:rsidRPr="6329FB57">
        <w:rPr>
          <w:rFonts w:ascii="Century Schoolbook" w:eastAsia="Century Schoolbook" w:hAnsi="Century Schoolbook" w:cs="Century Schoolbook"/>
          <w:sz w:val="24"/>
          <w:szCs w:val="24"/>
        </w:rPr>
        <w:t>na tomto základě</w:t>
      </w:r>
      <w:r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vhodně zvolit výzkumnou otázku</w:t>
      </w:r>
      <w:r w:rsidR="77D31ECD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5CD0C2B5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2932360" w:rsidRPr="6329FB57">
        <w:rPr>
          <w:rFonts w:ascii="Century Schoolbook" w:eastAsia="Century Schoolbook" w:hAnsi="Century Schoolbook" w:cs="Century Schoolbook"/>
          <w:sz w:val="24"/>
          <w:szCs w:val="24"/>
        </w:rPr>
        <w:t>Výzkumná otázka</w:t>
      </w:r>
      <w:r w:rsidR="4737D11D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(VO)</w:t>
      </w:r>
      <w:r w:rsidR="2D2DB3CB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byla zvolena následovně</w:t>
      </w:r>
      <w:r w:rsidR="4737D11D" w:rsidRPr="6329FB57">
        <w:rPr>
          <w:rFonts w:ascii="Century Schoolbook" w:eastAsia="Century Schoolbook" w:hAnsi="Century Schoolbook" w:cs="Century Schoolbook"/>
          <w:sz w:val="24"/>
          <w:szCs w:val="24"/>
        </w:rPr>
        <w:t>:</w:t>
      </w:r>
    </w:p>
    <w:p w14:paraId="2B74AF86" w14:textId="643BA4A9" w:rsidR="4737D11D" w:rsidRDefault="16AF4B74" w:rsidP="14D49CEC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commentRangeStart w:id="14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Jaké dovednosti rozvíjí vedoucí pracovníc</w:t>
      </w:r>
      <w:r w:rsidR="428F334D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i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pomocí metody GROW?</w:t>
      </w:r>
      <w:commentRangeEnd w:id="14"/>
      <w:r w:rsidR="00AE69AC">
        <w:rPr>
          <w:rStyle w:val="Kommentarzeichen"/>
        </w:rPr>
        <w:commentReference w:id="14"/>
      </w:r>
    </w:p>
    <w:p w14:paraId="0455294C" w14:textId="2E970E8E" w:rsidR="356ACFED" w:rsidRDefault="356ACFED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lastRenderedPageBreak/>
        <w:t xml:space="preserve">Fáze </w:t>
      </w:r>
      <w:r w:rsidR="629F4A81"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1</w:t>
      </w:r>
      <w:r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: </w:t>
      </w:r>
      <w:r w:rsidR="50C7F07C"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m</w:t>
      </w:r>
      <w:r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etody získávání </w:t>
      </w:r>
      <w:r w:rsidR="560CBA3D"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vedlejších</w:t>
      </w:r>
      <w:r w:rsidR="453387D2" w:rsidRPr="7C3F3F2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 zdrojů</w:t>
      </w:r>
    </w:p>
    <w:p w14:paraId="63852361" w14:textId="1F54031C" w:rsidR="356ACFED" w:rsidRDefault="356ACFED" w:rsidP="6329FB57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 prvotní fázi vyhledávání </w:t>
      </w:r>
      <w:r w:rsidR="0A3884BB" w:rsidRPr="3E43DE45">
        <w:rPr>
          <w:rFonts w:ascii="Century Schoolbook" w:eastAsia="Century Schoolbook" w:hAnsi="Century Schoolbook" w:cs="Century Schoolbook"/>
          <w:sz w:val="24"/>
          <w:szCs w:val="24"/>
        </w:rPr>
        <w:t>literatury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jsme využili platform</w:t>
      </w:r>
      <w:r w:rsidR="15184A30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Google </w:t>
      </w:r>
      <w:proofErr w:type="spellStart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Scholar</w:t>
      </w:r>
      <w:proofErr w:type="spellEnd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, </w:t>
      </w:r>
      <w:proofErr w:type="spellStart"/>
      <w:r w:rsidR="45B13B47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EBSCOhost</w:t>
      </w:r>
      <w:proofErr w:type="spellEnd"/>
      <w:r w:rsidR="6B59F70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, </w:t>
      </w:r>
      <w:proofErr w:type="spellStart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Discovery</w:t>
      </w:r>
      <w:proofErr w:type="spellEnd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MUNI</w:t>
      </w:r>
      <w:r w:rsidR="4F12BBF8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r w:rsidR="4F12BBF8" w:rsidRPr="3E43DE45">
        <w:rPr>
          <w:rFonts w:ascii="Century Schoolbook" w:eastAsia="Century Schoolbook" w:hAnsi="Century Schoolbook" w:cs="Century Schoolbook"/>
          <w:sz w:val="24"/>
          <w:szCs w:val="24"/>
        </w:rPr>
        <w:t>a</w:t>
      </w:r>
      <w:r w:rsidR="5725916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578CD8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Web </w:t>
      </w:r>
      <w:proofErr w:type="spellStart"/>
      <w:r w:rsidR="6578CD8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of</w:t>
      </w:r>
      <w:proofErr w:type="spellEnd"/>
      <w:r w:rsidR="6578CD8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Science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6516045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Identifikovali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jsme několik klíčových slov</w:t>
      </w:r>
      <w:r w:rsidR="4EF439BB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pomoc</w:t>
      </w:r>
      <w:r w:rsidR="77A0C143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kterých jsme vyhledávali relevantní </w:t>
      </w:r>
      <w:r w:rsidR="48DD69EC" w:rsidRPr="3E43DE45">
        <w:rPr>
          <w:rFonts w:ascii="Century Schoolbook" w:eastAsia="Century Schoolbook" w:hAnsi="Century Schoolbook" w:cs="Century Schoolbook"/>
          <w:sz w:val="24"/>
          <w:szCs w:val="24"/>
        </w:rPr>
        <w:t>zdroje</w:t>
      </w:r>
      <w:r w:rsidR="684FBC68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48DD69E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Klíčov</w:t>
      </w:r>
      <w:r w:rsidR="65428AE4" w:rsidRPr="3E43DE45">
        <w:rPr>
          <w:rFonts w:ascii="Century Schoolbook" w:eastAsia="Century Schoolbook" w:hAnsi="Century Schoolbook" w:cs="Century Schoolbook"/>
          <w:sz w:val="24"/>
          <w:szCs w:val="24"/>
        </w:rPr>
        <w:t>ý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pro určení relevance textu </w:t>
      </w:r>
      <w:r w:rsidR="2323465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byl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pro nás abstrak</w:t>
      </w:r>
      <w:r w:rsidR="56A6ED3F" w:rsidRPr="3E43DE45">
        <w:rPr>
          <w:rFonts w:ascii="Century Schoolbook" w:eastAsia="Century Schoolbook" w:hAnsi="Century Schoolbook" w:cs="Century Schoolbook"/>
          <w:sz w:val="24"/>
          <w:szCs w:val="24"/>
        </w:rPr>
        <w:t>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. Pokud jsme shledali nalezenou literatur</w:t>
      </w:r>
      <w:r w:rsidR="17F2D2A5" w:rsidRPr="3E43DE45">
        <w:rPr>
          <w:rFonts w:ascii="Century Schoolbook" w:eastAsia="Century Schoolbook" w:hAnsi="Century Schoolbook" w:cs="Century Schoolbook"/>
          <w:sz w:val="24"/>
          <w:szCs w:val="24"/>
        </w:rPr>
        <w:t>u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kvalitní, ponechali jsme ji jako podklad pro teoretick</w:t>
      </w:r>
      <w:r w:rsidR="1A1E0C1F" w:rsidRPr="3E43DE45">
        <w:rPr>
          <w:rFonts w:ascii="Century Schoolbook" w:eastAsia="Century Schoolbook" w:hAnsi="Century Schoolbook" w:cs="Century Schoolbook"/>
          <w:sz w:val="24"/>
          <w:szCs w:val="24"/>
        </w:rPr>
        <w:t>á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6B20B04" w:rsidRPr="3E43DE45">
        <w:rPr>
          <w:rFonts w:ascii="Century Schoolbook" w:eastAsia="Century Schoolbook" w:hAnsi="Century Schoolbook" w:cs="Century Schoolbook"/>
          <w:sz w:val="24"/>
          <w:szCs w:val="24"/>
        </w:rPr>
        <w:t>východiska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práce. Jako klíčová slova jsme zvolili</w:t>
      </w:r>
      <w:r w:rsidR="4F0CCA65" w:rsidRPr="3E43DE45">
        <w:rPr>
          <w:rFonts w:ascii="Century Schoolbook" w:eastAsia="Century Schoolbook" w:hAnsi="Century Schoolbook" w:cs="Century Schoolbook"/>
          <w:sz w:val="24"/>
          <w:szCs w:val="24"/>
        </w:rPr>
        <w:t>:</w:t>
      </w:r>
    </w:p>
    <w:p w14:paraId="11694DBF" w14:textId="69102379" w:rsidR="356ACFED" w:rsidRDefault="356ACFED" w:rsidP="6329FB57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“</w:t>
      </w:r>
      <w:proofErr w:type="spellStart"/>
      <w:r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coaching</w:t>
      </w:r>
      <w:proofErr w:type="spellEnd"/>
      <w:r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”</w:t>
      </w:r>
      <w:r w:rsidR="4D133544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, </w:t>
      </w:r>
      <w:r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“</w:t>
      </w:r>
      <w:proofErr w:type="spellStart"/>
      <w:r w:rsidR="6F3916C3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skills</w:t>
      </w:r>
      <w:proofErr w:type="spellEnd"/>
      <w:r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”</w:t>
      </w:r>
      <w:r w:rsidR="38AEA283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a </w:t>
      </w:r>
      <w:r w:rsidR="19D33530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“</w:t>
      </w:r>
      <w:proofErr w:type="spellStart"/>
      <w:r w:rsidR="19D33530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grow</w:t>
      </w:r>
      <w:proofErr w:type="spellEnd"/>
      <w:r w:rsidR="07518F6C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model</w:t>
      </w:r>
      <w:r w:rsidR="19D33530"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”</w:t>
      </w:r>
      <w:r w:rsidRPr="5655F21E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.</w:t>
      </w:r>
    </w:p>
    <w:p w14:paraId="3CAECA2E" w14:textId="7F72C0F3" w:rsidR="356ACFED" w:rsidRDefault="3452C7D9" w:rsidP="14D49CEC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Některé zdroje, které jsme identifikovali jako ne zcela vhodné do části zodpovídající výzkumnou otázku, jsme využili v </w:t>
      </w:r>
      <w:proofErr w:type="gramStart"/>
      <w:r w:rsidRPr="5655F21E">
        <w:rPr>
          <w:rFonts w:ascii="Century Schoolbook" w:eastAsia="Century Schoolbook" w:hAnsi="Century Schoolbook" w:cs="Century Schoolbook"/>
          <w:sz w:val="24"/>
          <w:szCs w:val="24"/>
        </w:rPr>
        <w:t>diskuz</w:t>
      </w:r>
      <w:r w:rsidR="643E9D9C" w:rsidRPr="5655F21E">
        <w:rPr>
          <w:rFonts w:ascii="Century Schoolbook" w:eastAsia="Century Schoolbook" w:hAnsi="Century Schoolbook" w:cs="Century Schoolbook"/>
          <w:sz w:val="24"/>
          <w:szCs w:val="24"/>
        </w:rPr>
        <w:t>i</w:t>
      </w:r>
      <w:proofErr w:type="gramEnd"/>
      <w:r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3E346AC4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Při psaní teoretického základu využíváme zdroje staršího data, a to z toho důvodu, že v průběhu času se teoretický rámec nemění do takové míry jako empirický výzkum.</w:t>
      </w:r>
    </w:p>
    <w:p w14:paraId="00ACD336" w14:textId="23C574EB" w:rsidR="23D1686F" w:rsidRDefault="23D1686F" w:rsidP="499C8A8F">
      <w:pPr>
        <w:spacing w:line="257" w:lineRule="auto"/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288BCD2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Fáze </w:t>
      </w:r>
      <w:r w:rsidR="1476AD14" w:rsidRPr="288BCD2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2</w:t>
      </w:r>
      <w:r w:rsidRPr="288BCD2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: analýza</w:t>
      </w:r>
    </w:p>
    <w:p w14:paraId="4E1E0E4C" w14:textId="527A1DC0" w:rsidR="0CF57F3A" w:rsidRDefault="44F4EEDE" w:rsidP="499C8A8F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Zdroje </w:t>
      </w:r>
      <w:r w:rsidR="7BA3DE03" w:rsidRPr="3E43DE45">
        <w:rPr>
          <w:rFonts w:ascii="Century Schoolbook" w:eastAsia="Century Schoolbook" w:hAnsi="Century Schoolbook" w:cs="Century Schoolbook"/>
          <w:sz w:val="24"/>
          <w:szCs w:val="24"/>
        </w:rPr>
        <w:t>pr</w:t>
      </w:r>
      <w:r w:rsidR="1AB49C6E" w:rsidRPr="3E43DE45">
        <w:rPr>
          <w:rFonts w:ascii="Century Schoolbook" w:eastAsia="Century Schoolbook" w:hAnsi="Century Schoolbook" w:cs="Century Schoolbook"/>
          <w:sz w:val="24"/>
          <w:szCs w:val="24"/>
        </w:rPr>
        <w:t>o systematickou</w:t>
      </w:r>
      <w:r w:rsidR="7BA3DE0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literárn</w:t>
      </w:r>
      <w:r w:rsidR="113077F5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7BA3DE0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rešerš</w:t>
      </w:r>
      <w:r w:rsidR="2725C002" w:rsidRPr="3E43DE45">
        <w:rPr>
          <w:rFonts w:ascii="Century Schoolbook" w:eastAsia="Century Schoolbook" w:hAnsi="Century Schoolbook" w:cs="Century Schoolbook"/>
          <w:sz w:val="24"/>
          <w:szCs w:val="24"/>
        </w:rPr>
        <w:t>i</w:t>
      </w:r>
      <w:r w:rsidR="53EBF57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A31353B" w:rsidRPr="3E43DE45">
        <w:rPr>
          <w:rFonts w:ascii="Century Schoolbook" w:eastAsia="Century Schoolbook" w:hAnsi="Century Schoolbook" w:cs="Century Schoolbook"/>
          <w:sz w:val="24"/>
          <w:szCs w:val="24"/>
        </w:rPr>
        <w:t>j</w:t>
      </w:r>
      <w:r w:rsidR="53EBF576" w:rsidRPr="3E43DE45">
        <w:rPr>
          <w:rFonts w:ascii="Century Schoolbook" w:eastAsia="Century Schoolbook" w:hAnsi="Century Schoolbook" w:cs="Century Schoolbook"/>
          <w:sz w:val="24"/>
          <w:szCs w:val="24"/>
        </w:rPr>
        <w:t>sme vyh</w:t>
      </w:r>
      <w:r w:rsidR="2E4EB28C" w:rsidRPr="3E43DE45">
        <w:rPr>
          <w:rFonts w:ascii="Century Schoolbook" w:eastAsia="Century Schoolbook" w:hAnsi="Century Schoolbook" w:cs="Century Schoolbook"/>
          <w:sz w:val="24"/>
          <w:szCs w:val="24"/>
        </w:rPr>
        <w:t>le</w:t>
      </w:r>
      <w:r w:rsidR="53EBF576" w:rsidRPr="3E43DE45">
        <w:rPr>
          <w:rFonts w:ascii="Century Schoolbook" w:eastAsia="Century Schoolbook" w:hAnsi="Century Schoolbook" w:cs="Century Schoolbook"/>
          <w:sz w:val="24"/>
          <w:szCs w:val="24"/>
        </w:rPr>
        <w:t>dávali na stránk</w:t>
      </w:r>
      <w:r w:rsidR="2F36267B" w:rsidRPr="3E43DE45">
        <w:rPr>
          <w:rFonts w:ascii="Century Schoolbook" w:eastAsia="Century Schoolbook" w:hAnsi="Century Schoolbook" w:cs="Century Schoolbook"/>
          <w:sz w:val="24"/>
          <w:szCs w:val="24"/>
        </w:rPr>
        <w:t>á</w:t>
      </w:r>
      <w:r w:rsidR="53EBF576" w:rsidRPr="3E43DE45">
        <w:rPr>
          <w:rFonts w:ascii="Century Schoolbook" w:eastAsia="Century Schoolbook" w:hAnsi="Century Schoolbook" w:cs="Century Schoolbook"/>
          <w:sz w:val="24"/>
          <w:szCs w:val="24"/>
        </w:rPr>
        <w:t>ch</w:t>
      </w:r>
      <w:r w:rsidR="1033F1C4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r w:rsidR="53EBF57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Web </w:t>
      </w:r>
      <w:proofErr w:type="spellStart"/>
      <w:r w:rsidR="53EBF57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of</w:t>
      </w:r>
      <w:proofErr w:type="spellEnd"/>
      <w:r w:rsidR="53EBF576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Scienc</w:t>
      </w:r>
      <w:r w:rsidR="0980B7A3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e</w:t>
      </w:r>
      <w:r w:rsidR="0980B7A3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3BE65BF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Hlavním důvodem pro nás byl</w:t>
      </w:r>
      <w:r w:rsidR="0BFFD524" w:rsidRPr="3E43DE45">
        <w:rPr>
          <w:rFonts w:ascii="Century Schoolbook" w:eastAsia="Century Schoolbook" w:hAnsi="Century Schoolbook" w:cs="Century Schoolbook"/>
          <w:sz w:val="24"/>
          <w:szCs w:val="24"/>
        </w:rPr>
        <w:t>o,</w:t>
      </w:r>
      <w:r w:rsidR="3BE65BF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že všechny publikace z toh</w:t>
      </w:r>
      <w:r w:rsidR="0A70A001" w:rsidRPr="3E43DE45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3BE65BF7" w:rsidRPr="3E43DE45">
        <w:rPr>
          <w:rFonts w:ascii="Century Schoolbook" w:eastAsia="Century Schoolbook" w:hAnsi="Century Schoolbook" w:cs="Century Schoolbook"/>
          <w:sz w:val="24"/>
          <w:szCs w:val="24"/>
        </w:rPr>
        <w:t>to zdroje jsou recenzo</w:t>
      </w:r>
      <w:r w:rsidR="3165B14D" w:rsidRPr="3E43DE45">
        <w:rPr>
          <w:rFonts w:ascii="Century Schoolbook" w:eastAsia="Century Schoolbook" w:hAnsi="Century Schoolbook" w:cs="Century Schoolbook"/>
          <w:sz w:val="24"/>
          <w:szCs w:val="24"/>
        </w:rPr>
        <w:t>van</w:t>
      </w:r>
      <w:r w:rsidR="72C368A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é, čímž </w:t>
      </w:r>
      <w:r w:rsidR="3BE65BF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je zaručena jejich </w:t>
      </w:r>
      <w:r w:rsidR="5404CB5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kvalita, </w:t>
      </w:r>
      <w:r w:rsidR="42A6518D" w:rsidRPr="3E43DE45">
        <w:rPr>
          <w:rFonts w:ascii="Century Schoolbook" w:eastAsia="Century Schoolbook" w:hAnsi="Century Schoolbook" w:cs="Century Schoolbook"/>
          <w:sz w:val="24"/>
          <w:szCs w:val="24"/>
        </w:rPr>
        <w:t>reliabilita a validit</w:t>
      </w:r>
      <w:r w:rsidR="08E9429B" w:rsidRPr="3E43DE45">
        <w:rPr>
          <w:rFonts w:ascii="Century Schoolbook" w:eastAsia="Century Schoolbook" w:hAnsi="Century Schoolbook" w:cs="Century Schoolbook"/>
          <w:sz w:val="24"/>
          <w:szCs w:val="24"/>
        </w:rPr>
        <w:t>a.</w:t>
      </w:r>
      <w:r w:rsidR="28F9E40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BE84847" w:rsidRPr="3E43DE45">
        <w:rPr>
          <w:rFonts w:ascii="Century Schoolbook" w:eastAsia="Century Schoolbook" w:hAnsi="Century Schoolbook" w:cs="Century Schoolbook"/>
          <w:sz w:val="24"/>
          <w:szCs w:val="24"/>
        </w:rPr>
        <w:t>Vyhledávali jsme pomocí nástroje pokročilého vyhledávání</w:t>
      </w:r>
      <w:r w:rsidR="0CF57F3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r w:rsidR="3BB85E54" w:rsidRPr="3E43DE45">
        <w:rPr>
          <w:rFonts w:ascii="Century Schoolbook" w:eastAsia="Century Schoolbook" w:hAnsi="Century Schoolbook" w:cs="Century Schoolbook"/>
          <w:sz w:val="24"/>
          <w:szCs w:val="24"/>
        </w:rPr>
        <w:t>„</w:t>
      </w:r>
      <w:proofErr w:type="spellStart"/>
      <w:r w:rsidR="0CF57F3A" w:rsidRPr="3E43DE45">
        <w:rPr>
          <w:rFonts w:ascii="Century Schoolbook" w:eastAsia="Century Schoolbook" w:hAnsi="Century Schoolbook" w:cs="Century Schoolbook"/>
          <w:sz w:val="24"/>
          <w:szCs w:val="24"/>
        </w:rPr>
        <w:t>advanced</w:t>
      </w:r>
      <w:proofErr w:type="spellEnd"/>
      <w:r w:rsidR="0CF57F3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0CF57F3A" w:rsidRPr="3E43DE45">
        <w:rPr>
          <w:rFonts w:ascii="Century Schoolbook" w:eastAsia="Century Schoolbook" w:hAnsi="Century Schoolbook" w:cs="Century Schoolbook"/>
          <w:sz w:val="24"/>
          <w:szCs w:val="24"/>
        </w:rPr>
        <w:t>search</w:t>
      </w:r>
      <w:proofErr w:type="spellEnd"/>
      <w:r w:rsidR="5C4A3C48" w:rsidRPr="3E43DE45">
        <w:rPr>
          <w:rFonts w:ascii="Century Schoolbook" w:eastAsia="Century Schoolbook" w:hAnsi="Century Schoolbook" w:cs="Century Schoolbook"/>
          <w:sz w:val="24"/>
          <w:szCs w:val="24"/>
        </w:rPr>
        <w:t>“</w:t>
      </w:r>
      <w:r w:rsidR="0CF57F3A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0572F9B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omezili </w:t>
      </w:r>
      <w:r w:rsidR="6487B10D" w:rsidRPr="3E43DE45">
        <w:rPr>
          <w:rFonts w:ascii="Century Schoolbook" w:eastAsia="Century Schoolbook" w:hAnsi="Century Schoolbook" w:cs="Century Schoolbook"/>
          <w:sz w:val="24"/>
          <w:szCs w:val="24"/>
        </w:rPr>
        <w:t>jsme vyhledávání na články v anglickém jazyce</w:t>
      </w:r>
      <w:r w:rsidR="22E61F61" w:rsidRPr="3E43DE45">
        <w:rPr>
          <w:rFonts w:ascii="Century Schoolbook" w:eastAsia="Century Schoolbook" w:hAnsi="Century Schoolbook" w:cs="Century Schoolbook"/>
          <w:sz w:val="24"/>
          <w:szCs w:val="24"/>
        </w:rPr>
        <w:t>. T</w:t>
      </w:r>
      <w:r w:rsidR="3980BC28" w:rsidRPr="3E43DE45">
        <w:rPr>
          <w:rFonts w:ascii="Century Schoolbook" w:eastAsia="Century Schoolbook" w:hAnsi="Century Schoolbook" w:cs="Century Schoolbook"/>
          <w:sz w:val="24"/>
          <w:szCs w:val="24"/>
        </w:rPr>
        <w:t>yp článku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</w:t>
      </w:r>
      <w:r w:rsidR="2091C0B7" w:rsidRPr="3E43DE45">
        <w:rPr>
          <w:rFonts w:ascii="Century Schoolbook" w:eastAsia="Century Schoolbook" w:hAnsi="Century Schoolbook" w:cs="Century Schoolbook"/>
          <w:sz w:val="24"/>
          <w:szCs w:val="24"/>
        </w:rPr>
        <w:t>ni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rok vyd</w:t>
      </w:r>
      <w:r w:rsidR="090A7A6E" w:rsidRPr="3E43DE45">
        <w:rPr>
          <w:rFonts w:ascii="Century Schoolbook" w:eastAsia="Century Schoolbook" w:hAnsi="Century Schoolbook" w:cs="Century Schoolbook"/>
          <w:sz w:val="24"/>
          <w:szCs w:val="24"/>
        </w:rPr>
        <w:t>ání jsme</w:t>
      </w:r>
      <w:r w:rsidR="525C522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</w:t>
      </w:r>
      <w:r w:rsidR="232C963F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525C522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nakonec rozhodli</w:t>
      </w:r>
      <w:r w:rsidR="090A7A6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nijak neupravova</w:t>
      </w:r>
      <w:r w:rsidR="7F6E03C3" w:rsidRPr="3E43DE45">
        <w:rPr>
          <w:rFonts w:ascii="Century Schoolbook" w:eastAsia="Century Schoolbook" w:hAnsi="Century Schoolbook" w:cs="Century Schoolbook"/>
          <w:sz w:val="24"/>
          <w:szCs w:val="24"/>
        </w:rPr>
        <w:t>t</w:t>
      </w:r>
      <w:r w:rsidR="090A7A6E" w:rsidRPr="3E43DE45">
        <w:rPr>
          <w:rFonts w:ascii="Century Schoolbook" w:eastAsia="Century Schoolbook" w:hAnsi="Century Schoolbook" w:cs="Century Schoolbook"/>
          <w:sz w:val="24"/>
          <w:szCs w:val="24"/>
        </w:rPr>
        <w:t>. V</w:t>
      </w:r>
      <w:r w:rsidR="7E6EA0AF" w:rsidRPr="3E43DE45">
        <w:rPr>
          <w:rFonts w:ascii="Century Schoolbook" w:eastAsia="Century Schoolbook" w:hAnsi="Century Schoolbook" w:cs="Century Schoolbook"/>
          <w:sz w:val="24"/>
          <w:szCs w:val="24"/>
        </w:rPr>
        <w:t>šechny</w:t>
      </w:r>
      <w:r w:rsidR="090A7A6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CED3F0E" w:rsidRPr="3E43DE45">
        <w:rPr>
          <w:rFonts w:ascii="Century Schoolbook" w:eastAsia="Century Schoolbook" w:hAnsi="Century Schoolbook" w:cs="Century Schoolbook"/>
          <w:sz w:val="24"/>
          <w:szCs w:val="24"/>
        </w:rPr>
        <w:t>článk</w:t>
      </w:r>
      <w:r w:rsidR="0BCF7F22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090A7A6E" w:rsidRPr="3E43DE45">
        <w:rPr>
          <w:rFonts w:ascii="Century Schoolbook" w:eastAsia="Century Schoolbook" w:hAnsi="Century Schoolbook" w:cs="Century Schoolbook"/>
          <w:sz w:val="24"/>
          <w:szCs w:val="24"/>
        </w:rPr>
        <w:t>, které jsme na základě námi zvoleného vyhledávání vybrali</w:t>
      </w:r>
      <w:r w:rsidR="17C18D7A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090A7A6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pochází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 obdob</w:t>
      </w:r>
      <w:r w:rsidR="234F26B2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posledn</w:t>
      </w:r>
      <w:r w:rsidR="7124D190" w:rsidRPr="3E43DE45">
        <w:rPr>
          <w:rFonts w:ascii="Century Schoolbook" w:eastAsia="Century Schoolbook" w:hAnsi="Century Schoolbook" w:cs="Century Schoolbook"/>
          <w:sz w:val="24"/>
          <w:szCs w:val="24"/>
        </w:rPr>
        <w:t>ích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A0031EE" w:rsidRPr="3E43DE45">
        <w:rPr>
          <w:rFonts w:ascii="Century Schoolbook" w:eastAsia="Century Schoolbook" w:hAnsi="Century Schoolbook" w:cs="Century Schoolbook"/>
          <w:sz w:val="24"/>
          <w:szCs w:val="24"/>
        </w:rPr>
        <w:t>7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59D35DE" w:rsidRPr="3E43DE45">
        <w:rPr>
          <w:rFonts w:ascii="Century Schoolbook" w:eastAsia="Century Schoolbook" w:hAnsi="Century Schoolbook" w:cs="Century Schoolbook"/>
          <w:sz w:val="24"/>
          <w:szCs w:val="24"/>
        </w:rPr>
        <w:t>let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13EAF7F5" w:rsidRPr="3E43DE45">
        <w:rPr>
          <w:rFonts w:ascii="Century Schoolbook" w:eastAsia="Century Schoolbook" w:hAnsi="Century Schoolbook" w:cs="Century Schoolbook"/>
          <w:sz w:val="24"/>
          <w:szCs w:val="24"/>
        </w:rPr>
        <w:t>což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2777F92" w:rsidRPr="3E43DE45">
        <w:rPr>
          <w:rFonts w:ascii="Century Schoolbook" w:eastAsia="Century Schoolbook" w:hAnsi="Century Schoolbook" w:cs="Century Schoolbook"/>
          <w:sz w:val="24"/>
          <w:szCs w:val="24"/>
        </w:rPr>
        <w:t>j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sme </w:t>
      </w:r>
      <w:r w:rsidR="02BBD1B7" w:rsidRPr="3E43DE45">
        <w:rPr>
          <w:rFonts w:ascii="Century Schoolbook" w:eastAsia="Century Schoolbook" w:hAnsi="Century Schoolbook" w:cs="Century Schoolbook"/>
          <w:sz w:val="24"/>
          <w:szCs w:val="24"/>
        </w:rPr>
        <w:t>vyhodnotili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5795491" w:rsidRPr="3E43DE45">
        <w:rPr>
          <w:rFonts w:ascii="Century Schoolbook" w:eastAsia="Century Schoolbook" w:hAnsi="Century Schoolbook" w:cs="Century Schoolbook"/>
          <w:sz w:val="24"/>
          <w:szCs w:val="24"/>
        </w:rPr>
        <w:t>j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>ako vhodn</w:t>
      </w:r>
      <w:r w:rsidR="2CFAC0B7" w:rsidRPr="3E43DE45">
        <w:rPr>
          <w:rFonts w:ascii="Century Schoolbook" w:eastAsia="Century Schoolbook" w:hAnsi="Century Schoolbook" w:cs="Century Schoolbook"/>
          <w:sz w:val="24"/>
          <w:szCs w:val="24"/>
        </w:rPr>
        <w:t>ou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dobu vzh</w:t>
      </w:r>
      <w:r w:rsidR="1BD762E3" w:rsidRPr="3E43DE45">
        <w:rPr>
          <w:rFonts w:ascii="Century Schoolbook" w:eastAsia="Century Schoolbook" w:hAnsi="Century Schoolbook" w:cs="Century Schoolbook"/>
          <w:sz w:val="24"/>
          <w:szCs w:val="24"/>
        </w:rPr>
        <w:t>le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>d</w:t>
      </w:r>
      <w:r w:rsidR="03790458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m </w:t>
      </w:r>
      <w:r w:rsidR="63BE7712" w:rsidRPr="3E43DE45">
        <w:rPr>
          <w:rFonts w:ascii="Century Schoolbook" w:eastAsia="Century Schoolbook" w:hAnsi="Century Schoolbook" w:cs="Century Schoolbook"/>
          <w:sz w:val="24"/>
          <w:szCs w:val="24"/>
        </w:rPr>
        <w:t>k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relevantnos</w:t>
      </w:r>
      <w:r w:rsidR="1157E0EB" w:rsidRPr="3E43DE45">
        <w:rPr>
          <w:rFonts w:ascii="Century Schoolbook" w:eastAsia="Century Schoolbook" w:hAnsi="Century Schoolbook" w:cs="Century Schoolbook"/>
          <w:sz w:val="24"/>
          <w:szCs w:val="24"/>
        </w:rPr>
        <w:t>ti</w:t>
      </w:r>
      <w:r w:rsidR="2E766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daných zdroj</w:t>
      </w:r>
      <w:r w:rsidR="003B0F5A" w:rsidRPr="3E43DE45">
        <w:rPr>
          <w:rFonts w:ascii="Century Schoolbook" w:eastAsia="Century Schoolbook" w:hAnsi="Century Schoolbook" w:cs="Century Schoolbook"/>
          <w:sz w:val="24"/>
          <w:szCs w:val="24"/>
        </w:rPr>
        <w:t>ů</w:t>
      </w:r>
      <w:r w:rsidR="3980BC28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41C5991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</w:p>
    <w:p w14:paraId="0142BBD8" w14:textId="04B77496" w:rsidR="15B0ACBC" w:rsidRDefault="5A71B5B9" w:rsidP="499C8A8F">
      <w:pPr>
        <w:rPr>
          <w:rFonts w:ascii="Century Schoolbook" w:eastAsia="Century Schoolbook" w:hAnsi="Century Schoolbook" w:cs="Century Schoolbook"/>
          <w:sz w:val="24"/>
          <w:szCs w:val="24"/>
        </w:rPr>
      </w:pPr>
      <w:r w:rsidRPr="529F8D7B">
        <w:rPr>
          <w:rFonts w:ascii="Century Schoolbook" w:eastAsia="Century Schoolbook" w:hAnsi="Century Schoolbook" w:cs="Century Schoolbook"/>
          <w:sz w:val="24"/>
          <w:szCs w:val="24"/>
        </w:rPr>
        <w:t>První</w:t>
      </w:r>
      <w:r w:rsidR="0DE7E4A6" w:rsidRPr="529F8D7B">
        <w:rPr>
          <w:rFonts w:ascii="Century Schoolbook" w:eastAsia="Century Schoolbook" w:hAnsi="Century Schoolbook" w:cs="Century Schoolbook"/>
          <w:sz w:val="24"/>
          <w:szCs w:val="24"/>
        </w:rPr>
        <w:t>m zvoleným algoritmem byl:</w:t>
      </w:r>
    </w:p>
    <w:p w14:paraId="6B32E1AA" w14:textId="3CBFB352" w:rsidR="15B0ACBC" w:rsidRDefault="15B0ACBC" w:rsidP="499C8A8F">
      <w:pPr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TS=(</w:t>
      </w:r>
      <w:proofErr w:type="spellStart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coaching</w:t>
      </w:r>
      <w:proofErr w:type="spellEnd"/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) AND</w:t>
      </w:r>
      <w:r w:rsidR="13E6418D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TS=("</w:t>
      </w:r>
      <w:proofErr w:type="spellStart"/>
      <w:r w:rsidR="13E6418D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grow</w:t>
      </w:r>
      <w:proofErr w:type="spellEnd"/>
      <w:r w:rsidR="4FA31D98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"</w:t>
      </w:r>
      <w:r w:rsidR="13E6418D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)</w:t>
      </w:r>
      <w:r w:rsidR="65CEA9A4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r w:rsidR="65CEA9A4" w:rsidRPr="3E43DE45">
        <w:rPr>
          <w:rFonts w:ascii="Century Schoolbook" w:eastAsia="Century Schoolbook" w:hAnsi="Century Schoolbook" w:cs="Century Schoolbook"/>
          <w:i/>
          <w:iCs/>
          <w:color w:val="333333"/>
          <w:sz w:val="24"/>
          <w:szCs w:val="24"/>
        </w:rPr>
        <w:t xml:space="preserve">AND </w:t>
      </w:r>
      <w:r w:rsidR="65CEA9A4" w:rsidRPr="3E43DE45">
        <w:rPr>
          <w:rFonts w:ascii="Century Schoolbook" w:eastAsia="Century Schoolbook" w:hAnsi="Century Schoolbook" w:cs="Century Schoolbook"/>
          <w:b/>
          <w:bCs/>
          <w:i/>
          <w:iCs/>
          <w:color w:val="333333"/>
          <w:sz w:val="24"/>
          <w:szCs w:val="24"/>
        </w:rPr>
        <w:t>LANGUAGE:</w:t>
      </w:r>
      <w:r w:rsidR="65CEA9A4" w:rsidRPr="3E43DE45">
        <w:rPr>
          <w:rFonts w:ascii="Century Schoolbook" w:eastAsia="Century Schoolbook" w:hAnsi="Century Schoolbook" w:cs="Century Schoolbook"/>
          <w:i/>
          <w:iCs/>
          <w:color w:val="333333"/>
          <w:sz w:val="24"/>
          <w:szCs w:val="24"/>
        </w:rPr>
        <w:t xml:space="preserve"> (</w:t>
      </w:r>
      <w:proofErr w:type="spellStart"/>
      <w:r w:rsidR="65CEA9A4" w:rsidRPr="3E43DE45">
        <w:rPr>
          <w:rFonts w:ascii="Century Schoolbook" w:eastAsia="Century Schoolbook" w:hAnsi="Century Schoolbook" w:cs="Century Schoolbook"/>
          <w:i/>
          <w:iCs/>
          <w:color w:val="333333"/>
          <w:sz w:val="24"/>
          <w:szCs w:val="24"/>
        </w:rPr>
        <w:t>English</w:t>
      </w:r>
      <w:proofErr w:type="spellEnd"/>
      <w:r w:rsidR="65CEA9A4" w:rsidRPr="3E43DE45">
        <w:rPr>
          <w:rFonts w:ascii="Century Schoolbook" w:eastAsia="Century Schoolbook" w:hAnsi="Century Schoolbook" w:cs="Century Schoolbook"/>
          <w:i/>
          <w:iCs/>
          <w:color w:val="333333"/>
          <w:sz w:val="24"/>
          <w:szCs w:val="24"/>
        </w:rPr>
        <w:t>)</w:t>
      </w:r>
    </w:p>
    <w:p w14:paraId="73ADF127" w14:textId="79427E25" w:rsidR="15B0ACBC" w:rsidRDefault="7AD52DEC" w:rsidP="499C8A8F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Výsledkem takto specifikovaného vyhledávání bylo 11</w:t>
      </w:r>
      <w:r w:rsidR="3DD969F3" w:rsidRPr="3E43DE45">
        <w:rPr>
          <w:rFonts w:ascii="Century Schoolbook" w:eastAsia="Century Schoolbook" w:hAnsi="Century Schoolbook" w:cs="Century Schoolbook"/>
          <w:sz w:val="24"/>
          <w:szCs w:val="24"/>
        </w:rPr>
        <w:t>1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článků. </w:t>
      </w:r>
      <w:r w:rsidR="7C562DB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Po prostudování </w:t>
      </w:r>
      <w:r w:rsidR="13E6418D" w:rsidRPr="3E43DE45">
        <w:rPr>
          <w:rFonts w:ascii="Century Schoolbook" w:eastAsia="Century Schoolbook" w:hAnsi="Century Schoolbook" w:cs="Century Schoolbook"/>
          <w:sz w:val="24"/>
          <w:szCs w:val="24"/>
        </w:rPr>
        <w:t>abstrakt</w:t>
      </w:r>
      <w:r w:rsidR="383B8189" w:rsidRPr="3E43DE45">
        <w:rPr>
          <w:rFonts w:ascii="Century Schoolbook" w:eastAsia="Century Schoolbook" w:hAnsi="Century Schoolbook" w:cs="Century Schoolbook"/>
          <w:sz w:val="24"/>
          <w:szCs w:val="24"/>
        </w:rPr>
        <w:t>ů</w:t>
      </w:r>
      <w:r w:rsidR="13E6418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78A38E6" w:rsidRPr="3E43DE45">
        <w:rPr>
          <w:rFonts w:ascii="Century Schoolbook" w:eastAsia="Century Schoolbook" w:hAnsi="Century Schoolbook" w:cs="Century Schoolbook"/>
          <w:sz w:val="24"/>
          <w:szCs w:val="24"/>
        </w:rPr>
        <w:t>jsme</w:t>
      </w:r>
      <w:r w:rsidR="137DC79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3E6418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vybrali </w:t>
      </w:r>
      <w:r w:rsidR="617C0EE1" w:rsidRPr="3E43DE45">
        <w:rPr>
          <w:rFonts w:ascii="Century Schoolbook" w:eastAsia="Century Schoolbook" w:hAnsi="Century Schoolbook" w:cs="Century Schoolbook"/>
          <w:sz w:val="24"/>
          <w:szCs w:val="24"/>
        </w:rPr>
        <w:t>6</w:t>
      </w:r>
      <w:r w:rsidR="7673C97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článků</w:t>
      </w:r>
      <w:r w:rsidR="5ABC285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15EF2196" w:rsidRPr="3E43DE45">
        <w:rPr>
          <w:rFonts w:ascii="Century Schoolbook" w:eastAsia="Century Schoolbook" w:hAnsi="Century Schoolbook" w:cs="Century Schoolbook"/>
          <w:sz w:val="24"/>
          <w:szCs w:val="24"/>
        </w:rPr>
        <w:t>které se jevily tak, že přímo souvisí s našim tématem a zodpovídají námi zvolenou výzkumnou otázku.</w:t>
      </w:r>
    </w:p>
    <w:p w14:paraId="5FFDD366" w14:textId="56E10221" w:rsidR="5ABC2851" w:rsidRDefault="6AEB23A0" w:rsidP="6329FB57">
      <w:pPr>
        <w:jc w:val="both"/>
        <w:rPr>
          <w:rFonts w:ascii="Century Schoolbook" w:eastAsia="Century Schoolbook" w:hAnsi="Century Schoolbook" w:cs="Century Schoolbook"/>
          <w:sz w:val="24"/>
          <w:szCs w:val="24"/>
          <w:highlight w:val="green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Články vybrané tímto postupem jsme</w:t>
      </w:r>
      <w:r w:rsidR="64C3891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ABC2851" w:rsidRPr="3E43DE45">
        <w:rPr>
          <w:rFonts w:ascii="Century Schoolbook" w:eastAsia="Century Schoolbook" w:hAnsi="Century Schoolbook" w:cs="Century Schoolbook"/>
          <w:sz w:val="24"/>
          <w:szCs w:val="24"/>
        </w:rPr>
        <w:t>rozd</w:t>
      </w:r>
      <w:r w:rsidR="10D63A35" w:rsidRPr="3E43DE45">
        <w:rPr>
          <w:rFonts w:ascii="Century Schoolbook" w:eastAsia="Century Schoolbook" w:hAnsi="Century Schoolbook" w:cs="Century Schoolbook"/>
          <w:sz w:val="24"/>
          <w:szCs w:val="24"/>
        </w:rPr>
        <w:t>ě</w:t>
      </w:r>
      <w:r w:rsidR="5ABC285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lili do </w:t>
      </w:r>
      <w:r w:rsidR="5C26A707" w:rsidRPr="3E43DE45">
        <w:rPr>
          <w:rFonts w:ascii="Century Schoolbook" w:eastAsia="Century Schoolbook" w:hAnsi="Century Schoolbook" w:cs="Century Schoolbook"/>
          <w:sz w:val="24"/>
          <w:szCs w:val="24"/>
        </w:rPr>
        <w:t>3</w:t>
      </w:r>
      <w:r w:rsidR="5ABC285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kateg</w:t>
      </w:r>
      <w:r w:rsidR="6B45A071" w:rsidRPr="3E43DE45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rií </w:t>
      </w:r>
      <w:r w:rsidR="4F21433E" w:rsidRPr="3E43DE45">
        <w:rPr>
          <w:rFonts w:ascii="Century Schoolbook" w:eastAsia="Century Schoolbook" w:hAnsi="Century Schoolbook" w:cs="Century Schoolbook"/>
          <w:sz w:val="24"/>
          <w:szCs w:val="24"/>
        </w:rPr>
        <w:t>dle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0F90F12" w:rsidRPr="3E43DE45">
        <w:rPr>
          <w:rFonts w:ascii="Century Schoolbook" w:eastAsia="Century Schoolbook" w:hAnsi="Century Schoolbook" w:cs="Century Schoolbook"/>
          <w:sz w:val="24"/>
          <w:szCs w:val="24"/>
        </w:rPr>
        <w:t>jejich přesného zaměření</w:t>
      </w:r>
      <w:r w:rsidR="2D385CD3" w:rsidRPr="3E43DE45">
        <w:rPr>
          <w:rFonts w:ascii="Century Schoolbook" w:eastAsia="Century Schoolbook" w:hAnsi="Century Schoolbook" w:cs="Century Schoolbook"/>
          <w:sz w:val="24"/>
          <w:szCs w:val="24"/>
        </w:rPr>
        <w:t>, jak je zobrazuje tabulka níže</w:t>
      </w:r>
      <w:r w:rsidR="50F90F1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Kate</w:t>
      </w:r>
      <w:r w:rsidR="3F96D3B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gorie 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>I obsahuje články</w:t>
      </w:r>
      <w:r w:rsidR="78328121" w:rsidRPr="3E43DE45">
        <w:rPr>
          <w:rFonts w:ascii="Century Schoolbook" w:eastAsia="Century Schoolbook" w:hAnsi="Century Schoolbook" w:cs="Century Schoolbook"/>
          <w:sz w:val="24"/>
          <w:szCs w:val="24"/>
        </w:rPr>
        <w:t>, které se týkají koučinku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všeobecn</w:t>
      </w:r>
      <w:r w:rsidR="564442C5" w:rsidRPr="3E43DE45">
        <w:rPr>
          <w:rFonts w:ascii="Century Schoolbook" w:eastAsia="Century Schoolbook" w:hAnsi="Century Schoolbook" w:cs="Century Schoolbook"/>
          <w:sz w:val="24"/>
          <w:szCs w:val="24"/>
        </w:rPr>
        <w:t>ě</w:t>
      </w:r>
      <w:r w:rsidR="4E28AAAA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564442C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4878884" w:rsidRPr="3E43DE45">
        <w:rPr>
          <w:rFonts w:ascii="Century Schoolbook" w:eastAsia="Century Schoolbook" w:hAnsi="Century Schoolbook" w:cs="Century Schoolbook"/>
          <w:sz w:val="24"/>
          <w:szCs w:val="24"/>
        </w:rPr>
        <w:t>nebo využívání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GROW modelu </w:t>
      </w:r>
      <w:r w:rsidR="28B46EA5" w:rsidRPr="3E43DE45">
        <w:rPr>
          <w:rFonts w:ascii="Century Schoolbook" w:eastAsia="Century Schoolbook" w:hAnsi="Century Schoolbook" w:cs="Century Schoolbook"/>
          <w:sz w:val="24"/>
          <w:szCs w:val="24"/>
        </w:rPr>
        <w:t>pro účely koučinku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>. Kateg</w:t>
      </w:r>
      <w:r w:rsidR="69505B13" w:rsidRPr="3E43DE45">
        <w:rPr>
          <w:rFonts w:ascii="Century Schoolbook" w:eastAsia="Century Schoolbook" w:hAnsi="Century Schoolbook" w:cs="Century Schoolbook"/>
          <w:sz w:val="24"/>
          <w:szCs w:val="24"/>
        </w:rPr>
        <w:t>orie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II obsahuje </w:t>
      </w:r>
      <w:r w:rsidR="123598E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zdroje, které se soustředí na 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>využití</w:t>
      </w:r>
      <w:r w:rsidR="22647B6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koučinku nebo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GROW modelu</w:t>
      </w:r>
      <w:r w:rsidR="79E74A7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 jiném než podnikovém prostředí.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Kateg</w:t>
      </w:r>
      <w:r w:rsidR="417AFC30" w:rsidRPr="3E43DE45">
        <w:rPr>
          <w:rFonts w:ascii="Century Schoolbook" w:eastAsia="Century Schoolbook" w:hAnsi="Century Schoolbook" w:cs="Century Schoolbook"/>
          <w:sz w:val="24"/>
          <w:szCs w:val="24"/>
        </w:rPr>
        <w:t>orie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III </w:t>
      </w:r>
      <w:r w:rsidR="02EA1882" w:rsidRPr="3E43DE45">
        <w:rPr>
          <w:rFonts w:ascii="Century Schoolbook" w:eastAsia="Century Schoolbook" w:hAnsi="Century Schoolbook" w:cs="Century Schoolbook"/>
          <w:sz w:val="24"/>
          <w:szCs w:val="24"/>
        </w:rPr>
        <w:t>obsahuje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články </w:t>
      </w:r>
      <w:r w:rsidR="2172B3C7" w:rsidRPr="3E43DE45">
        <w:rPr>
          <w:rFonts w:ascii="Century Schoolbook" w:eastAsia="Century Schoolbook" w:hAnsi="Century Schoolbook" w:cs="Century Schoolbook"/>
          <w:sz w:val="24"/>
          <w:szCs w:val="24"/>
        </w:rPr>
        <w:t>soustřeďující se na konkrétní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dovednosti</w:t>
      </w:r>
      <w:r w:rsidR="662834B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rozvíjené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pomoc</w:t>
      </w:r>
      <w:r w:rsidR="7B4D4642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3A0E9A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GROW model</w:t>
      </w:r>
      <w:r w:rsidR="799FF81A" w:rsidRPr="3E43DE45">
        <w:rPr>
          <w:rFonts w:ascii="Century Schoolbook" w:eastAsia="Century Schoolbook" w:hAnsi="Century Schoolbook" w:cs="Century Schoolbook"/>
          <w:sz w:val="24"/>
          <w:szCs w:val="24"/>
        </w:rPr>
        <w:t>u vedoucích pracovníků</w:t>
      </w:r>
      <w:r w:rsidR="4ACEE88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3090"/>
        <w:gridCol w:w="2920"/>
        <w:gridCol w:w="3005"/>
      </w:tblGrid>
      <w:tr w:rsidR="7C3F3F21" w14:paraId="27D82EFA" w14:textId="77777777" w:rsidTr="5655F21E">
        <w:tc>
          <w:tcPr>
            <w:tcW w:w="9015" w:type="dxa"/>
            <w:gridSpan w:val="3"/>
          </w:tcPr>
          <w:p w14:paraId="5AB7E6B8" w14:textId="39C9CA0C" w:rsidR="6C951DB4" w:rsidRDefault="6C951DB4" w:rsidP="7C3F3F21">
            <w:pPr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</w:pPr>
            <w:r w:rsidRPr="529F8D7B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 xml:space="preserve">Vyhledávaní </w:t>
            </w:r>
            <w:r w:rsidR="18F74FE8" w:rsidRPr="529F8D7B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>1</w:t>
            </w:r>
          </w:p>
        </w:tc>
      </w:tr>
      <w:tr w:rsidR="760C6B33" w14:paraId="62A0551B" w14:textId="77777777" w:rsidTr="5655F21E">
        <w:tc>
          <w:tcPr>
            <w:tcW w:w="3090" w:type="dxa"/>
          </w:tcPr>
          <w:p w14:paraId="07D4B024" w14:textId="364B4EEA" w:rsidR="760C6B33" w:rsidRDefault="760C6B33" w:rsidP="499C8A8F">
            <w:pPr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</w:pPr>
            <w:r w:rsidRPr="499C8A8F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>Kategorie I</w:t>
            </w:r>
          </w:p>
        </w:tc>
        <w:tc>
          <w:tcPr>
            <w:tcW w:w="2920" w:type="dxa"/>
          </w:tcPr>
          <w:p w14:paraId="06CCCB42" w14:textId="607FD96C" w:rsidR="760C6B33" w:rsidRDefault="760C6B33" w:rsidP="499C8A8F">
            <w:pPr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</w:pPr>
            <w:r w:rsidRPr="499C8A8F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>Kategorie II</w:t>
            </w:r>
          </w:p>
        </w:tc>
        <w:tc>
          <w:tcPr>
            <w:tcW w:w="3005" w:type="dxa"/>
          </w:tcPr>
          <w:p w14:paraId="1EABCD2C" w14:textId="2F2BEDBF" w:rsidR="760C6B33" w:rsidRDefault="760C6B33" w:rsidP="499C8A8F">
            <w:pPr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</w:pPr>
            <w:r w:rsidRPr="499C8A8F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>Kategorie III</w:t>
            </w:r>
          </w:p>
        </w:tc>
      </w:tr>
      <w:tr w:rsidR="760C6B33" w14:paraId="33E334B9" w14:textId="77777777" w:rsidTr="5655F21E">
        <w:tc>
          <w:tcPr>
            <w:tcW w:w="3090" w:type="dxa"/>
          </w:tcPr>
          <w:p w14:paraId="1D188CFC" w14:textId="0A7705D6" w:rsidR="760C6B33" w:rsidRDefault="760C6B33" w:rsidP="499C8A8F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499C8A8F">
              <w:rPr>
                <w:rFonts w:ascii="Century Schoolbook" w:eastAsia="Century Schoolbook" w:hAnsi="Century Schoolbook" w:cs="Century Schoolbook"/>
                <w:color w:val="000000" w:themeColor="text1"/>
                <w:sz w:val="24"/>
                <w:szCs w:val="24"/>
              </w:rPr>
              <w:t>Duminică</w:t>
            </w:r>
            <w:proofErr w:type="spellEnd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2019</w:t>
            </w:r>
          </w:p>
        </w:tc>
        <w:tc>
          <w:tcPr>
            <w:tcW w:w="2920" w:type="dxa"/>
          </w:tcPr>
          <w:p w14:paraId="2EFE715A" w14:textId="24712E31" w:rsidR="760C6B33" w:rsidRDefault="112FFCEA" w:rsidP="499C8A8F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Aas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2017</w:t>
            </w:r>
          </w:p>
        </w:tc>
        <w:tc>
          <w:tcPr>
            <w:tcW w:w="3005" w:type="dxa"/>
          </w:tcPr>
          <w:p w14:paraId="5FC6A4F5" w14:textId="5DEF9B44" w:rsidR="760C6B33" w:rsidRDefault="70FF4F94" w:rsidP="499C8A8F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80A33B0">
              <w:rPr>
                <w:rFonts w:ascii="Century Schoolbook" w:eastAsia="Century Schoolbook" w:hAnsi="Century Schoolbook" w:cs="Century Schoolbook"/>
                <w:color w:val="222222"/>
                <w:sz w:val="24"/>
                <w:szCs w:val="24"/>
              </w:rPr>
              <w:t>Peláez</w:t>
            </w:r>
            <w:proofErr w:type="spellEnd"/>
            <w:r w:rsidRPr="780A33B0">
              <w:rPr>
                <w:rFonts w:ascii="Century Schoolbook" w:eastAsia="Century Schoolbook" w:hAnsi="Century Schoolbook" w:cs="Century Schoolbook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780A33B0">
              <w:rPr>
                <w:rFonts w:ascii="Century Schoolbook" w:eastAsia="Century Schoolbook" w:hAnsi="Century Schoolbook" w:cs="Century Schoolbook"/>
                <w:color w:val="222222"/>
                <w:sz w:val="24"/>
                <w:szCs w:val="24"/>
              </w:rPr>
              <w:t>Zuberbuhler</w:t>
            </w:r>
            <w:proofErr w:type="spellEnd"/>
            <w:r w:rsidR="760C6B33" w:rsidRPr="780A33B0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et al., 2020</w:t>
            </w:r>
          </w:p>
        </w:tc>
      </w:tr>
      <w:tr w:rsidR="760C6B33" w14:paraId="0A5E3E8D" w14:textId="77777777" w:rsidTr="5655F21E">
        <w:tc>
          <w:tcPr>
            <w:tcW w:w="3090" w:type="dxa"/>
          </w:tcPr>
          <w:p w14:paraId="004F5027" w14:textId="56290995" w:rsidR="760C6B33" w:rsidRDefault="760C6B33" w:rsidP="499C8A8F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Utrilla</w:t>
            </w:r>
            <w:proofErr w:type="spellEnd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&amp; </w:t>
            </w:r>
            <w:proofErr w:type="spellStart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Torraleja</w:t>
            </w:r>
            <w:proofErr w:type="spellEnd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2013</w:t>
            </w:r>
          </w:p>
        </w:tc>
        <w:tc>
          <w:tcPr>
            <w:tcW w:w="2920" w:type="dxa"/>
          </w:tcPr>
          <w:p w14:paraId="10915774" w14:textId="76E92200" w:rsidR="760C6B33" w:rsidRDefault="594CBD53" w:rsidP="499C8A8F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Netolicky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2016</w:t>
            </w:r>
          </w:p>
        </w:tc>
        <w:tc>
          <w:tcPr>
            <w:tcW w:w="3005" w:type="dxa"/>
          </w:tcPr>
          <w:p w14:paraId="192EC40C" w14:textId="3B4CEADB" w:rsidR="760C6B33" w:rsidRDefault="760C6B33" w:rsidP="499C8A8F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Siew</w:t>
            </w:r>
            <w:proofErr w:type="spellEnd"/>
            <w:r w:rsidRPr="499C8A8F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&amp; Jones, 2018</w:t>
            </w:r>
          </w:p>
        </w:tc>
      </w:tr>
    </w:tbl>
    <w:p w14:paraId="4DF0A5C9" w14:textId="0DE4B83B" w:rsidR="6329FB57" w:rsidRDefault="5F652561" w:rsidP="5655F21E">
      <w:pPr>
        <w:jc w:val="both"/>
        <w:rPr>
          <w:rFonts w:ascii="Century Schoolbook" w:eastAsia="Century Schoolbook" w:hAnsi="Century Schoolbook" w:cs="Century Schoolbook"/>
          <w:sz w:val="20"/>
          <w:szCs w:val="20"/>
        </w:rPr>
      </w:pPr>
      <w:r w:rsidRPr="5655F21E">
        <w:rPr>
          <w:rFonts w:ascii="Century Schoolbook" w:eastAsia="Century Schoolbook" w:hAnsi="Century Schoolbook" w:cs="Century Schoolbook"/>
          <w:sz w:val="20"/>
          <w:szCs w:val="20"/>
        </w:rPr>
        <w:t xml:space="preserve">Tab. 1 První vyhledávání zdrojů </w:t>
      </w:r>
    </w:p>
    <w:p w14:paraId="38819686" w14:textId="25AEE11F" w:rsidR="10D9C3DC" w:rsidRDefault="10D9C3DC" w:rsidP="529F8D7B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6329FB57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Postup vyhledávání je také zobrazen na následujícím </w:t>
      </w:r>
      <w:proofErr w:type="spellStart"/>
      <w:r w:rsidRPr="6329FB57">
        <w:rPr>
          <w:rFonts w:ascii="Century Schoolbook" w:eastAsia="Century Schoolbook" w:hAnsi="Century Schoolbook" w:cs="Century Schoolbook"/>
          <w:sz w:val="24"/>
          <w:szCs w:val="24"/>
        </w:rPr>
        <w:t>flow</w:t>
      </w:r>
      <w:proofErr w:type="spellEnd"/>
      <w:r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diagramu</w:t>
      </w:r>
      <w:r w:rsidR="25A0F5AA" w:rsidRPr="6329FB57">
        <w:rPr>
          <w:rFonts w:ascii="Century Schoolbook" w:eastAsia="Century Schoolbook" w:hAnsi="Century Schoolbook" w:cs="Century Schoolbook"/>
          <w:sz w:val="24"/>
          <w:szCs w:val="24"/>
        </w:rPr>
        <w:t>:</w:t>
      </w:r>
    </w:p>
    <w:p w14:paraId="0BDA4498" w14:textId="3D67F156" w:rsidR="10D9C3DC" w:rsidRDefault="10D9C3DC" w:rsidP="529F8D7B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>
        <w:rPr>
          <w:noProof/>
          <w:color w:val="2B579A"/>
          <w:shd w:val="clear" w:color="auto" w:fill="E6E6E6"/>
        </w:rPr>
        <w:drawing>
          <wp:inline distT="0" distB="0" distL="0" distR="0" wp14:anchorId="21D15A4D" wp14:editId="0E90ED75">
            <wp:extent cx="3533775" cy="3343275"/>
            <wp:effectExtent l="0" t="0" r="0" b="0"/>
            <wp:docPr id="649476914" name="Obrázok 649476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2F3B8" w14:textId="78C4EE36" w:rsidR="10D9C3DC" w:rsidRDefault="10D9C3DC" w:rsidP="529F8D7B">
      <w:pPr>
        <w:jc w:val="both"/>
      </w:pPr>
      <w:r>
        <w:t xml:space="preserve">Obr. 1 </w:t>
      </w:r>
      <w:r w:rsidR="5D19B23C">
        <w:t>První</w:t>
      </w:r>
      <w:r>
        <w:t xml:space="preserve"> vyhledávaní zdrojů</w:t>
      </w:r>
    </w:p>
    <w:p w14:paraId="79CAF5B6" w14:textId="2091F47A" w:rsidR="1E7BED00" w:rsidRDefault="028714BB" w:rsidP="499C8A8F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Usoudili jsme, že v</w:t>
      </w:r>
      <w:r w:rsidR="1E7BED00" w:rsidRPr="3E43DE45">
        <w:rPr>
          <w:rFonts w:ascii="Century Schoolbook" w:eastAsia="Century Schoolbook" w:hAnsi="Century Schoolbook" w:cs="Century Schoolbook"/>
          <w:sz w:val="24"/>
          <w:szCs w:val="24"/>
        </w:rPr>
        <w:t>ybrané zdroje nestač</w:t>
      </w:r>
      <w:r w:rsidR="1536A5C5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1E7BED0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 pokrytí problematiky,</w:t>
      </w:r>
      <w:r w:rsidR="0973CDB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tudíž jsme se</w:t>
      </w:r>
      <w:r w:rsidR="1E7BED0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rozhodli rozšíř</w:t>
      </w:r>
      <w:r w:rsidR="233DC2F8" w:rsidRPr="3E43DE45">
        <w:rPr>
          <w:rFonts w:ascii="Century Schoolbook" w:eastAsia="Century Schoolbook" w:hAnsi="Century Schoolbook" w:cs="Century Schoolbook"/>
          <w:sz w:val="24"/>
          <w:szCs w:val="24"/>
        </w:rPr>
        <w:t>it</w:t>
      </w:r>
      <w:r w:rsidR="1E7BED0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vyhledávání </w:t>
      </w:r>
      <w:r w:rsidR="46F1D441" w:rsidRPr="3E43DE45">
        <w:rPr>
          <w:rFonts w:ascii="Century Schoolbook" w:eastAsia="Century Schoolbook" w:hAnsi="Century Schoolbook" w:cs="Century Schoolbook"/>
          <w:sz w:val="24"/>
          <w:szCs w:val="24"/>
        </w:rPr>
        <w:t>na vzdělávání vedoucích pracovníků pomocí koučinku.</w:t>
      </w:r>
      <w:r w:rsidR="10AF11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6F1D441" w:rsidRPr="3E43DE45">
        <w:rPr>
          <w:rFonts w:ascii="Century Schoolbook" w:eastAsia="Century Schoolbook" w:hAnsi="Century Schoolbook" w:cs="Century Schoolbook"/>
          <w:sz w:val="24"/>
          <w:szCs w:val="24"/>
        </w:rPr>
        <w:t>GROW model je jednou z nejvyužívanější</w:t>
      </w:r>
      <w:r w:rsidR="3D663F96" w:rsidRPr="3E43DE45">
        <w:rPr>
          <w:rFonts w:ascii="Century Schoolbook" w:eastAsia="Century Schoolbook" w:hAnsi="Century Schoolbook" w:cs="Century Schoolbook"/>
          <w:sz w:val="24"/>
          <w:szCs w:val="24"/>
        </w:rPr>
        <w:t>ch</w:t>
      </w:r>
      <w:r w:rsidR="46F1D44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metod koučinku, proto bylo toto vyhledávání sice méně specifické, ale </w:t>
      </w:r>
      <w:r w:rsidR="4581D7B1" w:rsidRPr="3E43DE45">
        <w:rPr>
          <w:rFonts w:ascii="Century Schoolbook" w:eastAsia="Century Schoolbook" w:hAnsi="Century Schoolbook" w:cs="Century Schoolbook"/>
          <w:sz w:val="24"/>
          <w:szCs w:val="24"/>
        </w:rPr>
        <w:t>logicky</w:t>
      </w:r>
      <w:r w:rsidR="46F1D44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odpovídalo </w:t>
      </w:r>
      <w:r w:rsidR="446F8281" w:rsidRPr="3E43DE45">
        <w:rPr>
          <w:rFonts w:ascii="Century Schoolbook" w:eastAsia="Century Schoolbook" w:hAnsi="Century Schoolbook" w:cs="Century Schoolbook"/>
          <w:sz w:val="24"/>
          <w:szCs w:val="24"/>
        </w:rPr>
        <w:t>VO</w:t>
      </w:r>
      <w:r w:rsidR="2FF6024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1DA412A0" w:rsidRPr="3E43DE45">
        <w:rPr>
          <w:rFonts w:ascii="Century Schoolbook" w:eastAsia="Century Schoolbook" w:hAnsi="Century Schoolbook" w:cs="Century Schoolbook"/>
          <w:sz w:val="24"/>
          <w:szCs w:val="24"/>
        </w:rPr>
        <w:t>Další články jsme získali upraveným algoritmem:</w:t>
      </w:r>
    </w:p>
    <w:p w14:paraId="5E522A3B" w14:textId="26D992DD" w:rsidR="5CA7570F" w:rsidRDefault="1A75A6EF" w:rsidP="499C8A8F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(</w:t>
      </w:r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TS</w:t>
      </w:r>
      <w:proofErr w:type="gramStart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=(</w:t>
      </w:r>
      <w:proofErr w:type="spellStart"/>
      <w:proofErr w:type="gramEnd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skills</w:t>
      </w:r>
      <w:proofErr w:type="spellEnd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</w:t>
      </w:r>
      <w:proofErr w:type="spellStart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development</w:t>
      </w:r>
      <w:proofErr w:type="spellEnd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) AND TS=(</w:t>
      </w:r>
      <w:proofErr w:type="spellStart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coaching</w:t>
      </w:r>
      <w:proofErr w:type="spellEnd"/>
      <w:r w:rsidR="5CA7570F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) AND (WC=ECONOMICS OR WC=BUSINESS OR WC=MANAGEMENT)</w:t>
      </w:r>
      <w:r w:rsidR="2DE8C13E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)</w:t>
      </w:r>
      <w:r w:rsidR="4E98855C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AND </w:t>
      </w:r>
      <w:r w:rsidR="4E98855C" w:rsidRPr="7C3F3F21">
        <w:rPr>
          <w:rFonts w:ascii="Century Schoolbook" w:eastAsia="Century Schoolbook" w:hAnsi="Century Schoolbook" w:cs="Century Schoolbook"/>
          <w:b/>
          <w:bCs/>
          <w:i/>
          <w:iCs/>
          <w:sz w:val="24"/>
          <w:szCs w:val="24"/>
        </w:rPr>
        <w:t>LANGUAGE:</w:t>
      </w:r>
      <w:r w:rsidR="4E98855C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 (</w:t>
      </w:r>
      <w:proofErr w:type="spellStart"/>
      <w:r w:rsidR="4E98855C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English</w:t>
      </w:r>
      <w:proofErr w:type="spellEnd"/>
      <w:r w:rsidR="4E98855C" w:rsidRPr="7C3F3F21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)</w:t>
      </w:r>
    </w:p>
    <w:p w14:paraId="209BD411" w14:textId="65B07C06" w:rsidR="5CA7570F" w:rsidRDefault="5CA7570F" w:rsidP="499C8A8F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T</w:t>
      </w:r>
      <w:r w:rsidR="736B5A8A" w:rsidRPr="3E43DE45">
        <w:rPr>
          <w:rFonts w:ascii="Century Schoolbook" w:eastAsia="Century Schoolbook" w:hAnsi="Century Schoolbook" w:cs="Century Schoolbook"/>
          <w:sz w:val="24"/>
          <w:szCs w:val="24"/>
        </w:rPr>
        <w:t>akto specifikované vyhledávání nám přineslo 11</w:t>
      </w:r>
      <w:r w:rsidR="42125A26" w:rsidRPr="3E43DE45">
        <w:rPr>
          <w:rFonts w:ascii="Century Schoolbook" w:eastAsia="Century Schoolbook" w:hAnsi="Century Schoolbook" w:cs="Century Schoolbook"/>
          <w:sz w:val="24"/>
          <w:szCs w:val="24"/>
        </w:rPr>
        <w:t>2</w:t>
      </w:r>
      <w:r w:rsidR="736B5A8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článků, ze kterých jsme po prostudování abstraktů vybrali </w:t>
      </w:r>
      <w:r w:rsidR="450B00E1" w:rsidRPr="3E43DE45">
        <w:rPr>
          <w:rFonts w:ascii="Century Schoolbook" w:eastAsia="Century Schoolbook" w:hAnsi="Century Schoolbook" w:cs="Century Schoolbook"/>
          <w:sz w:val="24"/>
          <w:szCs w:val="24"/>
        </w:rPr>
        <w:t>6</w:t>
      </w:r>
      <w:r w:rsidR="6FFAFA8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vhodných</w:t>
      </w:r>
      <w:r w:rsidR="736B5A8A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5567BEC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1E81C7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Primárně jsme se soustředili na </w:t>
      </w:r>
      <w:r w:rsidR="7B3A0AC0" w:rsidRPr="3E43DE45">
        <w:rPr>
          <w:rFonts w:ascii="Century Schoolbook" w:eastAsia="Century Schoolbook" w:hAnsi="Century Schoolbook" w:cs="Century Schoolbook"/>
          <w:sz w:val="24"/>
          <w:szCs w:val="24"/>
        </w:rPr>
        <w:t>to</w:t>
      </w:r>
      <w:r w:rsidR="21E81C70" w:rsidRPr="3E43DE45">
        <w:rPr>
          <w:rFonts w:ascii="Century Schoolbook" w:eastAsia="Century Schoolbook" w:hAnsi="Century Schoolbook" w:cs="Century Schoolbook"/>
          <w:sz w:val="24"/>
          <w:szCs w:val="24"/>
        </w:rPr>
        <w:t>, zda se daný článek zaměřuje na vedo</w:t>
      </w:r>
      <w:r w:rsidR="5C5F9F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ucí pracovníky. I v tomto vyhledávání se </w:t>
      </w:r>
      <w:r w:rsidR="7ADA454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však </w:t>
      </w:r>
      <w:r w:rsidR="5C5F9F16" w:rsidRPr="3E43DE45">
        <w:rPr>
          <w:rFonts w:ascii="Century Schoolbook" w:eastAsia="Century Schoolbook" w:hAnsi="Century Schoolbook" w:cs="Century Schoolbook"/>
          <w:sz w:val="24"/>
          <w:szCs w:val="24"/>
        </w:rPr>
        <w:t>bohužel vyskytovalo velké množství článků, které se soustředili například na školní</w:t>
      </w:r>
      <w:r w:rsidR="08F6CBF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5C5F9F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akademické </w:t>
      </w:r>
      <w:r w:rsidR="2AD987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nebo sportovní </w:t>
      </w:r>
      <w:r w:rsidR="5C5F9F16" w:rsidRPr="3E43DE45">
        <w:rPr>
          <w:rFonts w:ascii="Century Schoolbook" w:eastAsia="Century Schoolbook" w:hAnsi="Century Schoolbook" w:cs="Century Schoolbook"/>
          <w:sz w:val="24"/>
          <w:szCs w:val="24"/>
        </w:rPr>
        <w:t>prostředí</w:t>
      </w:r>
      <w:r w:rsidR="573AEBD5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C3F3F21" w14:paraId="3363EA5C" w14:textId="77777777" w:rsidTr="5655F21E">
        <w:tc>
          <w:tcPr>
            <w:tcW w:w="9015" w:type="dxa"/>
          </w:tcPr>
          <w:p w14:paraId="6F595033" w14:textId="1C932C40" w:rsidR="4EEB9AB5" w:rsidRDefault="4EEB9AB5" w:rsidP="7C3F3F21">
            <w:pPr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</w:pPr>
            <w:r w:rsidRPr="529F8D7B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 xml:space="preserve">Vyhledávání </w:t>
            </w:r>
            <w:r w:rsidR="4D3A6C3E" w:rsidRPr="529F8D7B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>2</w:t>
            </w:r>
          </w:p>
        </w:tc>
      </w:tr>
      <w:tr w:rsidR="7C3F3F21" w14:paraId="019AB061" w14:textId="77777777" w:rsidTr="5655F21E">
        <w:tc>
          <w:tcPr>
            <w:tcW w:w="9015" w:type="dxa"/>
          </w:tcPr>
          <w:p w14:paraId="40EC0415" w14:textId="13D63F3E" w:rsidR="246365F6" w:rsidRDefault="246365F6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All</w:t>
            </w:r>
            <w:r w:rsidR="6CA9494A"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en a </w:t>
            </w:r>
            <w:proofErr w:type="spellStart"/>
            <w:r w:rsidR="6CA9494A"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Fry</w:t>
            </w:r>
            <w:proofErr w:type="spellEnd"/>
            <w:r w:rsidR="6CA9494A"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2019</w:t>
            </w:r>
          </w:p>
        </w:tc>
      </w:tr>
      <w:tr w:rsidR="7C3F3F21" w14:paraId="04B8456D" w14:textId="77777777" w:rsidTr="5655F21E">
        <w:tc>
          <w:tcPr>
            <w:tcW w:w="9015" w:type="dxa"/>
          </w:tcPr>
          <w:p w14:paraId="5D6B0B8D" w14:textId="16ED1F11" w:rsidR="21958D08" w:rsidRDefault="21958D08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Boak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Crabbe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2019</w:t>
            </w:r>
          </w:p>
        </w:tc>
      </w:tr>
      <w:tr w:rsidR="7C3F3F21" w14:paraId="668FE5C7" w14:textId="77777777" w:rsidTr="5655F21E">
        <w:tc>
          <w:tcPr>
            <w:tcW w:w="9015" w:type="dxa"/>
          </w:tcPr>
          <w:p w14:paraId="162C0211" w14:textId="09E13065" w:rsidR="63084B27" w:rsidRDefault="63084B27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Milner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et al., 2018</w:t>
            </w:r>
          </w:p>
        </w:tc>
      </w:tr>
      <w:tr w:rsidR="7C3F3F21" w14:paraId="64CAF30E" w14:textId="77777777" w:rsidTr="5655F21E">
        <w:tc>
          <w:tcPr>
            <w:tcW w:w="9015" w:type="dxa"/>
          </w:tcPr>
          <w:p w14:paraId="7CFB4F6F" w14:textId="2F380F00" w:rsidR="004311A8" w:rsidRDefault="004311A8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Dippenaar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Schaap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2017</w:t>
            </w:r>
          </w:p>
        </w:tc>
      </w:tr>
      <w:tr w:rsidR="7C3F3F21" w14:paraId="168EA52A" w14:textId="77777777" w:rsidTr="5655F21E">
        <w:tc>
          <w:tcPr>
            <w:tcW w:w="9015" w:type="dxa"/>
          </w:tcPr>
          <w:p w14:paraId="59A75F67" w14:textId="798F9594" w:rsidR="25E62BA3" w:rsidRDefault="25E62BA3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Rekalde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et al., 2015</w:t>
            </w:r>
          </w:p>
        </w:tc>
      </w:tr>
      <w:tr w:rsidR="7C3F3F21" w14:paraId="60734B24" w14:textId="77777777" w:rsidTr="5655F21E">
        <w:tc>
          <w:tcPr>
            <w:tcW w:w="9015" w:type="dxa"/>
          </w:tcPr>
          <w:p w14:paraId="2921A119" w14:textId="34AD51D7" w:rsidR="0F814A8B" w:rsidRDefault="0F814A8B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Seemann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Farkašová, 2015</w:t>
            </w:r>
          </w:p>
        </w:tc>
      </w:tr>
    </w:tbl>
    <w:p w14:paraId="5559524A" w14:textId="3249A81A" w:rsidR="5C40271A" w:rsidRDefault="5C40271A" w:rsidP="5655F21E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0"/>
          <w:szCs w:val="20"/>
        </w:rPr>
        <w:t>Tab. 2 Druhé vyhledávání zdrojů</w:t>
      </w:r>
    </w:p>
    <w:p w14:paraId="78BDF421" w14:textId="77777777" w:rsidR="00381F11" w:rsidRDefault="00381F11" w:rsidP="529F8D7B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2F7D56C1" w14:textId="77777777" w:rsidR="00381F11" w:rsidRDefault="00381F11" w:rsidP="529F8D7B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696EAB74" w14:textId="2A4B8D6D" w:rsidR="34C8E960" w:rsidRDefault="34C8E960" w:rsidP="529F8D7B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529F8D7B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I toto vyhledávání zdrojů jsme zobrazili pomocí </w:t>
      </w:r>
      <w:proofErr w:type="spellStart"/>
      <w:r w:rsidRPr="529F8D7B">
        <w:rPr>
          <w:rFonts w:ascii="Century Schoolbook" w:eastAsia="Century Schoolbook" w:hAnsi="Century Schoolbook" w:cs="Century Schoolbook"/>
          <w:sz w:val="24"/>
          <w:szCs w:val="24"/>
        </w:rPr>
        <w:t>flow</w:t>
      </w:r>
      <w:proofErr w:type="spellEnd"/>
      <w:r w:rsidRPr="529F8D7B">
        <w:rPr>
          <w:rFonts w:ascii="Century Schoolbook" w:eastAsia="Century Schoolbook" w:hAnsi="Century Schoolbook" w:cs="Century Schoolbook"/>
          <w:sz w:val="24"/>
          <w:szCs w:val="24"/>
        </w:rPr>
        <w:t xml:space="preserve"> diagramu.</w:t>
      </w:r>
    </w:p>
    <w:p w14:paraId="1038A009" w14:textId="7A81F8D9" w:rsidR="34C8E960" w:rsidRDefault="34C8E960" w:rsidP="529F8D7B">
      <w:pPr>
        <w:jc w:val="both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69656AAB" wp14:editId="75C1148A">
            <wp:extent cx="1533525" cy="1533525"/>
            <wp:effectExtent l="0" t="0" r="0" b="0"/>
            <wp:docPr id="1765801123" name="Obrázok 176580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5B97C" w14:textId="1C331706" w:rsidR="0497F994" w:rsidRDefault="0497F994" w:rsidP="529F8D7B">
      <w:pPr>
        <w:jc w:val="both"/>
      </w:pPr>
      <w:r>
        <w:t xml:space="preserve">Obr. 2 </w:t>
      </w:r>
      <w:r w:rsidR="56B4DF83">
        <w:t>Druhé</w:t>
      </w:r>
      <w:r>
        <w:t xml:space="preserve"> vyhledáváni zdrojů</w:t>
      </w:r>
    </w:p>
    <w:p w14:paraId="5AD2A9B9" w14:textId="52E81940" w:rsidR="63B93046" w:rsidRDefault="63B93046" w:rsidP="5655F21E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Pro </w:t>
      </w:r>
      <w:r w:rsidR="0C6E9D6F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rešerši 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jsme se nakonec rozhodli využít kombinaci </w:t>
      </w:r>
      <w:r w:rsidR="6E9A6B79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obou 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výsledků vyhledávání. </w:t>
      </w:r>
      <w:r w:rsidR="3946D244" w:rsidRPr="5655F21E">
        <w:rPr>
          <w:rFonts w:ascii="Century Schoolbook" w:eastAsia="Century Schoolbook" w:hAnsi="Century Schoolbook" w:cs="Century Schoolbook"/>
          <w:sz w:val="24"/>
          <w:szCs w:val="24"/>
        </w:rPr>
        <w:t>N</w:t>
      </w:r>
      <w:r w:rsidR="156D1638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ásledující tabulka zobrazuje </w:t>
      </w:r>
      <w:r w:rsidR="6C8E873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6 </w:t>
      </w:r>
      <w:r w:rsidR="4062FF3C" w:rsidRPr="5655F21E">
        <w:rPr>
          <w:rFonts w:ascii="Century Schoolbook" w:eastAsia="Century Schoolbook" w:hAnsi="Century Schoolbook" w:cs="Century Schoolbook"/>
          <w:sz w:val="24"/>
          <w:szCs w:val="24"/>
        </w:rPr>
        <w:t>zdrojů</w:t>
      </w:r>
      <w:r w:rsidR="6C8E873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z prvního a 6 </w:t>
      </w:r>
      <w:r w:rsidR="5DB36C3E" w:rsidRPr="5655F21E">
        <w:rPr>
          <w:rFonts w:ascii="Century Schoolbook" w:eastAsia="Century Schoolbook" w:hAnsi="Century Schoolbook" w:cs="Century Schoolbook"/>
          <w:sz w:val="24"/>
          <w:szCs w:val="24"/>
        </w:rPr>
        <w:t>zdrojů</w:t>
      </w:r>
      <w:r w:rsidR="6C8E873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z druhého vyhledávání vybraných pro následnou syntézu poznatk</w:t>
      </w:r>
      <w:r w:rsidR="4D51A5EB" w:rsidRPr="5655F21E">
        <w:rPr>
          <w:rFonts w:ascii="Century Schoolbook" w:eastAsia="Century Schoolbook" w:hAnsi="Century Schoolbook" w:cs="Century Schoolbook"/>
          <w:sz w:val="24"/>
          <w:szCs w:val="24"/>
        </w:rPr>
        <w:t>ů.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7C3F3F21" w14:paraId="2AE9974C" w14:textId="77777777" w:rsidTr="5655F21E">
        <w:tc>
          <w:tcPr>
            <w:tcW w:w="9016" w:type="dxa"/>
            <w:gridSpan w:val="2"/>
          </w:tcPr>
          <w:p w14:paraId="7A528306" w14:textId="23403DB4" w:rsidR="147B71EA" w:rsidRDefault="147B71EA" w:rsidP="7C3F3F21">
            <w:pPr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</w:pPr>
            <w:r w:rsidRPr="7C3F3F21">
              <w:rPr>
                <w:rFonts w:ascii="Century Schoolbook" w:eastAsia="Century Schoolbook" w:hAnsi="Century Schoolbook" w:cs="Century Schoolbook"/>
                <w:b/>
                <w:bCs/>
                <w:sz w:val="24"/>
                <w:szCs w:val="24"/>
              </w:rPr>
              <w:t>Použité zdroje</w:t>
            </w:r>
          </w:p>
        </w:tc>
      </w:tr>
      <w:tr w:rsidR="7C3F3F21" w14:paraId="24FA1F78" w14:textId="77777777" w:rsidTr="5655F21E">
        <w:tc>
          <w:tcPr>
            <w:tcW w:w="4508" w:type="dxa"/>
          </w:tcPr>
          <w:p w14:paraId="4152840C" w14:textId="19C556AD" w:rsidR="1DF14706" w:rsidRDefault="1DF14706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Aas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, </w:t>
            </w:r>
            <w:r w:rsidR="541023A0"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2017</w:t>
            </w:r>
          </w:p>
        </w:tc>
        <w:tc>
          <w:tcPr>
            <w:tcW w:w="4508" w:type="dxa"/>
          </w:tcPr>
          <w:p w14:paraId="58784781" w14:textId="445E663C" w:rsidR="541023A0" w:rsidRDefault="541023A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Allen a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Fry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2019</w:t>
            </w:r>
          </w:p>
        </w:tc>
      </w:tr>
      <w:tr w:rsidR="7C3F3F21" w14:paraId="405A90FB" w14:textId="77777777" w:rsidTr="5655F21E">
        <w:tc>
          <w:tcPr>
            <w:tcW w:w="4508" w:type="dxa"/>
          </w:tcPr>
          <w:p w14:paraId="32EF4A44" w14:textId="0E75EE31" w:rsidR="056A24F9" w:rsidRDefault="056A24F9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Duminic</w:t>
            </w:r>
            <w:r w:rsidRPr="7C3F3F21">
              <w:rPr>
                <w:rFonts w:ascii="Century Schoolbook" w:eastAsia="Century Schoolbook" w:hAnsi="Century Schoolbook" w:cs="Century Schoolbook"/>
                <w:color w:val="000000" w:themeColor="text1"/>
                <w:sz w:val="24"/>
                <w:szCs w:val="24"/>
              </w:rPr>
              <w:t>ă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4508" w:type="dxa"/>
          </w:tcPr>
          <w:p w14:paraId="7D0D65AB" w14:textId="6D91B6B5" w:rsidR="541023A0" w:rsidRDefault="541023A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Boak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Crabbe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2019</w:t>
            </w:r>
          </w:p>
        </w:tc>
      </w:tr>
      <w:tr w:rsidR="7C3F3F21" w14:paraId="0689A0C5" w14:textId="77777777" w:rsidTr="5655F21E">
        <w:tc>
          <w:tcPr>
            <w:tcW w:w="4508" w:type="dxa"/>
          </w:tcPr>
          <w:p w14:paraId="0EF6D083" w14:textId="2563F837" w:rsidR="5CC8F80F" w:rsidRDefault="5CC8F80F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Netolicky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2016</w:t>
            </w:r>
          </w:p>
        </w:tc>
        <w:tc>
          <w:tcPr>
            <w:tcW w:w="4508" w:type="dxa"/>
          </w:tcPr>
          <w:p w14:paraId="21DED5A5" w14:textId="03C59919" w:rsidR="541023A0" w:rsidRDefault="541023A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Dippenaar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Schaap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2017</w:t>
            </w:r>
          </w:p>
        </w:tc>
      </w:tr>
      <w:tr w:rsidR="7C3F3F21" w14:paraId="6D378E57" w14:textId="77777777" w:rsidTr="5655F21E">
        <w:tc>
          <w:tcPr>
            <w:tcW w:w="4508" w:type="dxa"/>
          </w:tcPr>
          <w:p w14:paraId="13C0077A" w14:textId="0B6FBAA2" w:rsidR="6D74372E" w:rsidRDefault="6D74372E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Siew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Jones, 2018</w:t>
            </w:r>
          </w:p>
        </w:tc>
        <w:tc>
          <w:tcPr>
            <w:tcW w:w="4508" w:type="dxa"/>
          </w:tcPr>
          <w:p w14:paraId="3763520B" w14:textId="15FB6CD3" w:rsidR="541023A0" w:rsidRDefault="541023A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Milner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et al., 2018</w:t>
            </w:r>
          </w:p>
        </w:tc>
      </w:tr>
      <w:tr w:rsidR="7C3F3F21" w14:paraId="5D9FFF6C" w14:textId="77777777" w:rsidTr="5655F21E">
        <w:tc>
          <w:tcPr>
            <w:tcW w:w="4508" w:type="dxa"/>
          </w:tcPr>
          <w:p w14:paraId="76336AA5" w14:textId="78D11895" w:rsidR="00CD0B2D" w:rsidRDefault="00CD0B2D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Utrilla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Torraleja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, 2013</w:t>
            </w:r>
          </w:p>
        </w:tc>
        <w:tc>
          <w:tcPr>
            <w:tcW w:w="4508" w:type="dxa"/>
          </w:tcPr>
          <w:p w14:paraId="061A078F" w14:textId="266D5F6F" w:rsidR="541023A0" w:rsidRDefault="541023A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Rekalde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et al., 2015</w:t>
            </w:r>
          </w:p>
        </w:tc>
      </w:tr>
      <w:tr w:rsidR="7C3F3F21" w14:paraId="7CA45198" w14:textId="77777777" w:rsidTr="5655F21E">
        <w:tc>
          <w:tcPr>
            <w:tcW w:w="4508" w:type="dxa"/>
          </w:tcPr>
          <w:p w14:paraId="4BDCA878" w14:textId="0063D1AF" w:rsidR="5BAC2280" w:rsidRDefault="5BAC228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color w:val="222222"/>
                <w:sz w:val="24"/>
                <w:szCs w:val="24"/>
              </w:rPr>
              <w:t>Peláez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7C3F3F21">
              <w:rPr>
                <w:rFonts w:ascii="Century Schoolbook" w:eastAsia="Century Schoolbook" w:hAnsi="Century Schoolbook" w:cs="Century Schoolbook"/>
                <w:color w:val="222222"/>
                <w:sz w:val="24"/>
                <w:szCs w:val="24"/>
              </w:rPr>
              <w:t>Zuberbuhler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et al., 2020</w:t>
            </w:r>
          </w:p>
        </w:tc>
        <w:tc>
          <w:tcPr>
            <w:tcW w:w="4508" w:type="dxa"/>
          </w:tcPr>
          <w:p w14:paraId="398D7CE9" w14:textId="06674524" w:rsidR="541023A0" w:rsidRDefault="541023A0" w:rsidP="7C3F3F21">
            <w:pPr>
              <w:rPr>
                <w:rFonts w:ascii="Century Schoolbook" w:eastAsia="Century Schoolbook" w:hAnsi="Century Schoolbook" w:cs="Century Schoolbook"/>
                <w:sz w:val="24"/>
                <w:szCs w:val="24"/>
              </w:rPr>
            </w:pPr>
            <w:proofErr w:type="spellStart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>Seemann</w:t>
            </w:r>
            <w:proofErr w:type="spellEnd"/>
            <w:r w:rsidRPr="7C3F3F21">
              <w:rPr>
                <w:rFonts w:ascii="Century Schoolbook" w:eastAsia="Century Schoolbook" w:hAnsi="Century Schoolbook" w:cs="Century Schoolbook"/>
                <w:sz w:val="24"/>
                <w:szCs w:val="24"/>
              </w:rPr>
              <w:t xml:space="preserve"> a Farkašová, 2015</w:t>
            </w:r>
          </w:p>
        </w:tc>
      </w:tr>
    </w:tbl>
    <w:p w14:paraId="7C800EE7" w14:textId="20A913B3" w:rsidR="5655F21E" w:rsidRDefault="4376D1BF" w:rsidP="3E43DE45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0"/>
          <w:szCs w:val="20"/>
        </w:rPr>
        <w:t>Tab. 3 Zdroje použité v rešerši</w:t>
      </w:r>
    </w:p>
    <w:p w14:paraId="0E81A792" w14:textId="205FE83C" w:rsidR="35505B23" w:rsidRPr="00381F11" w:rsidRDefault="00E33284" w:rsidP="00381F11">
      <w:pPr>
        <w:pStyle w:val="Listenabsatz"/>
        <w:numPr>
          <w:ilvl w:val="0"/>
          <w:numId w:val="11"/>
        </w:numPr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Výsledky</w:t>
      </w:r>
    </w:p>
    <w:p w14:paraId="4DDCC397" w14:textId="0B167A3D" w:rsidR="4E68ECB2" w:rsidRDefault="384AE440" w:rsidP="48C62862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5655F21E">
        <w:rPr>
          <w:rFonts w:ascii="Century Schoolbook" w:eastAsia="Century Schoolbook" w:hAnsi="Century Schoolbook" w:cs="Century Schoolbook"/>
          <w:sz w:val="24"/>
          <w:szCs w:val="24"/>
        </w:rPr>
        <w:t>Okruhy pro koučink nejsou nijak limitovány sektorem</w:t>
      </w:r>
      <w:r w:rsidR="2076CC92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ani typem podniku, je to 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>velice univerzální proces, který cílí na hledání řešení. Koučovat lze s cílem:</w:t>
      </w:r>
    </w:p>
    <w:p w14:paraId="16E78EF8" w14:textId="2CAC4477" w:rsidR="594B3A00" w:rsidRDefault="384AE440" w:rsidP="48C62862">
      <w:pPr>
        <w:pStyle w:val="Listenabsatz"/>
        <w:numPr>
          <w:ilvl w:val="0"/>
          <w:numId w:val="6"/>
        </w:numPr>
        <w:spacing w:line="257" w:lineRule="auto"/>
        <w:jc w:val="both"/>
        <w:rPr>
          <w:rFonts w:eastAsiaTheme="minorEastAsia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koučov</w:t>
      </w:r>
      <w:r w:rsidR="5614BECF" w:rsidRPr="3E43DE45">
        <w:rPr>
          <w:rFonts w:ascii="Century Schoolbook" w:eastAsia="Century Schoolbook" w:hAnsi="Century Schoolbook" w:cs="Century Schoolbook"/>
          <w:sz w:val="24"/>
          <w:szCs w:val="24"/>
        </w:rPr>
        <w:t>at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vedoucí pracovník</w:t>
      </w:r>
      <w:r w:rsidR="22A2B921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kteří chtějí zlepšit svou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schopnost vést tým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;</w:t>
      </w:r>
    </w:p>
    <w:p w14:paraId="29EECBFE" w14:textId="44B139F5" w:rsidR="384AE440" w:rsidRDefault="384AE440" w:rsidP="48C62862">
      <w:pPr>
        <w:pStyle w:val="Listenabsatz"/>
        <w:numPr>
          <w:ilvl w:val="0"/>
          <w:numId w:val="6"/>
        </w:numPr>
        <w:spacing w:line="257" w:lineRule="auto"/>
        <w:jc w:val="both"/>
        <w:rPr>
          <w:rFonts w:eastAsiaTheme="minorEastAsia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koučov</w:t>
      </w:r>
      <w:r w:rsidR="2A6BBB6D" w:rsidRPr="3E43DE45">
        <w:rPr>
          <w:rFonts w:ascii="Century Schoolbook" w:eastAsia="Century Schoolbook" w:hAnsi="Century Schoolbook" w:cs="Century Schoolbook"/>
          <w:sz w:val="24"/>
          <w:szCs w:val="24"/>
        </w:rPr>
        <w:t>at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obchodní manažer</w:t>
      </w:r>
      <w:r w:rsidR="695F932F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kteří chtějí zlepšit své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prodejní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;</w:t>
      </w:r>
    </w:p>
    <w:p w14:paraId="4D24AC7C" w14:textId="5EC23E10" w:rsidR="384AE440" w:rsidRDefault="384AE440" w:rsidP="48C62862">
      <w:pPr>
        <w:pStyle w:val="Listenabsatz"/>
        <w:numPr>
          <w:ilvl w:val="0"/>
          <w:numId w:val="6"/>
        </w:numPr>
        <w:spacing w:line="257" w:lineRule="auto"/>
        <w:jc w:val="both"/>
        <w:rPr>
          <w:rFonts w:eastAsiaTheme="minorEastAsia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koučo</w:t>
      </w:r>
      <w:r w:rsidR="6987C37D" w:rsidRPr="3E43DE45">
        <w:rPr>
          <w:rFonts w:ascii="Century Schoolbook" w:eastAsia="Century Schoolbook" w:hAnsi="Century Schoolbook" w:cs="Century Schoolbook"/>
          <w:sz w:val="24"/>
          <w:szCs w:val="24"/>
        </w:rPr>
        <w:t>vat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tým kolegů, kteří si přejí změnit týmového ducha a prohloubit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strategické myšlení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zlepšit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pracovní jednání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;</w:t>
      </w:r>
    </w:p>
    <w:p w14:paraId="6E6CFBDA" w14:textId="76E08138" w:rsidR="384AE440" w:rsidRDefault="384AE440" w:rsidP="48C62862">
      <w:pPr>
        <w:pStyle w:val="Listenabsatz"/>
        <w:numPr>
          <w:ilvl w:val="0"/>
          <w:numId w:val="6"/>
        </w:numPr>
        <w:spacing w:line="257" w:lineRule="auto"/>
        <w:jc w:val="both"/>
        <w:rPr>
          <w:rFonts w:eastAsiaTheme="minorEastAsia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koučov</w:t>
      </w:r>
      <w:r w:rsidR="2C8C22D1" w:rsidRPr="3E43DE45">
        <w:rPr>
          <w:rFonts w:ascii="Century Schoolbook" w:eastAsia="Century Schoolbook" w:hAnsi="Century Schoolbook" w:cs="Century Schoolbook"/>
          <w:sz w:val="24"/>
          <w:szCs w:val="24"/>
        </w:rPr>
        <w:t>at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za účelem zlepšení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business dovedností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</w:t>
      </w:r>
      <w:r w:rsidR="1071DD37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2015</w:t>
      </w:r>
      <w:r w:rsidR="101E883A" w:rsidRPr="3E43DE45">
        <w:rPr>
          <w:rFonts w:ascii="Century Schoolbook" w:eastAsia="Century Schoolbook" w:hAnsi="Century Schoolbook" w:cs="Century Schoolbook"/>
          <w:sz w:val="24"/>
          <w:szCs w:val="24"/>
        </w:rPr>
        <w:t>, str. 668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).</w:t>
      </w:r>
    </w:p>
    <w:p w14:paraId="31C03C21" w14:textId="35DE02E6" w:rsidR="3E390ADD" w:rsidRDefault="40A91AB7" w:rsidP="594DC1AE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="7FE90581" w:rsidRPr="3E43DE45">
        <w:rPr>
          <w:rFonts w:ascii="Century Schoolbook" w:eastAsia="Century Schoolbook" w:hAnsi="Century Schoolbook" w:cs="Century Schoolbook"/>
          <w:sz w:val="24"/>
          <w:szCs w:val="24"/>
        </w:rPr>
        <w:t>Farkašová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(2015</w:t>
      </w:r>
      <w:r w:rsidR="24831AFB" w:rsidRPr="3E43DE45">
        <w:rPr>
          <w:rFonts w:ascii="Century Schoolbook" w:eastAsia="Century Schoolbook" w:hAnsi="Century Schoolbook" w:cs="Century Schoolbook"/>
          <w:sz w:val="24"/>
          <w:szCs w:val="24"/>
        </w:rPr>
        <w:t>, str. 666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</w:t>
      </w:r>
      <w:r w:rsidR="339DA9F2" w:rsidRPr="3E43DE45">
        <w:rPr>
          <w:rFonts w:ascii="Century Schoolbook" w:eastAsia="Century Schoolbook" w:hAnsi="Century Schoolbook" w:cs="Century Schoolbook"/>
          <w:sz w:val="24"/>
          <w:szCs w:val="24"/>
        </w:rPr>
        <w:t>ve své publikaci uvádí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, že p</w:t>
      </w:r>
      <w:r w:rsidR="0257609E" w:rsidRPr="3E43DE45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6AB8661D" w:rsidRPr="3E43DE45">
        <w:rPr>
          <w:rFonts w:ascii="Century Schoolbook" w:eastAsia="Century Schoolbook" w:hAnsi="Century Schoolbook" w:cs="Century Schoolbook"/>
          <w:sz w:val="24"/>
          <w:szCs w:val="24"/>
        </w:rPr>
        <w:t>m</w:t>
      </w:r>
      <w:r w:rsidR="0257609E" w:rsidRPr="3E43DE45">
        <w:rPr>
          <w:rFonts w:ascii="Century Schoolbook" w:eastAsia="Century Schoolbook" w:hAnsi="Century Schoolbook" w:cs="Century Schoolbook"/>
          <w:sz w:val="24"/>
          <w:szCs w:val="24"/>
        </w:rPr>
        <w:t>ocí koučinku lze zlep</w:t>
      </w:r>
      <w:r w:rsidR="1E179C96" w:rsidRPr="3E43DE45">
        <w:rPr>
          <w:rFonts w:ascii="Century Schoolbook" w:eastAsia="Century Schoolbook" w:hAnsi="Century Schoolbook" w:cs="Century Schoolbook"/>
          <w:sz w:val="24"/>
          <w:szCs w:val="24"/>
        </w:rPr>
        <w:t>š</w:t>
      </w:r>
      <w:r w:rsidR="0257609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it </w:t>
      </w:r>
      <w:r w:rsidR="27E11E8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výkon </w:t>
      </w:r>
      <w:r w:rsidR="0257609E" w:rsidRPr="3E43DE45">
        <w:rPr>
          <w:rFonts w:ascii="Century Schoolbook" w:eastAsia="Century Schoolbook" w:hAnsi="Century Schoolbook" w:cs="Century Schoolbook"/>
          <w:sz w:val="24"/>
          <w:szCs w:val="24"/>
        </w:rPr>
        <w:t>vedoucích pracovníků</w:t>
      </w:r>
      <w:r w:rsidR="3894E5E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534FCE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tréninkem </w:t>
      </w:r>
      <w:r w:rsidR="59349757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ko</w:t>
      </w:r>
      <w:r w:rsidR="0257609E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učovacích dovedností</w:t>
      </w:r>
      <w:r w:rsidR="0257609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="3922001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jejich </w:t>
      </w:r>
      <w:r w:rsidR="0257609E" w:rsidRPr="3E43DE45">
        <w:rPr>
          <w:rFonts w:ascii="Century Schoolbook" w:eastAsia="Century Schoolbook" w:hAnsi="Century Schoolbook" w:cs="Century Schoolbook"/>
          <w:sz w:val="24"/>
          <w:szCs w:val="24"/>
        </w:rPr>
        <w:t>následném využití. I když se nestanou profesionálními kouči, mohou vyu</w:t>
      </w:r>
      <w:r w:rsidR="1B581E94" w:rsidRPr="3E43DE45">
        <w:rPr>
          <w:rFonts w:ascii="Century Schoolbook" w:eastAsia="Century Schoolbook" w:hAnsi="Century Schoolbook" w:cs="Century Schoolbook"/>
          <w:sz w:val="24"/>
          <w:szCs w:val="24"/>
        </w:rPr>
        <w:t>ž</w:t>
      </w:r>
      <w:r w:rsidR="03D9E325" w:rsidRPr="3E43DE45">
        <w:rPr>
          <w:rFonts w:ascii="Century Schoolbook" w:eastAsia="Century Schoolbook" w:hAnsi="Century Schoolbook" w:cs="Century Schoolbook"/>
          <w:sz w:val="24"/>
          <w:szCs w:val="24"/>
        </w:rPr>
        <w:t>ít</w:t>
      </w:r>
      <w:r w:rsidR="1B581E9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vybraných koučovacích principů v každodenní práci s</w:t>
      </w:r>
      <w:r w:rsidR="035C669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podřízenými a při vyjednávání s obchodními partnery</w:t>
      </w:r>
      <w:r w:rsidR="0303B9A8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53886C7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naučí </w:t>
      </w:r>
      <w:r w:rsidR="684DF9F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se </w:t>
      </w:r>
      <w:r w:rsidR="53886C79" w:rsidRPr="3E43DE45">
        <w:rPr>
          <w:rFonts w:ascii="Century Schoolbook" w:eastAsia="Century Schoolbook" w:hAnsi="Century Schoolbook" w:cs="Century Schoolbook"/>
          <w:sz w:val="24"/>
          <w:szCs w:val="24"/>
        </w:rPr>
        <w:t>základy koučovacího procesu</w:t>
      </w:r>
      <w:r w:rsidR="6664E34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="53886C79" w:rsidRPr="3E43DE45">
        <w:rPr>
          <w:rFonts w:ascii="Century Schoolbook" w:eastAsia="Century Schoolbook" w:hAnsi="Century Schoolbook" w:cs="Century Schoolbook"/>
          <w:sz w:val="24"/>
          <w:szCs w:val="24"/>
        </w:rPr>
        <w:t>osvojí si vztah mezi koučem a koučovaným</w:t>
      </w:r>
      <w:r w:rsidR="52499FA7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5F0CD0C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E390AD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Allen a </w:t>
      </w:r>
      <w:proofErr w:type="spellStart"/>
      <w:r w:rsidR="3E390ADD" w:rsidRPr="3E43DE45">
        <w:rPr>
          <w:rFonts w:ascii="Century Schoolbook" w:eastAsia="Century Schoolbook" w:hAnsi="Century Schoolbook" w:cs="Century Schoolbook"/>
          <w:sz w:val="24"/>
          <w:szCs w:val="24"/>
        </w:rPr>
        <w:t>Fry</w:t>
      </w:r>
      <w:proofErr w:type="spellEnd"/>
      <w:r w:rsidR="3E390AD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(2019</w:t>
      </w:r>
      <w:r w:rsidR="4DF44043" w:rsidRPr="3E43DE45">
        <w:rPr>
          <w:rFonts w:ascii="Century Schoolbook" w:eastAsia="Century Schoolbook" w:hAnsi="Century Schoolbook" w:cs="Century Schoolbook"/>
          <w:sz w:val="24"/>
          <w:szCs w:val="24"/>
        </w:rPr>
        <w:t>, str. 798</w:t>
      </w:r>
      <w:r w:rsidR="3E390AD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</w:t>
      </w:r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>navrhují použit</w:t>
      </w:r>
      <w:r w:rsidR="26BD213B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>executive</w:t>
      </w:r>
      <w:proofErr w:type="spellEnd"/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>coaching</w:t>
      </w:r>
      <w:proofErr w:type="spellEnd"/>
      <w:r w:rsidR="30FA2A1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na zvýšení sebeuvědomění a změnu chování </w:t>
      </w:r>
      <w:r w:rsidR="48F6EA32" w:rsidRPr="3E43DE45">
        <w:rPr>
          <w:rFonts w:ascii="Century Schoolbook" w:eastAsia="Century Schoolbook" w:hAnsi="Century Schoolbook" w:cs="Century Schoolbook"/>
          <w:sz w:val="24"/>
          <w:szCs w:val="24"/>
        </w:rPr>
        <w:t>prostřednictvím</w:t>
      </w:r>
      <w:r w:rsidR="4104183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upraveného přemýšlení nad situací.</w:t>
      </w:r>
    </w:p>
    <w:p w14:paraId="74416C20" w14:textId="6C994E08" w:rsidR="53D29C72" w:rsidRDefault="7111A361" w:rsidP="3C85D25F">
      <w:pPr>
        <w:spacing w:line="257" w:lineRule="auto"/>
        <w:jc w:val="both"/>
        <w:rPr>
          <w:rFonts w:eastAsiaTheme="minorEastAsia"/>
          <w:sz w:val="24"/>
          <w:szCs w:val="24"/>
        </w:rPr>
      </w:pPr>
      <w:r w:rsidRPr="5655F21E">
        <w:rPr>
          <w:rFonts w:ascii="Century Schoolbook" w:eastAsia="Century Schoolbook" w:hAnsi="Century Schoolbook" w:cs="Century Schoolbook"/>
          <w:sz w:val="24"/>
          <w:szCs w:val="24"/>
        </w:rPr>
        <w:t>Uvádět, že koučování vede k rozvoji dovednosti koučovat</w:t>
      </w:r>
      <w:r w:rsidR="71BC0CF2" w:rsidRPr="5655F21E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je velice obecné</w:t>
      </w:r>
      <w:r w:rsidR="7A5BD72F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A54B9C3" w:rsidRPr="5655F21E">
        <w:rPr>
          <w:rFonts w:ascii="Century Schoolbook" w:eastAsia="Century Schoolbook" w:hAnsi="Century Schoolbook" w:cs="Century Schoolbook"/>
          <w:sz w:val="24"/>
          <w:szCs w:val="24"/>
        </w:rPr>
        <w:t>Z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toho</w:t>
      </w:r>
      <w:r w:rsidR="20E9E8BD" w:rsidRPr="5655F21E">
        <w:rPr>
          <w:rFonts w:ascii="Century Schoolbook" w:eastAsia="Century Schoolbook" w:hAnsi="Century Schoolbook" w:cs="Century Schoolbook"/>
          <w:sz w:val="24"/>
          <w:szCs w:val="24"/>
        </w:rPr>
        <w:t>to</w:t>
      </w:r>
      <w:r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důvodu dále přikročíme k rozboru dílčích dovedností, které může koučování rozvádět a jejich využití v manažerské pozici. </w:t>
      </w:r>
      <w:proofErr w:type="spellStart"/>
      <w:r w:rsidRPr="5655F21E">
        <w:rPr>
          <w:rFonts w:ascii="Century Schoolbook" w:eastAsia="Century Schoolbook" w:hAnsi="Century Schoolbook" w:cs="Century Schoolbook"/>
          <w:sz w:val="24"/>
          <w:szCs w:val="24"/>
        </w:rPr>
        <w:t>See</w:t>
      </w:r>
      <w:r w:rsidR="5A1A980F" w:rsidRPr="5655F21E">
        <w:rPr>
          <w:rFonts w:ascii="Century Schoolbook" w:eastAsia="Century Schoolbook" w:hAnsi="Century Schoolbook" w:cs="Century Schoolbook"/>
          <w:sz w:val="24"/>
          <w:szCs w:val="24"/>
        </w:rPr>
        <w:t>mann</w:t>
      </w:r>
      <w:proofErr w:type="spellEnd"/>
      <w:r w:rsidR="5A1A980F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 (2015</w:t>
      </w:r>
      <w:r w:rsidR="257615C7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784C8826" w:rsidRPr="5655F21E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>668</w:t>
      </w:r>
      <w:r w:rsidR="257615C7" w:rsidRPr="5655F21E">
        <w:rPr>
          <w:rFonts w:ascii="Century Schoolbook" w:eastAsia="Century Schoolbook" w:hAnsi="Century Schoolbook" w:cs="Century Schoolbook"/>
          <w:sz w:val="24"/>
          <w:szCs w:val="24"/>
        </w:rPr>
        <w:t>) u</w:t>
      </w:r>
      <w:r w:rsidR="09752111" w:rsidRPr="5655F21E">
        <w:rPr>
          <w:rFonts w:ascii="Century Schoolbook" w:eastAsia="Century Schoolbook" w:hAnsi="Century Schoolbook" w:cs="Century Schoolbook"/>
          <w:sz w:val="24"/>
          <w:szCs w:val="24"/>
        </w:rPr>
        <w:t>vá</w:t>
      </w:r>
      <w:r w:rsidR="6E25C5C9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dí několik </w:t>
      </w:r>
      <w:r w:rsidR="4DCDEB16" w:rsidRPr="5655F21E">
        <w:rPr>
          <w:rFonts w:ascii="Century Schoolbook" w:eastAsia="Century Schoolbook" w:hAnsi="Century Schoolbook" w:cs="Century Schoolbook"/>
          <w:sz w:val="24"/>
          <w:szCs w:val="24"/>
        </w:rPr>
        <w:t>důsledků</w:t>
      </w:r>
      <w:r w:rsidR="6E25C5C9" w:rsidRPr="5655F21E">
        <w:rPr>
          <w:rFonts w:ascii="Century Schoolbook" w:eastAsia="Century Schoolbook" w:hAnsi="Century Schoolbook" w:cs="Century Schoolbook"/>
          <w:sz w:val="24"/>
          <w:szCs w:val="24"/>
        </w:rPr>
        <w:t>, jak vedoucí pracovníc</w:t>
      </w:r>
      <w:r w:rsidR="094A7927" w:rsidRPr="5655F21E">
        <w:rPr>
          <w:rFonts w:ascii="Century Schoolbook" w:eastAsia="Century Schoolbook" w:hAnsi="Century Schoolbook" w:cs="Century Schoolbook"/>
          <w:sz w:val="24"/>
          <w:szCs w:val="24"/>
        </w:rPr>
        <w:t>i</w:t>
      </w:r>
      <w:r w:rsidR="6E25C5C9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zlepši</w:t>
      </w:r>
      <w:r w:rsidR="16154274" w:rsidRPr="5655F21E">
        <w:rPr>
          <w:rFonts w:ascii="Century Schoolbook" w:eastAsia="Century Schoolbook" w:hAnsi="Century Schoolbook" w:cs="Century Schoolbook"/>
          <w:sz w:val="24"/>
          <w:szCs w:val="24"/>
        </w:rPr>
        <w:t>li</w:t>
      </w:r>
      <w:r w:rsidR="6E25C5C9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svou práci právě díky koučování s cílem rozvoje svých vlastních dovedností</w:t>
      </w:r>
      <w:r w:rsidR="22E28E36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>Došlo ke změně atmosféry v práci</w:t>
      </w:r>
      <w:r w:rsidR="37D94102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k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zefektivnění komunikace</w:t>
      </w:r>
      <w:r w:rsidR="4493F728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729D7C42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7CD8EB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Množství pracovních 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>schůz</w:t>
      </w:r>
      <w:r w:rsidR="0CFA2995" w:rsidRPr="5655F21E">
        <w:rPr>
          <w:rFonts w:ascii="Century Schoolbook" w:eastAsia="Century Schoolbook" w:hAnsi="Century Schoolbook" w:cs="Century Schoolbook"/>
          <w:sz w:val="24"/>
          <w:szCs w:val="24"/>
        </w:rPr>
        <w:t>ek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byl</w:t>
      </w:r>
      <w:r w:rsidR="061983AF" w:rsidRPr="5655F21E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omezen</w:t>
      </w:r>
      <w:r w:rsidR="35AFDD19" w:rsidRPr="5655F21E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došlo</w:t>
      </w:r>
      <w:r w:rsidR="3B717C4E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také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k jejich zefektivnění</w:t>
      </w:r>
      <w:r w:rsidR="5EA194EE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3DE3827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>Vzrostla ochota mluvit o problémech a následně je řešit</w:t>
      </w:r>
      <w:r w:rsidR="4FCA9126" w:rsidRPr="5655F21E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391E3E14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také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efektivnost kooperace me</w:t>
      </w:r>
      <w:r w:rsidR="00979C85" w:rsidRPr="5655F21E">
        <w:rPr>
          <w:rFonts w:ascii="Century Schoolbook" w:eastAsia="Century Schoolbook" w:hAnsi="Century Schoolbook" w:cs="Century Schoolbook"/>
          <w:sz w:val="24"/>
          <w:szCs w:val="24"/>
        </w:rPr>
        <w:t>z</w:t>
      </w:r>
      <w:r w:rsidR="163E257D" w:rsidRPr="5655F21E">
        <w:rPr>
          <w:rFonts w:ascii="Century Schoolbook" w:eastAsia="Century Schoolbook" w:hAnsi="Century Schoolbook" w:cs="Century Schoolbook"/>
          <w:sz w:val="24"/>
          <w:szCs w:val="24"/>
        </w:rPr>
        <w:t>i odděleními</w:t>
      </w:r>
      <w:r w:rsidR="39939406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1AB329FF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7358845" w:rsidRPr="5655F21E">
        <w:rPr>
          <w:rFonts w:ascii="Century Schoolbook" w:eastAsia="Century Schoolbook" w:hAnsi="Century Schoolbook" w:cs="Century Schoolbook"/>
          <w:sz w:val="24"/>
          <w:szCs w:val="24"/>
        </w:rPr>
        <w:t>Došlo ke zvýšení potenciálu zaměs</w:t>
      </w:r>
      <w:r w:rsidR="53D29C72" w:rsidRPr="5655F21E">
        <w:rPr>
          <w:rFonts w:ascii="Century Schoolbook" w:eastAsia="Century Schoolbook" w:hAnsi="Century Schoolbook" w:cs="Century Schoolbook"/>
          <w:sz w:val="24"/>
          <w:szCs w:val="24"/>
        </w:rPr>
        <w:t>tnanců a jeho využití</w:t>
      </w:r>
      <w:r w:rsidR="73B81AF0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49C17AD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3D29C72" w:rsidRPr="5655F21E">
        <w:rPr>
          <w:rFonts w:ascii="Century Schoolbook" w:eastAsia="Century Schoolbook" w:hAnsi="Century Schoolbook" w:cs="Century Schoolbook"/>
          <w:sz w:val="24"/>
          <w:szCs w:val="24"/>
        </w:rPr>
        <w:t>Vzros</w:t>
      </w:r>
      <w:r w:rsidR="0A096513" w:rsidRPr="5655F21E">
        <w:rPr>
          <w:rFonts w:ascii="Century Schoolbook" w:eastAsia="Century Schoolbook" w:hAnsi="Century Schoolbook" w:cs="Century Schoolbook"/>
          <w:sz w:val="24"/>
          <w:szCs w:val="24"/>
        </w:rPr>
        <w:t>t</w:t>
      </w:r>
      <w:r w:rsidR="53D29C72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la participace zaměstnanců na důležitých úkolech a jejich řešení </w:t>
      </w:r>
      <w:r w:rsidR="74895F45" w:rsidRPr="5655F21E">
        <w:rPr>
          <w:rFonts w:ascii="Century Schoolbook" w:eastAsia="Century Schoolbook" w:hAnsi="Century Schoolbook" w:cs="Century Schoolbook"/>
          <w:sz w:val="24"/>
          <w:szCs w:val="24"/>
        </w:rPr>
        <w:t>s</w:t>
      </w:r>
      <w:r w:rsidR="53D29C72" w:rsidRPr="5655F21E">
        <w:rPr>
          <w:rFonts w:ascii="Century Schoolbook" w:eastAsia="Century Schoolbook" w:hAnsi="Century Schoolbook" w:cs="Century Schoolbook"/>
          <w:sz w:val="24"/>
          <w:szCs w:val="24"/>
        </w:rPr>
        <w:t>e zintenzivnil</w:t>
      </w:r>
      <w:r w:rsidR="6441E52C" w:rsidRPr="5655F21E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0B118877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2B82587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Vedoucí pracovníci se vzdali rutinních úkolů</w:t>
      </w:r>
      <w:r w:rsidR="715C8CE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2B82587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delegovali </w:t>
      </w:r>
      <w:r w:rsidR="3E4BCA19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je </w:t>
      </w:r>
      <w:r w:rsidR="2B82587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na podřízené a soustředili se více na strategické úkoly. Došlo </w:t>
      </w:r>
      <w:r w:rsidR="114D461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také </w:t>
      </w:r>
      <w:r w:rsidR="2B825873" w:rsidRPr="5655F21E">
        <w:rPr>
          <w:rFonts w:ascii="Century Schoolbook" w:eastAsia="Century Schoolbook" w:hAnsi="Century Schoolbook" w:cs="Century Schoolbook"/>
          <w:sz w:val="24"/>
          <w:szCs w:val="24"/>
        </w:rPr>
        <w:t>k akceleraci procesu řešení problémů.</w:t>
      </w:r>
    </w:p>
    <w:p w14:paraId="7A3D4E0F" w14:textId="11A3C638" w:rsidR="4C008A17" w:rsidRDefault="4C008A17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Koučink je</w:t>
      </w:r>
      <w:r w:rsidR="2D0ED8A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dle studie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1D1FD413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1D1FD41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5D868F91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5D868F9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r w:rsidR="58534ADB" w:rsidRPr="3E43DE45">
        <w:rPr>
          <w:rFonts w:ascii="Century Schoolbook" w:eastAsia="Century Schoolbook" w:hAnsi="Century Schoolbook" w:cs="Century Schoolbook"/>
          <w:sz w:val="24"/>
          <w:szCs w:val="24"/>
        </w:rPr>
        <w:t>2017</w:t>
      </w:r>
      <w:r w:rsidR="5A128C2B" w:rsidRPr="3E43DE45">
        <w:rPr>
          <w:rFonts w:ascii="Century Schoolbook" w:eastAsia="Century Schoolbook" w:hAnsi="Century Schoolbook" w:cs="Century Schoolbook"/>
          <w:sz w:val="24"/>
          <w:szCs w:val="24"/>
        </w:rPr>
        <w:t>, str. 12</w:t>
      </w:r>
      <w:r w:rsidR="58534AD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efektivní technikou k rozvoji </w:t>
      </w:r>
      <w:r w:rsidR="5D12DD05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emočních a sociálních </w:t>
      </w:r>
      <w:r w:rsidR="46914E5A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kompetencí</w:t>
      </w:r>
      <w:r w:rsidR="5D12DD0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lídra</w:t>
      </w:r>
      <w:r w:rsidR="2D25608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jako vedoucího pracovníka</w:t>
      </w:r>
      <w:r w:rsidR="213C906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5741AB5A" w:rsidRPr="3E43DE45">
        <w:rPr>
          <w:rFonts w:ascii="Century Schoolbook" w:eastAsia="Century Schoolbook" w:hAnsi="Century Schoolbook" w:cs="Century Schoolbook"/>
          <w:sz w:val="24"/>
          <w:szCs w:val="24"/>
        </w:rPr>
        <w:t>V této souvislosti je uváděn GROW model jako jeden z nástrojů integrovaného systému koučování.</w:t>
      </w:r>
      <w:r w:rsidR="7B9F998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Pomocí koučování došlo ke zlepšení intraperson</w:t>
      </w:r>
      <w:r w:rsidR="6391D65E" w:rsidRPr="3E43DE45">
        <w:rPr>
          <w:rFonts w:ascii="Century Schoolbook" w:eastAsia="Century Schoolbook" w:hAnsi="Century Schoolbook" w:cs="Century Schoolbook"/>
          <w:sz w:val="24"/>
          <w:szCs w:val="24"/>
        </w:rPr>
        <w:t>álních dovedností, interpersonálních dovedností</w:t>
      </w:r>
      <w:r w:rsidR="076B926B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168799F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adaptibilit</w:t>
      </w:r>
      <w:r w:rsidR="128E4C6B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427CEE1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neboli </w:t>
      </w:r>
      <w:r w:rsidR="168799F5" w:rsidRPr="3E43DE45">
        <w:rPr>
          <w:rFonts w:ascii="Century Schoolbook" w:eastAsia="Century Schoolbook" w:hAnsi="Century Schoolbook" w:cs="Century Schoolbook"/>
          <w:sz w:val="24"/>
          <w:szCs w:val="24"/>
        </w:rPr>
        <w:t>přizpůsobivost</w:t>
      </w:r>
      <w:r w:rsidR="7C2B0B63" w:rsidRPr="3E43DE45">
        <w:rPr>
          <w:rFonts w:ascii="Century Schoolbook" w:eastAsia="Century Schoolbook" w:hAnsi="Century Schoolbook" w:cs="Century Schoolbook"/>
          <w:sz w:val="24"/>
          <w:szCs w:val="24"/>
        </w:rPr>
        <w:t>i</w:t>
      </w:r>
      <w:r w:rsidR="168799F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r w:rsidR="5AEB0365" w:rsidRPr="3E43DE45">
        <w:rPr>
          <w:rFonts w:ascii="Century Schoolbook" w:eastAsia="Century Schoolbook" w:hAnsi="Century Schoolbook" w:cs="Century Schoolbook"/>
          <w:sz w:val="24"/>
          <w:szCs w:val="24"/>
        </w:rPr>
        <w:t>adaptibility</w:t>
      </w:r>
      <w:r w:rsidR="1E75E241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21D4CAF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076B926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dále ke zlepšení v oblasti </w:t>
      </w:r>
      <w:r w:rsidR="1702FD4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řízení </w:t>
      </w:r>
      <w:r w:rsidR="076B926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stresu </w:t>
      </w:r>
      <w:r w:rsidR="7C091FE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(stress management) </w:t>
      </w:r>
      <w:r w:rsidR="076B926B" w:rsidRPr="3E43DE45">
        <w:rPr>
          <w:rFonts w:ascii="Century Schoolbook" w:eastAsia="Century Schoolbook" w:hAnsi="Century Schoolbook" w:cs="Century Schoolbook"/>
          <w:sz w:val="24"/>
          <w:szCs w:val="24"/>
        </w:rPr>
        <w:t>a celkové nálad</w:t>
      </w:r>
      <w:r w:rsidR="306B3DB1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271315F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271315F6" w:rsidRPr="3E43DE45">
        <w:rPr>
          <w:rFonts w:ascii="Century Schoolbook" w:eastAsia="Century Schoolbook" w:hAnsi="Century Schoolbook" w:cs="Century Schoolbook"/>
          <w:sz w:val="24"/>
          <w:szCs w:val="24"/>
        </w:rPr>
        <w:t>general</w:t>
      </w:r>
      <w:proofErr w:type="spellEnd"/>
      <w:r w:rsidR="271315F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271315F6" w:rsidRPr="3E43DE45">
        <w:rPr>
          <w:rFonts w:ascii="Century Schoolbook" w:eastAsia="Century Schoolbook" w:hAnsi="Century Schoolbook" w:cs="Century Schoolbook"/>
          <w:sz w:val="24"/>
          <w:szCs w:val="24"/>
        </w:rPr>
        <w:t>mood</w:t>
      </w:r>
      <w:proofErr w:type="spellEnd"/>
      <w:r w:rsidR="271315F6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076B926B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010805D3" w14:textId="7C7C3582" w:rsidR="076B926B" w:rsidRDefault="076B926B" w:rsidP="168F1B77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Intrapersonální doved</w:t>
      </w:r>
      <w:r w:rsidR="7D51A1C2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n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osti</w:t>
      </w:r>
      <w:r w:rsidR="4BB49D0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se</w:t>
      </w:r>
      <w:r w:rsidR="21CF60B5" w:rsidRPr="3E43DE45">
        <w:rPr>
          <w:rFonts w:ascii="Century Schoolbook" w:eastAsia="Century Schoolbook" w:hAnsi="Century Schoolbook" w:cs="Century Schoolbook"/>
          <w:sz w:val="24"/>
          <w:szCs w:val="24"/>
        </w:rPr>
        <w:t>beúcta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2835F719" w:rsidRPr="3E43DE45">
        <w:rPr>
          <w:rFonts w:ascii="Century Schoolbook" w:eastAsia="Century Schoolbook" w:hAnsi="Century Schoolbook" w:cs="Century Schoolbook"/>
          <w:sz w:val="24"/>
          <w:szCs w:val="24"/>
        </w:rPr>
        <w:t>emoční sebeuvědomění</w:t>
      </w:r>
      <w:r w:rsidR="39C77CF6" w:rsidRPr="3E43DE45">
        <w:rPr>
          <w:rFonts w:ascii="Century Schoolbook" w:eastAsia="Century Schoolbook" w:hAnsi="Century Schoolbook" w:cs="Century Schoolbook"/>
          <w:sz w:val="24"/>
          <w:szCs w:val="24"/>
        </w:rPr>
        <w:t>, asertivita, nezávislost a</w:t>
      </w:r>
      <w:r w:rsidR="047AE69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seberealizace</w:t>
      </w:r>
      <w:r w:rsidR="4AA2A92E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39C77CF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07445E6" w:rsidRPr="3E43DE45">
        <w:rPr>
          <w:rFonts w:ascii="Century Schoolbook" w:eastAsia="Century Schoolbook" w:hAnsi="Century Schoolbook" w:cs="Century Schoolbook"/>
          <w:sz w:val="24"/>
          <w:szCs w:val="24"/>
        </w:rPr>
        <w:t>byly popsány</w:t>
      </w:r>
      <w:r w:rsidR="236DA6E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podle </w:t>
      </w:r>
      <w:proofErr w:type="spellStart"/>
      <w:r w:rsidR="236DA6EB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236DA6E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236DA6EB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236DA6E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(2017</w:t>
      </w:r>
      <w:r w:rsidR="7FBA094F" w:rsidRPr="3E43DE45">
        <w:rPr>
          <w:rFonts w:ascii="Century Schoolbook" w:eastAsia="Century Schoolbook" w:hAnsi="Century Schoolbook" w:cs="Century Schoolbook"/>
          <w:sz w:val="24"/>
          <w:szCs w:val="24"/>
        </w:rPr>
        <w:t>, str. 11</w:t>
      </w:r>
      <w:r w:rsidR="236DA6EB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39C77CF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2BFD7C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jako </w:t>
      </w:r>
      <w:r w:rsidR="39C77CF6" w:rsidRPr="3E43DE45">
        <w:rPr>
          <w:rFonts w:ascii="Century Schoolbook" w:eastAsia="Century Schoolbook" w:hAnsi="Century Schoolbook" w:cs="Century Schoolbook"/>
          <w:sz w:val="24"/>
          <w:szCs w:val="24"/>
        </w:rPr>
        <w:t>zlepšení porozuměn</w:t>
      </w:r>
      <w:r w:rsidR="4140EBC5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310FC4F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77A9F12A" w:rsidRPr="3E43DE45">
        <w:rPr>
          <w:rFonts w:ascii="Century Schoolbook" w:eastAsia="Century Schoolbook" w:hAnsi="Century Schoolbook" w:cs="Century Schoolbook"/>
          <w:sz w:val="24"/>
          <w:szCs w:val="24"/>
        </w:rPr>
        <w:t>vyjádření a rozvoje</w:t>
      </w:r>
      <w:r w:rsidR="65FE852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svého</w:t>
      </w:r>
      <w:r w:rsidR="77A9F12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vnitřního já</w:t>
      </w:r>
      <w:r w:rsidR="39C77CF6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7EB570B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>U respondentů došlo ke zlepšení se</w:t>
      </w:r>
      <w:r w:rsidR="0DEF0016" w:rsidRPr="3E43DE45">
        <w:rPr>
          <w:rFonts w:ascii="Century Schoolbook" w:eastAsia="Century Schoolbook" w:hAnsi="Century Schoolbook" w:cs="Century Schoolbook"/>
          <w:sz w:val="24"/>
          <w:szCs w:val="24"/>
        </w:rPr>
        <w:t>bedůvěr</w:t>
      </w:r>
      <w:r w:rsidR="31826E33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</w:t>
      </w:r>
      <w:r w:rsidR="5BCCD43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5BCCD430" w:rsidRPr="3E43DE45">
        <w:rPr>
          <w:rFonts w:ascii="Century Schoolbook" w:eastAsia="Century Schoolbook" w:hAnsi="Century Schoolbook" w:cs="Century Schoolbook"/>
          <w:sz w:val="24"/>
          <w:szCs w:val="24"/>
        </w:rPr>
        <w:t>seberespek</w:t>
      </w:r>
      <w:r w:rsidR="73E05CF8" w:rsidRPr="3E43DE45">
        <w:rPr>
          <w:rFonts w:ascii="Century Schoolbook" w:eastAsia="Century Schoolbook" w:hAnsi="Century Schoolbook" w:cs="Century Schoolbook"/>
          <w:sz w:val="24"/>
          <w:szCs w:val="24"/>
        </w:rPr>
        <w:t>tu</w:t>
      </w:r>
      <w:proofErr w:type="spellEnd"/>
      <w:r w:rsidR="73E05CF8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D064F8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 prohloubení </w:t>
      </w:r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porozumění a vyjádření emocí, zvýšení asertivního jednání při </w:t>
      </w:r>
      <w:r w:rsidR="45AE870B" w:rsidRPr="3E43DE45">
        <w:rPr>
          <w:rFonts w:ascii="Century Schoolbook" w:eastAsia="Century Schoolbook" w:hAnsi="Century Schoolbook" w:cs="Century Schoolbook"/>
          <w:sz w:val="24"/>
          <w:szCs w:val="24"/>
        </w:rPr>
        <w:t>sdělování e</w:t>
      </w:r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mocí, zvýšení </w:t>
      </w:r>
      <w:r w:rsidR="0F6DA652" w:rsidRPr="3E43DE45">
        <w:rPr>
          <w:rFonts w:ascii="Century Schoolbook" w:eastAsia="Century Schoolbook" w:hAnsi="Century Schoolbook" w:cs="Century Schoolbook"/>
          <w:sz w:val="24"/>
          <w:szCs w:val="24"/>
        </w:rPr>
        <w:t>sebeřízení</w:t>
      </w:r>
      <w:r w:rsidR="5FD01D2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 </w:t>
      </w:r>
      <w:proofErr w:type="spellStart"/>
      <w:r w:rsidR="0A598235" w:rsidRPr="3E43DE45">
        <w:rPr>
          <w:rFonts w:ascii="Century Schoolbook" w:eastAsia="Century Schoolbook" w:hAnsi="Century Schoolbook" w:cs="Century Schoolbook"/>
          <w:sz w:val="24"/>
          <w:szCs w:val="24"/>
        </w:rPr>
        <w:t>se</w:t>
      </w:r>
      <w:r w:rsidR="3D825716" w:rsidRPr="3E43DE45">
        <w:rPr>
          <w:rFonts w:ascii="Century Schoolbook" w:eastAsia="Century Schoolbook" w:hAnsi="Century Schoolbook" w:cs="Century Schoolbook"/>
          <w:sz w:val="24"/>
          <w:szCs w:val="24"/>
        </w:rPr>
        <w:t>beregulvané</w:t>
      </w:r>
      <w:r w:rsidR="37D71D3B" w:rsidRPr="3E43DE45">
        <w:rPr>
          <w:rFonts w:ascii="Century Schoolbook" w:eastAsia="Century Schoolbook" w:hAnsi="Century Schoolbook" w:cs="Century Schoolbook"/>
          <w:sz w:val="24"/>
          <w:szCs w:val="24"/>
        </w:rPr>
        <w:t>ho</w:t>
      </w:r>
      <w:proofErr w:type="spellEnd"/>
      <w:r w:rsidR="3D8257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myšlení a jednání</w:t>
      </w:r>
      <w:r w:rsidR="405E9D2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zlepšení por</w:t>
      </w:r>
      <w:r w:rsidR="58989D4F" w:rsidRPr="3E43DE45">
        <w:rPr>
          <w:rFonts w:ascii="Century Schoolbook" w:eastAsia="Century Schoolbook" w:hAnsi="Century Schoolbook" w:cs="Century Schoolbook"/>
          <w:sz w:val="24"/>
          <w:szCs w:val="24"/>
        </w:rPr>
        <w:t>o</w:t>
      </w:r>
      <w:r w:rsidR="405E9D2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zumění při dosažení </w:t>
      </w:r>
      <w:r w:rsidR="12103B3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seberealizace. </w:t>
      </w:r>
      <w:proofErr w:type="spellStart"/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</w:t>
      </w:r>
      <w:r w:rsidR="084E7AE0" w:rsidRPr="3E43DE45">
        <w:rPr>
          <w:rFonts w:ascii="Century Schoolbook" w:eastAsia="Century Schoolbook" w:hAnsi="Century Schoolbook" w:cs="Century Schoolbook"/>
          <w:sz w:val="24"/>
          <w:szCs w:val="24"/>
        </w:rPr>
        <w:t>9</w:t>
      </w:r>
      <w:r w:rsidR="5F0C7BE8" w:rsidRPr="3E43DE45">
        <w:rPr>
          <w:rFonts w:ascii="Century Schoolbook" w:eastAsia="Century Schoolbook" w:hAnsi="Century Schoolbook" w:cs="Century Schoolbook"/>
          <w:sz w:val="24"/>
          <w:szCs w:val="24"/>
        </w:rPr>
        <w:t>, str. 158</w:t>
      </w:r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</w:t>
      </w:r>
      <w:r w:rsidR="00AFF5D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také </w:t>
      </w:r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>uvádí, že v jeho výzkumu vedoucí pracovní</w:t>
      </w:r>
      <w:r w:rsidR="2A6C162A" w:rsidRPr="3E43DE45">
        <w:rPr>
          <w:rFonts w:ascii="Century Schoolbook" w:eastAsia="Century Schoolbook" w:hAnsi="Century Schoolbook" w:cs="Century Schoolbook"/>
          <w:sz w:val="24"/>
          <w:szCs w:val="24"/>
        </w:rPr>
        <w:t>ci</w:t>
      </w:r>
      <w:r w:rsidR="53C048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často pocítili posun ve zvýšení sebedůvěry.</w:t>
      </w:r>
    </w:p>
    <w:p w14:paraId="52AC39CE" w14:textId="58F0E9DB" w:rsidR="076B926B" w:rsidRDefault="03527818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 souvislosti s intrapersonálními dovednostmi uvádí </w:t>
      </w:r>
      <w:proofErr w:type="spellStart"/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Siew</w:t>
      </w:r>
      <w:proofErr w:type="spellEnd"/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Jones (2018</w:t>
      </w:r>
      <w:r w:rsidR="170F333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0B860232" w:rsidRPr="3E43DE45">
        <w:rPr>
          <w:rFonts w:ascii="Century Schoolbook" w:eastAsia="Century Schoolbook" w:hAnsi="Century Schoolbook" w:cs="Century Schoolbook"/>
          <w:sz w:val="24"/>
          <w:szCs w:val="24"/>
        </w:rPr>
        <w:t>730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možnost využití metod koučinku a také specificky GROW modelu v situaci při rozvoji </w:t>
      </w:r>
      <w:r w:rsidR="60AED8C1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schopnosti řešení intrapersonálních (vnitřních) konfliktů</w:t>
      </w:r>
      <w:r w:rsidR="0C8B8D5B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7D16640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GROW model byl v tomto kontextu využit při </w:t>
      </w:r>
      <w:r w:rsidR="7162ADD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trénování </w:t>
      </w:r>
      <w:r w:rsidR="7162ADD2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p</w:t>
      </w:r>
      <w:r w:rsidR="60AED8C1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řístupu zaměřeného na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0AED8C1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výsledek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outcome-focused</w:t>
      </w:r>
      <w:proofErr w:type="spellEnd"/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approach</w:t>
      </w:r>
      <w:proofErr w:type="spellEnd"/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09215557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CFE1B11" w:rsidRPr="3E43DE45">
        <w:rPr>
          <w:rFonts w:ascii="Century Schoolbook" w:eastAsia="Century Schoolbook" w:hAnsi="Century Schoolbook" w:cs="Century Schoolbook"/>
          <w:sz w:val="24"/>
          <w:szCs w:val="24"/>
        </w:rPr>
        <w:t>U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kázal</w:t>
      </w:r>
      <w:r w:rsidR="3EF197AE" w:rsidRPr="3E43DE45">
        <w:rPr>
          <w:rFonts w:ascii="Century Schoolbook" w:eastAsia="Century Schoolbook" w:hAnsi="Century Schoolbook" w:cs="Century Schoolbook"/>
          <w:sz w:val="24"/>
          <w:szCs w:val="24"/>
        </w:rPr>
        <w:t>o se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, že účastníci byli schopni změnit způsob, kter</w:t>
      </w:r>
      <w:r w:rsidR="11CFC190" w:rsidRPr="3E43DE45">
        <w:rPr>
          <w:rFonts w:ascii="Century Schoolbook" w:eastAsia="Century Schoolbook" w:hAnsi="Century Schoolbook" w:cs="Century Schoolbook"/>
          <w:sz w:val="24"/>
          <w:szCs w:val="24"/>
        </w:rPr>
        <w:t>ý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m řeší konflikty</w:t>
      </w:r>
      <w:r w:rsidR="4181289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</w:t>
      </w:r>
      <w:r w:rsidR="2139CDF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došlo k tomu, že 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preferovali kompromis před snahou o vítězství v konfliktu. Studie potvrzuje</w:t>
      </w:r>
      <w:r w:rsidR="3C8EC4FD" w:rsidRPr="3E43DE45">
        <w:rPr>
          <w:rFonts w:ascii="Century Schoolbook" w:eastAsia="Century Schoolbook" w:hAnsi="Century Schoolbook" w:cs="Century Schoolbook"/>
          <w:sz w:val="24"/>
          <w:szCs w:val="24"/>
        </w:rPr>
        <w:t>, že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komunikační dovednosti na </w:t>
      </w:r>
      <w:r w:rsidR="00690E74" w:rsidRPr="3E43DE45">
        <w:rPr>
          <w:rFonts w:ascii="Century Schoolbook" w:eastAsia="Century Schoolbook" w:hAnsi="Century Schoolbook" w:cs="Century Schoolbook"/>
          <w:sz w:val="24"/>
          <w:szCs w:val="24"/>
        </w:rPr>
        <w:t>dobré úrovni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kvalitní vyjednávací schopnosti jsou klíčové při řešení konfliktů. Ty</w:t>
      </w:r>
      <w:r w:rsidR="46D1442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to schopnosti a </w:t>
      </w:r>
      <w:r w:rsidR="60AED8C1" w:rsidRPr="3E43DE45">
        <w:rPr>
          <w:rFonts w:ascii="Century Schoolbook" w:eastAsia="Century Schoolbook" w:hAnsi="Century Schoolbook" w:cs="Century Schoolbook"/>
          <w:sz w:val="24"/>
          <w:szCs w:val="24"/>
        </w:rPr>
        <w:t>dovednosti je možné rozvíjet pomocí GROW modelu</w:t>
      </w:r>
      <w:r w:rsidR="69508335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7A5E4A6C" w14:textId="4A869425" w:rsidR="76332E4E" w:rsidRDefault="626F488A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Další dovednosti, které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(2017</w:t>
      </w:r>
      <w:r w:rsidR="6AD874CA" w:rsidRPr="3E43DE45">
        <w:rPr>
          <w:rFonts w:ascii="Century Schoolbook" w:eastAsia="Century Schoolbook" w:hAnsi="Century Schoolbook" w:cs="Century Schoolbook"/>
          <w:sz w:val="24"/>
          <w:szCs w:val="24"/>
        </w:rPr>
        <w:t>, str. 11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 zmiňují</w:t>
      </w:r>
      <w:r w:rsidR="01960A54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jsou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i</w:t>
      </w:r>
      <w:r w:rsidR="76332E4E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nterpersonální dovednosti</w:t>
      </w:r>
      <w:r w:rsidR="76332E4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(empatie a interpersonální vztahy)</w:t>
      </w:r>
      <w:r w:rsidR="27CC66A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</w:t>
      </w:r>
      <w:r w:rsidR="76332E4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mohou být definovány jako</w:t>
      </w:r>
      <w:r w:rsidR="748EDC7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AAAA9B4" w:rsidRPr="3E43DE45">
        <w:rPr>
          <w:rFonts w:ascii="Century Schoolbook" w:eastAsia="Century Schoolbook" w:hAnsi="Century Schoolbook" w:cs="Century Schoolbook"/>
          <w:sz w:val="24"/>
          <w:szCs w:val="24"/>
        </w:rPr>
        <w:t>schopnost empatie a mezilidského chování</w:t>
      </w:r>
      <w:r w:rsidR="76332E4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2C1969CB" w:rsidRPr="3E43DE45">
        <w:rPr>
          <w:rFonts w:ascii="Century Schoolbook" w:eastAsia="Century Schoolbook" w:hAnsi="Century Schoolbook" w:cs="Century Schoolbook"/>
          <w:sz w:val="24"/>
          <w:szCs w:val="24"/>
        </w:rPr>
        <w:t>Respondenti vykázali zlepšení v</w:t>
      </w:r>
      <w:r w:rsidR="3DC693E9" w:rsidRPr="3E43DE45">
        <w:rPr>
          <w:rFonts w:ascii="Century Schoolbook" w:eastAsia="Century Schoolbook" w:hAnsi="Century Schoolbook" w:cs="Century Schoolbook"/>
          <w:sz w:val="24"/>
          <w:szCs w:val="24"/>
        </w:rPr>
        <w:t>e snaze o</w:t>
      </w:r>
      <w:r w:rsidR="2C1969C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porozumění pocitům ostatních</w:t>
      </w:r>
      <w:r w:rsidR="2B208A01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2C1969C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vyzdvih</w:t>
      </w:r>
      <w:r w:rsidR="1306AB04" w:rsidRPr="3E43DE45">
        <w:rPr>
          <w:rFonts w:ascii="Century Schoolbook" w:eastAsia="Century Schoolbook" w:hAnsi="Century Schoolbook" w:cs="Century Schoolbook"/>
          <w:sz w:val="24"/>
          <w:szCs w:val="24"/>
        </w:rPr>
        <w:t>ovali</w:t>
      </w:r>
      <w:r w:rsidR="2C1969C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naslouchací dovednosti,</w:t>
      </w:r>
      <w:r w:rsidR="78A14E0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C1969C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dále zlepšení </w:t>
      </w:r>
      <w:r w:rsidR="1F4C3D03" w:rsidRPr="3E43DE45">
        <w:rPr>
          <w:rFonts w:ascii="Century Schoolbook" w:eastAsia="Century Schoolbook" w:hAnsi="Century Schoolbook" w:cs="Century Schoolbook"/>
          <w:sz w:val="24"/>
          <w:szCs w:val="24"/>
        </w:rPr>
        <w:t>vztahu</w:t>
      </w:r>
      <w:r w:rsidR="6EEF2D4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mezi l</w:t>
      </w:r>
      <w:r w:rsidR="18C0B70A" w:rsidRPr="3E43DE45">
        <w:rPr>
          <w:rFonts w:ascii="Century Schoolbook" w:eastAsia="Century Schoolbook" w:hAnsi="Century Schoolbook" w:cs="Century Schoolbook"/>
          <w:sz w:val="24"/>
          <w:szCs w:val="24"/>
        </w:rPr>
        <w:t>ídrem</w:t>
      </w:r>
      <w:r w:rsidR="6EEF2D4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týmem,</w:t>
      </w:r>
      <w:r w:rsidR="2186985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angažovanost</w:t>
      </w:r>
      <w:r w:rsidR="084222B0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04536C3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84222B0" w:rsidRPr="3E43DE45">
        <w:rPr>
          <w:rFonts w:ascii="Century Schoolbook" w:eastAsia="Century Schoolbook" w:hAnsi="Century Schoolbook" w:cs="Century Schoolbook"/>
          <w:sz w:val="24"/>
          <w:szCs w:val="24"/>
        </w:rPr>
        <w:t>otevřenost k názorům ostatních a také ochot</w:t>
      </w:r>
      <w:r w:rsidR="42055AB4" w:rsidRPr="3E43DE45">
        <w:rPr>
          <w:rFonts w:ascii="Century Schoolbook" w:eastAsia="Century Schoolbook" w:hAnsi="Century Schoolbook" w:cs="Century Schoolbook"/>
          <w:sz w:val="24"/>
          <w:szCs w:val="24"/>
        </w:rPr>
        <w:t>u</w:t>
      </w:r>
      <w:r w:rsidR="084222B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</w:t>
      </w:r>
      <w:r w:rsidR="42CC55D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poskytnutí zpětné vazby</w:t>
      </w:r>
      <w:r w:rsidR="084222B0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3A8F18F9" w14:textId="4E07E40C" w:rsidR="70BF92B6" w:rsidRDefault="70BF92B6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6329FB57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Řízení stresu</w:t>
      </w:r>
      <w:r w:rsidR="0414C025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(stress management)</w:t>
      </w:r>
      <w:r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(tolerance vůči stresu a kontrolování impulsů) reflektuje zvýšenou schopnost čelit stresorům bez ztr</w:t>
      </w:r>
      <w:r w:rsidR="5C94F185" w:rsidRPr="6329FB57">
        <w:rPr>
          <w:rFonts w:ascii="Century Schoolbook" w:eastAsia="Century Schoolbook" w:hAnsi="Century Schoolbook" w:cs="Century Schoolbook"/>
          <w:sz w:val="24"/>
          <w:szCs w:val="24"/>
        </w:rPr>
        <w:t>á</w:t>
      </w:r>
      <w:r w:rsidRPr="6329FB57">
        <w:rPr>
          <w:rFonts w:ascii="Century Schoolbook" w:eastAsia="Century Schoolbook" w:hAnsi="Century Schoolbook" w:cs="Century Schoolbook"/>
          <w:sz w:val="24"/>
          <w:szCs w:val="24"/>
        </w:rPr>
        <w:t>ty kontrol</w:t>
      </w:r>
      <w:r w:rsidR="5E2FD3F1" w:rsidRPr="6329FB57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Pr="6329FB57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Respondenti projevili zlepšen</w:t>
      </w:r>
      <w:r w:rsidR="4000EE71" w:rsidRPr="6329FB57">
        <w:rPr>
          <w:rFonts w:ascii="Century Schoolbook" w:eastAsia="Century Schoolbook" w:hAnsi="Century Schoolbook" w:cs="Century Schoolbook"/>
          <w:sz w:val="24"/>
          <w:szCs w:val="24"/>
        </w:rPr>
        <w:t>í v oblasti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porozumění a kapacit</w:t>
      </w:r>
      <w:r w:rsidR="25F3F470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y 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t>vyrovná</w:t>
      </w:r>
      <w:r w:rsidR="18C40FD7" w:rsidRPr="6329FB57">
        <w:rPr>
          <w:rFonts w:ascii="Century Schoolbook" w:eastAsia="Century Schoolbook" w:hAnsi="Century Schoolbook" w:cs="Century Schoolbook"/>
          <w:sz w:val="24"/>
          <w:szCs w:val="24"/>
        </w:rPr>
        <w:t>vat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se se 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>stresem, lepší</w:t>
      </w:r>
      <w:r w:rsidR="2E411064" w:rsidRPr="6329FB57">
        <w:rPr>
          <w:rFonts w:ascii="Century Schoolbook" w:eastAsia="Century Schoolbook" w:hAnsi="Century Schoolbook" w:cs="Century Schoolbook"/>
          <w:sz w:val="24"/>
          <w:szCs w:val="24"/>
        </w:rPr>
        <w:t>ho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zvládání při kolísání emocí a hlubší</w:t>
      </w:r>
      <w:r w:rsidR="300EC362" w:rsidRPr="6329FB57">
        <w:rPr>
          <w:rFonts w:ascii="Century Schoolbook" w:eastAsia="Century Schoolbook" w:hAnsi="Century Schoolbook" w:cs="Century Schoolbook"/>
          <w:sz w:val="24"/>
          <w:szCs w:val="24"/>
        </w:rPr>
        <w:t>ho</w:t>
      </w:r>
      <w:r w:rsidR="4BD67157" w:rsidRPr="6329FB57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A96DCDD" w:rsidRPr="6329FB57">
        <w:rPr>
          <w:rFonts w:ascii="Century Schoolbook" w:eastAsia="Century Schoolbook" w:hAnsi="Century Schoolbook" w:cs="Century Schoolbook"/>
          <w:sz w:val="24"/>
          <w:szCs w:val="24"/>
        </w:rPr>
        <w:t>povědomí o spo</w:t>
      </w:r>
      <w:r w:rsidR="06BB5DF7" w:rsidRPr="6329FB57">
        <w:rPr>
          <w:rFonts w:ascii="Century Schoolbook" w:eastAsia="Century Schoolbook" w:hAnsi="Century Schoolbook" w:cs="Century Schoolbook"/>
          <w:sz w:val="24"/>
          <w:szCs w:val="24"/>
        </w:rPr>
        <w:t>u</w:t>
      </w:r>
      <w:r w:rsidR="3A96DCDD" w:rsidRPr="6329FB57">
        <w:rPr>
          <w:rFonts w:ascii="Century Schoolbook" w:eastAsia="Century Schoolbook" w:hAnsi="Century Schoolbook" w:cs="Century Schoolbook"/>
          <w:sz w:val="24"/>
          <w:szCs w:val="24"/>
        </w:rPr>
        <w:t>štěcích impulsech.</w:t>
      </w:r>
    </w:p>
    <w:p w14:paraId="0EEAB0CC" w14:textId="1B591BE9" w:rsidR="02588E10" w:rsidRDefault="0F31CE43" w:rsidP="499C8A8F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Přizpůsobivost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0999F4B7" w:rsidRPr="3E43DE45">
        <w:rPr>
          <w:rFonts w:ascii="Century Schoolbook" w:eastAsia="Century Schoolbook" w:hAnsi="Century Schoolbook" w:cs="Century Schoolbook"/>
          <w:sz w:val="24"/>
          <w:szCs w:val="24"/>
        </w:rPr>
        <w:t>(flexibilita a řešení problémů)</w:t>
      </w:r>
      <w:r w:rsidR="2F900FC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je definována jako schopnost vypořádat se s požadavky okolí</w:t>
      </w:r>
      <w:r w:rsidR="7B832F0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tím, že </w:t>
      </w:r>
      <w:r w:rsidR="680887F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jedinec </w:t>
      </w:r>
      <w:r w:rsidR="7B832F0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bude schopen se realisticky přiblížit situaci a </w:t>
      </w:r>
      <w:r w:rsidR="043ADC8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postavit se </w:t>
      </w:r>
      <w:r w:rsidR="7B832F01" w:rsidRPr="3E43DE45">
        <w:rPr>
          <w:rFonts w:ascii="Century Schoolbook" w:eastAsia="Century Schoolbook" w:hAnsi="Century Schoolbook" w:cs="Century Schoolbook"/>
          <w:sz w:val="24"/>
          <w:szCs w:val="24"/>
        </w:rPr>
        <w:t>problémovým situac</w:t>
      </w:r>
      <w:r w:rsidR="66C4DCF2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="7B832F0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m. </w:t>
      </w:r>
      <w:r w:rsidR="6033D3BA" w:rsidRPr="3E43DE45">
        <w:rPr>
          <w:rFonts w:ascii="Century Schoolbook" w:eastAsia="Century Schoolbook" w:hAnsi="Century Schoolbook" w:cs="Century Schoolbook"/>
          <w:sz w:val="24"/>
          <w:szCs w:val="24"/>
        </w:rPr>
        <w:t>Respondenti</w:t>
      </w:r>
      <w:r w:rsidR="7714C45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 studii </w:t>
      </w:r>
      <w:proofErr w:type="spellStart"/>
      <w:r w:rsidR="7714C45F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7714C45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7714C45F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7714C45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(2017</w:t>
      </w:r>
      <w:r w:rsidR="125B6140" w:rsidRPr="3E43DE45">
        <w:rPr>
          <w:rFonts w:ascii="Century Schoolbook" w:eastAsia="Century Schoolbook" w:hAnsi="Century Schoolbook" w:cs="Century Schoolbook"/>
          <w:sz w:val="24"/>
          <w:szCs w:val="24"/>
        </w:rPr>
        <w:t>, str. 11</w:t>
      </w:r>
      <w:r w:rsidR="7714C45F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6033D3B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vykázali schopnost</w:t>
      </w:r>
      <w:r w:rsidR="72D0703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regulovat své emoce, myšlenky a chování v reakci na měnící se situaci a podmínky spolu s lepší </w:t>
      </w:r>
      <w:r w:rsidR="5FC7800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schopností definovat a </w:t>
      </w:r>
      <w:r w:rsidR="5775202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následně </w:t>
      </w:r>
      <w:r w:rsidR="5FC78001" w:rsidRPr="3E43DE45">
        <w:rPr>
          <w:rFonts w:ascii="Century Schoolbook" w:eastAsia="Century Schoolbook" w:hAnsi="Century Schoolbook" w:cs="Century Schoolbook"/>
          <w:sz w:val="24"/>
          <w:szCs w:val="24"/>
        </w:rPr>
        <w:t>řešit problémy.</w:t>
      </w:r>
      <w:r w:rsidR="248F7E8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To je v souladu s výsledky výzkumu od </w:t>
      </w:r>
      <w:proofErr w:type="spellStart"/>
      <w:r w:rsidR="248F7E8F" w:rsidRPr="3E43DE45">
        <w:rPr>
          <w:rFonts w:ascii="Century Schoolbook" w:eastAsia="Century Schoolbook" w:hAnsi="Century Schoolbook" w:cs="Century Schoolbook"/>
          <w:sz w:val="24"/>
          <w:szCs w:val="24"/>
        </w:rPr>
        <w:t>Netolicky</w:t>
      </w:r>
      <w:proofErr w:type="spellEnd"/>
      <w:r w:rsidR="248F7E8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(2016</w:t>
      </w:r>
      <w:r w:rsidR="136C672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500F1468" w:rsidRPr="3E43DE45">
        <w:rPr>
          <w:rFonts w:ascii="Century Schoolbook" w:eastAsia="Century Schoolbook" w:hAnsi="Century Schoolbook" w:cs="Century Schoolbook"/>
          <w:sz w:val="24"/>
          <w:szCs w:val="24"/>
        </w:rPr>
        <w:t>73</w:t>
      </w:r>
      <w:r w:rsidR="248F7E8F" w:rsidRPr="3E43DE45">
        <w:rPr>
          <w:rFonts w:ascii="Century Schoolbook" w:eastAsia="Century Schoolbook" w:hAnsi="Century Schoolbook" w:cs="Century Schoolbook"/>
          <w:sz w:val="24"/>
          <w:szCs w:val="24"/>
        </w:rPr>
        <w:t>), který podotýká</w:t>
      </w:r>
      <w:r w:rsidR="0450B9D2" w:rsidRPr="3E43DE45">
        <w:rPr>
          <w:rFonts w:ascii="Century Schoolbook" w:eastAsia="Century Schoolbook" w:hAnsi="Century Schoolbook" w:cs="Century Schoolbook"/>
          <w:sz w:val="24"/>
          <w:szCs w:val="24"/>
        </w:rPr>
        <w:t>, že zvyšování samostatnosti koučovaného a jeho schopností řešení problémů je dosahován</w:t>
      </w:r>
      <w:r w:rsidR="3404A7DA" w:rsidRPr="3E43DE45">
        <w:rPr>
          <w:rFonts w:ascii="Century Schoolbook" w:eastAsia="Century Schoolbook" w:hAnsi="Century Schoolbook" w:cs="Century Schoolbook"/>
          <w:sz w:val="24"/>
          <w:szCs w:val="24"/>
        </w:rPr>
        <w:t>o pomocí situace, kdy koučovaný může přemýšlet sám za sebe a přijít k řešení samostatně.</w:t>
      </w:r>
      <w:r w:rsidR="0450B9D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177CD82" w:rsidRPr="3E43DE45">
        <w:rPr>
          <w:rFonts w:ascii="Century Schoolbook" w:eastAsia="Century Schoolbook" w:hAnsi="Century Schoolbook" w:cs="Century Schoolbook"/>
          <w:sz w:val="24"/>
          <w:szCs w:val="24"/>
        </w:rPr>
        <w:t>Je totiž toho názoru, že lidi se nejvíc učí a rostou, pokud mají prostor samostatně přemýšlet.</w:t>
      </w:r>
    </w:p>
    <w:p w14:paraId="43CE3AA6" w14:textId="20A55DBA" w:rsidR="6C2F38CE" w:rsidRDefault="0BCC3ECD" w:rsidP="5655F21E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Celková nálada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(optimismus a štěstí) reflektuje individuální schopnost užívat si života a obecnou úroveň spokojenosti. Respondenti v této souvislosti uvedli zlepšení úrovně v tom být motivovan</w:t>
      </w:r>
      <w:r w:rsidR="1E2929B7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, pozitivní, šťastn</w:t>
      </w:r>
      <w:r w:rsidR="5567A5C3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vděčn</w:t>
      </w:r>
      <w:r w:rsidR="733482E0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také vyšší schopnost zapojení se s ostatními.</w:t>
      </w:r>
    </w:p>
    <w:p w14:paraId="45852C78" w14:textId="22004F38" w:rsidR="6C2F38CE" w:rsidRDefault="6C2F38CE" w:rsidP="594DC1AE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</w:t>
      </w:r>
      <w:r w:rsidR="3FF65AD6" w:rsidRPr="3E43DE45">
        <w:rPr>
          <w:rFonts w:ascii="Century Schoolbook" w:eastAsia="Century Schoolbook" w:hAnsi="Century Schoolbook" w:cs="Century Schoolbook"/>
          <w:sz w:val="24"/>
          <w:szCs w:val="24"/>
        </w:rPr>
        <w:t>9</w:t>
      </w:r>
      <w:r w:rsidR="6850EBE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5B56DB28" w:rsidRPr="3E43DE45">
        <w:rPr>
          <w:rFonts w:ascii="Century Schoolbook" w:eastAsia="Century Schoolbook" w:hAnsi="Century Schoolbook" w:cs="Century Schoolbook"/>
          <w:sz w:val="24"/>
          <w:szCs w:val="24"/>
        </w:rPr>
        <w:t>158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</w:t>
      </w:r>
      <w:proofErr w:type="gramStart"/>
      <w:r w:rsidR="4F789C27" w:rsidRPr="3E43DE45">
        <w:rPr>
          <w:rFonts w:ascii="Century Schoolbook" w:eastAsia="Century Schoolbook" w:hAnsi="Century Schoolbook" w:cs="Century Schoolbook"/>
          <w:sz w:val="24"/>
          <w:szCs w:val="24"/>
        </w:rPr>
        <w:t>popisují</w:t>
      </w:r>
      <w:proofErr w:type="gramEnd"/>
      <w:r w:rsidR="4F789C2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jak vliv koučov</w:t>
      </w:r>
      <w:r w:rsidR="6DF42613" w:rsidRPr="3E43DE45">
        <w:rPr>
          <w:rFonts w:ascii="Century Schoolbook" w:eastAsia="Century Schoolbook" w:hAnsi="Century Schoolbook" w:cs="Century Schoolbook"/>
          <w:sz w:val="24"/>
          <w:szCs w:val="24"/>
        </w:rPr>
        <w:t>acího programu</w:t>
      </w:r>
      <w:r w:rsidR="4F789C2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 schopnosti </w:t>
      </w:r>
      <w:r w:rsidR="671739BD" w:rsidRPr="3E43DE45">
        <w:rPr>
          <w:rFonts w:ascii="Century Schoolbook" w:eastAsia="Century Schoolbook" w:hAnsi="Century Schoolbook" w:cs="Century Schoolbook"/>
          <w:sz w:val="24"/>
          <w:szCs w:val="24"/>
        </w:rPr>
        <w:t>vedoucích pracovníků</w:t>
      </w:r>
      <w:r w:rsidR="4F789C2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organizace, tak i na organizaci jako celek. U </w:t>
      </w:r>
      <w:r w:rsidR="48A2E02F" w:rsidRPr="3E43DE45">
        <w:rPr>
          <w:rFonts w:ascii="Century Schoolbook" w:eastAsia="Century Schoolbook" w:hAnsi="Century Schoolbook" w:cs="Century Schoolbook"/>
          <w:sz w:val="24"/>
          <w:szCs w:val="24"/>
        </w:rPr>
        <w:t>vedoucích pracovníků</w:t>
      </w:r>
      <w:r w:rsidR="4F789C2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se zlepšení projevilo nej</w:t>
      </w:r>
      <w:r w:rsidR="0E1D815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více v oblasti </w:t>
      </w:r>
      <w:r w:rsidR="0E1D8159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aktivního naslouchání</w:t>
      </w:r>
      <w:r w:rsidR="23CCB27D" w:rsidRPr="3E43DE45">
        <w:rPr>
          <w:rFonts w:ascii="Century Schoolbook" w:eastAsia="Century Schoolbook" w:hAnsi="Century Schoolbook" w:cs="Century Schoolbook"/>
          <w:sz w:val="24"/>
          <w:szCs w:val="24"/>
        </w:rPr>
        <w:t>, které přispělo k zefektivnění komunikace,</w:t>
      </w:r>
      <w:r w:rsidR="0E1D815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pokládání otázek</w:t>
      </w:r>
      <w:r w:rsidR="486A483A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>Milner</w:t>
      </w:r>
      <w:proofErr w:type="spellEnd"/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 (201</w:t>
      </w:r>
      <w:r w:rsidR="20636E68" w:rsidRPr="3E43DE45">
        <w:rPr>
          <w:rFonts w:ascii="Century Schoolbook" w:eastAsia="Century Schoolbook" w:hAnsi="Century Schoolbook" w:cs="Century Schoolbook"/>
          <w:sz w:val="24"/>
          <w:szCs w:val="24"/>
        </w:rPr>
        <w:t>8</w:t>
      </w:r>
      <w:r w:rsidR="2F481A1D" w:rsidRPr="3E43DE45">
        <w:rPr>
          <w:rFonts w:ascii="Century Schoolbook" w:eastAsia="Century Schoolbook" w:hAnsi="Century Schoolbook" w:cs="Century Schoolbook"/>
          <w:sz w:val="24"/>
          <w:szCs w:val="24"/>
        </w:rPr>
        <w:t>, str. 196</w:t>
      </w:r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4255E02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tyto </w:t>
      </w:r>
      <w:r w:rsidR="785AFB2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komunikační </w:t>
      </w:r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dovednosti také považují za jedny z </w:t>
      </w:r>
      <w:r w:rsidR="3BA4A127" w:rsidRPr="3E43DE45">
        <w:rPr>
          <w:rFonts w:ascii="Century Schoolbook" w:eastAsia="Century Schoolbook" w:hAnsi="Century Schoolbook" w:cs="Century Schoolbook"/>
          <w:sz w:val="24"/>
          <w:szCs w:val="24"/>
        </w:rPr>
        <w:t>nejdůležitějších</w:t>
      </w:r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="08A7C42B" w:rsidRPr="3E43DE45">
        <w:rPr>
          <w:rFonts w:ascii="Century Schoolbook" w:eastAsia="Century Schoolbook" w:hAnsi="Century Schoolbook" w:cs="Century Schoolbook"/>
          <w:sz w:val="24"/>
          <w:szCs w:val="24"/>
        </w:rPr>
        <w:t>zmiňují také zlepšení scho</w:t>
      </w:r>
      <w:r w:rsidR="2DF65139" w:rsidRPr="3E43DE45">
        <w:rPr>
          <w:rFonts w:ascii="Century Schoolbook" w:eastAsia="Century Schoolbook" w:hAnsi="Century Schoolbook" w:cs="Century Schoolbook"/>
          <w:sz w:val="24"/>
          <w:szCs w:val="24"/>
        </w:rPr>
        <w:t>p</w:t>
      </w:r>
      <w:r w:rsidR="08A7C42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nosti poskytovat konstruktivní </w:t>
      </w:r>
      <w:r w:rsidR="6EB3A893" w:rsidRPr="3E43DE45">
        <w:rPr>
          <w:rFonts w:ascii="Century Schoolbook" w:eastAsia="Century Schoolbook" w:hAnsi="Century Schoolbook" w:cs="Century Schoolbook"/>
          <w:sz w:val="24"/>
          <w:szCs w:val="24"/>
        </w:rPr>
        <w:t>zpětnou vazbu</w:t>
      </w:r>
      <w:r w:rsidR="08A7C42B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541276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F5E501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Tu ve své práci zmiňují také </w:t>
      </w:r>
      <w:proofErr w:type="spellStart"/>
      <w:r w:rsidR="3F5E5019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3F5E501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3F5E5019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3F5E501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(2017, str.</w:t>
      </w:r>
      <w:r w:rsidR="42018A6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11</w:t>
      </w:r>
      <w:r w:rsidR="3F5E5019" w:rsidRPr="3E43DE45">
        <w:rPr>
          <w:rFonts w:ascii="Century Schoolbook" w:eastAsia="Century Schoolbook" w:hAnsi="Century Schoolbook" w:cs="Century Schoolbook"/>
          <w:sz w:val="24"/>
          <w:szCs w:val="24"/>
        </w:rPr>
        <w:t>), st</w:t>
      </w:r>
      <w:r w:rsidR="25175916" w:rsidRPr="3E43DE45">
        <w:rPr>
          <w:rFonts w:ascii="Century Schoolbook" w:eastAsia="Century Schoolbook" w:hAnsi="Century Schoolbook" w:cs="Century Schoolbook"/>
          <w:sz w:val="24"/>
          <w:szCs w:val="24"/>
        </w:rPr>
        <w:t>ejně tak jako o</w:t>
      </w:r>
      <w:r w:rsidR="7C42FE64" w:rsidRPr="3E43DE45">
        <w:rPr>
          <w:rFonts w:ascii="Century Schoolbook" w:eastAsia="Century Schoolbook" w:hAnsi="Century Schoolbook" w:cs="Century Schoolbook"/>
          <w:sz w:val="24"/>
          <w:szCs w:val="24"/>
        </w:rPr>
        <w:t>blast aktivního naslouchání</w:t>
      </w:r>
      <w:r w:rsidR="1705AD73" w:rsidRPr="3E43DE45">
        <w:rPr>
          <w:rFonts w:ascii="Century Schoolbook" w:eastAsia="Century Schoolbook" w:hAnsi="Century Schoolbook" w:cs="Century Schoolbook"/>
          <w:sz w:val="24"/>
          <w:szCs w:val="24"/>
        </w:rPr>
        <w:t>, ke které</w:t>
      </w:r>
      <w:r w:rsidR="46D1227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01A77795"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="01A7779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 (2015,</w:t>
      </w:r>
      <w:r w:rsidR="533B430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str. </w:t>
      </w:r>
      <w:r w:rsidR="6D05384C" w:rsidRPr="3E43DE45">
        <w:rPr>
          <w:rFonts w:ascii="Century Schoolbook" w:eastAsia="Century Schoolbook" w:hAnsi="Century Schoolbook" w:cs="Century Schoolbook"/>
          <w:sz w:val="24"/>
          <w:szCs w:val="24"/>
        </w:rPr>
        <w:t>666</w:t>
      </w:r>
      <w:r w:rsidR="533B430D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0E1D815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701AE1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doplňují, že vedoucí pracovníci jsou spíše v pozici, ze které </w:t>
      </w:r>
      <w:r w:rsidR="48597B2E" w:rsidRPr="3E43DE45">
        <w:rPr>
          <w:rFonts w:ascii="Century Schoolbook" w:eastAsia="Century Schoolbook" w:hAnsi="Century Schoolbook" w:cs="Century Schoolbook"/>
          <w:sz w:val="24"/>
          <w:szCs w:val="24"/>
        </w:rPr>
        <w:t>říkají podřízeným, co mají dělat. Proto je pro ně dovednost aktivního naslouchání výzvou.</w:t>
      </w:r>
    </w:p>
    <w:p w14:paraId="32C41BDB" w14:textId="30DD21EB" w:rsidR="01291152" w:rsidRDefault="48597B2E" w:rsidP="5655F21E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Dále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</w:t>
      </w:r>
      <w:r w:rsidR="4127351E" w:rsidRPr="3E43DE45">
        <w:rPr>
          <w:rFonts w:ascii="Century Schoolbook" w:eastAsia="Century Schoolbook" w:hAnsi="Century Schoolbook" w:cs="Century Schoolbook"/>
          <w:sz w:val="24"/>
          <w:szCs w:val="24"/>
        </w:rPr>
        <w:t>9</w:t>
      </w:r>
      <w:r w:rsidR="213B2547" w:rsidRPr="3E43DE45">
        <w:rPr>
          <w:rFonts w:ascii="Century Schoolbook" w:eastAsia="Century Schoolbook" w:hAnsi="Century Schoolbook" w:cs="Century Schoolbook"/>
          <w:sz w:val="24"/>
          <w:szCs w:val="24"/>
        </w:rPr>
        <w:t>, str. 161</w:t>
      </w:r>
      <w:r w:rsidR="7C67F3A5" w:rsidRPr="3E43DE45">
        <w:rPr>
          <w:rFonts w:ascii="Century Schoolbook" w:eastAsia="Century Schoolbook" w:hAnsi="Century Schoolbook" w:cs="Century Schoolbook"/>
          <w:sz w:val="24"/>
          <w:szCs w:val="24"/>
        </w:rPr>
        <w:t>, 162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) uvádí, že v</w:t>
      </w:r>
      <w:r w:rsidR="1BAC5822" w:rsidRPr="3E43DE45">
        <w:rPr>
          <w:rFonts w:ascii="Century Schoolbook" w:eastAsia="Century Schoolbook" w:hAnsi="Century Schoolbook" w:cs="Century Schoolbook"/>
          <w:sz w:val="24"/>
          <w:szCs w:val="24"/>
        </w:rPr>
        <w:t>edoucí pracovníci</w:t>
      </w:r>
      <w:r w:rsidR="73D68A5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také zaznamenali zlepšení v oblasti efektivnějšího </w:t>
      </w:r>
      <w:r w:rsidR="73D68A55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řešení problémů</w:t>
      </w:r>
      <w:r w:rsidR="41BD2086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 xml:space="preserve"> </w:t>
      </w:r>
      <w:r w:rsidR="73D68A5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na pracovišti. Čas, který strávili s ostatními kolegy </w:t>
      </w:r>
      <w:r w:rsidR="1D74553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během programu, mohl také přispět ke zlepšení vztahů na pracovišti, </w:t>
      </w:r>
      <w:r w:rsidR="0EA680A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 vylepšení </w:t>
      </w:r>
      <w:r w:rsidR="1D745533" w:rsidRPr="3E43DE45">
        <w:rPr>
          <w:rFonts w:ascii="Century Schoolbook" w:eastAsia="Century Schoolbook" w:hAnsi="Century Schoolbook" w:cs="Century Schoolbook"/>
          <w:sz w:val="24"/>
          <w:szCs w:val="24"/>
        </w:rPr>
        <w:t>komunikace a jejich porozu</w:t>
      </w:r>
      <w:r w:rsidR="6862350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mění vzhledem k celé organizaci. </w:t>
      </w:r>
      <w:r w:rsidR="20A083D8" w:rsidRPr="3E43DE45">
        <w:rPr>
          <w:rFonts w:ascii="Century Schoolbook" w:eastAsia="Century Schoolbook" w:hAnsi="Century Schoolbook" w:cs="Century Schoolbook"/>
          <w:sz w:val="24"/>
          <w:szCs w:val="24"/>
        </w:rPr>
        <w:t>Další přínos, který je v souvislosti s koučovacím programe</w:t>
      </w:r>
      <w:r w:rsidR="6B8E63AF" w:rsidRPr="3E43DE45">
        <w:rPr>
          <w:rFonts w:ascii="Century Schoolbook" w:eastAsia="Century Schoolbook" w:hAnsi="Century Schoolbook" w:cs="Century Schoolbook"/>
          <w:sz w:val="24"/>
          <w:szCs w:val="24"/>
        </w:rPr>
        <w:t>m</w:t>
      </w:r>
      <w:r w:rsidR="20A083D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zmíněn, je zlepšení vztahu mezi jednotlivými odděleními napříč organizací</w:t>
      </w:r>
      <w:r w:rsidR="27B7335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 čím se </w:t>
      </w:r>
      <w:r w:rsidR="6C3E7CC6" w:rsidRPr="3E43DE45">
        <w:rPr>
          <w:rFonts w:ascii="Century Schoolbook" w:eastAsia="Century Schoolbook" w:hAnsi="Century Schoolbook" w:cs="Century Schoolbook"/>
          <w:sz w:val="24"/>
          <w:szCs w:val="24"/>
        </w:rPr>
        <w:t>ztotožňují</w:t>
      </w:r>
      <w:r w:rsidR="27B7335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také </w:t>
      </w:r>
      <w:proofErr w:type="spellStart"/>
      <w:r w:rsidR="27B73353"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="27B7335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 (2015, str. 6</w:t>
      </w:r>
      <w:r w:rsidR="72F7D59C" w:rsidRPr="3E43DE45">
        <w:rPr>
          <w:rFonts w:ascii="Century Schoolbook" w:eastAsia="Century Schoolbook" w:hAnsi="Century Schoolbook" w:cs="Century Schoolbook"/>
          <w:sz w:val="24"/>
          <w:szCs w:val="24"/>
        </w:rPr>
        <w:t>68)</w:t>
      </w:r>
      <w:r w:rsidR="40F89BFE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012400B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</w:p>
    <w:p w14:paraId="6A0D5D58" w14:textId="097172AB" w:rsidR="01291152" w:rsidRDefault="0C8DFD47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Studie od </w:t>
      </w:r>
      <w:proofErr w:type="spellStart"/>
      <w:r w:rsidR="56EF45EF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Peláez</w:t>
      </w:r>
      <w:proofErr w:type="spellEnd"/>
      <w:r w:rsidR="56EF45EF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 xml:space="preserve"> </w:t>
      </w:r>
      <w:proofErr w:type="spellStart"/>
      <w:r w:rsidR="56EF45EF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Zuberbuhler</w:t>
      </w:r>
      <w:proofErr w:type="spellEnd"/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 (2020</w:t>
      </w:r>
      <w:r w:rsidR="267039A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6DF8DC93" w:rsidRPr="3E43DE45">
        <w:rPr>
          <w:rFonts w:ascii="Century Schoolbook" w:eastAsia="Century Schoolbook" w:hAnsi="Century Schoolbook" w:cs="Century Schoolbook"/>
          <w:sz w:val="24"/>
          <w:szCs w:val="24"/>
        </w:rPr>
        <w:t>16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>) také zkoumal</w:t>
      </w:r>
      <w:r w:rsidR="098586DF" w:rsidRPr="3E43DE45">
        <w:rPr>
          <w:rFonts w:ascii="Century Schoolbook" w:eastAsia="Century Schoolbook" w:hAnsi="Century Schoolbook" w:cs="Century Schoolbook"/>
          <w:sz w:val="24"/>
          <w:szCs w:val="24"/>
        </w:rPr>
        <w:t>a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vliv koučovacího programu na vůdcovské dovednosti vedoucích pracovníků organizace. Z výsledků výzkumu vyplývá, že zúčastnění vrcholoví a střední manažeři si po absolvovaní programu zlepšili nejen komunikační schopnosti prostřednictvím efektivnějšího naslouchání a pokládání otázek</w:t>
      </w:r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54D4939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>jak tomu bylo i v případě výše zmíněných studií (</w:t>
      </w:r>
      <w:proofErr w:type="spellStart"/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>, 201</w:t>
      </w:r>
      <w:r w:rsidR="35C9350F" w:rsidRPr="3E43DE45">
        <w:rPr>
          <w:rFonts w:ascii="Century Schoolbook" w:eastAsia="Century Schoolbook" w:hAnsi="Century Schoolbook" w:cs="Century Schoolbook"/>
          <w:sz w:val="24"/>
          <w:szCs w:val="24"/>
        </w:rPr>
        <w:t>9</w:t>
      </w:r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; </w:t>
      </w:r>
      <w:proofErr w:type="spellStart"/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="1037E0B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Farkašová, 2015)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ale i schopnosti rozpoznat a rozvíjet silné stránky svých podřízených, řídit pokrok a poskytovat podporu při plánovaní a stanovovaní cílů. Výzkum také naznačuje, že podpora koučovacích 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>dovedností</w:t>
      </w:r>
      <w:r w:rsidR="1F6CC9D6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jako</w:t>
      </w:r>
      <w:r w:rsidR="0F15495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jsou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například smysluplná a pozitivní zpětná vazba, komunikační schopnosti nebo</w:t>
      </w:r>
      <w:r w:rsidR="41026B3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vybudování</w:t>
      </w:r>
      <w:r w:rsidR="48A4B80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komfortního 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>prostředí, pomáhá vedoucím pracovníkům zvýšit jejich hladinu energie, optimismu a oddanost</w:t>
      </w:r>
      <w:r w:rsidR="2E6716A1" w:rsidRPr="3E43DE45">
        <w:rPr>
          <w:rFonts w:ascii="Century Schoolbook" w:eastAsia="Century Schoolbook" w:hAnsi="Century Schoolbook" w:cs="Century Schoolbook"/>
          <w:sz w:val="24"/>
          <w:szCs w:val="24"/>
        </w:rPr>
        <w:t>i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práci</w:t>
      </w:r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jak </w:t>
      </w:r>
      <w:r w:rsidR="534E7A9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již </w:t>
      </w:r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>naznač</w:t>
      </w:r>
      <w:r w:rsidR="20DD3869" w:rsidRPr="3E43DE45">
        <w:rPr>
          <w:rFonts w:ascii="Century Schoolbook" w:eastAsia="Century Schoolbook" w:hAnsi="Century Schoolbook" w:cs="Century Schoolbook"/>
          <w:sz w:val="24"/>
          <w:szCs w:val="24"/>
        </w:rPr>
        <w:t>ovali</w:t>
      </w:r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 výsledky studie </w:t>
      </w:r>
      <w:proofErr w:type="spellStart"/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33F456B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(2017)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Takto vytvořené pracovní prostředí podporuje </w:t>
      </w:r>
      <w:r w:rsidR="1FBB4316"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osobnostní růst</w:t>
      </w:r>
      <w:r w:rsidR="1FBB431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vede k vyššímu pracovnímu nasazení zaměstnanců, kteří jsou potom s větší pravděpodobností víc efektivní a vynakládají více úsilí na své zadané úlohy.</w:t>
      </w:r>
      <w:r w:rsidR="0345404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="2B630BB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Rekalde</w:t>
      </w:r>
      <w:proofErr w:type="spellEnd"/>
      <w:r w:rsidR="2B630BB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et al. (2015</w:t>
      </w:r>
      <w:r w:rsidR="112494DD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str. </w:t>
      </w:r>
      <w:r w:rsidR="44DF1816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1678</w:t>
      </w:r>
      <w:r w:rsidR="2B630BBB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), </w:t>
      </w:r>
      <w:proofErr w:type="spellStart"/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Duminică</w:t>
      </w:r>
      <w:proofErr w:type="spellEnd"/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(2019</w:t>
      </w:r>
      <w:r w:rsidR="55EA6FEE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str. </w:t>
      </w:r>
      <w:r w:rsidR="3EFCB3D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1</w:t>
      </w:r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) a </w:t>
      </w:r>
      <w:proofErr w:type="spellStart"/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Utrilla</w:t>
      </w:r>
      <w:proofErr w:type="spellEnd"/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 </w:t>
      </w:r>
      <w:proofErr w:type="spellStart"/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Torraleja</w:t>
      </w:r>
      <w:proofErr w:type="spellEnd"/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(201</w:t>
      </w:r>
      <w:r w:rsidR="373228E3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3</w:t>
      </w:r>
      <w:r w:rsidR="435F21D9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str. </w:t>
      </w:r>
      <w:r w:rsidR="64C660DE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398</w:t>
      </w:r>
      <w:r w:rsidR="4DEDB0E5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) taktéž doporučují využití koučovacího procesu (resp. GROW modelu) jako způsobu dosáhnutí osobnostního růstu vedoucího pracovníka.</w:t>
      </w:r>
      <w:r w:rsidR="7E10679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0345404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Koučovaný si p</w:t>
      </w:r>
      <w:r w:rsidR="62D675C8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rostřednictvím koučovacího procesu</w:t>
      </w:r>
      <w:r w:rsidR="0345404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může zlepšit své schopnosti identifikace nových příležitostí</w:t>
      </w:r>
      <w:r w:rsidR="7B1DD32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</w:t>
      </w:r>
      <w:r w:rsidR="0345404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</w:t>
      </w:r>
      <w:r w:rsidR="5A7C1AC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výsledkem také může být</w:t>
      </w:r>
      <w:r w:rsidR="0345404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35068CF3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jeho </w:t>
      </w:r>
      <w:r w:rsidR="03454047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proaktivnější přístup při rozhodování.</w:t>
      </w:r>
      <w:r w:rsidR="0FD5E9C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</w:p>
    <w:p w14:paraId="290C01B7" w14:textId="0B76E19A" w:rsidR="7B2E6911" w:rsidRDefault="01291152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Aas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(2017</w:t>
      </w:r>
      <w:r w:rsidR="5D0744D0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6B02DDA8" w:rsidRPr="3E43DE45">
        <w:rPr>
          <w:rFonts w:ascii="Century Schoolbook" w:eastAsia="Century Schoolbook" w:hAnsi="Century Schoolbook" w:cs="Century Schoolbook"/>
          <w:sz w:val="24"/>
          <w:szCs w:val="24"/>
        </w:rPr>
        <w:t>448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) zmiňuje využití GROW modelu jako jednoho z kroků při zlepšování </w:t>
      </w:r>
      <w:r w:rsidRPr="3E43DE45">
        <w:rPr>
          <w:rFonts w:ascii="Century Schoolbook" w:eastAsia="Century Schoolbook" w:hAnsi="Century Schoolbook" w:cs="Century Schoolbook"/>
          <w:b/>
          <w:bCs/>
          <w:sz w:val="24"/>
          <w:szCs w:val="24"/>
        </w:rPr>
        <w:t>leadershipu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 organizaci. Spolu s dalšími nástroji může pomoct k lepší zpětné vazbě a tím k identifikaci kroků, které je potřeba udělat na dosažení cíle, v tomhle případě teda ke zlepšení vnímaní konkrétního vedoucího pracovníka v organizaci a k identifikaci oblastí, ve kterých může vylepšovat svůj styl vedení.</w:t>
      </w:r>
    </w:p>
    <w:p w14:paraId="2B559EED" w14:textId="20C87921" w:rsidR="00ED7079" w:rsidRPr="00381F11" w:rsidRDefault="297DFBAB" w:rsidP="00381F11">
      <w:pPr>
        <w:pStyle w:val="Listenabsatz"/>
        <w:numPr>
          <w:ilvl w:val="0"/>
          <w:numId w:val="11"/>
        </w:numPr>
        <w:rPr>
          <w:rFonts w:ascii="Century Schoolbook" w:eastAsia="Century Schoolbook" w:hAnsi="Century Schoolbook" w:cs="Century Schoolbook"/>
          <w:b/>
          <w:bCs/>
          <w:sz w:val="24"/>
          <w:szCs w:val="24"/>
        </w:rPr>
      </w:pPr>
      <w:commentRangeStart w:id="15"/>
      <w:proofErr w:type="gramStart"/>
      <w:r w:rsidRPr="00381F11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>Diskuze</w:t>
      </w:r>
      <w:commentRangeEnd w:id="15"/>
      <w:proofErr w:type="gramEnd"/>
      <w:r w:rsidR="008635F9">
        <w:rPr>
          <w:rStyle w:val="Kommentarzeichen"/>
        </w:rPr>
        <w:commentReference w:id="15"/>
      </w:r>
    </w:p>
    <w:p w14:paraId="279A9577" w14:textId="35E7E35A" w:rsidR="66DEC0CA" w:rsidRDefault="66DEC0CA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Naš</w:t>
      </w:r>
      <w:r w:rsidR="7A99E794" w:rsidRPr="3E43DE45">
        <w:rPr>
          <w:rFonts w:ascii="Century Schoolbook" w:eastAsia="Century Schoolbook" w:hAnsi="Century Schoolbook" w:cs="Century Schoolbook"/>
          <w:sz w:val="24"/>
          <w:szCs w:val="24"/>
        </w:rPr>
        <w:t>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m cílem bylo zodpovědět</w:t>
      </w:r>
      <w:r w:rsidR="2676A0C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zvolenou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výzkumnou otázku </w:t>
      </w:r>
      <w:r w:rsidR="447C31AC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„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Jaké dovednosti rozvíjí vedoucí pracovníci pomocí metody GROW?</w:t>
      </w:r>
      <w:r w:rsidR="4CA2081F"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“</w:t>
      </w:r>
      <w:r w:rsidR="4CA2081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Nejdříve bylo nutno zmapovat teoretická východiska zaměřena postupně na koučink a vzdělávání vedoucích pracovníků. Tato témata byla klíčová pro následn</w:t>
      </w:r>
      <w:r w:rsidR="1C3D23A0" w:rsidRPr="3E43DE45">
        <w:rPr>
          <w:rFonts w:ascii="Century Schoolbook" w:eastAsia="Century Schoolbook" w:hAnsi="Century Schoolbook" w:cs="Century Schoolbook"/>
          <w:sz w:val="24"/>
          <w:szCs w:val="24"/>
        </w:rPr>
        <w:t>é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vymezení GROW modelu jako nástroje pro koučink a zjištění na jaké dovednosti má jeho aplikace vliv s potenciálem rozvoje.</w:t>
      </w:r>
      <w:r w:rsidR="673F5D8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Naším záměrem bylo se dozvědět v obecné rovině jaké dovednosti se mohou rozvíjet, a poté jsem se zaměřili přímo na jednotlivé dovednosti.</w:t>
      </w:r>
    </w:p>
    <w:p w14:paraId="40EB6179" w14:textId="02401A2E" w:rsidR="6FBB6DE9" w:rsidRDefault="1380F6A3" w:rsidP="3E43DE45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Z našich zjištění vyplývá, že dovednosti, které se nejčastěji rozvíjí pomocí GROW modelu a pomocí koučinku</w:t>
      </w:r>
      <w:r w:rsidR="4317703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jsou velice podobné, v mnoha případech dokonce totožné. Dovednosti, které se dle naš</w:t>
      </w:r>
      <w:r w:rsidR="6A9A5CA7" w:rsidRPr="3E43DE45">
        <w:rPr>
          <w:rFonts w:ascii="Century Schoolbook" w:eastAsia="Century Schoolbook" w:hAnsi="Century Schoolbook" w:cs="Century Schoolbook"/>
          <w:sz w:val="24"/>
          <w:szCs w:val="24"/>
        </w:rPr>
        <w:t>í literární rešerše rozvíjí pomocí GROW modelu i pomocí koučinku jsou</w:t>
      </w:r>
      <w:r w:rsidR="6F2B0A0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386BFA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hlavně </w:t>
      </w:r>
      <w:r w:rsidR="529330D6" w:rsidRPr="3E43DE45">
        <w:rPr>
          <w:rFonts w:ascii="Century Schoolbook" w:eastAsia="Century Schoolbook" w:hAnsi="Century Schoolbook" w:cs="Century Schoolbook"/>
          <w:sz w:val="24"/>
          <w:szCs w:val="24"/>
        </w:rPr>
        <w:t>komunikační dovednosti</w:t>
      </w:r>
      <w:r w:rsidR="69A8033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(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Farkašová, 2015;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Siew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Jones, 2018;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Milner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al., 2018;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2019;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2017;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Peláez</w:t>
      </w:r>
      <w:proofErr w:type="spellEnd"/>
      <w:r w:rsidR="4F475314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 xml:space="preserve">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Zuberbuhler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al., 2020; </w:t>
      </w:r>
      <w:proofErr w:type="spellStart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Netolicky</w:t>
      </w:r>
      <w:proofErr w:type="spellEnd"/>
      <w:r w:rsidR="4F475314" w:rsidRPr="3E43DE45">
        <w:rPr>
          <w:rFonts w:ascii="Century Schoolbook" w:eastAsia="Century Schoolbook" w:hAnsi="Century Schoolbook" w:cs="Century Schoolbook"/>
          <w:sz w:val="24"/>
          <w:szCs w:val="24"/>
        </w:rPr>
        <w:t>, 2016)</w:t>
      </w:r>
      <w:r w:rsidR="5E67523E" w:rsidRPr="3E43DE45">
        <w:rPr>
          <w:rFonts w:ascii="Century Schoolbook" w:eastAsia="Century Schoolbook" w:hAnsi="Century Schoolbook" w:cs="Century Schoolbook"/>
          <w:sz w:val="24"/>
          <w:szCs w:val="24"/>
        </w:rPr>
        <w:t>, dále pak i</w:t>
      </w:r>
      <w:r w:rsidR="154B253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nterpersonální dovednosti, </w:t>
      </w:r>
      <w:r w:rsidR="243C1C62" w:rsidRPr="3E43DE45">
        <w:rPr>
          <w:rFonts w:ascii="Century Schoolbook" w:eastAsia="Century Schoolbook" w:hAnsi="Century Schoolbook" w:cs="Century Schoolbook"/>
          <w:sz w:val="24"/>
          <w:szCs w:val="24"/>
        </w:rPr>
        <w:t>jako například</w:t>
      </w:r>
      <w:r w:rsidR="1210BD7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43C1C62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4BB6C90C" w:rsidRPr="3E43DE45">
        <w:rPr>
          <w:rFonts w:ascii="Century Schoolbook" w:eastAsia="Century Schoolbook" w:hAnsi="Century Schoolbook" w:cs="Century Schoolbook"/>
          <w:sz w:val="24"/>
          <w:szCs w:val="24"/>
        </w:rPr>
        <w:t>mpatie</w:t>
      </w:r>
      <w:r w:rsidR="0FAA45AC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4BB6C90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845DDA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ty </w:t>
      </w:r>
      <w:r w:rsidR="00626056" w:rsidRPr="3E43DE45">
        <w:rPr>
          <w:rFonts w:ascii="Century Schoolbook" w:eastAsia="Century Schoolbook" w:hAnsi="Century Schoolbook" w:cs="Century Schoolbook"/>
          <w:sz w:val="24"/>
          <w:szCs w:val="24"/>
        </w:rPr>
        <w:t>na</w:t>
      </w:r>
      <w:r w:rsidR="4BB6C90C" w:rsidRPr="3E43DE45">
        <w:rPr>
          <w:rFonts w:ascii="Century Schoolbook" w:eastAsia="Century Schoolbook" w:hAnsi="Century Schoolbook" w:cs="Century Schoolbook"/>
          <w:sz w:val="24"/>
          <w:szCs w:val="24"/>
        </w:rPr>
        <w:t>pomáh</w:t>
      </w:r>
      <w:r w:rsidR="55825CCE" w:rsidRPr="3E43DE45">
        <w:rPr>
          <w:rFonts w:ascii="Century Schoolbook" w:eastAsia="Century Schoolbook" w:hAnsi="Century Schoolbook" w:cs="Century Schoolbook"/>
          <w:sz w:val="24"/>
          <w:szCs w:val="24"/>
        </w:rPr>
        <w:t>ají</w:t>
      </w:r>
      <w:r w:rsidR="1DB73A7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řešení </w:t>
      </w:r>
      <w:r w:rsidR="4C2B45BF" w:rsidRPr="3E43DE45">
        <w:rPr>
          <w:rFonts w:ascii="Century Schoolbook" w:eastAsia="Century Schoolbook" w:hAnsi="Century Schoolbook" w:cs="Century Schoolbook"/>
          <w:sz w:val="24"/>
          <w:szCs w:val="24"/>
        </w:rPr>
        <w:t>konfliktů</w:t>
      </w:r>
      <w:r w:rsidR="1070938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pomáhají zlepšovat mezilidské vztahy</w:t>
      </w:r>
      <w:r w:rsidR="4AC2749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4AC27494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4AC2749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4AC27494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4AC27494" w:rsidRPr="3E43DE45">
        <w:rPr>
          <w:rFonts w:ascii="Century Schoolbook" w:eastAsia="Century Schoolbook" w:hAnsi="Century Schoolbook" w:cs="Century Schoolbook"/>
          <w:sz w:val="24"/>
          <w:szCs w:val="24"/>
        </w:rPr>
        <w:t>, 2017)</w:t>
      </w:r>
      <w:r w:rsidR="1DB73A7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</w:t>
      </w:r>
      <w:r w:rsidR="06B0F99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intrapersonální dovednosti, jako je asertivita</w:t>
      </w:r>
      <w:r w:rsidR="77C9C676" w:rsidRPr="3E43DE45">
        <w:rPr>
          <w:rFonts w:ascii="Century Schoolbook" w:eastAsia="Century Schoolbook" w:hAnsi="Century Schoolbook" w:cs="Century Schoolbook"/>
          <w:sz w:val="24"/>
          <w:szCs w:val="24"/>
        </w:rPr>
        <w:t>, sebeúcta</w:t>
      </w:r>
      <w:r w:rsidR="3F623F07" w:rsidRPr="3E43DE45">
        <w:rPr>
          <w:rFonts w:ascii="Century Schoolbook" w:eastAsia="Century Schoolbook" w:hAnsi="Century Schoolbook" w:cs="Century Schoolbook"/>
          <w:sz w:val="24"/>
          <w:szCs w:val="24"/>
        </w:rPr>
        <w:t>, sebevědomí</w:t>
      </w:r>
      <w:r w:rsidR="77C9C67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="636533B5" w:rsidRPr="3E43DE45">
        <w:rPr>
          <w:rFonts w:ascii="Century Schoolbook" w:eastAsia="Century Schoolbook" w:hAnsi="Century Schoolbook" w:cs="Century Schoolbook"/>
          <w:sz w:val="24"/>
          <w:szCs w:val="24"/>
        </w:rPr>
        <w:t>seberealizace</w:t>
      </w:r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(Allen a </w:t>
      </w:r>
      <w:proofErr w:type="spellStart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>Fry</w:t>
      </w:r>
      <w:proofErr w:type="spellEnd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2019; </w:t>
      </w:r>
      <w:proofErr w:type="spellStart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2017; </w:t>
      </w:r>
      <w:proofErr w:type="spellStart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="2A14E72D" w:rsidRPr="3E43DE45">
        <w:rPr>
          <w:rFonts w:ascii="Century Schoolbook" w:eastAsia="Century Schoolbook" w:hAnsi="Century Schoolbook" w:cs="Century Schoolbook"/>
          <w:sz w:val="24"/>
          <w:szCs w:val="24"/>
        </w:rPr>
        <w:t>, 2019)</w:t>
      </w:r>
      <w:r w:rsidR="06B0F99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2617F17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ty </w:t>
      </w:r>
      <w:r w:rsidR="06B0F99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zase pomáhají </w:t>
      </w:r>
      <w:r w:rsidR="7D290399" w:rsidRPr="3E43DE45">
        <w:rPr>
          <w:rFonts w:ascii="Century Schoolbook" w:eastAsia="Century Schoolbook" w:hAnsi="Century Schoolbook" w:cs="Century Schoolbook"/>
          <w:sz w:val="24"/>
          <w:szCs w:val="24"/>
        </w:rPr>
        <w:t>osobnímu r</w:t>
      </w:r>
      <w:r w:rsidR="00D8595E" w:rsidRPr="3E43DE45">
        <w:rPr>
          <w:rFonts w:ascii="Century Schoolbook" w:eastAsia="Century Schoolbook" w:hAnsi="Century Schoolbook" w:cs="Century Schoolbook"/>
          <w:sz w:val="24"/>
          <w:szCs w:val="24"/>
        </w:rPr>
        <w:t>ozvoji</w:t>
      </w:r>
      <w:r w:rsidR="7D29039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vedoucího pracovníka</w:t>
      </w:r>
      <w:r w:rsidR="70834A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70834A6A" w:rsidRPr="3E43DE45">
        <w:rPr>
          <w:rFonts w:ascii="Century Schoolbook" w:eastAsia="Century Schoolbook" w:hAnsi="Century Schoolbook" w:cs="Century Schoolbook"/>
          <w:sz w:val="24"/>
          <w:szCs w:val="24"/>
        </w:rPr>
        <w:t>Rekalde</w:t>
      </w:r>
      <w:proofErr w:type="spellEnd"/>
      <w:r w:rsidR="70834A6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al., 2015; </w:t>
      </w:r>
      <w:proofErr w:type="spellStart"/>
      <w:r w:rsidR="70834A6A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Duminică</w:t>
      </w:r>
      <w:proofErr w:type="spellEnd"/>
      <w:r w:rsidR="0384F58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="70834A6A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2019</w:t>
      </w:r>
      <w:r w:rsidR="086C70A8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; </w:t>
      </w:r>
      <w:proofErr w:type="spellStart"/>
      <w:r w:rsidR="70834A6A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Utrilla</w:t>
      </w:r>
      <w:proofErr w:type="spellEnd"/>
      <w:r w:rsidR="70834A6A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 </w:t>
      </w:r>
      <w:proofErr w:type="spellStart"/>
      <w:r w:rsidR="70834A6A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Torraleja</w:t>
      </w:r>
      <w:proofErr w:type="spellEnd"/>
      <w:r w:rsidR="4394C200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="70834A6A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2013</w:t>
      </w:r>
      <w:r w:rsidR="1E9DDF3D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)</w:t>
      </w:r>
      <w:r w:rsidR="7D290399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5C67FCE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Samotné koučovací dovednosti získané za pomoci koučinku nebo za použití GROW modelu lze pak využít i </w:t>
      </w:r>
      <w:r w:rsidR="3F3186C3" w:rsidRPr="3E43DE45">
        <w:rPr>
          <w:rFonts w:ascii="Century Schoolbook" w:eastAsia="Century Schoolbook" w:hAnsi="Century Schoolbook" w:cs="Century Schoolbook"/>
          <w:sz w:val="24"/>
          <w:szCs w:val="24"/>
        </w:rPr>
        <w:t>při vyjednávání s obchodními partnery</w:t>
      </w:r>
      <w:r w:rsidR="6F2062C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6F2062C2" w:rsidRPr="3E43DE45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="6F2062C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Farkašová, 2015)</w:t>
      </w:r>
      <w:r w:rsidR="3F3186C3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70194176" w14:textId="6397E49E" w:rsidR="6FBB6DE9" w:rsidRDefault="1E12E363" w:rsidP="5655F21E">
      <w:pPr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Všechny dovednosti, které se nám podařilo identifikovat jako získatelné pomocí koučinku nebo GROW modelu spadají dle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Katzova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(2009) roz</w:t>
      </w:r>
      <w:r w:rsidR="1E81AC0D" w:rsidRPr="3E43DE45">
        <w:rPr>
          <w:rFonts w:ascii="Century Schoolbook" w:eastAsia="Century Schoolbook" w:hAnsi="Century Schoolbook" w:cs="Century Schoolbook"/>
          <w:sz w:val="24"/>
          <w:szCs w:val="24"/>
        </w:rPr>
        <w:t>dělení do kategorie lidských dovedností.</w:t>
      </w:r>
    </w:p>
    <w:p w14:paraId="1A081F40" w14:textId="42AEB417" w:rsidR="1E81AC0D" w:rsidRDefault="1E81AC0D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(2009, str. 6) rozlišuje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technické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lidské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 xml:space="preserve">koncepční dovednosti. </w:t>
      </w:r>
    </w:p>
    <w:p w14:paraId="640AD1E1" w14:textId="0F5C6C93" w:rsidR="6FBB6DE9" w:rsidRDefault="74AFBE89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Technické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D14C853" w:rsidRPr="3E43DE45">
        <w:rPr>
          <w:rFonts w:ascii="Century Schoolbook" w:eastAsia="Century Schoolbook" w:hAnsi="Century Schoolbook" w:cs="Century Schoolbook"/>
          <w:sz w:val="24"/>
          <w:szCs w:val="24"/>
        </w:rPr>
        <w:t>chápe jako p</w:t>
      </w:r>
      <w:r w:rsidR="1E81AC0D" w:rsidRPr="3E43DE45">
        <w:rPr>
          <w:rFonts w:ascii="Century Schoolbook" w:eastAsia="Century Schoolbook" w:hAnsi="Century Schoolbook" w:cs="Century Schoolbook"/>
          <w:sz w:val="24"/>
          <w:szCs w:val="24"/>
        </w:rPr>
        <w:t>orozumění specifické aktivitě nebo metodě a použití nástrojů a techniky, týkajících se této aktivity. Jako příklad uvádí technické dovednosti chirurga, muzikanta, nebo i účetního</w:t>
      </w:r>
      <w:r w:rsidR="40899CA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40899CA1" w:rsidRPr="3E43DE45">
        <w:rPr>
          <w:rFonts w:ascii="Century Schoolbook" w:eastAsia="Century Schoolbook" w:hAnsi="Century Schoolbook" w:cs="Century Schoolbook"/>
          <w:sz w:val="24"/>
          <w:szCs w:val="24"/>
        </w:rPr>
        <w:t>Katz</w:t>
      </w:r>
      <w:proofErr w:type="spellEnd"/>
      <w:r w:rsidR="40899CA1" w:rsidRPr="3E43DE45">
        <w:rPr>
          <w:rFonts w:ascii="Century Schoolbook" w:eastAsia="Century Schoolbook" w:hAnsi="Century Schoolbook" w:cs="Century Schoolbook"/>
          <w:sz w:val="24"/>
          <w:szCs w:val="24"/>
        </w:rPr>
        <w:t>, 2009, str. 7)</w:t>
      </w:r>
      <w:r w:rsidR="1E81AC0D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011F0D5B" w14:textId="7DDA2F29" w:rsidR="6FBB6DE9" w:rsidRDefault="1E81AC0D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Na rozdíl technických dovedností, které se týkají práce s věcmi,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lidské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se týkají práce s lidmi.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(2009, str. 8) uvádí jako možný příklad schopnost pracovat efektivně v týmu. Člověk s dostatečnými lidskými dovednostmi taktéž dokáže jasně a srozumitelně vyjadřovat svoje názory a postoje a dokáže pracovat se svými pocity.</w:t>
      </w:r>
    </w:p>
    <w:p w14:paraId="23746C42" w14:textId="0C317534" w:rsidR="6FBB6DE9" w:rsidRDefault="1E81AC0D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Třetí kategorii dovedností jsou dle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(2009, str. 18)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konceptuální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. Jsou to dovednosti týkající se schopnosti vidět organizaci jako celek a porozumět vzájemnému fungování jejích jednotlivých částí. Porozumění způsobu, jakým jsou jednotlivé části organizace ovlivňovány různými faktory (či už politickými, ekonomickými, sociálními nebo veřejností) zlepšuje blahobyt celé organizace a je klíčové např. při sestavování strategického plánu organizace nebo stanovováni vize (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Northouse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, 2010, str. 42).</w:t>
      </w:r>
    </w:p>
    <w:p w14:paraId="7908A8CE" w14:textId="479CCE6E" w:rsidR="6FBB6DE9" w:rsidRDefault="1E81AC0D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Technické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nejsou zmíněny ani jedním autorem v souvislosti s jejich rozvojem pomocí koučinku nebo GROW modelu. Pro jejich rozvoj tedy v prostředí vzdělávání vedoucích pracovníků pravděpodobně existuje jiný, vhodnější model,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(2009, str. 8) zmiňuje on-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the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-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job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training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nebo programy odborného vzdělávání. Nenašli jsme zmínku ani o tom, že by se </w:t>
      </w:r>
      <w:r w:rsidR="3BBDABF3" w:rsidRPr="3E43DE45">
        <w:rPr>
          <w:rFonts w:ascii="Century Schoolbook" w:eastAsia="Century Schoolbook" w:hAnsi="Century Schoolbook" w:cs="Century Schoolbook"/>
          <w:sz w:val="24"/>
          <w:szCs w:val="24"/>
        </w:rPr>
        <w:t>koučink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nebo GROW model používal na rozvoj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konceptuálních dovedností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3E1436F7" w14:textId="215EDD28" w:rsidR="073DAB0D" w:rsidRDefault="3EF64332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del w:id="16" w:author="Microsoft Office-Benutzer" w:date="2021-01-06T13:01:00Z">
        <w:r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Dále nám přijde na místě zmínit limity</w:delText>
        </w:r>
        <w:r w:rsidR="72DFBF96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naší</w:delText>
        </w:r>
        <w:r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práce</w:delText>
        </w:r>
        <w:r w:rsidR="104C9CAC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.</w:delText>
        </w:r>
        <w:r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</w:delText>
        </w:r>
      </w:del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Hlavní </w:t>
      </w:r>
      <w:r w:rsidR="7138BF6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omezení </w:t>
      </w:r>
      <w:r w:rsidR="1281E1AC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bylo </w:t>
      </w:r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>nedostatečné</w:t>
      </w:r>
      <w:del w:id="17" w:author="Microsoft Office-Benutzer" w:date="2021-01-06T13:02:00Z">
        <w:r w:rsidR="1D36304D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m</w:delText>
        </w:r>
      </w:del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zaměření odborné publikace přímo na</w:t>
      </w:r>
      <w:r w:rsidR="53950BE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téma</w:t>
      </w:r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rozvoj</w:t>
      </w:r>
      <w:r w:rsidR="19EC85FF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dovedností vedoucích pracovníků spojených s GROW modelem. </w:t>
      </w:r>
      <w:r w:rsidR="1B63912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Větší množství </w:t>
      </w:r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publikací přináší odborná </w:t>
      </w:r>
      <w:r w:rsidR="1354703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literatura </w:t>
      </w:r>
      <w:r w:rsidR="1D36304D" w:rsidRPr="3E43DE45">
        <w:rPr>
          <w:rFonts w:ascii="Century Schoolbook" w:eastAsia="Century Schoolbook" w:hAnsi="Century Schoolbook" w:cs="Century Schoolbook"/>
          <w:sz w:val="24"/>
          <w:szCs w:val="24"/>
        </w:rPr>
        <w:t>věn</w:t>
      </w:r>
      <w:r w:rsidR="5BDB157E" w:rsidRPr="3E43DE45">
        <w:rPr>
          <w:rFonts w:ascii="Century Schoolbook" w:eastAsia="Century Schoolbook" w:hAnsi="Century Schoolbook" w:cs="Century Schoolbook"/>
          <w:sz w:val="24"/>
          <w:szCs w:val="24"/>
        </w:rPr>
        <w:t>ující se koučinku vedoucích pracovníků</w:t>
      </w:r>
      <w:r w:rsidR="388D45E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388D45EF" w:rsidRPr="3E43DE45">
        <w:rPr>
          <w:rFonts w:ascii="Century Schoolbook" w:eastAsia="Century Schoolbook" w:hAnsi="Century Schoolbook" w:cs="Century Schoolbook"/>
          <w:sz w:val="24"/>
          <w:szCs w:val="24"/>
        </w:rPr>
        <w:t>executive</w:t>
      </w:r>
      <w:proofErr w:type="spellEnd"/>
      <w:r w:rsidR="388D45E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388D45EF" w:rsidRPr="3E43DE45">
        <w:rPr>
          <w:rFonts w:ascii="Century Schoolbook" w:eastAsia="Century Schoolbook" w:hAnsi="Century Schoolbook" w:cs="Century Schoolbook"/>
          <w:sz w:val="24"/>
          <w:szCs w:val="24"/>
        </w:rPr>
        <w:t>coaching</w:t>
      </w:r>
      <w:proofErr w:type="spellEnd"/>
      <w:r w:rsidR="388D45EF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5BDB157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F111EDB" w:rsidRPr="3E43DE45">
        <w:rPr>
          <w:rFonts w:ascii="Century Schoolbook" w:eastAsia="Century Schoolbook" w:hAnsi="Century Schoolbook" w:cs="Century Schoolbook"/>
          <w:sz w:val="24"/>
          <w:szCs w:val="24"/>
        </w:rPr>
        <w:t>s cílem</w:t>
      </w:r>
      <w:r w:rsidR="5BDB157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rozvoj</w:t>
      </w:r>
      <w:r w:rsidR="13A1BCDC" w:rsidRPr="3E43DE45">
        <w:rPr>
          <w:rFonts w:ascii="Century Schoolbook" w:eastAsia="Century Schoolbook" w:hAnsi="Century Schoolbook" w:cs="Century Schoolbook"/>
          <w:sz w:val="24"/>
          <w:szCs w:val="24"/>
        </w:rPr>
        <w:t>e</w:t>
      </w:r>
      <w:r w:rsidR="5BDB157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jejich dovedností</w:t>
      </w:r>
      <w:r w:rsidR="3B957416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5BDB157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14AB4FE6" w:rsidRPr="3E43DE45">
        <w:rPr>
          <w:rFonts w:ascii="Century Schoolbook" w:eastAsia="Century Schoolbook" w:hAnsi="Century Schoolbook" w:cs="Century Schoolbook"/>
          <w:sz w:val="24"/>
          <w:szCs w:val="24"/>
        </w:rPr>
        <w:t>V této souvislosti</w:t>
      </w:r>
      <w:r w:rsidR="5BDB157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jsme zhodnotili, že pokud je GROW model nejčastější metodou využívanou v koučinku</w:t>
      </w:r>
      <w:r w:rsidR="38FE30D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6C33D544" w:rsidRPr="3E43DE45">
        <w:rPr>
          <w:rFonts w:ascii="Century Schoolbook" w:eastAsia="Century Schoolbook" w:hAnsi="Century Schoolbook" w:cs="Century Schoolbook"/>
          <w:sz w:val="24"/>
          <w:szCs w:val="24"/>
        </w:rPr>
        <w:t>mohou být</w:t>
      </w:r>
      <w:r w:rsidR="38FE30D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tyto dovednosti rozvíjeny pomocí GROW. </w:t>
      </w:r>
      <w:r w:rsidR="6CF85775" w:rsidRPr="3E43DE45">
        <w:rPr>
          <w:rFonts w:ascii="Century Schoolbook" w:eastAsia="Century Schoolbook" w:hAnsi="Century Schoolbook" w:cs="Century Schoolbook"/>
          <w:sz w:val="24"/>
          <w:szCs w:val="24"/>
        </w:rPr>
        <w:t>Další limit</w:t>
      </w:r>
      <w:r w:rsidR="720B4CC0" w:rsidRPr="3E43DE45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6CF8577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vidíme v použití</w:t>
      </w:r>
      <w:r w:rsidR="5A05A6C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CF8577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Web </w:t>
      </w:r>
      <w:proofErr w:type="spellStart"/>
      <w:r w:rsidR="6CF85775" w:rsidRPr="3E43DE45">
        <w:rPr>
          <w:rFonts w:ascii="Century Schoolbook" w:eastAsia="Century Schoolbook" w:hAnsi="Century Schoolbook" w:cs="Century Schoolbook"/>
          <w:sz w:val="24"/>
          <w:szCs w:val="24"/>
        </w:rPr>
        <w:t>of</w:t>
      </w:r>
      <w:proofErr w:type="spellEnd"/>
      <w:r w:rsidR="6CF8577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Science jako jediného zdroje </w:t>
      </w:r>
      <w:r w:rsidR="5894A7EC" w:rsidRPr="3E43DE45">
        <w:rPr>
          <w:rFonts w:ascii="Century Schoolbook" w:eastAsia="Century Schoolbook" w:hAnsi="Century Schoolbook" w:cs="Century Schoolbook"/>
          <w:sz w:val="24"/>
          <w:szCs w:val="24"/>
        </w:rPr>
        <w:t>zvole</w:t>
      </w:r>
      <w:r w:rsidR="6CF85775" w:rsidRPr="3E43DE45">
        <w:rPr>
          <w:rFonts w:ascii="Century Schoolbook" w:eastAsia="Century Schoolbook" w:hAnsi="Century Schoolbook" w:cs="Century Schoolbook"/>
          <w:sz w:val="24"/>
          <w:szCs w:val="24"/>
        </w:rPr>
        <w:t>ného pro výzkumnou část. Věříme, že pokud by byl okruh zdrojů výrazně rozšíře</w:t>
      </w:r>
      <w:r w:rsidR="6AD67051" w:rsidRPr="3E43DE45">
        <w:rPr>
          <w:rFonts w:ascii="Century Schoolbook" w:eastAsia="Century Schoolbook" w:hAnsi="Century Schoolbook" w:cs="Century Schoolbook"/>
          <w:sz w:val="24"/>
          <w:szCs w:val="24"/>
        </w:rPr>
        <w:t>n, došlo by k nalezení více zdrojů ve spojitosti s problematikou.</w:t>
      </w:r>
      <w:r w:rsidR="406F535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Částečným řešením bylo využití více vyhledávání.</w:t>
      </w:r>
    </w:p>
    <w:p w14:paraId="7ABB6574" w14:textId="10D296D2" w:rsidR="073DAB0D" w:rsidRDefault="073DAB0D" w:rsidP="246C58FA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 souvislosti s limity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koučinku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Rekalde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 (2015, str. 1680) zdůrazňují, že</w:t>
      </w:r>
      <w:r w:rsidR="4A7EBB7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metoda může být úspěšná pouze pokud u vedoucího pracovníka vzniká potřeba nebo motivace učit se nebo se rozvíjet a pracovat na sobě. </w:t>
      </w:r>
      <w:r w:rsidR="1D883366" w:rsidRPr="3E43DE45">
        <w:rPr>
          <w:rFonts w:ascii="Century Schoolbook" w:eastAsia="Century Schoolbook" w:hAnsi="Century Schoolbook" w:cs="Century Schoolbook"/>
          <w:sz w:val="24"/>
          <w:szCs w:val="24"/>
        </w:rPr>
        <w:t>Použití metody v případě chybějící vnitřní motivace</w:t>
      </w:r>
      <w:r w:rsidR="257C8A1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bez dostatečného vysvětlení důvodu a cíle používaní metody se </w:t>
      </w:r>
      <w:r w:rsidR="1DCFBAA6" w:rsidRPr="3E43DE45">
        <w:rPr>
          <w:rFonts w:ascii="Century Schoolbook" w:eastAsia="Century Schoolbook" w:hAnsi="Century Schoolbook" w:cs="Century Schoolbook"/>
          <w:sz w:val="24"/>
          <w:szCs w:val="24"/>
        </w:rPr>
        <w:t>vedoucí pracovníci</w:t>
      </w:r>
      <w:r w:rsidR="257C8A1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budou se soustředit pouze na </w:t>
      </w:r>
      <w:r w:rsidR="7F5B6117" w:rsidRPr="3E43DE45">
        <w:rPr>
          <w:rFonts w:ascii="Century Schoolbook" w:eastAsia="Century Schoolbook" w:hAnsi="Century Schoolbook" w:cs="Century Schoolbook"/>
          <w:sz w:val="24"/>
          <w:szCs w:val="24"/>
        </w:rPr>
        <w:t>s</w:t>
      </w:r>
      <w:r w:rsidR="257C8A17" w:rsidRPr="3E43DE45">
        <w:rPr>
          <w:rFonts w:ascii="Century Schoolbook" w:eastAsia="Century Schoolbook" w:hAnsi="Century Schoolbook" w:cs="Century Schoolbook"/>
          <w:sz w:val="24"/>
          <w:szCs w:val="24"/>
        </w:rPr>
        <w:t>pln</w:t>
      </w:r>
      <w:r w:rsidR="046E8C60" w:rsidRPr="3E43DE45">
        <w:rPr>
          <w:rFonts w:ascii="Century Schoolbook" w:eastAsia="Century Schoolbook" w:hAnsi="Century Schoolbook" w:cs="Century Schoolbook"/>
          <w:sz w:val="24"/>
          <w:szCs w:val="24"/>
        </w:rPr>
        <w:t>ě</w:t>
      </w:r>
      <w:r w:rsidR="257C8A17" w:rsidRPr="3E43DE45">
        <w:rPr>
          <w:rFonts w:ascii="Century Schoolbook" w:eastAsia="Century Schoolbook" w:hAnsi="Century Schoolbook" w:cs="Century Schoolbook"/>
          <w:sz w:val="24"/>
          <w:szCs w:val="24"/>
        </w:rPr>
        <w:t>ní</w:t>
      </w:r>
      <w:r w:rsidR="751681F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zadané</w:t>
      </w:r>
      <w:r w:rsidR="4A7EBB7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EA9A23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o úkolu, </w:t>
      </w:r>
      <w:r w:rsidR="2EA9A238" w:rsidRPr="3E43DE45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ale metoda nebude mít kýžený dlouhodobý efekt na změnu jejich přemýšlení a jednání. </w:t>
      </w:r>
      <w:proofErr w:type="spellStart"/>
      <w:r w:rsidR="69DF84CA" w:rsidRPr="3E43DE45">
        <w:rPr>
          <w:rFonts w:ascii="Century Schoolbook" w:eastAsia="Century Schoolbook" w:hAnsi="Century Schoolbook" w:cs="Century Schoolbook"/>
          <w:color w:val="222222"/>
          <w:sz w:val="24"/>
          <w:szCs w:val="24"/>
        </w:rPr>
        <w:t>Peláez</w:t>
      </w:r>
      <w:proofErr w:type="spellEnd"/>
      <w:r w:rsidR="69DF84CA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55F7F3CD" w:rsidRPr="3E43DE45">
        <w:rPr>
          <w:rFonts w:ascii="Century Schoolbook" w:eastAsia="Century Schoolbook" w:hAnsi="Century Schoolbook" w:cs="Century Schoolbook"/>
          <w:sz w:val="24"/>
          <w:szCs w:val="24"/>
        </w:rPr>
        <w:t>Zuberbuhler</w:t>
      </w:r>
      <w:proofErr w:type="spellEnd"/>
      <w:r w:rsidR="55F7F3CD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et al. (2020) také zmiňují, že vedoucí pracovníci potřebují čas (obvykle 3-6 měsíců) na plné osvojení si </w:t>
      </w:r>
      <w:r w:rsidR="4605C8B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nových koučovacích dovedností a jejich sebejisté využívání. </w:t>
      </w:r>
    </w:p>
    <w:p w14:paraId="1ECFB734" w14:textId="50F59CE0" w:rsidR="66FAEFB1" w:rsidRDefault="20A2D084" w:rsidP="246C58FA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Další limit spočívá ve výběru kouče. Na kouči a jeho přístupu totiž také do velké míry závisí, zda bude koučování úspěšné.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Netolicky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(2016, str. 73) a </w:t>
      </w:r>
      <w:proofErr w:type="spellStart"/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Duminică</w:t>
      </w:r>
      <w:proofErr w:type="spellEnd"/>
      <w:r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(2019, str. 3) zd</w:t>
      </w:r>
      <w:r w:rsidR="47678C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ůrazňují nutnost ponechat koučovanému prostor rozmýšlet sám za sebe a přijít na řešení samostatně. </w:t>
      </w:r>
      <w:proofErr w:type="spellStart"/>
      <w:r w:rsidR="47678C3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Duminică</w:t>
      </w:r>
      <w:proofErr w:type="spellEnd"/>
      <w:r w:rsidR="47678C34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(2019, str. 2) </w:t>
      </w:r>
      <w:r w:rsidR="1E9E66B2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dodává, že omezování koučovaného mů</w:t>
      </w:r>
      <w:r w:rsidR="026340FD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že nastat i neúmyslně, pokud kouč nepoužije dostatečně otevřené otázky a tím mů</w:t>
      </w:r>
      <w:r w:rsidR="02E7731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že koučovanému i nevědomky podsouvat svůj vlastní názor. </w:t>
      </w:r>
      <w:proofErr w:type="spellStart"/>
      <w:r w:rsidR="02E7731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Hagen</w:t>
      </w:r>
      <w:proofErr w:type="spellEnd"/>
      <w:r w:rsidR="02E7731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 </w:t>
      </w:r>
      <w:proofErr w:type="spellStart"/>
      <w:r w:rsidR="02E7731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Peterson</w:t>
      </w:r>
      <w:proofErr w:type="spellEnd"/>
      <w:r w:rsidR="02E7731F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(2015, str. 129) přidávají, že špatné koučování mů</w:t>
      </w:r>
      <w:r w:rsidR="7D050EDC" w:rsidRPr="3E43DE45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že mít dokonce až negativní vliv na rozvoj dovedností vedoucích pracovníků. </w:t>
      </w:r>
    </w:p>
    <w:p w14:paraId="13B91F4E" w14:textId="64AA71AE" w:rsidR="2E6C4301" w:rsidRDefault="2E6C4301" w:rsidP="78710868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proofErr w:type="spellStart"/>
      <w:r w:rsidRPr="16134C4F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Duminică</w:t>
      </w:r>
      <w:proofErr w:type="spellEnd"/>
      <w:r w:rsidRPr="16134C4F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(2019, str. 3) přidává další faktory, na kterých závisí úspěch koučinku za pomocí GROW modelu. Například kooperativní přístup (</w:t>
      </w:r>
      <w:proofErr w:type="spellStart"/>
      <w:r w:rsidRPr="16134C4F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cooperative</w:t>
      </w:r>
      <w:proofErr w:type="spellEnd"/>
      <w:r w:rsidRPr="16134C4F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16134C4F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attitude</w:t>
      </w:r>
      <w:proofErr w:type="spellEnd"/>
      <w:r w:rsidRPr="16134C4F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), který napomáhá koučovanému se kouči otevřít a důvěřovat mu, připravenost, kdy kouč dopředu disponuje informacemi o koučovaném, které mu usnadní posouzení současné situace. </w:t>
      </w:r>
      <w:proofErr w:type="spellStart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>Milner</w:t>
      </w:r>
      <w:proofErr w:type="spellEnd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 et al. (2018, str. 197) doplňuje, že je žádoucí si předem jasně definovat dovednosti, kterých chceme dosáhnout a podle nich přizpůsobit parametry koučovacího programu, stanovit způsob, jakým bude koučink do organizace vnesen. Posledním faktorem je správné načasování. Ne vždy je vhodné využít </w:t>
      </w:r>
      <w:proofErr w:type="spellStart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>koučovací</w:t>
      </w:r>
      <w:proofErr w:type="spellEnd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 metody</w:t>
      </w:r>
      <w:r w:rsidR="2AC31298"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proofErr w:type="spellStart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>American</w:t>
      </w:r>
      <w:proofErr w:type="spellEnd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 Management </w:t>
      </w:r>
      <w:proofErr w:type="spellStart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>Association</w:t>
      </w:r>
      <w:proofErr w:type="spellEnd"/>
      <w:r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 (2019) uvádí, že</w:t>
      </w:r>
      <w:r w:rsidR="63016165"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 například v situaci,</w:t>
      </w:r>
      <w:r w:rsidRPr="16134C4F">
        <w:rPr>
          <w:rFonts w:ascii="Century Schoolbook" w:eastAsia="Century Schoolbook" w:hAnsi="Century Schoolbook" w:cs="Century Schoolbook"/>
          <w:sz w:val="24"/>
          <w:szCs w:val="24"/>
        </w:rPr>
        <w:t xml:space="preserve"> kdy koučovanému schází dovednosti nebo schopnosti nutné k dokončení daného úkolu je vhodnější zadat přesné pokyny, ty budou užitečnější než doufání, že koučovaný na řešení přijde sám.</w:t>
      </w:r>
    </w:p>
    <w:p w14:paraId="746526BD" w14:textId="6C5144C1" w:rsidR="5DC9CE8A" w:rsidRDefault="7F08721A" w:rsidP="5655F21E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V současné situaci pandemie a přenesení mezilidských kontaktů</w:t>
      </w:r>
      <w:r w:rsidR="6F16470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do online světa vidíme tak</w:t>
      </w:r>
      <w:r w:rsidR="31249A2F" w:rsidRPr="3E43DE45">
        <w:rPr>
          <w:rFonts w:ascii="Century Schoolbook" w:eastAsia="Century Schoolbook" w:hAnsi="Century Schoolbook" w:cs="Century Schoolbook"/>
          <w:sz w:val="24"/>
          <w:szCs w:val="24"/>
        </w:rPr>
        <w:t>é</w:t>
      </w:r>
      <w:r w:rsidR="6F16470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jistá omezení v souvislosti s použitím koučinku. </w:t>
      </w:r>
      <w:r w:rsidR="0E7D9B6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Koučink prostřednictvím online platforem má několik nesporných výhod, mezi které patří dle Allen (2014, str. 26, in </w:t>
      </w:r>
      <w:proofErr w:type="spellStart"/>
      <w:r w:rsidR="0E7D9B66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0E7D9B66" w:rsidRPr="3E43DE45">
        <w:rPr>
          <w:rFonts w:ascii="Century Schoolbook" w:eastAsia="Century Schoolbook" w:hAnsi="Century Schoolbook" w:cs="Century Schoolbook"/>
          <w:sz w:val="24"/>
          <w:szCs w:val="24"/>
        </w:rPr>
        <w:t>, 2015) úspora času a peněz, nebo</w:t>
      </w:r>
      <w:r w:rsidR="7F7E6B22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3EA0521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snazší přístup k lidem s fyzickým nebo psychickým hendikepem </w:t>
      </w:r>
      <w:r w:rsidR="64B0EFA9" w:rsidRPr="3E43DE45">
        <w:rPr>
          <w:rFonts w:ascii="Century Schoolbook" w:eastAsia="Century Schoolbook" w:hAnsi="Century Schoolbook" w:cs="Century Schoolbook"/>
          <w:sz w:val="24"/>
          <w:szCs w:val="24"/>
        </w:rPr>
        <w:t>(</w:t>
      </w:r>
      <w:proofErr w:type="spellStart"/>
      <w:r w:rsidR="3EA05218" w:rsidRPr="3E43DE45">
        <w:rPr>
          <w:rFonts w:ascii="Century Schoolbook" w:eastAsia="Century Schoolbook" w:hAnsi="Century Schoolbook" w:cs="Century Schoolbook"/>
          <w:sz w:val="24"/>
          <w:szCs w:val="24"/>
        </w:rPr>
        <w:t>Gable</w:t>
      </w:r>
      <w:proofErr w:type="spellEnd"/>
      <w:r w:rsidR="09C0B997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3EA0521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5B6AFC1" w:rsidRPr="3E43DE45">
        <w:rPr>
          <w:rFonts w:ascii="Century Schoolbook" w:eastAsia="Century Schoolbook" w:hAnsi="Century Schoolbook" w:cs="Century Schoolbook"/>
          <w:sz w:val="24"/>
          <w:szCs w:val="24"/>
        </w:rPr>
        <w:t>2</w:t>
      </w:r>
      <w:r w:rsidR="3EA0521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014, in </w:t>
      </w:r>
      <w:proofErr w:type="spellStart"/>
      <w:r w:rsidR="3EA05218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3EA05218" w:rsidRPr="3E43DE45">
        <w:rPr>
          <w:rFonts w:ascii="Century Schoolbook" w:eastAsia="Century Schoolbook" w:hAnsi="Century Schoolbook" w:cs="Century Schoolbook"/>
          <w:sz w:val="24"/>
          <w:szCs w:val="24"/>
        </w:rPr>
        <w:t>, 2015).</w:t>
      </w:r>
      <w:r w:rsidR="7302010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Také se však </w:t>
      </w:r>
      <w:r w:rsidR="10BDFF9D" w:rsidRPr="3E43DE45">
        <w:rPr>
          <w:rFonts w:ascii="Century Schoolbook" w:eastAsia="Century Schoolbook" w:hAnsi="Century Schoolbook" w:cs="Century Schoolbook"/>
          <w:sz w:val="24"/>
          <w:szCs w:val="24"/>
        </w:rPr>
        <w:t>objevuje</w:t>
      </w:r>
      <w:r w:rsidR="7302010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kritika, že osobní koučink je efektivní pouze na osobní úrovni (</w:t>
      </w:r>
      <w:proofErr w:type="spellStart"/>
      <w:r w:rsidR="73020107" w:rsidRPr="3E43DE45">
        <w:rPr>
          <w:rFonts w:ascii="Century Schoolbook" w:eastAsia="Century Schoolbook" w:hAnsi="Century Schoolbook" w:cs="Century Schoolbook"/>
          <w:sz w:val="24"/>
          <w:szCs w:val="24"/>
        </w:rPr>
        <w:t>McCarthy</w:t>
      </w:r>
      <w:proofErr w:type="spellEnd"/>
      <w:r w:rsidR="7302010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2010, in </w:t>
      </w:r>
      <w:proofErr w:type="spellStart"/>
      <w:r w:rsidR="73020107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7302010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2015), v online prostředí se podobá spíš interview a </w:t>
      </w:r>
      <w:r w:rsidR="0A191364" w:rsidRPr="3E43DE45">
        <w:rPr>
          <w:rFonts w:ascii="Century Schoolbook" w:eastAsia="Century Schoolbook" w:hAnsi="Century Schoolbook" w:cs="Century Schoolbook"/>
          <w:sz w:val="24"/>
          <w:szCs w:val="24"/>
        </w:rPr>
        <w:t>mohou vznikat bariéry kv</w:t>
      </w:r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ůli komfortu některých jedinců v souvislosti s online realitou (James a </w:t>
      </w:r>
      <w:proofErr w:type="spellStart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>Busher</w:t>
      </w:r>
      <w:proofErr w:type="spellEnd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2009; </w:t>
      </w:r>
      <w:proofErr w:type="spellStart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2007, </w:t>
      </w:r>
      <w:proofErr w:type="spellStart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>Nonnecke</w:t>
      </w:r>
      <w:proofErr w:type="spellEnd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>Preece</w:t>
      </w:r>
      <w:proofErr w:type="spellEnd"/>
      <w:r w:rsidR="7A799834" w:rsidRPr="3E43DE45">
        <w:rPr>
          <w:rFonts w:ascii="Century Schoolbook" w:eastAsia="Century Schoolbook" w:hAnsi="Century Schoolbook" w:cs="Century Schoolbook"/>
          <w:sz w:val="24"/>
          <w:szCs w:val="24"/>
        </w:rPr>
        <w:t>, 2000, st</w:t>
      </w:r>
      <w:r w:rsidR="537ADDE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r. 74, in </w:t>
      </w:r>
      <w:proofErr w:type="spellStart"/>
      <w:r w:rsidR="537ADDE1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537ADDE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2015). </w:t>
      </w:r>
      <w:r w:rsidR="351BEDCB" w:rsidRPr="3E43DE45">
        <w:rPr>
          <w:rFonts w:ascii="Century Schoolbook" w:eastAsia="Century Schoolbook" w:hAnsi="Century Schoolbook" w:cs="Century Schoolbook"/>
          <w:sz w:val="24"/>
          <w:szCs w:val="24"/>
        </w:rPr>
        <w:t>Pro úspěšný vztah kouče s koučovaným je</w:t>
      </w:r>
      <w:r w:rsidR="537ADDE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nutné vybrat taký způsob, který by uživatelům co nejvíc vyhovoval</w:t>
      </w:r>
      <w:r w:rsidR="7C9D9346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(Mitra a Kalia, 2010, in </w:t>
      </w:r>
      <w:proofErr w:type="spellStart"/>
      <w:r w:rsidR="7C9D9346" w:rsidRPr="3E43DE45">
        <w:rPr>
          <w:rFonts w:ascii="Century Schoolbook" w:eastAsia="Century Schoolbook" w:hAnsi="Century Schoolbook" w:cs="Century Schoolbook"/>
          <w:sz w:val="24"/>
          <w:szCs w:val="24"/>
        </w:rPr>
        <w:t>Bishop</w:t>
      </w:r>
      <w:proofErr w:type="spellEnd"/>
      <w:r w:rsidR="7C9D9346" w:rsidRPr="3E43DE45">
        <w:rPr>
          <w:rFonts w:ascii="Century Schoolbook" w:eastAsia="Century Schoolbook" w:hAnsi="Century Schoolbook" w:cs="Century Schoolbook"/>
          <w:sz w:val="24"/>
          <w:szCs w:val="24"/>
        </w:rPr>
        <w:t>, 2015).</w:t>
      </w:r>
    </w:p>
    <w:p w14:paraId="7128C555" w14:textId="59114D8E" w:rsidR="66FAEFB1" w:rsidRDefault="723167F0" w:rsidP="7C3CE173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5655F21E">
        <w:rPr>
          <w:rFonts w:ascii="Century Schoolbook" w:eastAsia="Century Schoolbook" w:hAnsi="Century Schoolbook" w:cs="Century Schoolbook"/>
          <w:sz w:val="24"/>
          <w:szCs w:val="24"/>
        </w:rPr>
        <w:t>K</w:t>
      </w:r>
      <w:r w:rsidR="2D1A22B7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oučink i GROW model </w:t>
      </w:r>
      <w:r w:rsidR="13568816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je možné využít </w:t>
      </w:r>
      <w:r w:rsidR="2D1A22B7" w:rsidRPr="5655F21E">
        <w:rPr>
          <w:rFonts w:ascii="Century Schoolbook" w:eastAsia="Century Schoolbook" w:hAnsi="Century Schoolbook" w:cs="Century Schoolbook"/>
          <w:sz w:val="24"/>
          <w:szCs w:val="24"/>
        </w:rPr>
        <w:t>k řešení neznámých nebo nečekaných situací</w:t>
      </w:r>
      <w:r w:rsidR="21586FAD" w:rsidRPr="5655F21E">
        <w:rPr>
          <w:rFonts w:ascii="Century Schoolbook" w:eastAsia="Century Schoolbook" w:hAnsi="Century Schoolbook" w:cs="Century Schoolbook"/>
          <w:sz w:val="24"/>
          <w:szCs w:val="24"/>
        </w:rPr>
        <w:t>. P</w:t>
      </w:r>
      <w:r w:rsidR="2D1A22B7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omocí </w:t>
      </w:r>
      <w:r w:rsidR="680E510A" w:rsidRPr="5655F21E">
        <w:rPr>
          <w:rFonts w:ascii="Century Schoolbook" w:eastAsia="Century Schoolbook" w:hAnsi="Century Schoolbook" w:cs="Century Schoolbook"/>
          <w:sz w:val="24"/>
          <w:szCs w:val="24"/>
        </w:rPr>
        <w:t>těchto přístupů</w:t>
      </w:r>
      <w:r w:rsidR="2D1A22B7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lze </w:t>
      </w:r>
      <w:r w:rsidR="4202E79A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rozvíjet </w:t>
      </w:r>
      <w:r w:rsidR="566C13A1" w:rsidRPr="5655F21E">
        <w:rPr>
          <w:rFonts w:ascii="Century Schoolbook" w:eastAsia="Century Schoolbook" w:hAnsi="Century Schoolbook" w:cs="Century Schoolbook"/>
          <w:sz w:val="24"/>
          <w:szCs w:val="24"/>
        </w:rPr>
        <w:t>schopnosti efektivního řešení problémů</w:t>
      </w:r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>Seemann</w:t>
      </w:r>
      <w:proofErr w:type="spellEnd"/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Farkašová, 2015</w:t>
      </w:r>
      <w:r w:rsidR="44F205CA" w:rsidRPr="5655F21E">
        <w:rPr>
          <w:rFonts w:ascii="Century Schoolbook" w:eastAsia="Century Schoolbook" w:hAnsi="Century Schoolbook" w:cs="Century Schoolbook"/>
          <w:sz w:val="24"/>
          <w:szCs w:val="24"/>
        </w:rPr>
        <w:t>, str. 668</w:t>
      </w:r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; </w:t>
      </w:r>
      <w:proofErr w:type="spellStart"/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, </w:t>
      </w:r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>2017</w:t>
      </w:r>
      <w:r w:rsidR="1DF60F68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6D7F6C23" w:rsidRPr="5655F21E">
        <w:rPr>
          <w:rFonts w:ascii="Century Schoolbook" w:eastAsia="Century Schoolbook" w:hAnsi="Century Schoolbook" w:cs="Century Schoolbook"/>
          <w:sz w:val="24"/>
          <w:szCs w:val="24"/>
        </w:rPr>
        <w:t>11;</w:t>
      </w:r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>Boak</w:t>
      </w:r>
      <w:proofErr w:type="spellEnd"/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>Crabbe</w:t>
      </w:r>
      <w:proofErr w:type="spellEnd"/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>, 2019</w:t>
      </w:r>
      <w:r w:rsidR="2D34ECB0" w:rsidRPr="5655F21E">
        <w:rPr>
          <w:rFonts w:ascii="Century Schoolbook" w:eastAsia="Century Schoolbook" w:hAnsi="Century Schoolbook" w:cs="Century Schoolbook"/>
          <w:sz w:val="24"/>
          <w:szCs w:val="24"/>
        </w:rPr>
        <w:t>, str. 162</w:t>
      </w:r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; </w:t>
      </w:r>
      <w:proofErr w:type="spellStart"/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>Netolicky</w:t>
      </w:r>
      <w:proofErr w:type="spellEnd"/>
      <w:r w:rsidR="2EA84BBE" w:rsidRPr="5655F21E">
        <w:rPr>
          <w:rFonts w:ascii="Century Schoolbook" w:eastAsia="Century Schoolbook" w:hAnsi="Century Schoolbook" w:cs="Century Schoolbook"/>
          <w:sz w:val="24"/>
          <w:szCs w:val="24"/>
        </w:rPr>
        <w:t>, 2016</w:t>
      </w:r>
      <w:r w:rsidR="17FB7DB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0396EAFC" w:rsidRPr="5655F21E">
        <w:rPr>
          <w:rFonts w:ascii="Century Schoolbook" w:eastAsia="Century Schoolbook" w:hAnsi="Century Schoolbook" w:cs="Century Schoolbook"/>
          <w:sz w:val="24"/>
          <w:szCs w:val="24"/>
        </w:rPr>
        <w:t>73</w:t>
      </w:r>
      <w:r w:rsidR="26088181" w:rsidRPr="5655F21E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566C13A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flexibilitu, ted</w:t>
      </w:r>
      <w:r w:rsidR="3AB5200E" w:rsidRPr="5655F21E">
        <w:rPr>
          <w:rFonts w:ascii="Century Schoolbook" w:eastAsia="Century Schoolbook" w:hAnsi="Century Schoolbook" w:cs="Century Schoolbook"/>
          <w:sz w:val="24"/>
          <w:szCs w:val="24"/>
        </w:rPr>
        <w:t>y</w:t>
      </w:r>
      <w:r w:rsidR="566C13A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lehčí přizpůsobení se novým situacím</w:t>
      </w:r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>, 2017</w:t>
      </w:r>
      <w:r w:rsidR="14C115FE" w:rsidRPr="5655F21E">
        <w:rPr>
          <w:rFonts w:ascii="Century Schoolbook" w:eastAsia="Century Schoolbook" w:hAnsi="Century Schoolbook" w:cs="Century Schoolbook"/>
          <w:sz w:val="24"/>
          <w:szCs w:val="24"/>
        </w:rPr>
        <w:t>, str. 11</w:t>
      </w:r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; </w:t>
      </w:r>
      <w:proofErr w:type="spellStart"/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>Netolicky</w:t>
      </w:r>
      <w:proofErr w:type="spellEnd"/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>, 2016</w:t>
      </w:r>
      <w:r w:rsidR="148CBA45" w:rsidRPr="5655F21E">
        <w:rPr>
          <w:rFonts w:ascii="Century Schoolbook" w:eastAsia="Century Schoolbook" w:hAnsi="Century Schoolbook" w:cs="Century Schoolbook"/>
          <w:sz w:val="24"/>
          <w:szCs w:val="24"/>
        </w:rPr>
        <w:t>, str. 73</w:t>
      </w:r>
      <w:r w:rsidR="10A2BADA" w:rsidRPr="5655F21E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566C13A1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  <w:r w:rsidR="53B5AC04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Změny můžou častokrát vyvolávat pocity stresu, výsledkem koučinku pomocí GROW modelu je však také </w:t>
      </w:r>
      <w:r w:rsidR="3F514B43" w:rsidRPr="5655F21E">
        <w:rPr>
          <w:rFonts w:ascii="Century Schoolbook" w:eastAsia="Century Schoolbook" w:hAnsi="Century Schoolbook" w:cs="Century Schoolbook"/>
          <w:sz w:val="24"/>
          <w:szCs w:val="24"/>
        </w:rPr>
        <w:t>lepší stress management</w:t>
      </w:r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 xml:space="preserve">a </w:t>
      </w:r>
      <w:proofErr w:type="spellStart"/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t>, 2017</w:t>
      </w:r>
      <w:r w:rsidR="7BF81907" w:rsidRPr="5655F21E">
        <w:rPr>
          <w:rFonts w:ascii="Century Schoolbook" w:eastAsia="Century Schoolbook" w:hAnsi="Century Schoolbook" w:cs="Century Schoolbook"/>
          <w:sz w:val="24"/>
          <w:szCs w:val="24"/>
        </w:rPr>
        <w:t>, str. 11</w:t>
      </w:r>
      <w:r w:rsidR="6172FEF3" w:rsidRPr="5655F21E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3F514B43" w:rsidRPr="5655F21E">
        <w:rPr>
          <w:rFonts w:ascii="Century Schoolbook" w:eastAsia="Century Schoolbook" w:hAnsi="Century Schoolbook" w:cs="Century Schoolbook"/>
          <w:sz w:val="24"/>
          <w:szCs w:val="24"/>
        </w:rPr>
        <w:t>. Vedoucím pracovníkům při řešení nových situací také může pomoci schopnost lepší regulace</w:t>
      </w:r>
      <w:r w:rsidR="7377A0F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jejich emocí</w:t>
      </w:r>
      <w:r w:rsidR="1AF9ED78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1AF9ED78" w:rsidRPr="5655F21E">
        <w:rPr>
          <w:rFonts w:ascii="Century Schoolbook" w:eastAsia="Century Schoolbook" w:hAnsi="Century Schoolbook" w:cs="Century Schoolbook"/>
          <w:sz w:val="24"/>
          <w:szCs w:val="24"/>
        </w:rPr>
        <w:t>Dippenaar</w:t>
      </w:r>
      <w:proofErr w:type="spellEnd"/>
      <w:r w:rsidR="1AF9ED78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</w:t>
      </w:r>
      <w:proofErr w:type="spellStart"/>
      <w:r w:rsidR="1AF9ED78" w:rsidRPr="5655F21E">
        <w:rPr>
          <w:rFonts w:ascii="Century Schoolbook" w:eastAsia="Century Schoolbook" w:hAnsi="Century Schoolbook" w:cs="Century Schoolbook"/>
          <w:sz w:val="24"/>
          <w:szCs w:val="24"/>
        </w:rPr>
        <w:t>Schaap</w:t>
      </w:r>
      <w:proofErr w:type="spellEnd"/>
      <w:r w:rsidR="1AF9ED78" w:rsidRPr="5655F21E">
        <w:rPr>
          <w:rFonts w:ascii="Century Schoolbook" w:eastAsia="Century Schoolbook" w:hAnsi="Century Schoolbook" w:cs="Century Schoolbook"/>
          <w:sz w:val="24"/>
          <w:szCs w:val="24"/>
        </w:rPr>
        <w:t>, 2017</w:t>
      </w:r>
      <w:r w:rsidR="7DD9D576" w:rsidRPr="5655F21E">
        <w:rPr>
          <w:rFonts w:ascii="Century Schoolbook" w:eastAsia="Century Schoolbook" w:hAnsi="Century Schoolbook" w:cs="Century Schoolbook"/>
          <w:sz w:val="24"/>
          <w:szCs w:val="24"/>
        </w:rPr>
        <w:t>, str. 11</w:t>
      </w:r>
      <w:r w:rsidR="1AF9ED78" w:rsidRPr="5655F21E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7377A0F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v </w:t>
      </w:r>
      <w:r w:rsidR="5930A9FA" w:rsidRPr="5655F21E">
        <w:rPr>
          <w:rFonts w:ascii="Century Schoolbook" w:eastAsia="Century Schoolbook" w:hAnsi="Century Schoolbook" w:cs="Century Schoolbook"/>
          <w:sz w:val="24"/>
          <w:szCs w:val="24"/>
        </w:rPr>
        <w:t>souvislosti</w:t>
      </w:r>
      <w:r w:rsidR="7377A0FD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právě so změnou situace, vedoucí pracovník tak bude schopný odosobnit se od situace a efektivněji ji vyřešit. </w:t>
      </w:r>
      <w:r w:rsidR="1BA0712D" w:rsidRPr="5655F21E">
        <w:rPr>
          <w:rFonts w:ascii="Century Schoolbook" w:eastAsia="Century Schoolbook" w:hAnsi="Century Schoolbook" w:cs="Century Schoolbook"/>
          <w:sz w:val="24"/>
          <w:szCs w:val="24"/>
        </w:rPr>
        <w:t>Koučink také pomáhá zvyšovat samostatnost přemýšlení</w:t>
      </w:r>
      <w:r w:rsidR="7D0A6606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a vedoucí pracovník tak pravděpodobněji </w:t>
      </w:r>
      <w:r w:rsidR="2F665092" w:rsidRPr="5655F21E">
        <w:rPr>
          <w:rFonts w:ascii="Century Schoolbook" w:eastAsia="Century Schoolbook" w:hAnsi="Century Schoolbook" w:cs="Century Schoolbook"/>
          <w:sz w:val="24"/>
          <w:szCs w:val="24"/>
        </w:rPr>
        <w:t>přijde k dobrému řešení situace</w:t>
      </w:r>
      <w:r w:rsidR="58186798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58186798" w:rsidRPr="5655F21E">
        <w:rPr>
          <w:rFonts w:ascii="Century Schoolbook" w:eastAsia="Century Schoolbook" w:hAnsi="Century Schoolbook" w:cs="Century Schoolbook"/>
          <w:sz w:val="24"/>
          <w:szCs w:val="24"/>
        </w:rPr>
        <w:t>Netolicky</w:t>
      </w:r>
      <w:proofErr w:type="spellEnd"/>
      <w:r w:rsidR="58186798" w:rsidRPr="5655F21E">
        <w:rPr>
          <w:rFonts w:ascii="Century Schoolbook" w:eastAsia="Century Schoolbook" w:hAnsi="Century Schoolbook" w:cs="Century Schoolbook"/>
          <w:sz w:val="24"/>
          <w:szCs w:val="24"/>
        </w:rPr>
        <w:t>, 2016</w:t>
      </w:r>
      <w:r w:rsidR="63154E51" w:rsidRPr="5655F21E">
        <w:rPr>
          <w:rFonts w:ascii="Century Schoolbook" w:eastAsia="Century Schoolbook" w:hAnsi="Century Schoolbook" w:cs="Century Schoolbook"/>
          <w:sz w:val="24"/>
          <w:szCs w:val="24"/>
        </w:rPr>
        <w:t xml:space="preserve">, str. </w:t>
      </w:r>
      <w:r w:rsidR="7C4324A5" w:rsidRPr="5655F21E">
        <w:rPr>
          <w:rFonts w:ascii="Century Schoolbook" w:eastAsia="Century Schoolbook" w:hAnsi="Century Schoolbook" w:cs="Century Schoolbook"/>
          <w:sz w:val="24"/>
          <w:szCs w:val="24"/>
        </w:rPr>
        <w:t>73</w:t>
      </w:r>
      <w:r w:rsidR="58186798" w:rsidRPr="5655F21E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="2F665092" w:rsidRPr="5655F21E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0827736E" w14:textId="017F30C8" w:rsidR="529F8D7B" w:rsidRDefault="068AC75A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Vzdělávací instituce</w:t>
      </w:r>
      <w:r w:rsidR="278B01B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pro firmy i jednotlivce využívají model GROW jako jednu z </w:t>
      </w:r>
      <w:r w:rsidR="7C4B33C1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nejčastějších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metod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koučinku</w:t>
      </w:r>
      <w:proofErr w:type="spellEnd"/>
      <w:r w:rsidR="7B18ABC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7B18ABC7" w:rsidRPr="3E43DE45">
        <w:rPr>
          <w:rFonts w:ascii="Century Schoolbook" w:eastAsia="Century Schoolbook" w:hAnsi="Century Schoolbook" w:cs="Century Schoolbook"/>
          <w:sz w:val="24"/>
          <w:szCs w:val="24"/>
        </w:rPr>
        <w:t>Education</w:t>
      </w:r>
      <w:proofErr w:type="spellEnd"/>
      <w:r w:rsidR="7B18ABC7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. Model GROW představují jako rychlou mnemotechnickou pomůcku, která připomene nejdůležitější body rámce koučování</w:t>
      </w:r>
      <w:r w:rsidR="155FA2C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(Brain </w:t>
      </w:r>
      <w:proofErr w:type="spellStart"/>
      <w:r w:rsidR="155FA2CB" w:rsidRPr="3E43DE45">
        <w:rPr>
          <w:rFonts w:ascii="Century Schoolbook" w:eastAsia="Century Schoolbook" w:hAnsi="Century Schoolbook" w:cs="Century Schoolbook"/>
          <w:sz w:val="24"/>
          <w:szCs w:val="24"/>
        </w:rPr>
        <w:t>Tools</w:t>
      </w:r>
      <w:proofErr w:type="spellEnd"/>
      <w:r w:rsidR="155FA2CB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Group</w:t>
      </w:r>
      <w:r w:rsidR="16FA3D80" w:rsidRPr="3E43DE45">
        <w:rPr>
          <w:rFonts w:ascii="Century Schoolbook" w:eastAsia="Century Schoolbook" w:hAnsi="Century Schoolbook" w:cs="Century Schoolbook"/>
          <w:sz w:val="24"/>
          <w:szCs w:val="24"/>
        </w:rPr>
        <w:t>, 2015</w:t>
      </w:r>
      <w:r w:rsidR="155FA2CB" w:rsidRPr="3E43DE45">
        <w:rPr>
          <w:rFonts w:ascii="Century Schoolbook" w:eastAsia="Century Schoolbook" w:hAnsi="Century Schoolbook" w:cs="Century Schoolbook"/>
          <w:sz w:val="24"/>
          <w:szCs w:val="24"/>
        </w:rPr>
        <w:t>)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. </w:t>
      </w:r>
      <w:r w:rsidR="42178BE4" w:rsidRPr="3E43DE45">
        <w:rPr>
          <w:rFonts w:ascii="Century Schoolbook" w:eastAsia="Century Schoolbook" w:hAnsi="Century Schoolbook" w:cs="Century Schoolbook"/>
          <w:sz w:val="24"/>
          <w:szCs w:val="24"/>
        </w:rPr>
        <w:t>Jednotlivé vzdělávací organizace</w:t>
      </w:r>
      <w:r w:rsidR="75E5E11D" w:rsidRPr="3E43DE45">
        <w:rPr>
          <w:rFonts w:ascii="Century Schoolbook" w:eastAsia="Century Schoolbook" w:hAnsi="Century Schoolbook" w:cs="Century Schoolbook"/>
          <w:sz w:val="24"/>
          <w:szCs w:val="24"/>
        </w:rPr>
        <w:t>, nebo jednotlivý koučové</w:t>
      </w:r>
      <w:r w:rsidR="5FB59F6D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42178BE4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nabízí </w:t>
      </w:r>
      <w:r w:rsidR="7D6B4F46" w:rsidRPr="3E43DE45">
        <w:rPr>
          <w:rFonts w:ascii="Century Schoolbook" w:eastAsia="Century Schoolbook" w:hAnsi="Century Schoolbook" w:cs="Century Schoolbook"/>
          <w:sz w:val="24"/>
          <w:szCs w:val="24"/>
        </w:rPr>
        <w:t>vzdělání</w:t>
      </w:r>
      <w:r w:rsidR="7654A9C7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ohledně modelu GROW, nebo koučink během nějž je model využit</w:t>
      </w:r>
      <w:r w:rsidR="12A96D2E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</w:t>
      </w:r>
      <w:proofErr w:type="spellStart"/>
      <w:r w:rsidR="12A96D2E" w:rsidRPr="3E43DE45">
        <w:rPr>
          <w:rFonts w:ascii="Century Schoolbook" w:eastAsia="Century Schoolbook" w:hAnsi="Century Schoolbook" w:cs="Century Schoolbook"/>
          <w:sz w:val="24"/>
          <w:szCs w:val="24"/>
        </w:rPr>
        <w:t>Coachingworld</w:t>
      </w:r>
      <w:proofErr w:type="spellEnd"/>
      <w:r w:rsidR="4D1368B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; </w:t>
      </w:r>
      <w:r w:rsidR="12A96D2E" w:rsidRPr="3E43DE45">
        <w:rPr>
          <w:rFonts w:ascii="Century Schoolbook" w:eastAsia="Century Schoolbook" w:hAnsi="Century Schoolbook" w:cs="Century Schoolbook"/>
          <w:sz w:val="24"/>
          <w:szCs w:val="24"/>
        </w:rPr>
        <w:t>Martin Lavický)</w:t>
      </w:r>
      <w:r w:rsidR="7654A9C7" w:rsidRPr="3E43DE45">
        <w:rPr>
          <w:rFonts w:ascii="Century Schoolbook" w:eastAsia="Century Schoolbook" w:hAnsi="Century Schoolbook" w:cs="Century Schoolbook"/>
          <w:sz w:val="24"/>
          <w:szCs w:val="24"/>
        </w:rPr>
        <w:t>. Inter</w:t>
      </w:r>
      <w:r w:rsidR="459B554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akce může </w:t>
      </w:r>
      <w:r w:rsidR="326F7A8D" w:rsidRPr="3E43DE45">
        <w:rPr>
          <w:rFonts w:ascii="Century Schoolbook" w:eastAsia="Century Schoolbook" w:hAnsi="Century Schoolbook" w:cs="Century Schoolbook"/>
          <w:sz w:val="24"/>
          <w:szCs w:val="24"/>
        </w:rPr>
        <w:t>probíhat,</w:t>
      </w:r>
      <w:r w:rsidR="459B5545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jak osobně, tak i online. </w:t>
      </w:r>
      <w:r w:rsidR="28514591" w:rsidRPr="3E43DE45">
        <w:rPr>
          <w:rFonts w:ascii="Century Schoolbook" w:eastAsia="Century Schoolbook" w:hAnsi="Century Schoolbook" w:cs="Century Schoolbook"/>
          <w:sz w:val="24"/>
          <w:szCs w:val="24"/>
        </w:rPr>
        <w:t>Zvláštně v době okolo pandemie COVID je možnost koučinku ve virtuálním prostředí velkou výhodou</w:t>
      </w:r>
      <w:r w:rsidR="6F78962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5674DC46" w:rsidRPr="3E43DE45">
        <w:rPr>
          <w:rFonts w:ascii="Century Schoolbook" w:eastAsia="Century Schoolbook" w:hAnsi="Century Schoolbook" w:cs="Century Schoolbook"/>
          <w:sz w:val="24"/>
          <w:szCs w:val="24"/>
        </w:rPr>
        <w:t>(</w:t>
      </w:r>
      <w:r w:rsidR="67A5408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Performance </w:t>
      </w:r>
      <w:proofErr w:type="spellStart"/>
      <w:r w:rsidR="67A5408F" w:rsidRPr="3E43DE45">
        <w:rPr>
          <w:rFonts w:ascii="Century Schoolbook" w:eastAsia="Century Schoolbook" w:hAnsi="Century Schoolbook" w:cs="Century Schoolbook"/>
          <w:sz w:val="24"/>
          <w:szCs w:val="24"/>
        </w:rPr>
        <w:t>Consultants</w:t>
      </w:r>
      <w:proofErr w:type="spellEnd"/>
      <w:r w:rsidR="2350B086" w:rsidRPr="3E43DE45">
        <w:rPr>
          <w:rFonts w:ascii="Century Schoolbook" w:eastAsia="Century Schoolbook" w:hAnsi="Century Schoolbook" w:cs="Century Schoolbook"/>
          <w:sz w:val="24"/>
          <w:szCs w:val="24"/>
        </w:rPr>
        <w:t>,</w:t>
      </w:r>
      <w:r w:rsidR="67A5408F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r w:rsidR="20E76F08" w:rsidRPr="3E43DE45">
        <w:rPr>
          <w:rFonts w:ascii="Century Schoolbook" w:eastAsia="Century Schoolbook" w:hAnsi="Century Schoolbook" w:cs="Century Schoolbook"/>
          <w:sz w:val="24"/>
          <w:szCs w:val="24"/>
        </w:rPr>
        <w:t>2020)</w:t>
      </w:r>
      <w:r w:rsidR="48AE8822" w:rsidRPr="3E43DE45"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14:paraId="2C977260" w14:textId="7CC5DA41" w:rsidR="529F8D7B" w:rsidRDefault="297DFBAB" w:rsidP="3E43DE45">
      <w:pPr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b/>
          <w:bCs/>
          <w:color w:val="000000" w:themeColor="text1"/>
          <w:sz w:val="24"/>
          <w:szCs w:val="24"/>
        </w:rPr>
        <w:t>Závěr</w:t>
      </w:r>
    </w:p>
    <w:p w14:paraId="7F9595F2" w14:textId="3A66F86D" w:rsidR="760C6B33" w:rsidDel="00AE69AC" w:rsidRDefault="4109E975" w:rsidP="7C3F3F21">
      <w:pPr>
        <w:spacing w:line="257" w:lineRule="auto"/>
        <w:jc w:val="both"/>
        <w:rPr>
          <w:del w:id="18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  <w:del w:id="19" w:author="Microsoft Office-Benutzer" w:date="2021-01-06T12:54:00Z">
        <w:r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Seminární p</w:delText>
        </w:r>
        <w:r w:rsidR="16FA27A7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ráce obsahuje </w:delText>
        </w:r>
        <w:r w:rsidR="0D17909D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čtyři hlavní části</w:delText>
        </w:r>
        <w:r w:rsidR="16FA27A7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.  </w:delText>
        </w:r>
        <w:r w:rsidR="2148267C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Z</w:delText>
        </w:r>
        <w:r w:rsidR="16FA27A7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ačíná úvodem do teoretických východisek </w:delText>
        </w:r>
        <w:r w:rsidR="21D325BD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GROW modelu jako nejčastěji využívaného nástroje koučinku</w:delText>
        </w:r>
        <w:r w:rsidR="2D44CC34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, přehledu jeho historie a</w:delText>
        </w:r>
        <w:r w:rsidR="5603DA1C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popisu</w:delText>
        </w:r>
        <w:r w:rsidR="2D44CC34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da</w:delText>
        </w:r>
        <w:r w:rsidR="0FFABC80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lší</w:delText>
        </w:r>
        <w:r w:rsidR="0EDA61BB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ch </w:delText>
        </w:r>
        <w:r w:rsidR="0FFABC80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verz</w:delText>
        </w:r>
        <w:r w:rsidR="05EC3666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í</w:delText>
        </w:r>
        <w:r w:rsidR="0FFABC80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 modelu. </w:delText>
        </w:r>
        <w:r w:rsidR="4D76F31B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Následuje popis metodiky, pomocí které jsme vyhledávali relevantní zdroje pro literární rešerši. </w:delText>
        </w:r>
        <w:r w:rsidR="3DF616F2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Hlavní část práce, výsledky, komparuje </w:delText>
        </w:r>
        <w:r w:rsidR="134FFFF8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názory </w:delText>
        </w:r>
        <w:r w:rsidR="018179A1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autorů </w:delText>
        </w:r>
        <w:r w:rsidR="4608C314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na to, jaké dovednosti vedoucích pracovníků lze rozvíjet pomocí koučinku a jeho nástroje GROW modelu. </w:delText>
        </w:r>
        <w:r w:rsidR="0D4D7283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>Na část popisující výsledky přímo navazuje diskuze, která dále rozvádí problemat</w:delText>
        </w:r>
        <w:r w:rsidR="33606268" w:rsidRPr="3E43DE45" w:rsidDel="00AE69AC">
          <w:rPr>
            <w:rFonts w:ascii="Century Schoolbook" w:eastAsia="Century Schoolbook" w:hAnsi="Century Schoolbook" w:cs="Century Schoolbook"/>
            <w:sz w:val="24"/>
            <w:szCs w:val="24"/>
          </w:rPr>
          <w:delText xml:space="preserve">iku z více úhlů a upozorňuje na limity modelu i práce samotné. </w:delText>
        </w:r>
      </w:del>
    </w:p>
    <w:p w14:paraId="5383B683" w14:textId="767600E1" w:rsidR="00ED7079" w:rsidRDefault="5BF4786D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Využití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koučinku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a s tím souvisejícího modelu GROW a jeho různých rozšíření bychom doporučili převážně vedoucím pracovníkům středního a vyššího managementu. Vybrané jsou tyto skupiny vedoucích pracovníků, protože se jedná o </w:t>
      </w:r>
      <w:r w:rsidR="2EE77263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aktivitu, do které je potřebné investovat </w:t>
      </w:r>
      <w:r w:rsidR="58A392B1" w:rsidRPr="3E43DE45">
        <w:rPr>
          <w:rFonts w:ascii="Century Schoolbook" w:eastAsia="Century Schoolbook" w:hAnsi="Century Schoolbook" w:cs="Century Schoolbook"/>
          <w:sz w:val="24"/>
          <w:szCs w:val="24"/>
        </w:rPr>
        <w:t>dost času, a i finančních prostředků.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Ovšem při dlouhodobé práci s kvalifikovanými kouči mohou vedoucí pracovníci soustavně zlepšovat své </w:t>
      </w:r>
      <w:r w:rsidRPr="3E43DE45">
        <w:rPr>
          <w:rFonts w:ascii="Century Schoolbook" w:eastAsia="Century Schoolbook" w:hAnsi="Century Schoolbook" w:cs="Century Schoolbook"/>
          <w:i/>
          <w:iCs/>
          <w:sz w:val="24"/>
          <w:szCs w:val="24"/>
        </w:rPr>
        <w:t>lidské dovednosti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, které definuje </w:t>
      </w:r>
      <w:proofErr w:type="spellStart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>Katz</w:t>
      </w:r>
      <w:proofErr w:type="spellEnd"/>
      <w:r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 (2009, str. 7). Pro vedoucí pracovníky nižšího managementu by bylo vhodné, kdyby znali </w:t>
      </w:r>
      <w:r w:rsidR="140D1858" w:rsidRPr="3E43DE45">
        <w:rPr>
          <w:rFonts w:ascii="Century Schoolbook" w:eastAsia="Century Schoolbook" w:hAnsi="Century Schoolbook" w:cs="Century Schoolbook"/>
          <w:sz w:val="24"/>
          <w:szCs w:val="24"/>
        </w:rPr>
        <w:t xml:space="preserve">alespoň </w:t>
      </w:r>
      <w:r w:rsidRPr="3E43DE45">
        <w:rPr>
          <w:rFonts w:ascii="Century Schoolbook" w:eastAsia="Century Schoolbook" w:hAnsi="Century Schoolbook" w:cs="Century Schoolbook"/>
          <w:sz w:val="24"/>
          <w:szCs w:val="24"/>
        </w:rPr>
        <w:t>základy GROW modelu a mohli se o ně opřít v praxi.</w:t>
      </w:r>
    </w:p>
    <w:p w14:paraId="280C9E9E" w14:textId="072DD603" w:rsidR="00381F11" w:rsidRDefault="00381F11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0477F6ED" w14:textId="0948A0AB" w:rsidR="00381F11" w:rsidRDefault="00381F11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424866EF" w14:textId="6EA1BC1B" w:rsidR="00381F11" w:rsidRDefault="00381F11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4DBA5D7B" w14:textId="1B553FA6" w:rsidR="00381F11" w:rsidRDefault="00381F11" w:rsidP="3E43DE45">
      <w:pPr>
        <w:spacing w:line="257" w:lineRule="auto"/>
        <w:jc w:val="both"/>
        <w:rPr>
          <w:ins w:id="20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</w:p>
    <w:p w14:paraId="30777E46" w14:textId="73341B65" w:rsidR="00AE69AC" w:rsidRDefault="00AE69AC" w:rsidP="3E43DE45">
      <w:pPr>
        <w:spacing w:line="257" w:lineRule="auto"/>
        <w:jc w:val="both"/>
        <w:rPr>
          <w:ins w:id="21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</w:p>
    <w:p w14:paraId="310BD4F9" w14:textId="2DF621DC" w:rsidR="00AE69AC" w:rsidRDefault="00AE69AC" w:rsidP="3E43DE45">
      <w:pPr>
        <w:spacing w:line="257" w:lineRule="auto"/>
        <w:jc w:val="both"/>
        <w:rPr>
          <w:ins w:id="22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</w:p>
    <w:p w14:paraId="567DC0C0" w14:textId="315858B2" w:rsidR="00AE69AC" w:rsidRDefault="00AE69AC" w:rsidP="3E43DE45">
      <w:pPr>
        <w:spacing w:line="257" w:lineRule="auto"/>
        <w:jc w:val="both"/>
        <w:rPr>
          <w:ins w:id="23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</w:p>
    <w:p w14:paraId="254F816D" w14:textId="7625077D" w:rsidR="00AE69AC" w:rsidRDefault="00AE69AC" w:rsidP="3E43DE45">
      <w:pPr>
        <w:spacing w:line="257" w:lineRule="auto"/>
        <w:jc w:val="both"/>
        <w:rPr>
          <w:ins w:id="24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</w:p>
    <w:p w14:paraId="059D3EE6" w14:textId="7C82B406" w:rsidR="00AE69AC" w:rsidRDefault="00AE69AC" w:rsidP="3E43DE45">
      <w:pPr>
        <w:spacing w:line="257" w:lineRule="auto"/>
        <w:jc w:val="both"/>
        <w:rPr>
          <w:ins w:id="25" w:author="Microsoft Office-Benutzer" w:date="2021-01-06T12:54:00Z"/>
          <w:rFonts w:ascii="Century Schoolbook" w:eastAsia="Century Schoolbook" w:hAnsi="Century Schoolbook" w:cs="Century Schoolbook"/>
          <w:sz w:val="24"/>
          <w:szCs w:val="24"/>
        </w:rPr>
      </w:pPr>
    </w:p>
    <w:p w14:paraId="3D414C68" w14:textId="77777777" w:rsidR="00AE69AC" w:rsidRDefault="00AE69AC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1B6F1040" w14:textId="0ECF2A77" w:rsidR="00381F11" w:rsidRDefault="00381F11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3C9CD396" w14:textId="77777777" w:rsidR="00381F11" w:rsidRDefault="00381F11" w:rsidP="3E43DE45">
      <w:pPr>
        <w:spacing w:line="257" w:lineRule="auto"/>
        <w:jc w:val="both"/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00C2836E" w14:textId="1B2A41C0" w:rsidR="00ED7079" w:rsidRDefault="297DFBAB" w:rsidP="4789BCE9">
      <w:pPr>
        <w:pStyle w:val="berschrift3"/>
        <w:spacing w:line="257" w:lineRule="auto"/>
        <w:rPr>
          <w:rFonts w:ascii="Century Schoolbook" w:eastAsia="Century Schoolbook" w:hAnsi="Century Schoolbook" w:cs="Century Schoolbook"/>
          <w:b/>
          <w:bCs/>
          <w:color w:val="000000" w:themeColor="text1"/>
        </w:rPr>
      </w:pPr>
      <w:r w:rsidRPr="4789BCE9">
        <w:rPr>
          <w:rFonts w:ascii="Century Schoolbook" w:eastAsia="Century Schoolbook" w:hAnsi="Century Schoolbook" w:cs="Century Schoolbook"/>
          <w:b/>
          <w:bCs/>
          <w:color w:val="000000" w:themeColor="text1"/>
        </w:rPr>
        <w:lastRenderedPageBreak/>
        <w:t>Literatura</w:t>
      </w:r>
    </w:p>
    <w:p w14:paraId="7EA85748" w14:textId="45B7550A" w:rsidR="41CCD88D" w:rsidRPr="00381F11" w:rsidRDefault="41CCD88D" w:rsidP="780A33B0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Aas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M. (201</w:t>
      </w:r>
      <w:r w:rsidR="31E35E4A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7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)</w:t>
      </w:r>
      <w:r w:rsidR="125E90E8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Leaders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as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learners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developing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leadership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practices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.</w:t>
      </w:r>
      <w:r w:rsidR="146E39B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Professional </w:t>
      </w:r>
      <w:proofErr w:type="spellStart"/>
      <w:r w:rsidR="146E39B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="146E39B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="146E39B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education</w:t>
      </w:r>
      <w:proofErr w:type="spellEnd"/>
      <w:r w:rsidR="146E39B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43</w:t>
      </w:r>
      <w:r w:rsidR="146E39B7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(3), 439-453.</w:t>
      </w:r>
    </w:p>
    <w:p w14:paraId="65266770" w14:textId="4A90ACD8" w:rsidR="6EFA2B49" w:rsidRPr="00381F11" w:rsidRDefault="6EFA2B49" w:rsidP="780A33B0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Alexander, G.,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Renshaw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B. (2005).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Supercoaching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missing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ingredient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high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performance.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Random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House Business.</w:t>
      </w:r>
    </w:p>
    <w:p w14:paraId="43DAE0B4" w14:textId="1B200AAF" w:rsidR="6EFA2B49" w:rsidRPr="00381F11" w:rsidRDefault="6EFA2B49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Alexander, G. (2006).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Behavioural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–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GROW model. In: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Passmore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Jonathan.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Excellence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Industry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Guide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(s. 83–93). London: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Kogan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Page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Publishers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2AD3EAEE" w14:textId="08F348F2" w:rsidR="6C50194B" w:rsidRPr="00381F11" w:rsidRDefault="6C50194B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Allen, M. (2014).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Catching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Bug: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How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Virtual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Improves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Teaching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Educational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Horizons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, 92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(4), 25-27.</w:t>
      </w:r>
    </w:p>
    <w:p w14:paraId="6D019B6D" w14:textId="5D95A63E" w:rsidR="7C539124" w:rsidRPr="00381F11" w:rsidRDefault="7C539124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Allen, S.,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Fry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L. W. (2019).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Spiritual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executive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coaching.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Management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38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(10), 796-811.</w:t>
      </w:r>
    </w:p>
    <w:p w14:paraId="4FECB45F" w14:textId="043A0917" w:rsidR="6D54F818" w:rsidRPr="00381F11" w:rsidRDefault="1CF07E2C" w:rsidP="3E43DE45">
      <w:pPr>
        <w:pStyle w:val="berschrift1"/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American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Management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Association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(2019, 24. ledna).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When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to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When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Not To.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https://www.amanet.org/articles/when-to-coach-and-when-not-to/</w:t>
      </w:r>
    </w:p>
    <w:p w14:paraId="1F4695F9" w14:textId="2CE5906E" w:rsidR="6D54F818" w:rsidRPr="00381F11" w:rsidRDefault="1BFFEAA6" w:rsidP="3E43DE45">
      <w:pPr>
        <w:pStyle w:val="berschrift1"/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Baron, L.,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Morin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L. (2010).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impact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executive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self</w:t>
      </w:r>
      <w:r w:rsidRPr="00381F11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‐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efficacy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related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to management soft</w:t>
      </w:r>
      <w:r w:rsidRPr="00381F11">
        <w:rPr>
          <w:rFonts w:ascii="Times New Roman" w:eastAsia="Century Schoolbook" w:hAnsi="Times New Roman" w:cs="Times New Roman"/>
          <w:color w:val="000000" w:themeColor="text1"/>
          <w:sz w:val="24"/>
          <w:szCs w:val="24"/>
        </w:rPr>
        <w:t>‐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skills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Leadership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&amp;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Organization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31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(1), 18-38.</w:t>
      </w:r>
    </w:p>
    <w:p w14:paraId="4B389762" w14:textId="54C16A12" w:rsidR="6D54F818" w:rsidRPr="00381F11" w:rsidRDefault="37BE0E97" w:rsidP="3E43DE45">
      <w:pPr>
        <w:pStyle w:val="berschrift1"/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Bishop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J. (2015).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investigation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into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extent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limitations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GROW model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mentoring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online: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Towards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'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prosthetic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learning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'.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International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Conference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on E-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Learning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e-Business,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Enterprise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Information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Systems, and e-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Government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(EEE)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Atény, Řecko.</w:t>
      </w:r>
    </w:p>
    <w:p w14:paraId="0F01853F" w14:textId="16ABE272" w:rsidR="6D54F818" w:rsidRPr="00381F11" w:rsidRDefault="6D54F818" w:rsidP="3E43DE45">
      <w:pPr>
        <w:pStyle w:val="berschrift1"/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Bishop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, J. (2007).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Increasing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participation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in online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communities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: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framework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human-computer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interaction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Computers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Human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Behavior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, 23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(4), 1881-1893.</w:t>
      </w:r>
    </w:p>
    <w:p w14:paraId="79BBE442" w14:textId="2C6823E0" w:rsidR="2FA112A9" w:rsidRPr="00381F11" w:rsidRDefault="2FA112A9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Boak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G.,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Crabbe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 (2019).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Evaluating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impact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skills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training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individual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corporate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behaviour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European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training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development, 43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(1/2), 153-165.</w:t>
      </w:r>
    </w:p>
    <w:p w14:paraId="6A66A3EF" w14:textId="0EEC0F5A" w:rsidR="72FCEC09" w:rsidRPr="00381F11" w:rsidRDefault="72FCEC09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Brain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Tools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Group. (2015).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Koučovací proces ve čtyřech krocích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 https://www.braintools.cz/toolbox/koucink/model-grow.htm</w:t>
      </w:r>
    </w:p>
    <w:p w14:paraId="2E2CDEFA" w14:textId="10560305" w:rsidR="72FCEC09" w:rsidRPr="00381F11" w:rsidRDefault="72FCEC09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Coachingworld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 (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n.d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Kurzy koučování.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https://coachingworld.cz/kurzy-koucovani</w:t>
      </w:r>
    </w:p>
    <w:p w14:paraId="0A72E45E" w14:textId="0FB2EA68" w:rsidR="6EFA2B49" w:rsidRPr="00381F11" w:rsidRDefault="6EFA2B49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Dembkowski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Eldridge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F. (2003).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Beyond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GROW: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coaching model.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international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mentoring and coaching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(1), 21.</w:t>
      </w:r>
    </w:p>
    <w:p w14:paraId="1B3BBF46" w14:textId="600914A4" w:rsidR="1949B509" w:rsidRPr="00381F11" w:rsidRDefault="1949B509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Dembkowski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Eldridge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F., &amp; Hunter, I. (2009).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7 kroků efektivního koučování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Brno: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Computer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Press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4EF51792" w14:textId="59678BD8" w:rsidR="6B056713" w:rsidRPr="00381F11" w:rsidRDefault="6B056713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lastRenderedPageBreak/>
        <w:t>Dippenaar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Schaap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P. (2017).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impact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emotional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social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intelligence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competencies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leaders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South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African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Economic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Management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Sciences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20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(1), 1-16.</w:t>
      </w:r>
    </w:p>
    <w:p w14:paraId="4517FEF7" w14:textId="03963DBE" w:rsidR="634797B5" w:rsidRPr="00381F11" w:rsidRDefault="634797B5" w:rsidP="288BCD2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Downey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 (2003).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Effective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Lessons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from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Coaches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'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New York: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Texere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/Thomson.</w:t>
      </w:r>
    </w:p>
    <w:p w14:paraId="255C7A04" w14:textId="46F0F194" w:rsidR="2E3A0F5F" w:rsidRPr="00381F11" w:rsidRDefault="2E3A0F5F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Duminică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D. (2019</w:t>
      </w:r>
      <w:r w:rsidR="1D5A2BB7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27. červen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Professional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Training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Staff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from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Organizations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through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GROW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Method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2019 11th International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Conference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Electronics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Computers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Artificial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Intelligence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(ECAI),</w:t>
      </w:r>
      <w:r w:rsidR="1777C775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="1777C775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Pitesti</w:t>
      </w:r>
      <w:proofErr w:type="spellEnd"/>
      <w:r w:rsidR="1777C775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R</w:t>
      </w:r>
      <w:r w:rsidR="6CBA7340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umunsko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0876961B" w14:textId="0508A196" w:rsidR="079B57E5" w:rsidRPr="00381F11" w:rsidRDefault="079B57E5" w:rsidP="6329FB57">
      <w:pPr>
        <w:spacing w:line="257" w:lineRule="auto"/>
        <w:rPr>
          <w:rFonts w:ascii="Century Schoolbook" w:hAnsi="Century Schoolbook"/>
          <w:color w:val="000000" w:themeColor="text1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Du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Toit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A.,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Reissner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 (2012).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Experiences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 team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leading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International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Mentoring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Education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1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(3), 177-190.</w:t>
      </w:r>
    </w:p>
    <w:p w14:paraId="3016D031" w14:textId="5943AD93" w:rsidR="727FEA45" w:rsidRPr="00381F11" w:rsidRDefault="727FEA45" w:rsidP="3E43DE45">
      <w:pPr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Education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 (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n.d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Základy koučování a MODEL GROW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 https://www.kurzy-vyuka.cz/d-108452/zaklady-koucovani-a-model-grow-kurz-praha</w:t>
      </w:r>
    </w:p>
    <w:p w14:paraId="6D456772" w14:textId="76CB310F" w:rsidR="247A701A" w:rsidRPr="00381F11" w:rsidRDefault="247A701A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El-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Sabaa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 (2001).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skills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career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path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effective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project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manager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International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project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management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19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(1), 1-7.</w:t>
      </w:r>
    </w:p>
    <w:p w14:paraId="04777B7F" w14:textId="53A70A4A" w:rsidR="03076020" w:rsidRPr="00381F11" w:rsidRDefault="03076020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Gable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, R. A. (2014).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Teaching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Students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with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Emotional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Disabilities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Challenges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Opportunities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Special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Education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Past,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Present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,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Future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Perspectives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from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Field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(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Advances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Learning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Behavioral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Disabilities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), 27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, 117-140.</w:t>
      </w:r>
    </w:p>
    <w:p w14:paraId="07A2D41A" w14:textId="35160C24" w:rsidR="3CF99482" w:rsidRPr="00381F11" w:rsidRDefault="3CF99482" w:rsidP="4789BCE9">
      <w:p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Gorell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R. (2013).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Group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A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Practical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Guide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to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Optimizing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Collective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Talent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Any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Organization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12F3332B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London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Kogan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Page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Publishers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1BAF9CA6" w14:textId="05D99BBB" w:rsidR="634797B5" w:rsidRPr="00381F11" w:rsidRDefault="634797B5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Grant, A.M. (2011).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time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to REGROW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GROW model?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Issues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related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to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teaching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session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structures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Psychologist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7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118–126.</w:t>
      </w:r>
    </w:p>
    <w:p w14:paraId="7AF06531" w14:textId="1387CB7F" w:rsidR="61EEE727" w:rsidRPr="00381F11" w:rsidRDefault="61EEE727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Hagen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 S.,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Peterson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 L. (2015).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Measuring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Behavioral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skill-based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managerial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scales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Management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34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114-133.</w:t>
      </w:r>
    </w:p>
    <w:p w14:paraId="387FAC02" w14:textId="701B4493" w:rsidR="5B21D19B" w:rsidRPr="00381F11" w:rsidRDefault="5B21D19B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Ibarra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H.,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Scoular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A. (2019).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leader as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Harvard Business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Review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97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(6), 110-119.</w:t>
      </w:r>
    </w:p>
    <w:p w14:paraId="1888AC10" w14:textId="76FF6EE5" w:rsidR="2F4B17EB" w:rsidRPr="00381F11" w:rsidRDefault="2F4B17EB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James, N.,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Busher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, H. (2009).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Online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Interviewing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Sage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Publications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.</w:t>
      </w:r>
    </w:p>
    <w:p w14:paraId="6CD35DAA" w14:textId="46EAA5D5" w:rsidR="67E91D57" w:rsidRPr="00381F11" w:rsidRDefault="67E91D57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Jesson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J.,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Matheson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L.,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Lacey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F. M. (2011).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Doing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your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literature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review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Traditional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systematic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techniques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Sage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2744C8FD" w14:textId="74B58AD6" w:rsidR="6B719E4D" w:rsidRPr="00381F11" w:rsidRDefault="6B719E4D" w:rsidP="6329FB57">
      <w:pPr>
        <w:spacing w:line="257" w:lineRule="auto"/>
        <w:rPr>
          <w:rFonts w:ascii="Century Schoolbook" w:hAnsi="Century Schoolbook"/>
          <w:color w:val="000000" w:themeColor="text1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Kamarudin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binti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Kamarudin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A. Y.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binti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Darmi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R.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binti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Saad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N. S.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binti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M. (2020).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Review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Mentoring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Theories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Models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International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Academic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Research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Progressive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Education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9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289–298.</w:t>
      </w:r>
    </w:p>
    <w:p w14:paraId="75EA8036" w14:textId="0632CE70" w:rsidR="5D64A977" w:rsidRPr="00381F11" w:rsidRDefault="5D64A977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Kampa-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Kokesch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S., &amp; Anderson, M. Z. (2001).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Executive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comprehensive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review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literature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Consulting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Psychology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Practice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Research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53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(4), 205-228.</w:t>
      </w:r>
    </w:p>
    <w:p w14:paraId="72339C60" w14:textId="611D5C40" w:rsidR="1DC67D99" w:rsidRPr="00381F11" w:rsidRDefault="1DC67D99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lastRenderedPageBreak/>
        <w:t>K</w:t>
      </w:r>
      <w:r w:rsidR="145C0D0C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atz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R. L. (2009).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Skills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effective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administrator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Harvard Business </w:t>
      </w:r>
      <w:proofErr w:type="spellStart"/>
      <w:r w:rsidR="7DC86979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Review</w:t>
      </w:r>
      <w:proofErr w:type="spellEnd"/>
      <w:r w:rsidR="7DC86979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Press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39E49DD3" w14:textId="0519B175" w:rsidR="6065CF05" w:rsidRPr="00381F11" w:rsidRDefault="6065CF05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Kilburg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R. R. (1996).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Toward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conceptual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understanding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definition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executive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Consulting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Psychology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Practice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Research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48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134–144.</w:t>
      </w:r>
    </w:p>
    <w:p w14:paraId="68C3B092" w14:textId="397C0178" w:rsidR="49DF166E" w:rsidRPr="00381F11" w:rsidRDefault="49DF166E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Kim, S. (2014).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Assessing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influence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managerial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employee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outcomes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Human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Resource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Quarterly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25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(1), 59-85.</w:t>
      </w:r>
    </w:p>
    <w:p w14:paraId="7A317DC5" w14:textId="5B357207" w:rsidR="49DF166E" w:rsidRPr="00381F11" w:rsidRDefault="49DF166E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Kirchner, M. J.,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Akdere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 (2014).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Leadership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programs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integrated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review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literature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Bilgi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Ekonomisi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ve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Yönetimi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Dergisi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9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(1), 137-146.</w:t>
      </w:r>
    </w:p>
    <w:p w14:paraId="0F49833E" w14:textId="645676AA" w:rsidR="300CF9A1" w:rsidRPr="00381F11" w:rsidRDefault="300CF9A1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Law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H. (2013).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Psychology: A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Practitioner's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Guide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. 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John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Wiley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Sons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5D601947" w14:textId="3ECAF93C" w:rsidR="49E96D7F" w:rsidRPr="00381F11" w:rsidRDefault="49E96D7F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Lord, P., Atkinson, M.,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Mitchell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H. (2008).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Mentoring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professionals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A study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research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evidence.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Variations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(4).</w:t>
      </w:r>
    </w:p>
    <w:p w14:paraId="5F7E81B5" w14:textId="2845AE80" w:rsidR="5AEF28DF" w:rsidRPr="00381F11" w:rsidRDefault="5AEF28DF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Martin Lavický. (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n.d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 je koučink? A jak vám pomůže v běžném životě?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https://martinlavicky.cz/koucink/</w:t>
      </w:r>
    </w:p>
    <w:p w14:paraId="03FEAABB" w14:textId="0F788267" w:rsidR="49CD88A7" w:rsidRPr="00381F11" w:rsidRDefault="49CD88A7" w:rsidP="48E8885A">
      <w:pPr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McCarthy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G. (2010).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Approaches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to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postgraduate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education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business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Australian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Adult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Learning, 50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323-357.</w:t>
      </w:r>
    </w:p>
    <w:p w14:paraId="36AA2CA9" w14:textId="01DC36E4" w:rsidR="19A06D01" w:rsidRPr="00381F11" w:rsidRDefault="19A06D01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Megginson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D.,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Clutterback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D. (2009). </w:t>
      </w:r>
      <w:proofErr w:type="spellStart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Further</w:t>
      </w:r>
      <w:proofErr w:type="spellEnd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Techniques</w:t>
      </w:r>
      <w:proofErr w:type="spellEnd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for</w:t>
      </w:r>
      <w:proofErr w:type="spellEnd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="4ADCA8EB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Mentoring. </w:t>
      </w:r>
      <w:r w:rsidR="2CD71807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Oxford: </w:t>
      </w:r>
      <w:proofErr w:type="spellStart"/>
      <w:r w:rsidR="2CD71807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Elsevier</w:t>
      </w:r>
      <w:proofErr w:type="spellEnd"/>
      <w:r w:rsidR="2CD71807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4F4F2620" w14:textId="5D30DBC5" w:rsidR="1018A253" w:rsidRPr="00381F11" w:rsidRDefault="1018A253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Milner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J.,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McCarthy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G.,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Milner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T. (2018).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Training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leader: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how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organizations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support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managers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Management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37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188-200.</w:t>
      </w:r>
    </w:p>
    <w:p w14:paraId="230FEB38" w14:textId="4D7B5394" w:rsidR="263EFCCB" w:rsidRPr="00381F11" w:rsidRDefault="263EFCCB" w:rsidP="48E8885A">
      <w:pPr>
        <w:spacing w:line="257" w:lineRule="auto"/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Mitra, A., &amp; Kalia, A. (2010). Role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virtual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to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develop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human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capacity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among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organisations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ACM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Transactions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Computer-Human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Interaction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(TOCHI).</w:t>
      </w:r>
    </w:p>
    <w:p w14:paraId="42816C0F" w14:textId="4D12591B" w:rsidR="480188D1" w:rsidRPr="00381F11" w:rsidRDefault="480188D1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Netolicky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D. M. (2016)</w:t>
      </w:r>
      <w:r w:rsidR="47F82201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professional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growth</w:t>
      </w:r>
      <w:proofErr w:type="spellEnd"/>
      <w:r w:rsidR="43B66045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in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one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Australian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school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:“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oil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water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”. </w:t>
      </w:r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International </w:t>
      </w:r>
      <w:proofErr w:type="spellStart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Mentoring</w:t>
      </w:r>
      <w:proofErr w:type="spellEnd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Education</w:t>
      </w:r>
      <w:proofErr w:type="spellEnd"/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</w:t>
      </w:r>
      <w:r w:rsidR="060475E0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060475E0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5</w:t>
      </w:r>
      <w:r w:rsidR="060475E0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66-86.</w:t>
      </w:r>
    </w:p>
    <w:p w14:paraId="3896A118" w14:textId="48748941" w:rsidR="12C17066" w:rsidRPr="00381F11" w:rsidRDefault="12C17066" w:rsidP="48E8885A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Nonnecke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, B.,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Preece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, J. (2000).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Lurker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demographics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Counting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silent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 xml:space="preserve">.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Proceedings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proofErr w:type="gram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the</w:t>
      </w:r>
      <w:proofErr w:type="spellEnd"/>
      <w:proofErr w:type="gram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SIGCHI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conference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Human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factors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computing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  <w:lang w:val="cs"/>
        </w:rPr>
        <w:t>systems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  <w:lang w:val="cs"/>
        </w:rPr>
        <w:t>, 73-80.</w:t>
      </w:r>
    </w:p>
    <w:p w14:paraId="2851053D" w14:textId="48748941" w:rsidR="0C7BAE09" w:rsidRPr="00381F11" w:rsidRDefault="0C7BAE09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Northouse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P. G. (2010).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Leadership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: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Theory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Practice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SAGE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Publications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328C76D1" w14:textId="49B196F4" w:rsidR="300CF9A1" w:rsidRPr="00381F11" w:rsidRDefault="300CF9A1" w:rsidP="6329FB57">
      <w:p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Panchal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Riddell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P. (2020).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GROWS model: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Extending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GROW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model to support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behavioural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change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Psychologist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16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(2), 12</w:t>
      </w:r>
      <w:r w:rsidR="26433A9D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-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24.</w:t>
      </w:r>
    </w:p>
    <w:p w14:paraId="12922C33" w14:textId="400B108A" w:rsidR="7EE9F2D2" w:rsidRPr="00381F11" w:rsidRDefault="7EE9F2D2" w:rsidP="3E43DE45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lastRenderedPageBreak/>
        <w:t>Peláez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Zuberbuhler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 J.,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Salanova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Martínez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I. M. (2020).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Coaching-Based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Leadership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Intervention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Program: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Controlled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Trial Study.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Frontiers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 psychology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10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 1-22.</w:t>
      </w:r>
    </w:p>
    <w:p w14:paraId="1DCF230E" w14:textId="2BB26AAB" w:rsidR="2DF8A0D2" w:rsidRPr="00381F11" w:rsidRDefault="2DF8A0D2" w:rsidP="3E43DE45">
      <w:pPr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Performance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Consultants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(2020).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Online GROW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Training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Leaders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https://www.performanceconsultants.com/product/online-grow-training-for-leaders-and-managers</w:t>
      </w:r>
    </w:p>
    <w:p w14:paraId="2AC613C2" w14:textId="1E0805EC" w:rsidR="3A08181D" w:rsidRPr="00381F11" w:rsidRDefault="3A08181D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Rekalde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I.,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Landeta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Albizu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E. (2015).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Determining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factors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effectiveness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executive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as a management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development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tool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Management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Decision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53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(8), 1677-1697.</w:t>
      </w:r>
    </w:p>
    <w:p w14:paraId="16E3E63F" w14:textId="57BE3370" w:rsidR="687A920A" w:rsidRPr="00381F11" w:rsidRDefault="687A920A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Rojon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C.,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McDowall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A.,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Saunders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M. N. (2011). On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experience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conducting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systematic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review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industrial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work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organizational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psychology: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Yes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worthwhile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Personnel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Psychology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10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(3), 133-138.</w:t>
      </w:r>
    </w:p>
    <w:p w14:paraId="7C5F969F" w14:textId="6300FCAB" w:rsidR="687A920A" w:rsidRPr="00381F11" w:rsidRDefault="687A920A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Seemann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P.,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Farkasova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V. (2015).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as a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Tool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Improving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Quality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Managerial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Work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r w:rsidR="301843FB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In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6F34CD1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Proceedings</w:t>
      </w:r>
      <w:proofErr w:type="spellEnd"/>
      <w:r w:rsidR="6F34CD1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6F34CD1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="6F34CD1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6F34CD1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="6F34CD17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15th International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Scientific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Conference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on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Globalization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its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Socio-Economic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Consequences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, 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661-669.</w:t>
      </w:r>
    </w:p>
    <w:p w14:paraId="1701C5D9" w14:textId="69916BC9" w:rsidR="3321A1C3" w:rsidRPr="00381F11" w:rsidRDefault="3321A1C3" w:rsidP="780A33B0">
      <w:pPr>
        <w:spacing w:line="257" w:lineRule="auto"/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Siew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N. M.</w:t>
      </w:r>
      <w:r w:rsidR="4FFB4ADC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&amp; Jones S. (2018).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Training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approaches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improving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school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managers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´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conflict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resolution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skills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: a case study.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Problems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education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in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21st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century</w:t>
      </w:r>
      <w:proofErr w:type="spellEnd"/>
      <w:r w:rsidR="2FCECF48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 76</w:t>
      </w:r>
      <w:r w:rsidR="2FCECF48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(5), 720-738.</w:t>
      </w:r>
    </w:p>
    <w:p w14:paraId="13CE81F2" w14:textId="35DEB028" w:rsidR="7705F825" w:rsidRPr="00381F11" w:rsidRDefault="7705F825" w:rsidP="7C3F3F21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Utrilla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P. N. C.</w:t>
      </w:r>
      <w:r w:rsidR="0034691F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,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Torraleja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F. </w:t>
      </w:r>
      <w:r w:rsidR="565EC0F1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A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 G. (2013)</w:t>
      </w:r>
      <w:r w:rsidR="4B9D83A5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importance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mentoring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and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family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businesses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Journal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of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Management &amp;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Organization</w:t>
      </w:r>
      <w:proofErr w:type="spellEnd"/>
      <w:r w:rsidR="1FD3F24D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,</w:t>
      </w:r>
      <w:r w:rsidR="1FD3F24D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r w:rsidR="1FD3F24D"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19</w:t>
      </w:r>
      <w:r w:rsidR="1FD3F24D"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(4), 386-404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4904A0D3" w14:textId="141BD12B" w:rsidR="6EFA2B49" w:rsidRPr="00381F11" w:rsidRDefault="6EFA2B49" w:rsidP="499C8A8F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Whitmore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J. (1992).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for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Peformance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Nicholas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Brealey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Publishing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71BACDF8" w14:textId="5A9A3795" w:rsidR="6EFA2B49" w:rsidRPr="00381F11" w:rsidRDefault="6EFA2B49" w:rsidP="780A33B0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Whitmore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J., &amp; Lisa, A. (2009). </w:t>
      </w:r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Koučování: rozvoj osobnosti a zvyšování výkonnosti: metoda transpersonálního koučování.</w:t>
      </w: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Praha: Management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Press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.</w:t>
      </w:r>
    </w:p>
    <w:p w14:paraId="39A6F32C" w14:textId="2110BE69" w:rsidR="49DCF9EF" w:rsidRPr="00381F11" w:rsidRDefault="49DCF9EF" w:rsidP="6329FB57">
      <w:pPr>
        <w:spacing w:line="257" w:lineRule="auto"/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</w:pPr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Zeus, P., &amp;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Skiffington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, S. (2000).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The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complete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guide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to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coaching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at</w:t>
      </w:r>
      <w:proofErr w:type="spellEnd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i/>
          <w:iCs/>
          <w:color w:val="000000" w:themeColor="text1"/>
          <w:sz w:val="24"/>
          <w:szCs w:val="24"/>
        </w:rPr>
        <w:t>work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.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McGraw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</w:t>
      </w:r>
      <w:proofErr w:type="spellStart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>Hill</w:t>
      </w:r>
      <w:proofErr w:type="spellEnd"/>
      <w:r w:rsidRPr="00381F11">
        <w:rPr>
          <w:rFonts w:ascii="Century Schoolbook" w:eastAsia="Century Schoolbook" w:hAnsi="Century Schoolbook" w:cs="Century Schoolbook"/>
          <w:color w:val="000000" w:themeColor="text1"/>
          <w:sz w:val="24"/>
          <w:szCs w:val="24"/>
        </w:rPr>
        <w:t xml:space="preserve"> Professional.</w:t>
      </w:r>
    </w:p>
    <w:p w14:paraId="611FD790" w14:textId="223BE6A0" w:rsidR="6329FB57" w:rsidRDefault="6329FB57" w:rsidP="6329FB57">
      <w:pPr>
        <w:spacing w:line="257" w:lineRule="auto"/>
        <w:rPr>
          <w:rFonts w:ascii="Century Schoolbook" w:eastAsia="Century Schoolbook" w:hAnsi="Century Schoolbook" w:cs="Century Schoolbook"/>
          <w:color w:val="222222"/>
          <w:sz w:val="24"/>
          <w:szCs w:val="24"/>
        </w:rPr>
      </w:pPr>
    </w:p>
    <w:p w14:paraId="7A881B6C" w14:textId="4B4E53C6" w:rsidR="6329FB57" w:rsidRDefault="6329FB57" w:rsidP="6329FB57">
      <w:pPr>
        <w:spacing w:line="257" w:lineRule="auto"/>
        <w:rPr>
          <w:rFonts w:ascii="Century Schoolbook" w:eastAsia="Century Schoolbook" w:hAnsi="Century Schoolbook" w:cs="Century Schoolbook"/>
          <w:color w:val="222222"/>
          <w:sz w:val="24"/>
          <w:szCs w:val="24"/>
        </w:rPr>
      </w:pPr>
    </w:p>
    <w:p w14:paraId="2595C7D9" w14:textId="2CFFD41F" w:rsidR="6329FB57" w:rsidRDefault="6329FB57" w:rsidP="6329FB57">
      <w:pPr>
        <w:spacing w:line="257" w:lineRule="auto"/>
        <w:rPr>
          <w:rFonts w:ascii="Century Schoolbook" w:eastAsia="Century Schoolbook" w:hAnsi="Century Schoolbook" w:cs="Century Schoolbook"/>
          <w:color w:val="222222"/>
          <w:sz w:val="24"/>
          <w:szCs w:val="24"/>
        </w:rPr>
      </w:pPr>
    </w:p>
    <w:p w14:paraId="0A219BE5" w14:textId="68C7438D" w:rsidR="780A33B0" w:rsidRDefault="780A33B0" w:rsidP="3E43DE45">
      <w:pPr>
        <w:spacing w:line="257" w:lineRule="auto"/>
        <w:rPr>
          <w:rFonts w:ascii="Century Schoolbook" w:eastAsia="Century Schoolbook" w:hAnsi="Century Schoolbook" w:cs="Century Schoolbook"/>
          <w:color w:val="222222"/>
          <w:sz w:val="24"/>
          <w:szCs w:val="24"/>
        </w:rPr>
      </w:pPr>
    </w:p>
    <w:p w14:paraId="703DDB73" w14:textId="03F457C4" w:rsidR="6329FB57" w:rsidRDefault="6329FB57" w:rsidP="6329FB57">
      <w:pPr>
        <w:rPr>
          <w:rFonts w:ascii="Century Schoolbook" w:eastAsia="Century Schoolbook" w:hAnsi="Century Schoolbook" w:cs="Century Schoolbook"/>
          <w:sz w:val="24"/>
          <w:szCs w:val="24"/>
        </w:rPr>
      </w:pPr>
    </w:p>
    <w:p w14:paraId="2ADC2DBC" w14:textId="1CF5A357" w:rsidR="529F8D7B" w:rsidRDefault="529F8D7B" w:rsidP="529F8D7B">
      <w:pPr>
        <w:rPr>
          <w:rFonts w:ascii="Century Schoolbook" w:eastAsia="Century Schoolbook" w:hAnsi="Century Schoolbook" w:cs="Century Schoolbook"/>
          <w:sz w:val="24"/>
          <w:szCs w:val="24"/>
        </w:rPr>
      </w:pPr>
    </w:p>
    <w:sectPr w:rsidR="529F8D7B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icrosoft Office-Benutzer" w:date="2021-01-06T12:58:00Z" w:initials="MO">
    <w:p w14:paraId="23E34C79" w14:textId="2373BC77" w:rsidR="00AE69AC" w:rsidRDefault="00AE69AC">
      <w:pPr>
        <w:pStyle w:val="Kommentartext"/>
      </w:pPr>
      <w:r>
        <w:rPr>
          <w:rStyle w:val="Kommentarzeichen"/>
        </w:rPr>
        <w:annotationRef/>
      </w:r>
      <w:proofErr w:type="spellStart"/>
      <w:r>
        <w:t>Nenaplnuje</w:t>
      </w:r>
      <w:proofErr w:type="spellEnd"/>
      <w:r>
        <w:t xml:space="preserve"> parametry abstraktu akceptovatelného pro tento typ práce. </w:t>
      </w:r>
      <w:proofErr w:type="spellStart"/>
      <w:r>
        <w:t>Doporucuji</w:t>
      </w:r>
      <w:proofErr w:type="spellEnd"/>
      <w:r>
        <w:t xml:space="preserve"> si </w:t>
      </w:r>
      <w:proofErr w:type="spellStart"/>
      <w:r>
        <w:t>precist</w:t>
      </w:r>
      <w:proofErr w:type="spellEnd"/>
      <w:r>
        <w:t xml:space="preserve"> abstrakty 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prijatych</w:t>
      </w:r>
      <w:proofErr w:type="spellEnd"/>
      <w:r>
        <w:t xml:space="preserve"> </w:t>
      </w:r>
      <w:proofErr w:type="spellStart"/>
      <w:r>
        <w:t>praci</w:t>
      </w:r>
      <w:proofErr w:type="spellEnd"/>
    </w:p>
  </w:comment>
  <w:comment w:id="1" w:author="Microsoft Office-Benutzer" w:date="2021-01-06T12:57:00Z" w:initials="MO">
    <w:p w14:paraId="4B7E3A9F" w14:textId="34F5E7E4" w:rsidR="00AE69AC" w:rsidRDefault="00AE69AC">
      <w:pPr>
        <w:pStyle w:val="Kommentartext"/>
      </w:pPr>
      <w:r>
        <w:rPr>
          <w:rStyle w:val="Kommentarzeichen"/>
        </w:rPr>
        <w:annotationRef/>
      </w:r>
      <w:r>
        <w:t xml:space="preserve">Kde je </w:t>
      </w:r>
      <w:proofErr w:type="spellStart"/>
      <w:r>
        <w:t>definovana</w:t>
      </w:r>
      <w:proofErr w:type="spellEnd"/>
      <w:r>
        <w:t xml:space="preserve"> VO? </w:t>
      </w:r>
      <w:proofErr w:type="spellStart"/>
      <w:r>
        <w:t>Nejasny</w:t>
      </w:r>
      <w:proofErr w:type="spellEnd"/>
      <w:r>
        <w:t xml:space="preserve"> cil práce</w:t>
      </w:r>
      <w:r w:rsidR="008635F9">
        <w:t xml:space="preserve"> v </w:t>
      </w:r>
      <w:proofErr w:type="spellStart"/>
      <w:r w:rsidR="008635F9">
        <w:t>uvodu</w:t>
      </w:r>
      <w:proofErr w:type="spellEnd"/>
      <w:r w:rsidR="008635F9">
        <w:t xml:space="preserve">, kdy by se to </w:t>
      </w:r>
      <w:proofErr w:type="spellStart"/>
      <w:r w:rsidR="008635F9">
        <w:t>ctenar</w:t>
      </w:r>
      <w:proofErr w:type="spellEnd"/>
      <w:r w:rsidR="008635F9">
        <w:t xml:space="preserve"> </w:t>
      </w:r>
      <w:proofErr w:type="spellStart"/>
      <w:r w:rsidR="008635F9">
        <w:t>vlastne</w:t>
      </w:r>
      <w:proofErr w:type="spellEnd"/>
      <w:r w:rsidR="008635F9">
        <w:t xml:space="preserve"> rad dozvedel</w:t>
      </w:r>
    </w:p>
  </w:comment>
  <w:comment w:id="2" w:author="Microsoft Office-Benutzer" w:date="2021-01-06T12:56:00Z" w:initials="MO">
    <w:p w14:paraId="2C93389C" w14:textId="192C1715" w:rsidR="00AE69AC" w:rsidRDefault="00AE69AC">
      <w:pPr>
        <w:pStyle w:val="Kommentartext"/>
      </w:pPr>
      <w:r>
        <w:rPr>
          <w:rStyle w:val="Kommentarzeichen"/>
        </w:rPr>
        <w:annotationRef/>
      </w:r>
      <w:proofErr w:type="spellStart"/>
      <w:r>
        <w:t>Smazany</w:t>
      </w:r>
      <w:proofErr w:type="spellEnd"/>
      <w:r>
        <w:t xml:space="preserve"> odstavec v </w:t>
      </w:r>
      <w:proofErr w:type="spellStart"/>
      <w:r>
        <w:t>Zaveru</w:t>
      </w:r>
      <w:proofErr w:type="spellEnd"/>
      <w:r>
        <w:t xml:space="preserve"> </w:t>
      </w:r>
      <w:proofErr w:type="spellStart"/>
      <w:r>
        <w:t>patri</w:t>
      </w:r>
      <w:proofErr w:type="spellEnd"/>
      <w:r>
        <w:t xml:space="preserve"> do </w:t>
      </w:r>
      <w:proofErr w:type="spellStart"/>
      <w:r>
        <w:t>Uvodu</w:t>
      </w:r>
      <w:proofErr w:type="spellEnd"/>
      <w:r>
        <w:t xml:space="preserve"> jako poslední odstavec</w:t>
      </w:r>
    </w:p>
  </w:comment>
  <w:comment w:id="14" w:author="Microsoft Office-Benutzer" w:date="2021-01-06T13:00:00Z" w:initials="MO">
    <w:p w14:paraId="70625C18" w14:textId="79F0BD4E" w:rsidR="00AE69AC" w:rsidRDefault="00AE69AC">
      <w:pPr>
        <w:pStyle w:val="Kommentartext"/>
      </w:pPr>
      <w:r>
        <w:rPr>
          <w:rStyle w:val="Kommentarzeichen"/>
        </w:rPr>
        <w:annotationRef/>
      </w:r>
      <w:proofErr w:type="spellStart"/>
      <w:proofErr w:type="gramStart"/>
      <w:r>
        <w:t>Idealne</w:t>
      </w:r>
      <w:proofErr w:type="spellEnd"/>
      <w:proofErr w:type="gramEnd"/>
      <w:r>
        <w:t xml:space="preserve"> pokud VO bude v </w:t>
      </w:r>
      <w:proofErr w:type="spellStart"/>
      <w:r>
        <w:t>üvodu</w:t>
      </w:r>
      <w:proofErr w:type="spellEnd"/>
      <w:r>
        <w:t xml:space="preserve"> nebo </w:t>
      </w:r>
      <w:proofErr w:type="spellStart"/>
      <w:r>
        <w:t>vyplyvat</w:t>
      </w:r>
      <w:proofErr w:type="spellEnd"/>
      <w:r>
        <w:t xml:space="preserve"> z </w:t>
      </w:r>
      <w:proofErr w:type="spellStart"/>
      <w:r>
        <w:t>Teoretickych</w:t>
      </w:r>
      <w:proofErr w:type="spellEnd"/>
      <w:r>
        <w:t xml:space="preserve"> východisek resp. bude uvedena v </w:t>
      </w:r>
      <w:proofErr w:type="spellStart"/>
      <w:r>
        <w:t>zaveru</w:t>
      </w:r>
      <w:proofErr w:type="spellEnd"/>
      <w:r>
        <w:t xml:space="preserve"> TV</w:t>
      </w:r>
    </w:p>
  </w:comment>
  <w:comment w:id="15" w:author="Microsoft Office-Benutzer" w:date="2021-01-06T13:02:00Z" w:initials="MO">
    <w:p w14:paraId="33E5DABF" w14:textId="77777777" w:rsidR="008635F9" w:rsidRPr="00D07B44" w:rsidRDefault="008635F9" w:rsidP="008635F9">
      <w:pPr>
        <w:pStyle w:val="Kommentartext"/>
        <w:rPr>
          <w:rFonts w:ascii="Times" w:hAnsi="Times"/>
        </w:rPr>
      </w:pPr>
      <w:r>
        <w:rPr>
          <w:rStyle w:val="Kommentarzeichen"/>
        </w:rPr>
        <w:annotationRef/>
      </w:r>
      <w:r w:rsidRPr="00D07B44">
        <w:rPr>
          <w:rFonts w:ascii="Times" w:hAnsi="Times"/>
        </w:rPr>
        <w:t xml:space="preserve">Náležitosti </w:t>
      </w:r>
      <w:proofErr w:type="gramStart"/>
      <w:r w:rsidRPr="00D07B44">
        <w:rPr>
          <w:rFonts w:ascii="Times" w:hAnsi="Times"/>
        </w:rPr>
        <w:t>diskuze</w:t>
      </w:r>
      <w:proofErr w:type="gramEnd"/>
      <w:r w:rsidRPr="00D07B44">
        <w:rPr>
          <w:rFonts w:ascii="Times" w:hAnsi="Times"/>
        </w:rPr>
        <w:t>:</w:t>
      </w:r>
    </w:p>
    <w:p w14:paraId="14058EFB" w14:textId="77777777" w:rsidR="008635F9" w:rsidRPr="00D07B44" w:rsidRDefault="008635F9" w:rsidP="008635F9">
      <w:pPr>
        <w:pStyle w:val="Kommentartext"/>
        <w:rPr>
          <w:rFonts w:ascii="Times" w:hAnsi="Times"/>
        </w:rPr>
      </w:pPr>
    </w:p>
    <w:p w14:paraId="344AF280" w14:textId="77777777" w:rsidR="008635F9" w:rsidRPr="00D07B44" w:rsidRDefault="008635F9" w:rsidP="008635F9">
      <w:pPr>
        <w:pStyle w:val="StandardWeb"/>
        <w:numPr>
          <w:ilvl w:val="0"/>
          <w:numId w:val="12"/>
        </w:numPr>
        <w:rPr>
          <w:rFonts w:ascii="Times" w:hAnsi="Times"/>
          <w:sz w:val="20"/>
          <w:szCs w:val="20"/>
          <w:lang w:val="cs-CZ"/>
        </w:rPr>
      </w:pPr>
      <w:r w:rsidRPr="00D07B44">
        <w:rPr>
          <w:rFonts w:ascii="Times" w:hAnsi="Times" w:cs="Calibri"/>
          <w:sz w:val="20"/>
          <w:szCs w:val="20"/>
          <w:lang w:val="cs-CZ"/>
        </w:rPr>
        <w:t xml:space="preserve">Autoři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předkládají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základni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námitky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proti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užitým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předpokladům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, </w:t>
      </w:r>
      <w:r>
        <w:rPr>
          <w:rFonts w:ascii="Times" w:hAnsi="Times" w:cs="Calibri"/>
          <w:sz w:val="20"/>
          <w:szCs w:val="20"/>
          <w:lang w:val="cs-CZ"/>
        </w:rPr>
        <w:t xml:space="preserve">zvolené </w:t>
      </w:r>
      <w:r w:rsidRPr="00D07B44">
        <w:rPr>
          <w:rFonts w:ascii="Times" w:hAnsi="Times" w:cs="Calibri"/>
          <w:sz w:val="20"/>
          <w:szCs w:val="20"/>
          <w:lang w:val="cs-CZ"/>
        </w:rPr>
        <w:t>metod</w:t>
      </w:r>
      <w:r>
        <w:rPr>
          <w:rFonts w:ascii="Times" w:hAnsi="Times" w:cs="Calibri"/>
          <w:sz w:val="20"/>
          <w:szCs w:val="20"/>
          <w:lang w:val="cs-CZ"/>
        </w:rPr>
        <w:t>ě</w:t>
      </w:r>
      <w:r w:rsidRPr="00D07B44">
        <w:rPr>
          <w:rFonts w:ascii="Times" w:hAnsi="Times" w:cs="Calibri"/>
          <w:sz w:val="20"/>
          <w:szCs w:val="20"/>
          <w:lang w:val="cs-CZ"/>
        </w:rPr>
        <w:t xml:space="preserve">, postupu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sve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práce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vyrovnávají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se s nimi. </w:t>
      </w:r>
    </w:p>
    <w:p w14:paraId="3A45DEA2" w14:textId="77777777" w:rsidR="008635F9" w:rsidRPr="00D07B44" w:rsidRDefault="008635F9" w:rsidP="008635F9">
      <w:pPr>
        <w:pStyle w:val="StandardWeb"/>
        <w:numPr>
          <w:ilvl w:val="0"/>
          <w:numId w:val="12"/>
        </w:numPr>
        <w:rPr>
          <w:rFonts w:ascii="Times" w:hAnsi="Times"/>
          <w:sz w:val="20"/>
          <w:szCs w:val="20"/>
          <w:lang w:val="cs-CZ"/>
        </w:rPr>
      </w:pPr>
      <w:r>
        <w:rPr>
          <w:rFonts w:ascii="Times" w:hAnsi="Times" w:cs="Calibri"/>
          <w:sz w:val="20"/>
          <w:szCs w:val="20"/>
          <w:lang w:val="cs-CZ"/>
        </w:rPr>
        <w:t xml:space="preserve"> </w:t>
      </w:r>
      <w:proofErr w:type="gramStart"/>
      <w:r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>
        <w:rPr>
          <w:rFonts w:ascii="Times" w:hAnsi="Times" w:cs="Calibri"/>
          <w:sz w:val="20"/>
          <w:szCs w:val="20"/>
          <w:lang w:val="cs-CZ"/>
        </w:rPr>
        <w:t xml:space="preserve"> zodpovídá na výzkumnou otázku.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Výsledky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jsou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diskutovány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s poznatky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prezentovanými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v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literárni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́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rešerši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>.</w:t>
      </w:r>
      <w:r w:rsidRPr="00D07B44">
        <w:rPr>
          <w:rFonts w:ascii="Times" w:hAnsi="Times" w:cs="Calibri"/>
          <w:sz w:val="20"/>
          <w:szCs w:val="20"/>
          <w:lang w:val="cs-CZ"/>
        </w:rPr>
        <w:br/>
      </w:r>
      <w:r>
        <w:rPr>
          <w:rFonts w:ascii="Times" w:hAnsi="Times" w:cs="Calibri"/>
          <w:sz w:val="20"/>
          <w:szCs w:val="20"/>
          <w:lang w:val="cs-CZ"/>
        </w:rPr>
        <w:t xml:space="preserve">3. </w:t>
      </w:r>
      <w:proofErr w:type="gramStart"/>
      <w:r w:rsidRPr="00D07B44">
        <w:rPr>
          <w:rFonts w:ascii="Times" w:hAnsi="Times" w:cs="Calibri"/>
          <w:sz w:val="20"/>
          <w:szCs w:val="20"/>
          <w:lang w:val="cs-CZ"/>
        </w:rPr>
        <w:t>Diskuze</w:t>
      </w:r>
      <w:proofErr w:type="gramEnd"/>
      <w:r w:rsidRPr="00D07B44">
        <w:rPr>
          <w:rFonts w:ascii="Times" w:hAnsi="Times" w:cs="Calibri"/>
          <w:sz w:val="20"/>
          <w:szCs w:val="20"/>
          <w:lang w:val="cs-CZ"/>
        </w:rPr>
        <w:t xml:space="preserve"> obsahuje samostatnou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pasáz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̌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věnovanou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limitům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 a </w:t>
      </w:r>
      <w:proofErr w:type="spellStart"/>
      <w:r w:rsidRPr="00D07B44">
        <w:rPr>
          <w:rFonts w:ascii="Times" w:hAnsi="Times" w:cs="Calibri"/>
          <w:sz w:val="20"/>
          <w:szCs w:val="20"/>
          <w:lang w:val="cs-CZ"/>
        </w:rPr>
        <w:t>omezením</w:t>
      </w:r>
      <w:proofErr w:type="spellEnd"/>
      <w:r w:rsidRPr="00D07B44">
        <w:rPr>
          <w:rFonts w:ascii="Times" w:hAnsi="Times" w:cs="Calibri"/>
          <w:sz w:val="20"/>
          <w:szCs w:val="20"/>
          <w:lang w:val="cs-CZ"/>
        </w:rPr>
        <w:t xml:space="preserve">. </w:t>
      </w:r>
    </w:p>
    <w:p w14:paraId="257AC74B" w14:textId="77777777" w:rsidR="008635F9" w:rsidRPr="00D07B44" w:rsidRDefault="008635F9" w:rsidP="008635F9">
      <w:pPr>
        <w:pStyle w:val="Kommentartext"/>
        <w:rPr>
          <w:rFonts w:ascii="Times" w:hAnsi="Times"/>
        </w:rPr>
      </w:pPr>
    </w:p>
    <w:p w14:paraId="2712E6C2" w14:textId="77777777" w:rsidR="008635F9" w:rsidRDefault="008635F9">
      <w:pPr>
        <w:pStyle w:val="Kommentartext"/>
      </w:pPr>
    </w:p>
    <w:p w14:paraId="431582C6" w14:textId="4CFEA915" w:rsidR="008635F9" w:rsidRDefault="008635F9">
      <w:pPr>
        <w:pStyle w:val="Kommentartext"/>
      </w:pPr>
      <w:r>
        <w:t xml:space="preserve">Do </w:t>
      </w:r>
      <w:proofErr w:type="spellStart"/>
      <w:r>
        <w:t>jake</w:t>
      </w:r>
      <w:proofErr w:type="spellEnd"/>
      <w:r>
        <w:t xml:space="preserve"> </w:t>
      </w:r>
      <w:proofErr w:type="spellStart"/>
      <w:r>
        <w:t>miry</w:t>
      </w:r>
      <w:proofErr w:type="spellEnd"/>
      <w:r>
        <w:t xml:space="preserve"> </w:t>
      </w:r>
      <w:proofErr w:type="spellStart"/>
      <w:r>
        <w:t>naplnuje</w:t>
      </w:r>
      <w:proofErr w:type="spellEnd"/>
      <w:r>
        <w:t xml:space="preserve"> </w:t>
      </w:r>
      <w:proofErr w:type="spellStart"/>
      <w:r>
        <w:t>Vase</w:t>
      </w:r>
      <w:proofErr w:type="spellEnd"/>
      <w:r>
        <w:t xml:space="preserve"> </w:t>
      </w:r>
      <w:proofErr w:type="gramStart"/>
      <w:r>
        <w:t>Diskuze</w:t>
      </w:r>
      <w:proofErr w:type="gramEnd"/>
      <w:r>
        <w:t xml:space="preserve"> jakožto jedna z </w:t>
      </w:r>
      <w:proofErr w:type="spellStart"/>
      <w:r>
        <w:t>nejdulezitejsich</w:t>
      </w:r>
      <w:proofErr w:type="spellEnd"/>
      <w:r>
        <w:t xml:space="preserve"> </w:t>
      </w:r>
      <w:proofErr w:type="spellStart"/>
      <w:r>
        <w:t>casti</w:t>
      </w:r>
      <w:proofErr w:type="spellEnd"/>
      <w:r>
        <w:t xml:space="preserve"> </w:t>
      </w:r>
      <w:proofErr w:type="spellStart"/>
      <w:r>
        <w:t>praci</w:t>
      </w:r>
      <w:proofErr w:type="spellEnd"/>
      <w:r>
        <w:t xml:space="preserve"> tohoto typu </w:t>
      </w:r>
      <w:proofErr w:type="spellStart"/>
      <w:r>
        <w:t>uvedene</w:t>
      </w:r>
      <w:proofErr w:type="spellEnd"/>
      <w:r>
        <w:t xml:space="preserve"> </w:t>
      </w:r>
      <w:proofErr w:type="spellStart"/>
      <w:r>
        <w:t>nalezitosti</w:t>
      </w:r>
      <w:proofErr w:type="spellEnd"/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3E34C79" w15:done="0"/>
  <w15:commentEx w15:paraId="4B7E3A9F" w15:done="0"/>
  <w15:commentEx w15:paraId="2C93389C" w15:done="0"/>
  <w15:commentEx w15:paraId="70625C18" w15:done="0"/>
  <w15:commentEx w15:paraId="431582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03265" w16cex:dateUtc="2021-01-06T11:58:00Z"/>
  <w16cex:commentExtensible w16cex:durableId="23A03229" w16cex:dateUtc="2021-01-06T11:57:00Z"/>
  <w16cex:commentExtensible w16cex:durableId="23A031ED" w16cex:dateUtc="2021-01-06T11:56:00Z"/>
  <w16cex:commentExtensible w16cex:durableId="23A032DF" w16cex:dateUtc="2021-01-06T12:00:00Z"/>
  <w16cex:commentExtensible w16cex:durableId="23A0335A" w16cex:dateUtc="2021-01-06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3E34C79" w16cid:durableId="23A03265"/>
  <w16cid:commentId w16cid:paraId="4B7E3A9F" w16cid:durableId="23A03229"/>
  <w16cid:commentId w16cid:paraId="2C93389C" w16cid:durableId="23A031ED"/>
  <w16cid:commentId w16cid:paraId="70625C18" w16cid:durableId="23A032DF"/>
  <w16cid:commentId w16cid:paraId="431582C6" w16cid:durableId="23A033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6624E" w14:textId="77777777" w:rsidR="00972320" w:rsidRDefault="00972320">
      <w:pPr>
        <w:spacing w:after="0" w:line="240" w:lineRule="auto"/>
      </w:pPr>
      <w:r>
        <w:separator/>
      </w:r>
    </w:p>
  </w:endnote>
  <w:endnote w:type="continuationSeparator" w:id="0">
    <w:p w14:paraId="40BF49C8" w14:textId="77777777" w:rsidR="00972320" w:rsidRDefault="0097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0C6B33" w14:paraId="2C8413FD" w14:textId="77777777" w:rsidTr="760C6B33">
      <w:tc>
        <w:tcPr>
          <w:tcW w:w="3005" w:type="dxa"/>
        </w:tcPr>
        <w:p w14:paraId="17D1F388" w14:textId="0D11F24F" w:rsidR="760C6B33" w:rsidRDefault="760C6B33" w:rsidP="760C6B33">
          <w:pPr>
            <w:pStyle w:val="Kopfzeile"/>
            <w:ind w:left="-115"/>
          </w:pPr>
        </w:p>
      </w:tc>
      <w:tc>
        <w:tcPr>
          <w:tcW w:w="3005" w:type="dxa"/>
        </w:tcPr>
        <w:p w14:paraId="59B49F85" w14:textId="78DE506E" w:rsidR="760C6B33" w:rsidRDefault="760C6B33" w:rsidP="760C6B33">
          <w:pPr>
            <w:pStyle w:val="Kopfzeile"/>
            <w:jc w:val="center"/>
          </w:pPr>
        </w:p>
      </w:tc>
      <w:tc>
        <w:tcPr>
          <w:tcW w:w="3005" w:type="dxa"/>
        </w:tcPr>
        <w:p w14:paraId="4C524137" w14:textId="12FDEAE3" w:rsidR="760C6B33" w:rsidRDefault="760C6B33" w:rsidP="760C6B33">
          <w:pPr>
            <w:pStyle w:val="Kopfzeile"/>
            <w:ind w:right="-115"/>
            <w:jc w:val="right"/>
          </w:pPr>
        </w:p>
      </w:tc>
    </w:tr>
  </w:tbl>
  <w:p w14:paraId="5BCC86E8" w14:textId="56A51361" w:rsidR="760C6B33" w:rsidRDefault="760C6B33" w:rsidP="760C6B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49A33" w14:textId="77777777" w:rsidR="00972320" w:rsidRDefault="00972320">
      <w:pPr>
        <w:spacing w:after="0" w:line="240" w:lineRule="auto"/>
      </w:pPr>
      <w:r>
        <w:separator/>
      </w:r>
    </w:p>
  </w:footnote>
  <w:footnote w:type="continuationSeparator" w:id="0">
    <w:p w14:paraId="206494B8" w14:textId="77777777" w:rsidR="00972320" w:rsidRDefault="0097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B47C4" w14:textId="5E45A3FD" w:rsidR="760C6B33" w:rsidRDefault="00381F11" w:rsidP="760C6B33">
    <w:pPr>
      <w:pStyle w:val="Kopfzeile"/>
    </w:pPr>
    <w:r>
      <w:rPr>
        <w:rStyle w:val="normaltextrun"/>
        <w:rFonts w:ascii="Century Schoolbook" w:hAnsi="Century Schoolbook"/>
        <w:color w:val="2F5496"/>
        <w:sz w:val="20"/>
        <w:szCs w:val="20"/>
        <w:shd w:val="clear" w:color="auto" w:fill="FFFFFF"/>
      </w:rPr>
      <w:t> </w:t>
    </w:r>
    <w:r>
      <w:rPr>
        <w:rStyle w:val="normaltextrun"/>
        <w:rFonts w:ascii="Century Schoolbook" w:hAnsi="Century Schoolbook"/>
        <w:color w:val="000000"/>
        <w:sz w:val="20"/>
        <w:szCs w:val="20"/>
        <w:shd w:val="clear" w:color="auto" w:fill="FFFFFF"/>
      </w:rPr>
      <w:t>Létal, Filip; </w:t>
    </w:r>
    <w:proofErr w:type="spellStart"/>
    <w:r>
      <w:rPr>
        <w:rStyle w:val="spellingerror"/>
        <w:rFonts w:ascii="Century Schoolbook" w:hAnsi="Century Schoolbook"/>
        <w:color w:val="000000"/>
        <w:sz w:val="20"/>
        <w:szCs w:val="20"/>
        <w:shd w:val="clear" w:color="auto" w:fill="FFFFFF"/>
      </w:rPr>
      <w:t>Martinčeková</w:t>
    </w:r>
    <w:proofErr w:type="spellEnd"/>
    <w:r>
      <w:rPr>
        <w:rStyle w:val="normaltextrun"/>
        <w:rFonts w:ascii="Century Schoolbook" w:hAnsi="Century Schoolbook"/>
        <w:color w:val="000000"/>
        <w:sz w:val="20"/>
        <w:szCs w:val="20"/>
        <w:shd w:val="clear" w:color="auto" w:fill="FFFFFF"/>
      </w:rPr>
      <w:t>, Jarmila; </w:t>
    </w:r>
    <w:proofErr w:type="spellStart"/>
    <w:r>
      <w:rPr>
        <w:rStyle w:val="spellingerror"/>
        <w:rFonts w:ascii="Century Schoolbook" w:hAnsi="Century Schoolbook"/>
        <w:color w:val="000000"/>
        <w:sz w:val="20"/>
        <w:szCs w:val="20"/>
        <w:shd w:val="clear" w:color="auto" w:fill="FFFFFF"/>
      </w:rPr>
      <w:t>Vetráková</w:t>
    </w:r>
    <w:proofErr w:type="spellEnd"/>
    <w:r>
      <w:rPr>
        <w:rStyle w:val="normaltextrun"/>
        <w:rFonts w:ascii="Century Schoolbook" w:hAnsi="Century Schoolbook"/>
        <w:color w:val="000000"/>
        <w:sz w:val="20"/>
        <w:szCs w:val="20"/>
        <w:shd w:val="clear" w:color="auto" w:fill="FFFFFF"/>
      </w:rPr>
      <w:t>, Lucie / GROW model a jeho využití ve vzdělávání a rozvoji vedoucích pracovníků organizace</w:t>
    </w:r>
    <w:r>
      <w:rPr>
        <w:rStyle w:val="eop"/>
        <w:rFonts w:ascii="Century Schoolbook" w:hAnsi="Century Schoolbook"/>
        <w:color w:val="000000"/>
        <w:sz w:val="20"/>
        <w:szCs w:val="20"/>
        <w:shd w:val="clear" w:color="auto" w:fill="FFFFFF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E54C7"/>
    <w:multiLevelType w:val="hybridMultilevel"/>
    <w:tmpl w:val="55E4776A"/>
    <w:lvl w:ilvl="0" w:tplc="9752D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86F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66B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6E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3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264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49C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69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0CE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F63"/>
    <w:multiLevelType w:val="hybridMultilevel"/>
    <w:tmpl w:val="A6F44832"/>
    <w:lvl w:ilvl="0" w:tplc="18CCCAB2">
      <w:start w:val="1"/>
      <w:numFmt w:val="decimal"/>
      <w:lvlText w:val="%1."/>
      <w:lvlJc w:val="left"/>
      <w:pPr>
        <w:ind w:left="720" w:hanging="360"/>
      </w:pPr>
    </w:lvl>
    <w:lvl w:ilvl="1" w:tplc="9EF21EE8">
      <w:start w:val="1"/>
      <w:numFmt w:val="lowerLetter"/>
      <w:lvlText w:val="%2."/>
      <w:lvlJc w:val="left"/>
      <w:pPr>
        <w:ind w:left="1440" w:hanging="360"/>
      </w:pPr>
    </w:lvl>
    <w:lvl w:ilvl="2" w:tplc="2FB8EA94">
      <w:start w:val="1"/>
      <w:numFmt w:val="lowerRoman"/>
      <w:lvlText w:val="%3."/>
      <w:lvlJc w:val="right"/>
      <w:pPr>
        <w:ind w:left="2160" w:hanging="180"/>
      </w:pPr>
    </w:lvl>
    <w:lvl w:ilvl="3" w:tplc="DCDC8EC4">
      <w:start w:val="1"/>
      <w:numFmt w:val="decimal"/>
      <w:lvlText w:val="%4."/>
      <w:lvlJc w:val="left"/>
      <w:pPr>
        <w:ind w:left="2880" w:hanging="360"/>
      </w:pPr>
    </w:lvl>
    <w:lvl w:ilvl="4" w:tplc="6CB0FFA0">
      <w:start w:val="1"/>
      <w:numFmt w:val="lowerLetter"/>
      <w:lvlText w:val="%5."/>
      <w:lvlJc w:val="left"/>
      <w:pPr>
        <w:ind w:left="3600" w:hanging="360"/>
      </w:pPr>
    </w:lvl>
    <w:lvl w:ilvl="5" w:tplc="31C81C9A">
      <w:start w:val="1"/>
      <w:numFmt w:val="lowerRoman"/>
      <w:lvlText w:val="%6."/>
      <w:lvlJc w:val="right"/>
      <w:pPr>
        <w:ind w:left="4320" w:hanging="180"/>
      </w:pPr>
    </w:lvl>
    <w:lvl w:ilvl="6" w:tplc="94F60434">
      <w:start w:val="1"/>
      <w:numFmt w:val="decimal"/>
      <w:lvlText w:val="%7."/>
      <w:lvlJc w:val="left"/>
      <w:pPr>
        <w:ind w:left="5040" w:hanging="360"/>
      </w:pPr>
    </w:lvl>
    <w:lvl w:ilvl="7" w:tplc="85B84EAC">
      <w:start w:val="1"/>
      <w:numFmt w:val="lowerLetter"/>
      <w:lvlText w:val="%8."/>
      <w:lvlJc w:val="left"/>
      <w:pPr>
        <w:ind w:left="5760" w:hanging="360"/>
      </w:pPr>
    </w:lvl>
    <w:lvl w:ilvl="8" w:tplc="AE50C12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56DA7"/>
    <w:multiLevelType w:val="hybridMultilevel"/>
    <w:tmpl w:val="CBC87128"/>
    <w:lvl w:ilvl="0" w:tplc="FA2036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B4763"/>
    <w:multiLevelType w:val="hybridMultilevel"/>
    <w:tmpl w:val="B2A04FA0"/>
    <w:lvl w:ilvl="0" w:tplc="307A38B6">
      <w:start w:val="1"/>
      <w:numFmt w:val="decimal"/>
      <w:lvlText w:val="%1."/>
      <w:lvlJc w:val="left"/>
      <w:pPr>
        <w:ind w:left="720" w:hanging="360"/>
      </w:pPr>
    </w:lvl>
    <w:lvl w:ilvl="1" w:tplc="24C4DDF6">
      <w:start w:val="1"/>
      <w:numFmt w:val="lowerLetter"/>
      <w:lvlText w:val="%2."/>
      <w:lvlJc w:val="left"/>
      <w:pPr>
        <w:ind w:left="1440" w:hanging="360"/>
      </w:pPr>
    </w:lvl>
    <w:lvl w:ilvl="2" w:tplc="A2C85174">
      <w:start w:val="1"/>
      <w:numFmt w:val="lowerRoman"/>
      <w:lvlText w:val="%3."/>
      <w:lvlJc w:val="right"/>
      <w:pPr>
        <w:ind w:left="2160" w:hanging="180"/>
      </w:pPr>
    </w:lvl>
    <w:lvl w:ilvl="3" w:tplc="66AAFA10">
      <w:start w:val="1"/>
      <w:numFmt w:val="decimal"/>
      <w:lvlText w:val="%4."/>
      <w:lvlJc w:val="left"/>
      <w:pPr>
        <w:ind w:left="2880" w:hanging="360"/>
      </w:pPr>
    </w:lvl>
    <w:lvl w:ilvl="4" w:tplc="DED4F1E2">
      <w:start w:val="1"/>
      <w:numFmt w:val="lowerLetter"/>
      <w:lvlText w:val="%5."/>
      <w:lvlJc w:val="left"/>
      <w:pPr>
        <w:ind w:left="3600" w:hanging="360"/>
      </w:pPr>
    </w:lvl>
    <w:lvl w:ilvl="5" w:tplc="F672118A">
      <w:start w:val="1"/>
      <w:numFmt w:val="lowerRoman"/>
      <w:lvlText w:val="%6."/>
      <w:lvlJc w:val="right"/>
      <w:pPr>
        <w:ind w:left="4320" w:hanging="180"/>
      </w:pPr>
    </w:lvl>
    <w:lvl w:ilvl="6" w:tplc="32DA1CE2">
      <w:start w:val="1"/>
      <w:numFmt w:val="decimal"/>
      <w:lvlText w:val="%7."/>
      <w:lvlJc w:val="left"/>
      <w:pPr>
        <w:ind w:left="5040" w:hanging="360"/>
      </w:pPr>
    </w:lvl>
    <w:lvl w:ilvl="7" w:tplc="7A744738">
      <w:start w:val="1"/>
      <w:numFmt w:val="lowerLetter"/>
      <w:lvlText w:val="%8."/>
      <w:lvlJc w:val="left"/>
      <w:pPr>
        <w:ind w:left="5760" w:hanging="360"/>
      </w:pPr>
    </w:lvl>
    <w:lvl w:ilvl="8" w:tplc="9EFE02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97FCB"/>
    <w:multiLevelType w:val="hybridMultilevel"/>
    <w:tmpl w:val="2B8265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413FE3"/>
    <w:multiLevelType w:val="hybridMultilevel"/>
    <w:tmpl w:val="3A5EAB06"/>
    <w:lvl w:ilvl="0" w:tplc="92CAD522">
      <w:start w:val="1"/>
      <w:numFmt w:val="decimal"/>
      <w:lvlText w:val="%1."/>
      <w:lvlJc w:val="left"/>
      <w:pPr>
        <w:ind w:left="720" w:hanging="360"/>
      </w:pPr>
    </w:lvl>
    <w:lvl w:ilvl="1" w:tplc="14EAA2C0">
      <w:start w:val="1"/>
      <w:numFmt w:val="lowerLetter"/>
      <w:lvlText w:val="%2."/>
      <w:lvlJc w:val="left"/>
      <w:pPr>
        <w:ind w:left="1440" w:hanging="360"/>
      </w:pPr>
    </w:lvl>
    <w:lvl w:ilvl="2" w:tplc="0BECCF06">
      <w:start w:val="1"/>
      <w:numFmt w:val="lowerRoman"/>
      <w:lvlText w:val="%3."/>
      <w:lvlJc w:val="right"/>
      <w:pPr>
        <w:ind w:left="2160" w:hanging="180"/>
      </w:pPr>
    </w:lvl>
    <w:lvl w:ilvl="3" w:tplc="C3E81810">
      <w:start w:val="1"/>
      <w:numFmt w:val="decimal"/>
      <w:lvlText w:val="%4."/>
      <w:lvlJc w:val="left"/>
      <w:pPr>
        <w:ind w:left="2880" w:hanging="360"/>
      </w:pPr>
    </w:lvl>
    <w:lvl w:ilvl="4" w:tplc="9FD683B0">
      <w:start w:val="1"/>
      <w:numFmt w:val="lowerLetter"/>
      <w:lvlText w:val="%5."/>
      <w:lvlJc w:val="left"/>
      <w:pPr>
        <w:ind w:left="3600" w:hanging="360"/>
      </w:pPr>
    </w:lvl>
    <w:lvl w:ilvl="5" w:tplc="7D5A4AA4">
      <w:start w:val="1"/>
      <w:numFmt w:val="lowerRoman"/>
      <w:lvlText w:val="%6."/>
      <w:lvlJc w:val="right"/>
      <w:pPr>
        <w:ind w:left="4320" w:hanging="180"/>
      </w:pPr>
    </w:lvl>
    <w:lvl w:ilvl="6" w:tplc="CE5E7014">
      <w:start w:val="1"/>
      <w:numFmt w:val="decimal"/>
      <w:lvlText w:val="%7."/>
      <w:lvlJc w:val="left"/>
      <w:pPr>
        <w:ind w:left="5040" w:hanging="360"/>
      </w:pPr>
    </w:lvl>
    <w:lvl w:ilvl="7" w:tplc="4A7611A4">
      <w:start w:val="1"/>
      <w:numFmt w:val="lowerLetter"/>
      <w:lvlText w:val="%8."/>
      <w:lvlJc w:val="left"/>
      <w:pPr>
        <w:ind w:left="5760" w:hanging="360"/>
      </w:pPr>
    </w:lvl>
    <w:lvl w:ilvl="8" w:tplc="0462A5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E2A27"/>
    <w:multiLevelType w:val="hybridMultilevel"/>
    <w:tmpl w:val="D0166928"/>
    <w:lvl w:ilvl="0" w:tplc="83306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C1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BE1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C68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AFE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0C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2C2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41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EC4F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80EAC"/>
    <w:multiLevelType w:val="hybridMultilevel"/>
    <w:tmpl w:val="2010912C"/>
    <w:lvl w:ilvl="0" w:tplc="CFB85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A45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490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CED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EE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3A8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904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00EB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32C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F1542"/>
    <w:multiLevelType w:val="hybridMultilevel"/>
    <w:tmpl w:val="5C0CC4A8"/>
    <w:lvl w:ilvl="0" w:tplc="E842DF3C">
      <w:start w:val="1"/>
      <w:numFmt w:val="decimal"/>
      <w:lvlText w:val="%1."/>
      <w:lvlJc w:val="left"/>
      <w:pPr>
        <w:ind w:left="720" w:hanging="360"/>
      </w:pPr>
    </w:lvl>
    <w:lvl w:ilvl="1" w:tplc="A5229A9E">
      <w:start w:val="1"/>
      <w:numFmt w:val="lowerLetter"/>
      <w:lvlText w:val="%2."/>
      <w:lvlJc w:val="left"/>
      <w:pPr>
        <w:ind w:left="1440" w:hanging="360"/>
      </w:pPr>
    </w:lvl>
    <w:lvl w:ilvl="2" w:tplc="1074738A">
      <w:start w:val="1"/>
      <w:numFmt w:val="lowerRoman"/>
      <w:lvlText w:val="%3."/>
      <w:lvlJc w:val="right"/>
      <w:pPr>
        <w:ind w:left="2160" w:hanging="180"/>
      </w:pPr>
    </w:lvl>
    <w:lvl w:ilvl="3" w:tplc="016499D2">
      <w:start w:val="1"/>
      <w:numFmt w:val="decimal"/>
      <w:lvlText w:val="%4."/>
      <w:lvlJc w:val="left"/>
      <w:pPr>
        <w:ind w:left="2880" w:hanging="360"/>
      </w:pPr>
    </w:lvl>
    <w:lvl w:ilvl="4" w:tplc="8E643024">
      <w:start w:val="1"/>
      <w:numFmt w:val="lowerLetter"/>
      <w:lvlText w:val="%5."/>
      <w:lvlJc w:val="left"/>
      <w:pPr>
        <w:ind w:left="3600" w:hanging="360"/>
      </w:pPr>
    </w:lvl>
    <w:lvl w:ilvl="5" w:tplc="29727ADC">
      <w:start w:val="1"/>
      <w:numFmt w:val="lowerRoman"/>
      <w:lvlText w:val="%6."/>
      <w:lvlJc w:val="right"/>
      <w:pPr>
        <w:ind w:left="4320" w:hanging="180"/>
      </w:pPr>
    </w:lvl>
    <w:lvl w:ilvl="6" w:tplc="DAE4FC32">
      <w:start w:val="1"/>
      <w:numFmt w:val="decimal"/>
      <w:lvlText w:val="%7."/>
      <w:lvlJc w:val="left"/>
      <w:pPr>
        <w:ind w:left="5040" w:hanging="360"/>
      </w:pPr>
    </w:lvl>
    <w:lvl w:ilvl="7" w:tplc="C228354E">
      <w:start w:val="1"/>
      <w:numFmt w:val="lowerLetter"/>
      <w:lvlText w:val="%8."/>
      <w:lvlJc w:val="left"/>
      <w:pPr>
        <w:ind w:left="5760" w:hanging="360"/>
      </w:pPr>
    </w:lvl>
    <w:lvl w:ilvl="8" w:tplc="82603B4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C6B2A"/>
    <w:multiLevelType w:val="hybridMultilevel"/>
    <w:tmpl w:val="DC22C3F0"/>
    <w:lvl w:ilvl="0" w:tplc="763AE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66A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CF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0FD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A29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0D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A2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E8C9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F1C37"/>
    <w:multiLevelType w:val="hybridMultilevel"/>
    <w:tmpl w:val="62AA7458"/>
    <w:lvl w:ilvl="0" w:tplc="CEAAF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001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38E8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0DD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28EE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F84C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E6C0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CA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2A8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20C7F"/>
    <w:multiLevelType w:val="hybridMultilevel"/>
    <w:tmpl w:val="5088EAF8"/>
    <w:lvl w:ilvl="0" w:tplc="BAAE4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47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1C5D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762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E48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C26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A424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007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94D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1"/>
  </w:num>
  <w:num w:numId="7">
    <w:abstractNumId w:val="10"/>
  </w:num>
  <w:num w:numId="8">
    <w:abstractNumId w:val="1"/>
  </w:num>
  <w:num w:numId="9">
    <w:abstractNumId w:val="0"/>
  </w:num>
  <w:num w:numId="10">
    <w:abstractNumId w:val="7"/>
  </w:num>
  <w:num w:numId="11">
    <w:abstractNumId w:val="4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F596A2"/>
    <w:rsid w:val="00048923"/>
    <w:rsid w:val="00080AAB"/>
    <w:rsid w:val="00126D40"/>
    <w:rsid w:val="00182EEE"/>
    <w:rsid w:val="001B0433"/>
    <w:rsid w:val="0022D80B"/>
    <w:rsid w:val="0023FBFE"/>
    <w:rsid w:val="0030F22F"/>
    <w:rsid w:val="003152E6"/>
    <w:rsid w:val="0034691F"/>
    <w:rsid w:val="0036F6B7"/>
    <w:rsid w:val="00381F11"/>
    <w:rsid w:val="0039CD5D"/>
    <w:rsid w:val="003B0F5A"/>
    <w:rsid w:val="003E529C"/>
    <w:rsid w:val="003F6F52"/>
    <w:rsid w:val="004311A8"/>
    <w:rsid w:val="004CF247"/>
    <w:rsid w:val="0059985D"/>
    <w:rsid w:val="00626056"/>
    <w:rsid w:val="006350D8"/>
    <w:rsid w:val="00654D73"/>
    <w:rsid w:val="00690E74"/>
    <w:rsid w:val="00754B55"/>
    <w:rsid w:val="0085253C"/>
    <w:rsid w:val="008635F9"/>
    <w:rsid w:val="0087CC45"/>
    <w:rsid w:val="008F9AA9"/>
    <w:rsid w:val="00972320"/>
    <w:rsid w:val="00979C85"/>
    <w:rsid w:val="00988068"/>
    <w:rsid w:val="0098C6BE"/>
    <w:rsid w:val="0098D135"/>
    <w:rsid w:val="00A0B13C"/>
    <w:rsid w:val="00AE69AC"/>
    <w:rsid w:val="00AFF5DC"/>
    <w:rsid w:val="00B48881"/>
    <w:rsid w:val="00BC7116"/>
    <w:rsid w:val="00BD59D6"/>
    <w:rsid w:val="00C8A8D1"/>
    <w:rsid w:val="00CB7442"/>
    <w:rsid w:val="00CD0B2D"/>
    <w:rsid w:val="00D27F95"/>
    <w:rsid w:val="00D627CB"/>
    <w:rsid w:val="00D8595E"/>
    <w:rsid w:val="00DDC248"/>
    <w:rsid w:val="00E1B2DA"/>
    <w:rsid w:val="00E33284"/>
    <w:rsid w:val="00E4C4B0"/>
    <w:rsid w:val="00ED7079"/>
    <w:rsid w:val="00EE970D"/>
    <w:rsid w:val="0101A2E9"/>
    <w:rsid w:val="01087EA6"/>
    <w:rsid w:val="010D9C83"/>
    <w:rsid w:val="010DA8C3"/>
    <w:rsid w:val="010F04D2"/>
    <w:rsid w:val="0113D5C2"/>
    <w:rsid w:val="011EFDCF"/>
    <w:rsid w:val="0121D311"/>
    <w:rsid w:val="012400B8"/>
    <w:rsid w:val="01291152"/>
    <w:rsid w:val="01436B90"/>
    <w:rsid w:val="01496F4C"/>
    <w:rsid w:val="014E9C89"/>
    <w:rsid w:val="014EE5E6"/>
    <w:rsid w:val="014F903D"/>
    <w:rsid w:val="0157831B"/>
    <w:rsid w:val="015C50CD"/>
    <w:rsid w:val="0177E539"/>
    <w:rsid w:val="017A70E5"/>
    <w:rsid w:val="017BA668"/>
    <w:rsid w:val="017D24B3"/>
    <w:rsid w:val="018179A1"/>
    <w:rsid w:val="018A02BF"/>
    <w:rsid w:val="018DF9FE"/>
    <w:rsid w:val="018EEA19"/>
    <w:rsid w:val="01960A54"/>
    <w:rsid w:val="01A2E129"/>
    <w:rsid w:val="01A3BAE5"/>
    <w:rsid w:val="01A6D170"/>
    <w:rsid w:val="01A77795"/>
    <w:rsid w:val="01AB1054"/>
    <w:rsid w:val="01AF5D41"/>
    <w:rsid w:val="01B1E242"/>
    <w:rsid w:val="01B5CEDD"/>
    <w:rsid w:val="01BA3434"/>
    <w:rsid w:val="01C3442B"/>
    <w:rsid w:val="01D93555"/>
    <w:rsid w:val="01E7B98F"/>
    <w:rsid w:val="01EA63B7"/>
    <w:rsid w:val="01EC5F62"/>
    <w:rsid w:val="01F2CC0F"/>
    <w:rsid w:val="02089F6C"/>
    <w:rsid w:val="020ACD4D"/>
    <w:rsid w:val="020E54E8"/>
    <w:rsid w:val="0210477F"/>
    <w:rsid w:val="02113DFD"/>
    <w:rsid w:val="0217BFDA"/>
    <w:rsid w:val="021CD81E"/>
    <w:rsid w:val="021CD845"/>
    <w:rsid w:val="02219983"/>
    <w:rsid w:val="022A3182"/>
    <w:rsid w:val="022DF63C"/>
    <w:rsid w:val="023DDF79"/>
    <w:rsid w:val="024068A2"/>
    <w:rsid w:val="02455773"/>
    <w:rsid w:val="024C1288"/>
    <w:rsid w:val="024D89A3"/>
    <w:rsid w:val="0253B6CD"/>
    <w:rsid w:val="02570C4A"/>
    <w:rsid w:val="0257609E"/>
    <w:rsid w:val="02588E10"/>
    <w:rsid w:val="026340FD"/>
    <w:rsid w:val="0270FFF1"/>
    <w:rsid w:val="02777F92"/>
    <w:rsid w:val="028714BB"/>
    <w:rsid w:val="028D0F6C"/>
    <w:rsid w:val="029FA151"/>
    <w:rsid w:val="02A063A1"/>
    <w:rsid w:val="02A81094"/>
    <w:rsid w:val="02AAD533"/>
    <w:rsid w:val="02B75046"/>
    <w:rsid w:val="02BBD1B7"/>
    <w:rsid w:val="02BD45CC"/>
    <w:rsid w:val="02C47D9F"/>
    <w:rsid w:val="02CBB0A2"/>
    <w:rsid w:val="02CE5C76"/>
    <w:rsid w:val="02E7731F"/>
    <w:rsid w:val="02EA1882"/>
    <w:rsid w:val="02F4528B"/>
    <w:rsid w:val="02F4A38D"/>
    <w:rsid w:val="02F7C0A4"/>
    <w:rsid w:val="0303B9A8"/>
    <w:rsid w:val="03076020"/>
    <w:rsid w:val="030FC71B"/>
    <w:rsid w:val="0310FB23"/>
    <w:rsid w:val="031216F6"/>
    <w:rsid w:val="033CD3D5"/>
    <w:rsid w:val="0344C54F"/>
    <w:rsid w:val="03454047"/>
    <w:rsid w:val="03527818"/>
    <w:rsid w:val="035858F5"/>
    <w:rsid w:val="035C669A"/>
    <w:rsid w:val="035E0269"/>
    <w:rsid w:val="03790458"/>
    <w:rsid w:val="037E9EE2"/>
    <w:rsid w:val="0384433A"/>
    <w:rsid w:val="0384F584"/>
    <w:rsid w:val="03917D41"/>
    <w:rsid w:val="0396EAFC"/>
    <w:rsid w:val="039CB0FB"/>
    <w:rsid w:val="039FB9CA"/>
    <w:rsid w:val="03A80438"/>
    <w:rsid w:val="03AFE613"/>
    <w:rsid w:val="03B8A8A6"/>
    <w:rsid w:val="03D9E325"/>
    <w:rsid w:val="03DAF68D"/>
    <w:rsid w:val="03F0D65D"/>
    <w:rsid w:val="03F2D8C3"/>
    <w:rsid w:val="03F2EF74"/>
    <w:rsid w:val="03F9007B"/>
    <w:rsid w:val="03FB30C1"/>
    <w:rsid w:val="04004993"/>
    <w:rsid w:val="04021B5C"/>
    <w:rsid w:val="0410F355"/>
    <w:rsid w:val="041349D7"/>
    <w:rsid w:val="0414C025"/>
    <w:rsid w:val="0415B993"/>
    <w:rsid w:val="041F2C6F"/>
    <w:rsid w:val="0427E05D"/>
    <w:rsid w:val="043ADC8A"/>
    <w:rsid w:val="043E3F43"/>
    <w:rsid w:val="04402B9A"/>
    <w:rsid w:val="0441F240"/>
    <w:rsid w:val="044CABEF"/>
    <w:rsid w:val="0450B9D2"/>
    <w:rsid w:val="0450D1F1"/>
    <w:rsid w:val="04536C3D"/>
    <w:rsid w:val="046109A4"/>
    <w:rsid w:val="04653112"/>
    <w:rsid w:val="0465C921"/>
    <w:rsid w:val="0466AB9A"/>
    <w:rsid w:val="046CD1DD"/>
    <w:rsid w:val="046E8C60"/>
    <w:rsid w:val="04736DA4"/>
    <w:rsid w:val="047AE696"/>
    <w:rsid w:val="047EFD25"/>
    <w:rsid w:val="0482293D"/>
    <w:rsid w:val="0497B686"/>
    <w:rsid w:val="0497F994"/>
    <w:rsid w:val="0498B40D"/>
    <w:rsid w:val="049D1D4E"/>
    <w:rsid w:val="04A77E03"/>
    <w:rsid w:val="04AEB50D"/>
    <w:rsid w:val="04BE5ED5"/>
    <w:rsid w:val="04C2CC8D"/>
    <w:rsid w:val="04C3875C"/>
    <w:rsid w:val="04C7DEFF"/>
    <w:rsid w:val="04D164B7"/>
    <w:rsid w:val="04D6C403"/>
    <w:rsid w:val="04DD20D1"/>
    <w:rsid w:val="04DE1EE7"/>
    <w:rsid w:val="04F69654"/>
    <w:rsid w:val="04F69C3C"/>
    <w:rsid w:val="05013711"/>
    <w:rsid w:val="05086B1E"/>
    <w:rsid w:val="050B8AEF"/>
    <w:rsid w:val="050DA64E"/>
    <w:rsid w:val="050E451A"/>
    <w:rsid w:val="05100219"/>
    <w:rsid w:val="0517B521"/>
    <w:rsid w:val="0519678A"/>
    <w:rsid w:val="051BFB95"/>
    <w:rsid w:val="0522A4E3"/>
    <w:rsid w:val="0526B32A"/>
    <w:rsid w:val="05333328"/>
    <w:rsid w:val="0533B0C3"/>
    <w:rsid w:val="0537061F"/>
    <w:rsid w:val="053C7624"/>
    <w:rsid w:val="05424116"/>
    <w:rsid w:val="05443E25"/>
    <w:rsid w:val="0545A026"/>
    <w:rsid w:val="054F5A61"/>
    <w:rsid w:val="0552B436"/>
    <w:rsid w:val="0553F7BA"/>
    <w:rsid w:val="0554D7C2"/>
    <w:rsid w:val="0563E256"/>
    <w:rsid w:val="05662FA4"/>
    <w:rsid w:val="056A24F9"/>
    <w:rsid w:val="056A40B8"/>
    <w:rsid w:val="056CF864"/>
    <w:rsid w:val="0572F9B9"/>
    <w:rsid w:val="05795491"/>
    <w:rsid w:val="057957A5"/>
    <w:rsid w:val="058B28AC"/>
    <w:rsid w:val="058FC3B5"/>
    <w:rsid w:val="05A523C5"/>
    <w:rsid w:val="05A73063"/>
    <w:rsid w:val="05AA835D"/>
    <w:rsid w:val="05B5227B"/>
    <w:rsid w:val="05BB3331"/>
    <w:rsid w:val="05BBBAF9"/>
    <w:rsid w:val="05C3301F"/>
    <w:rsid w:val="05CC5FBE"/>
    <w:rsid w:val="05CDCB79"/>
    <w:rsid w:val="05CE1E88"/>
    <w:rsid w:val="05D00E8F"/>
    <w:rsid w:val="05E12876"/>
    <w:rsid w:val="05E2F604"/>
    <w:rsid w:val="05E5925C"/>
    <w:rsid w:val="05E71487"/>
    <w:rsid w:val="05EC3666"/>
    <w:rsid w:val="05EC3F13"/>
    <w:rsid w:val="060475E0"/>
    <w:rsid w:val="0608B071"/>
    <w:rsid w:val="0609DC31"/>
    <w:rsid w:val="061013C7"/>
    <w:rsid w:val="061983AF"/>
    <w:rsid w:val="06371424"/>
    <w:rsid w:val="0640AD1D"/>
    <w:rsid w:val="0640C0A8"/>
    <w:rsid w:val="0641CC7F"/>
    <w:rsid w:val="06437B48"/>
    <w:rsid w:val="06442812"/>
    <w:rsid w:val="064441D8"/>
    <w:rsid w:val="06464C25"/>
    <w:rsid w:val="064B6203"/>
    <w:rsid w:val="064D8B0D"/>
    <w:rsid w:val="06519649"/>
    <w:rsid w:val="065430A6"/>
    <w:rsid w:val="06545E30"/>
    <w:rsid w:val="065D2C92"/>
    <w:rsid w:val="0660CCAD"/>
    <w:rsid w:val="066254B9"/>
    <w:rsid w:val="066439B0"/>
    <w:rsid w:val="066DAF69"/>
    <w:rsid w:val="066EEF3D"/>
    <w:rsid w:val="06772C08"/>
    <w:rsid w:val="06788F13"/>
    <w:rsid w:val="0679C35E"/>
    <w:rsid w:val="067E0869"/>
    <w:rsid w:val="06812917"/>
    <w:rsid w:val="0681D45C"/>
    <w:rsid w:val="0685291F"/>
    <w:rsid w:val="068A45B7"/>
    <w:rsid w:val="068AC75A"/>
    <w:rsid w:val="069741D9"/>
    <w:rsid w:val="069FBE18"/>
    <w:rsid w:val="06A008C3"/>
    <w:rsid w:val="06B0F994"/>
    <w:rsid w:val="06B2CFB1"/>
    <w:rsid w:val="06B51F30"/>
    <w:rsid w:val="06B93D51"/>
    <w:rsid w:val="06BB5DF7"/>
    <w:rsid w:val="06CFB2BC"/>
    <w:rsid w:val="06DC108F"/>
    <w:rsid w:val="06E15EB4"/>
    <w:rsid w:val="06E66BCA"/>
    <w:rsid w:val="06EBA6BC"/>
    <w:rsid w:val="06EE62A9"/>
    <w:rsid w:val="070A9508"/>
    <w:rsid w:val="0712E888"/>
    <w:rsid w:val="07173F41"/>
    <w:rsid w:val="071819BC"/>
    <w:rsid w:val="07229A07"/>
    <w:rsid w:val="07314270"/>
    <w:rsid w:val="073500BF"/>
    <w:rsid w:val="0736F69B"/>
    <w:rsid w:val="073DAB0D"/>
    <w:rsid w:val="074653BE"/>
    <w:rsid w:val="07518F6C"/>
    <w:rsid w:val="075294F7"/>
    <w:rsid w:val="0753EF1D"/>
    <w:rsid w:val="07578B5A"/>
    <w:rsid w:val="076B926B"/>
    <w:rsid w:val="076BDEF0"/>
    <w:rsid w:val="076E724E"/>
    <w:rsid w:val="077219D8"/>
    <w:rsid w:val="077940A4"/>
    <w:rsid w:val="078A1DC2"/>
    <w:rsid w:val="079A85E9"/>
    <w:rsid w:val="079B57E5"/>
    <w:rsid w:val="079D1988"/>
    <w:rsid w:val="07A2E766"/>
    <w:rsid w:val="07A69028"/>
    <w:rsid w:val="07A882FC"/>
    <w:rsid w:val="07AB8C1F"/>
    <w:rsid w:val="07B32156"/>
    <w:rsid w:val="07B6DA73"/>
    <w:rsid w:val="07BD419C"/>
    <w:rsid w:val="07C22763"/>
    <w:rsid w:val="07DBAE01"/>
    <w:rsid w:val="07DFF873"/>
    <w:rsid w:val="07E2E20E"/>
    <w:rsid w:val="07EA286C"/>
    <w:rsid w:val="07F429B1"/>
    <w:rsid w:val="07F95143"/>
    <w:rsid w:val="07F970F9"/>
    <w:rsid w:val="0800B06D"/>
    <w:rsid w:val="08090579"/>
    <w:rsid w:val="080A3A0D"/>
    <w:rsid w:val="08151B1C"/>
    <w:rsid w:val="08157765"/>
    <w:rsid w:val="0816E66A"/>
    <w:rsid w:val="081BE896"/>
    <w:rsid w:val="081E4FE9"/>
    <w:rsid w:val="082812AF"/>
    <w:rsid w:val="0830E50B"/>
    <w:rsid w:val="08342490"/>
    <w:rsid w:val="0839C4E0"/>
    <w:rsid w:val="083C18EE"/>
    <w:rsid w:val="084222B0"/>
    <w:rsid w:val="0842E704"/>
    <w:rsid w:val="084E7AE0"/>
    <w:rsid w:val="085B904E"/>
    <w:rsid w:val="086C70A8"/>
    <w:rsid w:val="086F7993"/>
    <w:rsid w:val="0872F60F"/>
    <w:rsid w:val="08734993"/>
    <w:rsid w:val="08812694"/>
    <w:rsid w:val="088ED976"/>
    <w:rsid w:val="08945CF9"/>
    <w:rsid w:val="08A7C42B"/>
    <w:rsid w:val="08B50D63"/>
    <w:rsid w:val="08C019C5"/>
    <w:rsid w:val="08D04540"/>
    <w:rsid w:val="08DD118D"/>
    <w:rsid w:val="08DE1F3A"/>
    <w:rsid w:val="08DE5049"/>
    <w:rsid w:val="08DF78A5"/>
    <w:rsid w:val="08E341FC"/>
    <w:rsid w:val="08E72F80"/>
    <w:rsid w:val="08E8513C"/>
    <w:rsid w:val="08E9429B"/>
    <w:rsid w:val="08F6CBF5"/>
    <w:rsid w:val="090A7A6E"/>
    <w:rsid w:val="09215557"/>
    <w:rsid w:val="092B18A5"/>
    <w:rsid w:val="09371C70"/>
    <w:rsid w:val="094A7927"/>
    <w:rsid w:val="094FC880"/>
    <w:rsid w:val="094FE4EF"/>
    <w:rsid w:val="096027FE"/>
    <w:rsid w:val="0962961C"/>
    <w:rsid w:val="096B3F3C"/>
    <w:rsid w:val="0973CDB9"/>
    <w:rsid w:val="09752111"/>
    <w:rsid w:val="0979C98E"/>
    <w:rsid w:val="0980B7A3"/>
    <w:rsid w:val="098586DF"/>
    <w:rsid w:val="09865DB7"/>
    <w:rsid w:val="098D1955"/>
    <w:rsid w:val="099521A4"/>
    <w:rsid w:val="0999F4B7"/>
    <w:rsid w:val="099B1FF5"/>
    <w:rsid w:val="099F5CFE"/>
    <w:rsid w:val="099F6EC4"/>
    <w:rsid w:val="09A1ECB4"/>
    <w:rsid w:val="09A97550"/>
    <w:rsid w:val="09B32BF0"/>
    <w:rsid w:val="09BA0CD9"/>
    <w:rsid w:val="09BA204A"/>
    <w:rsid w:val="09C04FFE"/>
    <w:rsid w:val="09C0B997"/>
    <w:rsid w:val="09D1546D"/>
    <w:rsid w:val="09D20DE6"/>
    <w:rsid w:val="09D262D0"/>
    <w:rsid w:val="09D53F1E"/>
    <w:rsid w:val="09D8D549"/>
    <w:rsid w:val="09DEB765"/>
    <w:rsid w:val="09EE5ABA"/>
    <w:rsid w:val="09F06D3D"/>
    <w:rsid w:val="09F14EE5"/>
    <w:rsid w:val="09F6A313"/>
    <w:rsid w:val="0A096513"/>
    <w:rsid w:val="0A0F82A6"/>
    <w:rsid w:val="0A10C36F"/>
    <w:rsid w:val="0A191364"/>
    <w:rsid w:val="0A20A7E9"/>
    <w:rsid w:val="0A29A5C8"/>
    <w:rsid w:val="0A2B2D0F"/>
    <w:rsid w:val="0A2F01BD"/>
    <w:rsid w:val="0A35C9CA"/>
    <w:rsid w:val="0A361091"/>
    <w:rsid w:val="0A3884BB"/>
    <w:rsid w:val="0A39236C"/>
    <w:rsid w:val="0A3AA1BA"/>
    <w:rsid w:val="0A4B8D33"/>
    <w:rsid w:val="0A4C5283"/>
    <w:rsid w:val="0A51C83B"/>
    <w:rsid w:val="0A545ACC"/>
    <w:rsid w:val="0A55991A"/>
    <w:rsid w:val="0A56667D"/>
    <w:rsid w:val="0A598235"/>
    <w:rsid w:val="0A59B01A"/>
    <w:rsid w:val="0A6E1734"/>
    <w:rsid w:val="0A6F4EE8"/>
    <w:rsid w:val="0A70A001"/>
    <w:rsid w:val="0A778587"/>
    <w:rsid w:val="0A87D26A"/>
    <w:rsid w:val="0A91B2DE"/>
    <w:rsid w:val="0A92695C"/>
    <w:rsid w:val="0A963302"/>
    <w:rsid w:val="0AAAA9B4"/>
    <w:rsid w:val="0AAC275E"/>
    <w:rsid w:val="0ABE1404"/>
    <w:rsid w:val="0ABE708B"/>
    <w:rsid w:val="0AC55D9C"/>
    <w:rsid w:val="0AC8D8AA"/>
    <w:rsid w:val="0AD5D22E"/>
    <w:rsid w:val="0ADEDF04"/>
    <w:rsid w:val="0AE547F0"/>
    <w:rsid w:val="0AEF6886"/>
    <w:rsid w:val="0AF3D520"/>
    <w:rsid w:val="0AFDC380"/>
    <w:rsid w:val="0B03E731"/>
    <w:rsid w:val="0B0B8DEF"/>
    <w:rsid w:val="0B0C807D"/>
    <w:rsid w:val="0B118877"/>
    <w:rsid w:val="0B196034"/>
    <w:rsid w:val="0B26A267"/>
    <w:rsid w:val="0B296C6C"/>
    <w:rsid w:val="0B2EA49A"/>
    <w:rsid w:val="0B38CA3D"/>
    <w:rsid w:val="0B3C1D22"/>
    <w:rsid w:val="0B410926"/>
    <w:rsid w:val="0B464698"/>
    <w:rsid w:val="0B4749EF"/>
    <w:rsid w:val="0B5C205F"/>
    <w:rsid w:val="0B682648"/>
    <w:rsid w:val="0B6ACE78"/>
    <w:rsid w:val="0B6C1178"/>
    <w:rsid w:val="0B73995C"/>
    <w:rsid w:val="0B74C8AF"/>
    <w:rsid w:val="0B7BA2A3"/>
    <w:rsid w:val="0B7CD67C"/>
    <w:rsid w:val="0B860232"/>
    <w:rsid w:val="0B8D4848"/>
    <w:rsid w:val="0B948CBC"/>
    <w:rsid w:val="0B998893"/>
    <w:rsid w:val="0B9E1D7D"/>
    <w:rsid w:val="0BA4F6B7"/>
    <w:rsid w:val="0BAF81B2"/>
    <w:rsid w:val="0BBC9576"/>
    <w:rsid w:val="0BC951A7"/>
    <w:rsid w:val="0BCC3ECD"/>
    <w:rsid w:val="0BCE3537"/>
    <w:rsid w:val="0BCF7F22"/>
    <w:rsid w:val="0BD1831B"/>
    <w:rsid w:val="0BD739AD"/>
    <w:rsid w:val="0BD83936"/>
    <w:rsid w:val="0BE1C914"/>
    <w:rsid w:val="0BEC1E3D"/>
    <w:rsid w:val="0BECE7DF"/>
    <w:rsid w:val="0BF295AA"/>
    <w:rsid w:val="0BFC1332"/>
    <w:rsid w:val="0BFFD524"/>
    <w:rsid w:val="0C023DDE"/>
    <w:rsid w:val="0C158C21"/>
    <w:rsid w:val="0C18CBB9"/>
    <w:rsid w:val="0C1AA48C"/>
    <w:rsid w:val="0C24ECD5"/>
    <w:rsid w:val="0C28B606"/>
    <w:rsid w:val="0C2C7BA8"/>
    <w:rsid w:val="0C333D95"/>
    <w:rsid w:val="0C4A0AB8"/>
    <w:rsid w:val="0C5A380B"/>
    <w:rsid w:val="0C5B0C11"/>
    <w:rsid w:val="0C625D8D"/>
    <w:rsid w:val="0C64E767"/>
    <w:rsid w:val="0C6AA8E3"/>
    <w:rsid w:val="0C6D115B"/>
    <w:rsid w:val="0C6E6233"/>
    <w:rsid w:val="0C6E9D6F"/>
    <w:rsid w:val="0C7BAE09"/>
    <w:rsid w:val="0C8B8D5B"/>
    <w:rsid w:val="0C8DFD47"/>
    <w:rsid w:val="0C90845E"/>
    <w:rsid w:val="0C90981D"/>
    <w:rsid w:val="0C9993E1"/>
    <w:rsid w:val="0C9F6F26"/>
    <w:rsid w:val="0CA0E482"/>
    <w:rsid w:val="0CA10153"/>
    <w:rsid w:val="0CA8FA21"/>
    <w:rsid w:val="0CAB91BA"/>
    <w:rsid w:val="0CAF5DAD"/>
    <w:rsid w:val="0CB3BCF1"/>
    <w:rsid w:val="0CB46C49"/>
    <w:rsid w:val="0CB906BB"/>
    <w:rsid w:val="0CCD8F64"/>
    <w:rsid w:val="0CD4FDE9"/>
    <w:rsid w:val="0CD70F86"/>
    <w:rsid w:val="0CE0FE0A"/>
    <w:rsid w:val="0CE7D097"/>
    <w:rsid w:val="0CE832B6"/>
    <w:rsid w:val="0CF1C10C"/>
    <w:rsid w:val="0CF4FCFD"/>
    <w:rsid w:val="0CF57F3A"/>
    <w:rsid w:val="0CF9873B"/>
    <w:rsid w:val="0CFA2995"/>
    <w:rsid w:val="0CFA66ED"/>
    <w:rsid w:val="0CFD21C5"/>
    <w:rsid w:val="0CFD26DD"/>
    <w:rsid w:val="0CFD9CB0"/>
    <w:rsid w:val="0D069ED9"/>
    <w:rsid w:val="0D17909D"/>
    <w:rsid w:val="0D29DD35"/>
    <w:rsid w:val="0D39532B"/>
    <w:rsid w:val="0D39E6CC"/>
    <w:rsid w:val="0D3D7787"/>
    <w:rsid w:val="0D44505E"/>
    <w:rsid w:val="0D4D7283"/>
    <w:rsid w:val="0D50BCD4"/>
    <w:rsid w:val="0D51126A"/>
    <w:rsid w:val="0D533118"/>
    <w:rsid w:val="0D559F76"/>
    <w:rsid w:val="0D5BA4E6"/>
    <w:rsid w:val="0D5CF446"/>
    <w:rsid w:val="0D5F22D8"/>
    <w:rsid w:val="0D658312"/>
    <w:rsid w:val="0D6A0598"/>
    <w:rsid w:val="0D7B6C2B"/>
    <w:rsid w:val="0D7DA76B"/>
    <w:rsid w:val="0D87EE9E"/>
    <w:rsid w:val="0D8D485D"/>
    <w:rsid w:val="0D8FD545"/>
    <w:rsid w:val="0D96670F"/>
    <w:rsid w:val="0D987F16"/>
    <w:rsid w:val="0D9EE37F"/>
    <w:rsid w:val="0DA21FCD"/>
    <w:rsid w:val="0DA87257"/>
    <w:rsid w:val="0DB2C5B4"/>
    <w:rsid w:val="0DB519A7"/>
    <w:rsid w:val="0DBA0173"/>
    <w:rsid w:val="0DBA5DEA"/>
    <w:rsid w:val="0DCAE79A"/>
    <w:rsid w:val="0DCD743F"/>
    <w:rsid w:val="0DDD1152"/>
    <w:rsid w:val="0DE53851"/>
    <w:rsid w:val="0DE7E4A6"/>
    <w:rsid w:val="0DE8D486"/>
    <w:rsid w:val="0DEF0016"/>
    <w:rsid w:val="0DF38E35"/>
    <w:rsid w:val="0DF3F1B5"/>
    <w:rsid w:val="0DF706A5"/>
    <w:rsid w:val="0DF82E83"/>
    <w:rsid w:val="0E04D1F6"/>
    <w:rsid w:val="0E084468"/>
    <w:rsid w:val="0E0B6596"/>
    <w:rsid w:val="0E0CD4A6"/>
    <w:rsid w:val="0E1620B1"/>
    <w:rsid w:val="0E1D8159"/>
    <w:rsid w:val="0E214C6B"/>
    <w:rsid w:val="0E2569FD"/>
    <w:rsid w:val="0E297C98"/>
    <w:rsid w:val="0E31458F"/>
    <w:rsid w:val="0E3835AD"/>
    <w:rsid w:val="0E3EA674"/>
    <w:rsid w:val="0E4F64A2"/>
    <w:rsid w:val="0E50B38C"/>
    <w:rsid w:val="0E5CFAE7"/>
    <w:rsid w:val="0E7D9B66"/>
    <w:rsid w:val="0E7DF9C4"/>
    <w:rsid w:val="0E83D29C"/>
    <w:rsid w:val="0E83FF3D"/>
    <w:rsid w:val="0E89B3C3"/>
    <w:rsid w:val="0E8D94AD"/>
    <w:rsid w:val="0E91D401"/>
    <w:rsid w:val="0E953F13"/>
    <w:rsid w:val="0E95CAB5"/>
    <w:rsid w:val="0EA680A8"/>
    <w:rsid w:val="0EA98514"/>
    <w:rsid w:val="0EB21A83"/>
    <w:rsid w:val="0EB22888"/>
    <w:rsid w:val="0EB88829"/>
    <w:rsid w:val="0EB9EB2A"/>
    <w:rsid w:val="0EC62613"/>
    <w:rsid w:val="0ED9D496"/>
    <w:rsid w:val="0EDA61BB"/>
    <w:rsid w:val="0EE54E87"/>
    <w:rsid w:val="0EFCF826"/>
    <w:rsid w:val="0F154952"/>
    <w:rsid w:val="0F1F7259"/>
    <w:rsid w:val="0F22C915"/>
    <w:rsid w:val="0F2CCB0E"/>
    <w:rsid w:val="0F31CE43"/>
    <w:rsid w:val="0F322365"/>
    <w:rsid w:val="0F3E8B13"/>
    <w:rsid w:val="0F419F6E"/>
    <w:rsid w:val="0F487CEE"/>
    <w:rsid w:val="0F488A32"/>
    <w:rsid w:val="0F4FD8FF"/>
    <w:rsid w:val="0F50F280"/>
    <w:rsid w:val="0F528380"/>
    <w:rsid w:val="0F5EA940"/>
    <w:rsid w:val="0F681FBC"/>
    <w:rsid w:val="0F6A2890"/>
    <w:rsid w:val="0F6DA652"/>
    <w:rsid w:val="0F6E4870"/>
    <w:rsid w:val="0F6E5D8F"/>
    <w:rsid w:val="0F72AD5C"/>
    <w:rsid w:val="0F776744"/>
    <w:rsid w:val="0F788E3B"/>
    <w:rsid w:val="0F814A8B"/>
    <w:rsid w:val="0F92ACD3"/>
    <w:rsid w:val="0F936CAE"/>
    <w:rsid w:val="0F9BDC4A"/>
    <w:rsid w:val="0F9C9499"/>
    <w:rsid w:val="0F9CBAAB"/>
    <w:rsid w:val="0FA0F5BE"/>
    <w:rsid w:val="0FAA45AC"/>
    <w:rsid w:val="0FB5B4CC"/>
    <w:rsid w:val="0FBA5387"/>
    <w:rsid w:val="0FC2D9A9"/>
    <w:rsid w:val="0FCC2B03"/>
    <w:rsid w:val="0FD363CF"/>
    <w:rsid w:val="0FD5E9CF"/>
    <w:rsid w:val="0FD8B3AE"/>
    <w:rsid w:val="0FD8FE99"/>
    <w:rsid w:val="0FDC22E2"/>
    <w:rsid w:val="0FE05F40"/>
    <w:rsid w:val="0FE3327C"/>
    <w:rsid w:val="0FE6E79E"/>
    <w:rsid w:val="0FECF5D0"/>
    <w:rsid w:val="0FEFF19B"/>
    <w:rsid w:val="0FF4EB06"/>
    <w:rsid w:val="0FF550A6"/>
    <w:rsid w:val="0FF85F64"/>
    <w:rsid w:val="0FFABC80"/>
    <w:rsid w:val="1001B659"/>
    <w:rsid w:val="1004E5F1"/>
    <w:rsid w:val="10053026"/>
    <w:rsid w:val="10054B1F"/>
    <w:rsid w:val="1006CD0B"/>
    <w:rsid w:val="100EE300"/>
    <w:rsid w:val="1018A253"/>
    <w:rsid w:val="101E883A"/>
    <w:rsid w:val="10205984"/>
    <w:rsid w:val="1022CF8C"/>
    <w:rsid w:val="10284195"/>
    <w:rsid w:val="102B37F8"/>
    <w:rsid w:val="1033F1C4"/>
    <w:rsid w:val="1037E0B1"/>
    <w:rsid w:val="103E2585"/>
    <w:rsid w:val="10458982"/>
    <w:rsid w:val="104C9CAC"/>
    <w:rsid w:val="104DF8E9"/>
    <w:rsid w:val="104E73EA"/>
    <w:rsid w:val="104EB408"/>
    <w:rsid w:val="105057EA"/>
    <w:rsid w:val="1057CFDF"/>
    <w:rsid w:val="105CC136"/>
    <w:rsid w:val="105E9D6D"/>
    <w:rsid w:val="1061F674"/>
    <w:rsid w:val="10666935"/>
    <w:rsid w:val="1070137C"/>
    <w:rsid w:val="10709387"/>
    <w:rsid w:val="1071DD37"/>
    <w:rsid w:val="10741866"/>
    <w:rsid w:val="1076336C"/>
    <w:rsid w:val="10824CFF"/>
    <w:rsid w:val="10842732"/>
    <w:rsid w:val="10887A3C"/>
    <w:rsid w:val="108B980A"/>
    <w:rsid w:val="108D4038"/>
    <w:rsid w:val="10937EEC"/>
    <w:rsid w:val="10A2BADA"/>
    <w:rsid w:val="10A40BDA"/>
    <w:rsid w:val="10A839BC"/>
    <w:rsid w:val="10A8D3F4"/>
    <w:rsid w:val="10A9DD0F"/>
    <w:rsid w:val="10AF1134"/>
    <w:rsid w:val="10BA15B6"/>
    <w:rsid w:val="10BDFF9D"/>
    <w:rsid w:val="10C0C485"/>
    <w:rsid w:val="10C6BC96"/>
    <w:rsid w:val="10D63A35"/>
    <w:rsid w:val="10D6ADEF"/>
    <w:rsid w:val="10D9C3DC"/>
    <w:rsid w:val="10E8FD44"/>
    <w:rsid w:val="10EFF585"/>
    <w:rsid w:val="110B3E06"/>
    <w:rsid w:val="110BFF51"/>
    <w:rsid w:val="11133084"/>
    <w:rsid w:val="1113EFF4"/>
    <w:rsid w:val="111C7FC8"/>
    <w:rsid w:val="111E32C4"/>
    <w:rsid w:val="111EC7AC"/>
    <w:rsid w:val="112494DD"/>
    <w:rsid w:val="1124BCCF"/>
    <w:rsid w:val="1125FFDE"/>
    <w:rsid w:val="112D2856"/>
    <w:rsid w:val="112EB425"/>
    <w:rsid w:val="112FFCEA"/>
    <w:rsid w:val="113077F5"/>
    <w:rsid w:val="11400C07"/>
    <w:rsid w:val="114D461D"/>
    <w:rsid w:val="114EBC93"/>
    <w:rsid w:val="115371B4"/>
    <w:rsid w:val="1157E0EB"/>
    <w:rsid w:val="115E6501"/>
    <w:rsid w:val="116CE547"/>
    <w:rsid w:val="11712420"/>
    <w:rsid w:val="117E4653"/>
    <w:rsid w:val="1185BDC2"/>
    <w:rsid w:val="11877882"/>
    <w:rsid w:val="1187E860"/>
    <w:rsid w:val="119331D1"/>
    <w:rsid w:val="11982B3A"/>
    <w:rsid w:val="119B1666"/>
    <w:rsid w:val="11A7B889"/>
    <w:rsid w:val="11B1A96E"/>
    <w:rsid w:val="11B77BD5"/>
    <w:rsid w:val="11BAA205"/>
    <w:rsid w:val="11BB9FFF"/>
    <w:rsid w:val="11CFC190"/>
    <w:rsid w:val="11D3743A"/>
    <w:rsid w:val="11E76903"/>
    <w:rsid w:val="11EB2B35"/>
    <w:rsid w:val="11F44682"/>
    <w:rsid w:val="11FB0FDE"/>
    <w:rsid w:val="11FF94E4"/>
    <w:rsid w:val="120BA42C"/>
    <w:rsid w:val="120CA5FF"/>
    <w:rsid w:val="12103B3A"/>
    <w:rsid w:val="1210BD7A"/>
    <w:rsid w:val="1221CAA6"/>
    <w:rsid w:val="122CDA53"/>
    <w:rsid w:val="122D9149"/>
    <w:rsid w:val="122F78A3"/>
    <w:rsid w:val="123094D0"/>
    <w:rsid w:val="1233211E"/>
    <w:rsid w:val="123598E9"/>
    <w:rsid w:val="1235F892"/>
    <w:rsid w:val="12377376"/>
    <w:rsid w:val="124FD848"/>
    <w:rsid w:val="1250B146"/>
    <w:rsid w:val="1250FB7B"/>
    <w:rsid w:val="1251188E"/>
    <w:rsid w:val="12572C92"/>
    <w:rsid w:val="125B6140"/>
    <w:rsid w:val="125C4A9B"/>
    <w:rsid w:val="125CF98D"/>
    <w:rsid w:val="125E90E8"/>
    <w:rsid w:val="125FBF98"/>
    <w:rsid w:val="126C24D9"/>
    <w:rsid w:val="126DF19D"/>
    <w:rsid w:val="12785A58"/>
    <w:rsid w:val="1281E1AC"/>
    <w:rsid w:val="128400A7"/>
    <w:rsid w:val="1288109A"/>
    <w:rsid w:val="128E4C6B"/>
    <w:rsid w:val="128FB50D"/>
    <w:rsid w:val="12A96D2E"/>
    <w:rsid w:val="12B278F4"/>
    <w:rsid w:val="12B2E1DE"/>
    <w:rsid w:val="12BA3945"/>
    <w:rsid w:val="12BAB11C"/>
    <w:rsid w:val="12BCCB18"/>
    <w:rsid w:val="12C17066"/>
    <w:rsid w:val="12C1790C"/>
    <w:rsid w:val="12C6CCB0"/>
    <w:rsid w:val="12C8AE5A"/>
    <w:rsid w:val="12CC522F"/>
    <w:rsid w:val="12D47E81"/>
    <w:rsid w:val="12D84EF8"/>
    <w:rsid w:val="12DA2439"/>
    <w:rsid w:val="12E6E54B"/>
    <w:rsid w:val="12E7CFFE"/>
    <w:rsid w:val="12ED228E"/>
    <w:rsid w:val="12F169A1"/>
    <w:rsid w:val="12F3332B"/>
    <w:rsid w:val="12F43045"/>
    <w:rsid w:val="12F8BF10"/>
    <w:rsid w:val="1306AB04"/>
    <w:rsid w:val="1315B17E"/>
    <w:rsid w:val="13258F82"/>
    <w:rsid w:val="132F0232"/>
    <w:rsid w:val="1332A73E"/>
    <w:rsid w:val="133FCEA4"/>
    <w:rsid w:val="134C710E"/>
    <w:rsid w:val="134FFFF8"/>
    <w:rsid w:val="1354703A"/>
    <w:rsid w:val="13568816"/>
    <w:rsid w:val="1357FA46"/>
    <w:rsid w:val="135F02FA"/>
    <w:rsid w:val="1364F964"/>
    <w:rsid w:val="13651487"/>
    <w:rsid w:val="136C6723"/>
    <w:rsid w:val="136C6861"/>
    <w:rsid w:val="1371D779"/>
    <w:rsid w:val="13741366"/>
    <w:rsid w:val="1379FC39"/>
    <w:rsid w:val="137DC79E"/>
    <w:rsid w:val="137E3B63"/>
    <w:rsid w:val="1380F6A3"/>
    <w:rsid w:val="13831CCF"/>
    <w:rsid w:val="1383E26D"/>
    <w:rsid w:val="138CFDE8"/>
    <w:rsid w:val="139E7D58"/>
    <w:rsid w:val="13A1BCDC"/>
    <w:rsid w:val="13AA00C5"/>
    <w:rsid w:val="13AD45B9"/>
    <w:rsid w:val="13C44FA9"/>
    <w:rsid w:val="13C78AF8"/>
    <w:rsid w:val="13C9A31C"/>
    <w:rsid w:val="13CB96BC"/>
    <w:rsid w:val="13CEE97F"/>
    <w:rsid w:val="13E0A023"/>
    <w:rsid w:val="13E1F8E5"/>
    <w:rsid w:val="13E292D4"/>
    <w:rsid w:val="13E6418D"/>
    <w:rsid w:val="13E8D34B"/>
    <w:rsid w:val="13EAF7F5"/>
    <w:rsid w:val="13ECE8EF"/>
    <w:rsid w:val="13EE4BA5"/>
    <w:rsid w:val="140202CD"/>
    <w:rsid w:val="14045EBB"/>
    <w:rsid w:val="140D1858"/>
    <w:rsid w:val="14135933"/>
    <w:rsid w:val="1416B0F4"/>
    <w:rsid w:val="1418F206"/>
    <w:rsid w:val="141FF9CD"/>
    <w:rsid w:val="1423FDBD"/>
    <w:rsid w:val="14309F53"/>
    <w:rsid w:val="1436AC9D"/>
    <w:rsid w:val="143BA667"/>
    <w:rsid w:val="143D4011"/>
    <w:rsid w:val="143F34A7"/>
    <w:rsid w:val="14410CFF"/>
    <w:rsid w:val="144E4955"/>
    <w:rsid w:val="144F79C0"/>
    <w:rsid w:val="145C0D0C"/>
    <w:rsid w:val="145D9A0E"/>
    <w:rsid w:val="145F5FC6"/>
    <w:rsid w:val="146444AD"/>
    <w:rsid w:val="146AF9C4"/>
    <w:rsid w:val="146E39B7"/>
    <w:rsid w:val="14726370"/>
    <w:rsid w:val="1476AD14"/>
    <w:rsid w:val="147774F4"/>
    <w:rsid w:val="147B71EA"/>
    <w:rsid w:val="148CBA45"/>
    <w:rsid w:val="148D0CCF"/>
    <w:rsid w:val="149CB1C5"/>
    <w:rsid w:val="149D1BEC"/>
    <w:rsid w:val="14A1C71F"/>
    <w:rsid w:val="14A6447B"/>
    <w:rsid w:val="14AB0128"/>
    <w:rsid w:val="14AB4FE6"/>
    <w:rsid w:val="14AC8168"/>
    <w:rsid w:val="14B3D6E3"/>
    <w:rsid w:val="14B406D1"/>
    <w:rsid w:val="14B5F35B"/>
    <w:rsid w:val="14BAD057"/>
    <w:rsid w:val="14C115FE"/>
    <w:rsid w:val="14C2247F"/>
    <w:rsid w:val="14D49CEC"/>
    <w:rsid w:val="14DD627C"/>
    <w:rsid w:val="150CFC63"/>
    <w:rsid w:val="15118D89"/>
    <w:rsid w:val="1516B975"/>
    <w:rsid w:val="15184A30"/>
    <w:rsid w:val="15195D75"/>
    <w:rsid w:val="1534FCE8"/>
    <w:rsid w:val="1535B2F3"/>
    <w:rsid w:val="1536A5C5"/>
    <w:rsid w:val="15417C4E"/>
    <w:rsid w:val="154B2539"/>
    <w:rsid w:val="154E66DB"/>
    <w:rsid w:val="1551F647"/>
    <w:rsid w:val="155FA2CB"/>
    <w:rsid w:val="15616525"/>
    <w:rsid w:val="1563048A"/>
    <w:rsid w:val="15635B59"/>
    <w:rsid w:val="156A6A86"/>
    <w:rsid w:val="156BE633"/>
    <w:rsid w:val="156D1638"/>
    <w:rsid w:val="157C61B5"/>
    <w:rsid w:val="157C79B8"/>
    <w:rsid w:val="157D35C4"/>
    <w:rsid w:val="1592A443"/>
    <w:rsid w:val="15967A96"/>
    <w:rsid w:val="15980A5B"/>
    <w:rsid w:val="159DB3AF"/>
    <w:rsid w:val="15A2500B"/>
    <w:rsid w:val="15A4795A"/>
    <w:rsid w:val="15AE020D"/>
    <w:rsid w:val="15B009D6"/>
    <w:rsid w:val="15B0ACBC"/>
    <w:rsid w:val="15C14BCB"/>
    <w:rsid w:val="15CB3D43"/>
    <w:rsid w:val="15D26611"/>
    <w:rsid w:val="15D3483B"/>
    <w:rsid w:val="15D91072"/>
    <w:rsid w:val="15DAA3C1"/>
    <w:rsid w:val="15DC0C88"/>
    <w:rsid w:val="15E92DED"/>
    <w:rsid w:val="15EF2196"/>
    <w:rsid w:val="15F3D9FB"/>
    <w:rsid w:val="15F521B2"/>
    <w:rsid w:val="15F5A841"/>
    <w:rsid w:val="15F62933"/>
    <w:rsid w:val="15FDF8F5"/>
    <w:rsid w:val="160015FB"/>
    <w:rsid w:val="16134C4F"/>
    <w:rsid w:val="16154274"/>
    <w:rsid w:val="1616BE67"/>
    <w:rsid w:val="161E9C0E"/>
    <w:rsid w:val="162A1039"/>
    <w:rsid w:val="162BD107"/>
    <w:rsid w:val="163760D8"/>
    <w:rsid w:val="163DD266"/>
    <w:rsid w:val="163E257D"/>
    <w:rsid w:val="163EA7AE"/>
    <w:rsid w:val="1643C519"/>
    <w:rsid w:val="1645B932"/>
    <w:rsid w:val="16533153"/>
    <w:rsid w:val="165A7959"/>
    <w:rsid w:val="165F0FD6"/>
    <w:rsid w:val="16640415"/>
    <w:rsid w:val="16735C34"/>
    <w:rsid w:val="16809EDF"/>
    <w:rsid w:val="1682C183"/>
    <w:rsid w:val="168627B6"/>
    <w:rsid w:val="1686E4B0"/>
    <w:rsid w:val="168799F5"/>
    <w:rsid w:val="168F1B77"/>
    <w:rsid w:val="16970D1A"/>
    <w:rsid w:val="1698A692"/>
    <w:rsid w:val="169CAFBD"/>
    <w:rsid w:val="16A4F5AB"/>
    <w:rsid w:val="16A8CCC4"/>
    <w:rsid w:val="16AF4B74"/>
    <w:rsid w:val="16B36EDD"/>
    <w:rsid w:val="16B5FB53"/>
    <w:rsid w:val="16C21202"/>
    <w:rsid w:val="16C35B3F"/>
    <w:rsid w:val="16E94031"/>
    <w:rsid w:val="16EACDEB"/>
    <w:rsid w:val="16EDB7C5"/>
    <w:rsid w:val="16F1A22D"/>
    <w:rsid w:val="16F41298"/>
    <w:rsid w:val="16F4899E"/>
    <w:rsid w:val="16F54800"/>
    <w:rsid w:val="16F7DE8D"/>
    <w:rsid w:val="16FA27A7"/>
    <w:rsid w:val="16FA3D80"/>
    <w:rsid w:val="16FF2E18"/>
    <w:rsid w:val="16FFF9C9"/>
    <w:rsid w:val="170210C3"/>
    <w:rsid w:val="1702FD47"/>
    <w:rsid w:val="170395AD"/>
    <w:rsid w:val="170405F3"/>
    <w:rsid w:val="1705AD73"/>
    <w:rsid w:val="170F3333"/>
    <w:rsid w:val="1714B7C9"/>
    <w:rsid w:val="171810B1"/>
    <w:rsid w:val="1734E1A5"/>
    <w:rsid w:val="17380FD4"/>
    <w:rsid w:val="173CA5FD"/>
    <w:rsid w:val="17583EC8"/>
    <w:rsid w:val="17682113"/>
    <w:rsid w:val="1774E0D3"/>
    <w:rsid w:val="17768E6F"/>
    <w:rsid w:val="1777C775"/>
    <w:rsid w:val="1777F2A2"/>
    <w:rsid w:val="1778ADC1"/>
    <w:rsid w:val="1778D5FA"/>
    <w:rsid w:val="178935A4"/>
    <w:rsid w:val="178D7727"/>
    <w:rsid w:val="178FE45B"/>
    <w:rsid w:val="17A6E5D7"/>
    <w:rsid w:val="17A851AA"/>
    <w:rsid w:val="17B93316"/>
    <w:rsid w:val="17C18D7A"/>
    <w:rsid w:val="17C39B02"/>
    <w:rsid w:val="17C853FD"/>
    <w:rsid w:val="17C87E11"/>
    <w:rsid w:val="17CA9D7E"/>
    <w:rsid w:val="17D8075E"/>
    <w:rsid w:val="17D967E1"/>
    <w:rsid w:val="17DBEF5D"/>
    <w:rsid w:val="17DE75B4"/>
    <w:rsid w:val="17E0D2C8"/>
    <w:rsid w:val="17EF7337"/>
    <w:rsid w:val="17F2D2A5"/>
    <w:rsid w:val="17FB7DBD"/>
    <w:rsid w:val="17FD85BF"/>
    <w:rsid w:val="17FF0C76"/>
    <w:rsid w:val="17FF56D1"/>
    <w:rsid w:val="1804AC66"/>
    <w:rsid w:val="180F750D"/>
    <w:rsid w:val="181A5995"/>
    <w:rsid w:val="181AA02A"/>
    <w:rsid w:val="18259607"/>
    <w:rsid w:val="1832741D"/>
    <w:rsid w:val="18327F79"/>
    <w:rsid w:val="1838254A"/>
    <w:rsid w:val="183E8D3E"/>
    <w:rsid w:val="1845DDAA"/>
    <w:rsid w:val="184DC92D"/>
    <w:rsid w:val="18571574"/>
    <w:rsid w:val="185856E5"/>
    <w:rsid w:val="185CB95F"/>
    <w:rsid w:val="185D9050"/>
    <w:rsid w:val="1860A546"/>
    <w:rsid w:val="18614A06"/>
    <w:rsid w:val="18656AEF"/>
    <w:rsid w:val="186A1D5B"/>
    <w:rsid w:val="186C70B4"/>
    <w:rsid w:val="186FA0C0"/>
    <w:rsid w:val="18763774"/>
    <w:rsid w:val="18782292"/>
    <w:rsid w:val="187D93D1"/>
    <w:rsid w:val="18814551"/>
    <w:rsid w:val="18836163"/>
    <w:rsid w:val="18856874"/>
    <w:rsid w:val="188AD0D4"/>
    <w:rsid w:val="1895B768"/>
    <w:rsid w:val="189905E7"/>
    <w:rsid w:val="18A20606"/>
    <w:rsid w:val="18BD2CAF"/>
    <w:rsid w:val="18BD4F31"/>
    <w:rsid w:val="18C0B70A"/>
    <w:rsid w:val="18C40FD7"/>
    <w:rsid w:val="18C447B3"/>
    <w:rsid w:val="18C7C4CA"/>
    <w:rsid w:val="18CD724F"/>
    <w:rsid w:val="18CFC6FA"/>
    <w:rsid w:val="18DA3B8C"/>
    <w:rsid w:val="18E1B417"/>
    <w:rsid w:val="18E20754"/>
    <w:rsid w:val="18E5D347"/>
    <w:rsid w:val="18E90582"/>
    <w:rsid w:val="18EFD7BD"/>
    <w:rsid w:val="18F40068"/>
    <w:rsid w:val="18F40F29"/>
    <w:rsid w:val="18F74FE8"/>
    <w:rsid w:val="18F9C3D9"/>
    <w:rsid w:val="1903E193"/>
    <w:rsid w:val="190B2C3F"/>
    <w:rsid w:val="1916942B"/>
    <w:rsid w:val="191D034D"/>
    <w:rsid w:val="191F01D9"/>
    <w:rsid w:val="19212697"/>
    <w:rsid w:val="1923D09A"/>
    <w:rsid w:val="192C8B4E"/>
    <w:rsid w:val="1937B4FE"/>
    <w:rsid w:val="193B1C35"/>
    <w:rsid w:val="193F6AC9"/>
    <w:rsid w:val="19475892"/>
    <w:rsid w:val="19484D11"/>
    <w:rsid w:val="1949B509"/>
    <w:rsid w:val="194AA0E4"/>
    <w:rsid w:val="194F8FD5"/>
    <w:rsid w:val="195AD1D0"/>
    <w:rsid w:val="19617E7A"/>
    <w:rsid w:val="1964A387"/>
    <w:rsid w:val="196E54CC"/>
    <w:rsid w:val="197479CF"/>
    <w:rsid w:val="19750532"/>
    <w:rsid w:val="1977BFBE"/>
    <w:rsid w:val="1978BF74"/>
    <w:rsid w:val="1979C782"/>
    <w:rsid w:val="199234E6"/>
    <w:rsid w:val="199F69CA"/>
    <w:rsid w:val="19A06D01"/>
    <w:rsid w:val="19A9BECD"/>
    <w:rsid w:val="19ACD94F"/>
    <w:rsid w:val="19BB19C7"/>
    <w:rsid w:val="19C099EC"/>
    <w:rsid w:val="19C35517"/>
    <w:rsid w:val="19C6B89A"/>
    <w:rsid w:val="19CA297F"/>
    <w:rsid w:val="19CC1044"/>
    <w:rsid w:val="19D20DA3"/>
    <w:rsid w:val="19D33530"/>
    <w:rsid w:val="19DEE7F1"/>
    <w:rsid w:val="19EB5627"/>
    <w:rsid w:val="19EC85FF"/>
    <w:rsid w:val="19EEB9A8"/>
    <w:rsid w:val="19F6BF14"/>
    <w:rsid w:val="19FA5E8F"/>
    <w:rsid w:val="19FE7D92"/>
    <w:rsid w:val="1A096AD0"/>
    <w:rsid w:val="1A0D6ECB"/>
    <w:rsid w:val="1A1B28D5"/>
    <w:rsid w:val="1A1D45B0"/>
    <w:rsid w:val="1A1E0C1F"/>
    <w:rsid w:val="1A2138D5"/>
    <w:rsid w:val="1A260869"/>
    <w:rsid w:val="1A2A4109"/>
    <w:rsid w:val="1A2EA41D"/>
    <w:rsid w:val="1A31353B"/>
    <w:rsid w:val="1A33302E"/>
    <w:rsid w:val="1A3BA6B5"/>
    <w:rsid w:val="1A44037A"/>
    <w:rsid w:val="1A49F457"/>
    <w:rsid w:val="1A67240C"/>
    <w:rsid w:val="1A68AA55"/>
    <w:rsid w:val="1A69D3BE"/>
    <w:rsid w:val="1A749F65"/>
    <w:rsid w:val="1A75A6EF"/>
    <w:rsid w:val="1A7DD2AE"/>
    <w:rsid w:val="1A8AFA72"/>
    <w:rsid w:val="1A92D42A"/>
    <w:rsid w:val="1A970012"/>
    <w:rsid w:val="1A988C1A"/>
    <w:rsid w:val="1A9B91DB"/>
    <w:rsid w:val="1AA1056F"/>
    <w:rsid w:val="1AB088AC"/>
    <w:rsid w:val="1AB329FF"/>
    <w:rsid w:val="1AB49C6E"/>
    <w:rsid w:val="1AB6B44D"/>
    <w:rsid w:val="1ABA97E2"/>
    <w:rsid w:val="1ABDBD31"/>
    <w:rsid w:val="1AC66809"/>
    <w:rsid w:val="1AD04F64"/>
    <w:rsid w:val="1ADC86EA"/>
    <w:rsid w:val="1AE95941"/>
    <w:rsid w:val="1AED9D51"/>
    <w:rsid w:val="1AF271A7"/>
    <w:rsid w:val="1AF9ED78"/>
    <w:rsid w:val="1B01C475"/>
    <w:rsid w:val="1B078358"/>
    <w:rsid w:val="1B079EEF"/>
    <w:rsid w:val="1B1108A3"/>
    <w:rsid w:val="1B150ED6"/>
    <w:rsid w:val="1B188D9C"/>
    <w:rsid w:val="1B18F629"/>
    <w:rsid w:val="1B1AE795"/>
    <w:rsid w:val="1B245518"/>
    <w:rsid w:val="1B259054"/>
    <w:rsid w:val="1B28BAE3"/>
    <w:rsid w:val="1B2C9229"/>
    <w:rsid w:val="1B3558B0"/>
    <w:rsid w:val="1B424AE5"/>
    <w:rsid w:val="1B492E7D"/>
    <w:rsid w:val="1B4CDFE9"/>
    <w:rsid w:val="1B561B01"/>
    <w:rsid w:val="1B57304F"/>
    <w:rsid w:val="1B581E94"/>
    <w:rsid w:val="1B63912B"/>
    <w:rsid w:val="1B65F9E0"/>
    <w:rsid w:val="1B699EE8"/>
    <w:rsid w:val="1B6ADF0A"/>
    <w:rsid w:val="1B7512DD"/>
    <w:rsid w:val="1B76ECA7"/>
    <w:rsid w:val="1B791458"/>
    <w:rsid w:val="1B795380"/>
    <w:rsid w:val="1B7EFFCC"/>
    <w:rsid w:val="1B86A44C"/>
    <w:rsid w:val="1BA0712D"/>
    <w:rsid w:val="1BAA30A1"/>
    <w:rsid w:val="1BAC5822"/>
    <w:rsid w:val="1BAFC354"/>
    <w:rsid w:val="1BC1855E"/>
    <w:rsid w:val="1BC43861"/>
    <w:rsid w:val="1BD36D88"/>
    <w:rsid w:val="1BD762E3"/>
    <w:rsid w:val="1BF7CDFD"/>
    <w:rsid w:val="1BF8B3F1"/>
    <w:rsid w:val="1BFEF437"/>
    <w:rsid w:val="1BFFEAA6"/>
    <w:rsid w:val="1C037C82"/>
    <w:rsid w:val="1C043431"/>
    <w:rsid w:val="1C0E362F"/>
    <w:rsid w:val="1C1034FE"/>
    <w:rsid w:val="1C11F9B3"/>
    <w:rsid w:val="1C130FDC"/>
    <w:rsid w:val="1C1B3811"/>
    <w:rsid w:val="1C1B3F15"/>
    <w:rsid w:val="1C1EF21A"/>
    <w:rsid w:val="1C25E6DD"/>
    <w:rsid w:val="1C2888BD"/>
    <w:rsid w:val="1C32D073"/>
    <w:rsid w:val="1C3B03CD"/>
    <w:rsid w:val="1C3D23A0"/>
    <w:rsid w:val="1C3EDCC8"/>
    <w:rsid w:val="1C4C1EE4"/>
    <w:rsid w:val="1C4E753A"/>
    <w:rsid w:val="1C548BC5"/>
    <w:rsid w:val="1C6CD78E"/>
    <w:rsid w:val="1C6D0240"/>
    <w:rsid w:val="1C6DCA2E"/>
    <w:rsid w:val="1C7511B2"/>
    <w:rsid w:val="1C7A8528"/>
    <w:rsid w:val="1C8D658A"/>
    <w:rsid w:val="1C98BE7A"/>
    <w:rsid w:val="1CA36F50"/>
    <w:rsid w:val="1CA3E024"/>
    <w:rsid w:val="1CAFB130"/>
    <w:rsid w:val="1CB34AC4"/>
    <w:rsid w:val="1CC631A2"/>
    <w:rsid w:val="1CC65FD0"/>
    <w:rsid w:val="1CC94FCD"/>
    <w:rsid w:val="1CCEA5CC"/>
    <w:rsid w:val="1CD083C9"/>
    <w:rsid w:val="1CD67DC5"/>
    <w:rsid w:val="1CECF399"/>
    <w:rsid w:val="1CED3F0E"/>
    <w:rsid w:val="1CEFAE1C"/>
    <w:rsid w:val="1CF07E2C"/>
    <w:rsid w:val="1CF45BCF"/>
    <w:rsid w:val="1CF62A7C"/>
    <w:rsid w:val="1CF77EAD"/>
    <w:rsid w:val="1CFA2E7C"/>
    <w:rsid w:val="1CFB2E34"/>
    <w:rsid w:val="1D040BAA"/>
    <w:rsid w:val="1D079567"/>
    <w:rsid w:val="1D0A6B70"/>
    <w:rsid w:val="1D0E979B"/>
    <w:rsid w:val="1D1BBADD"/>
    <w:rsid w:val="1D1D3958"/>
    <w:rsid w:val="1D1FD413"/>
    <w:rsid w:val="1D20CA74"/>
    <w:rsid w:val="1D2DFA82"/>
    <w:rsid w:val="1D300E73"/>
    <w:rsid w:val="1D31FF51"/>
    <w:rsid w:val="1D36304D"/>
    <w:rsid w:val="1D36450F"/>
    <w:rsid w:val="1D367082"/>
    <w:rsid w:val="1D3BEFAD"/>
    <w:rsid w:val="1D523BEE"/>
    <w:rsid w:val="1D5A2BB7"/>
    <w:rsid w:val="1D5D5117"/>
    <w:rsid w:val="1D60E4B1"/>
    <w:rsid w:val="1D69CB4A"/>
    <w:rsid w:val="1D745533"/>
    <w:rsid w:val="1D883366"/>
    <w:rsid w:val="1D88FD2C"/>
    <w:rsid w:val="1D8E375C"/>
    <w:rsid w:val="1D8F5BB4"/>
    <w:rsid w:val="1D9363ED"/>
    <w:rsid w:val="1D9A7EDA"/>
    <w:rsid w:val="1D9BD182"/>
    <w:rsid w:val="1D9DE294"/>
    <w:rsid w:val="1DA1D594"/>
    <w:rsid w:val="1DA412A0"/>
    <w:rsid w:val="1DA657A8"/>
    <w:rsid w:val="1DAB3464"/>
    <w:rsid w:val="1DADACAF"/>
    <w:rsid w:val="1DB19A06"/>
    <w:rsid w:val="1DB477B0"/>
    <w:rsid w:val="1DB73A76"/>
    <w:rsid w:val="1DB89B8B"/>
    <w:rsid w:val="1DC67D99"/>
    <w:rsid w:val="1DC89D58"/>
    <w:rsid w:val="1DCF889B"/>
    <w:rsid w:val="1DCFBAA6"/>
    <w:rsid w:val="1DD82B9D"/>
    <w:rsid w:val="1DDA0CBF"/>
    <w:rsid w:val="1DDA9635"/>
    <w:rsid w:val="1DDC033E"/>
    <w:rsid w:val="1DE1D18E"/>
    <w:rsid w:val="1DE6C044"/>
    <w:rsid w:val="1DF14706"/>
    <w:rsid w:val="1DF26A13"/>
    <w:rsid w:val="1DF2A696"/>
    <w:rsid w:val="1DF60F68"/>
    <w:rsid w:val="1E0C024B"/>
    <w:rsid w:val="1E12E363"/>
    <w:rsid w:val="1E159ACB"/>
    <w:rsid w:val="1E179C96"/>
    <w:rsid w:val="1E1DFB7B"/>
    <w:rsid w:val="1E209EB8"/>
    <w:rsid w:val="1E23D166"/>
    <w:rsid w:val="1E2929B7"/>
    <w:rsid w:val="1E2E8792"/>
    <w:rsid w:val="1E2F1475"/>
    <w:rsid w:val="1E378691"/>
    <w:rsid w:val="1E4715FA"/>
    <w:rsid w:val="1E47EAF2"/>
    <w:rsid w:val="1E4F0942"/>
    <w:rsid w:val="1E4F8DA2"/>
    <w:rsid w:val="1E5891A4"/>
    <w:rsid w:val="1E5C9EB7"/>
    <w:rsid w:val="1E693F5E"/>
    <w:rsid w:val="1E6C8BAF"/>
    <w:rsid w:val="1E6D2409"/>
    <w:rsid w:val="1E708FA4"/>
    <w:rsid w:val="1E75E241"/>
    <w:rsid w:val="1E7BED00"/>
    <w:rsid w:val="1E81AC0D"/>
    <w:rsid w:val="1E8A6ED1"/>
    <w:rsid w:val="1E8EC0C0"/>
    <w:rsid w:val="1E90D59A"/>
    <w:rsid w:val="1E9A0EFC"/>
    <w:rsid w:val="1E9DDF3D"/>
    <w:rsid w:val="1E9E66B2"/>
    <w:rsid w:val="1EA27FCC"/>
    <w:rsid w:val="1EA95633"/>
    <w:rsid w:val="1EACF674"/>
    <w:rsid w:val="1EB700BB"/>
    <w:rsid w:val="1EBA0A3C"/>
    <w:rsid w:val="1ED454E5"/>
    <w:rsid w:val="1ED5F26A"/>
    <w:rsid w:val="1ED6A372"/>
    <w:rsid w:val="1ED75E78"/>
    <w:rsid w:val="1EDA66A2"/>
    <w:rsid w:val="1EE08DEF"/>
    <w:rsid w:val="1EF23E99"/>
    <w:rsid w:val="1EF3DC73"/>
    <w:rsid w:val="1EF46D3F"/>
    <w:rsid w:val="1F08B48F"/>
    <w:rsid w:val="1F08EB69"/>
    <w:rsid w:val="1F0C8F52"/>
    <w:rsid w:val="1F17749D"/>
    <w:rsid w:val="1F1A779B"/>
    <w:rsid w:val="1F202389"/>
    <w:rsid w:val="1F26505B"/>
    <w:rsid w:val="1F281494"/>
    <w:rsid w:val="1F2B29B0"/>
    <w:rsid w:val="1F3930CC"/>
    <w:rsid w:val="1F394C7A"/>
    <w:rsid w:val="1F3AE99C"/>
    <w:rsid w:val="1F3BD605"/>
    <w:rsid w:val="1F4A2850"/>
    <w:rsid w:val="1F4C3D03"/>
    <w:rsid w:val="1F5148D8"/>
    <w:rsid w:val="1F678EEB"/>
    <w:rsid w:val="1F67C08D"/>
    <w:rsid w:val="1F6CC9D6"/>
    <w:rsid w:val="1F6E8D34"/>
    <w:rsid w:val="1F6F76F3"/>
    <w:rsid w:val="1F72891B"/>
    <w:rsid w:val="1F7E2EF4"/>
    <w:rsid w:val="1F8AA600"/>
    <w:rsid w:val="1F91EA00"/>
    <w:rsid w:val="1FA2966A"/>
    <w:rsid w:val="1FA91CDC"/>
    <w:rsid w:val="1FB49CC0"/>
    <w:rsid w:val="1FB80F9F"/>
    <w:rsid w:val="1FBB4316"/>
    <w:rsid w:val="1FC20D77"/>
    <w:rsid w:val="1FC47DD5"/>
    <w:rsid w:val="1FD26B94"/>
    <w:rsid w:val="1FD27003"/>
    <w:rsid w:val="1FD3F24D"/>
    <w:rsid w:val="1FD5AF1B"/>
    <w:rsid w:val="1FE4D76C"/>
    <w:rsid w:val="1FF3F7B8"/>
    <w:rsid w:val="20039D15"/>
    <w:rsid w:val="2004784C"/>
    <w:rsid w:val="20076572"/>
    <w:rsid w:val="200780E3"/>
    <w:rsid w:val="20099EB4"/>
    <w:rsid w:val="200A7FB3"/>
    <w:rsid w:val="200E45F4"/>
    <w:rsid w:val="2016E4B6"/>
    <w:rsid w:val="202A22DF"/>
    <w:rsid w:val="202DA5BC"/>
    <w:rsid w:val="203D82A9"/>
    <w:rsid w:val="2041A7CE"/>
    <w:rsid w:val="2046385D"/>
    <w:rsid w:val="204E6347"/>
    <w:rsid w:val="20504997"/>
    <w:rsid w:val="205AD0C5"/>
    <w:rsid w:val="205CB483"/>
    <w:rsid w:val="206104D0"/>
    <w:rsid w:val="20636E68"/>
    <w:rsid w:val="206CB4B2"/>
    <w:rsid w:val="20731D14"/>
    <w:rsid w:val="20732ED9"/>
    <w:rsid w:val="207602FE"/>
    <w:rsid w:val="2076CC92"/>
    <w:rsid w:val="207AF05C"/>
    <w:rsid w:val="2085F877"/>
    <w:rsid w:val="2089DCB0"/>
    <w:rsid w:val="208A3BA5"/>
    <w:rsid w:val="2091C0B7"/>
    <w:rsid w:val="20965E6D"/>
    <w:rsid w:val="20988573"/>
    <w:rsid w:val="2099828D"/>
    <w:rsid w:val="209DC280"/>
    <w:rsid w:val="20A083D8"/>
    <w:rsid w:val="20A2D084"/>
    <w:rsid w:val="20B2F5F9"/>
    <w:rsid w:val="20B5EE17"/>
    <w:rsid w:val="20BDBFF2"/>
    <w:rsid w:val="20D5EE6B"/>
    <w:rsid w:val="20D7A666"/>
    <w:rsid w:val="20D80FDA"/>
    <w:rsid w:val="20D91372"/>
    <w:rsid w:val="20DD3869"/>
    <w:rsid w:val="20E76F08"/>
    <w:rsid w:val="20E9E8BD"/>
    <w:rsid w:val="20ED1939"/>
    <w:rsid w:val="20FBF9E0"/>
    <w:rsid w:val="20FF88FC"/>
    <w:rsid w:val="2107295D"/>
    <w:rsid w:val="21232E1C"/>
    <w:rsid w:val="212C3F53"/>
    <w:rsid w:val="213677AA"/>
    <w:rsid w:val="21368CA2"/>
    <w:rsid w:val="2139CDFF"/>
    <w:rsid w:val="213B2547"/>
    <w:rsid w:val="213C9066"/>
    <w:rsid w:val="213D4679"/>
    <w:rsid w:val="2148267C"/>
    <w:rsid w:val="21489D0D"/>
    <w:rsid w:val="21506D21"/>
    <w:rsid w:val="21586FAD"/>
    <w:rsid w:val="215C5496"/>
    <w:rsid w:val="215DAACC"/>
    <w:rsid w:val="215DB816"/>
    <w:rsid w:val="216D758C"/>
    <w:rsid w:val="216F2753"/>
    <w:rsid w:val="2172B3C7"/>
    <w:rsid w:val="21757CF3"/>
    <w:rsid w:val="217789A4"/>
    <w:rsid w:val="21791BF6"/>
    <w:rsid w:val="2180A896"/>
    <w:rsid w:val="2183D49C"/>
    <w:rsid w:val="21869854"/>
    <w:rsid w:val="21878FDB"/>
    <w:rsid w:val="218C9830"/>
    <w:rsid w:val="218FA0B7"/>
    <w:rsid w:val="21958D08"/>
    <w:rsid w:val="2199ED56"/>
    <w:rsid w:val="21A1A418"/>
    <w:rsid w:val="21A30A22"/>
    <w:rsid w:val="21B2D2A5"/>
    <w:rsid w:val="21B4D0B2"/>
    <w:rsid w:val="21C08CCC"/>
    <w:rsid w:val="21C3A032"/>
    <w:rsid w:val="21CF40B6"/>
    <w:rsid w:val="21CF60B5"/>
    <w:rsid w:val="21D325BD"/>
    <w:rsid w:val="21D4CAFF"/>
    <w:rsid w:val="21D79551"/>
    <w:rsid w:val="21DD3614"/>
    <w:rsid w:val="21E81C70"/>
    <w:rsid w:val="21F54CA7"/>
    <w:rsid w:val="21FDD499"/>
    <w:rsid w:val="21FE968B"/>
    <w:rsid w:val="21FF2EE4"/>
    <w:rsid w:val="22006815"/>
    <w:rsid w:val="220F7403"/>
    <w:rsid w:val="22115B6C"/>
    <w:rsid w:val="221A163B"/>
    <w:rsid w:val="221BD825"/>
    <w:rsid w:val="221DA170"/>
    <w:rsid w:val="222ACE28"/>
    <w:rsid w:val="222DC6E0"/>
    <w:rsid w:val="222DF98C"/>
    <w:rsid w:val="2238474B"/>
    <w:rsid w:val="223ED337"/>
    <w:rsid w:val="22502E70"/>
    <w:rsid w:val="2258616E"/>
    <w:rsid w:val="225C2C79"/>
    <w:rsid w:val="22647B66"/>
    <w:rsid w:val="22811DD2"/>
    <w:rsid w:val="22820A12"/>
    <w:rsid w:val="2285CD04"/>
    <w:rsid w:val="22897545"/>
    <w:rsid w:val="228CC4E1"/>
    <w:rsid w:val="22909BB4"/>
    <w:rsid w:val="22932360"/>
    <w:rsid w:val="2293EF32"/>
    <w:rsid w:val="22985113"/>
    <w:rsid w:val="229C1D06"/>
    <w:rsid w:val="229EDCD1"/>
    <w:rsid w:val="229F4D13"/>
    <w:rsid w:val="22A2B921"/>
    <w:rsid w:val="22ACBBC2"/>
    <w:rsid w:val="22ACE845"/>
    <w:rsid w:val="22BFD7CC"/>
    <w:rsid w:val="22C00CFE"/>
    <w:rsid w:val="22C34DEE"/>
    <w:rsid w:val="22CF1113"/>
    <w:rsid w:val="22D1B05F"/>
    <w:rsid w:val="22D248C5"/>
    <w:rsid w:val="22DEDDAC"/>
    <w:rsid w:val="22E28E36"/>
    <w:rsid w:val="22E61F61"/>
    <w:rsid w:val="22E86E66"/>
    <w:rsid w:val="22F1FBDF"/>
    <w:rsid w:val="22F824F7"/>
    <w:rsid w:val="22FEB909"/>
    <w:rsid w:val="2301C432"/>
    <w:rsid w:val="230715ED"/>
    <w:rsid w:val="23092456"/>
    <w:rsid w:val="230AB873"/>
    <w:rsid w:val="231EDE8E"/>
    <w:rsid w:val="2321010C"/>
    <w:rsid w:val="2323465A"/>
    <w:rsid w:val="23238824"/>
    <w:rsid w:val="232A1D3D"/>
    <w:rsid w:val="232C963F"/>
    <w:rsid w:val="2335C7F8"/>
    <w:rsid w:val="233DC2F8"/>
    <w:rsid w:val="2341BF1D"/>
    <w:rsid w:val="2343C9D9"/>
    <w:rsid w:val="23480648"/>
    <w:rsid w:val="234F26B2"/>
    <w:rsid w:val="2350B086"/>
    <w:rsid w:val="23525B38"/>
    <w:rsid w:val="235B6F67"/>
    <w:rsid w:val="235FE287"/>
    <w:rsid w:val="23682DA3"/>
    <w:rsid w:val="236DA6EB"/>
    <w:rsid w:val="236E50DE"/>
    <w:rsid w:val="23737B96"/>
    <w:rsid w:val="2375236B"/>
    <w:rsid w:val="23758C05"/>
    <w:rsid w:val="23798FF7"/>
    <w:rsid w:val="23852827"/>
    <w:rsid w:val="238AC74B"/>
    <w:rsid w:val="238E6427"/>
    <w:rsid w:val="2397190A"/>
    <w:rsid w:val="23A43D5B"/>
    <w:rsid w:val="23A50A13"/>
    <w:rsid w:val="23A5B81B"/>
    <w:rsid w:val="23AC4DD8"/>
    <w:rsid w:val="23AD0409"/>
    <w:rsid w:val="23B5D012"/>
    <w:rsid w:val="23B65D74"/>
    <w:rsid w:val="23B8EB6A"/>
    <w:rsid w:val="23BF7C8A"/>
    <w:rsid w:val="23C328DF"/>
    <w:rsid w:val="23C3ECC1"/>
    <w:rsid w:val="23CCB27D"/>
    <w:rsid w:val="23CF7FC1"/>
    <w:rsid w:val="23D1686F"/>
    <w:rsid w:val="23D7F4E4"/>
    <w:rsid w:val="23DBB88E"/>
    <w:rsid w:val="23EA9B13"/>
    <w:rsid w:val="23F09801"/>
    <w:rsid w:val="23F547A5"/>
    <w:rsid w:val="23F5660A"/>
    <w:rsid w:val="23FB1712"/>
    <w:rsid w:val="240A6688"/>
    <w:rsid w:val="240AE15A"/>
    <w:rsid w:val="240C261C"/>
    <w:rsid w:val="2414CD47"/>
    <w:rsid w:val="2414E277"/>
    <w:rsid w:val="2423DA80"/>
    <w:rsid w:val="2429EA3D"/>
    <w:rsid w:val="242B81EB"/>
    <w:rsid w:val="243C1C62"/>
    <w:rsid w:val="243EE1DF"/>
    <w:rsid w:val="244EF7D6"/>
    <w:rsid w:val="2452EF77"/>
    <w:rsid w:val="245ACEDE"/>
    <w:rsid w:val="246365F6"/>
    <w:rsid w:val="24640DE7"/>
    <w:rsid w:val="246C58FA"/>
    <w:rsid w:val="246F5A00"/>
    <w:rsid w:val="24764A06"/>
    <w:rsid w:val="247A701A"/>
    <w:rsid w:val="247AAEF2"/>
    <w:rsid w:val="24831AFB"/>
    <w:rsid w:val="24878884"/>
    <w:rsid w:val="248F7E8F"/>
    <w:rsid w:val="2490583E"/>
    <w:rsid w:val="249286BA"/>
    <w:rsid w:val="24A06933"/>
    <w:rsid w:val="24A1D528"/>
    <w:rsid w:val="24A688D4"/>
    <w:rsid w:val="24A8FD0C"/>
    <w:rsid w:val="24B8488F"/>
    <w:rsid w:val="24BA9E9B"/>
    <w:rsid w:val="24CA92B8"/>
    <w:rsid w:val="24D24260"/>
    <w:rsid w:val="24DB6C0F"/>
    <w:rsid w:val="24FA70F1"/>
    <w:rsid w:val="24FCCA7A"/>
    <w:rsid w:val="2506C9FB"/>
    <w:rsid w:val="250D6AEA"/>
    <w:rsid w:val="25175916"/>
    <w:rsid w:val="25190CE0"/>
    <w:rsid w:val="251ED6EC"/>
    <w:rsid w:val="2520F888"/>
    <w:rsid w:val="25344076"/>
    <w:rsid w:val="253A508A"/>
    <w:rsid w:val="2549F32D"/>
    <w:rsid w:val="254FEDEC"/>
    <w:rsid w:val="255301BA"/>
    <w:rsid w:val="2556FD6A"/>
    <w:rsid w:val="2561DDF1"/>
    <w:rsid w:val="256AE318"/>
    <w:rsid w:val="257615C7"/>
    <w:rsid w:val="257C0843"/>
    <w:rsid w:val="257C8A17"/>
    <w:rsid w:val="2580BF06"/>
    <w:rsid w:val="25812E45"/>
    <w:rsid w:val="2582F0F7"/>
    <w:rsid w:val="258791B2"/>
    <w:rsid w:val="258F8AE9"/>
    <w:rsid w:val="2596E773"/>
    <w:rsid w:val="25975C96"/>
    <w:rsid w:val="259D35DE"/>
    <w:rsid w:val="259F1A71"/>
    <w:rsid w:val="25A0F5AA"/>
    <w:rsid w:val="25A18000"/>
    <w:rsid w:val="25A9D1E8"/>
    <w:rsid w:val="25AAEF69"/>
    <w:rsid w:val="25AFD7A4"/>
    <w:rsid w:val="25B998B5"/>
    <w:rsid w:val="25BD3530"/>
    <w:rsid w:val="25C54288"/>
    <w:rsid w:val="25CA26F5"/>
    <w:rsid w:val="25D60CDA"/>
    <w:rsid w:val="25D85F13"/>
    <w:rsid w:val="25DA3229"/>
    <w:rsid w:val="25E052DA"/>
    <w:rsid w:val="25E20DA1"/>
    <w:rsid w:val="25E62BA3"/>
    <w:rsid w:val="25F3F470"/>
    <w:rsid w:val="25FAD447"/>
    <w:rsid w:val="26002D33"/>
    <w:rsid w:val="260046BB"/>
    <w:rsid w:val="26088181"/>
    <w:rsid w:val="26139AF9"/>
    <w:rsid w:val="2615EB62"/>
    <w:rsid w:val="2617F176"/>
    <w:rsid w:val="26311CAA"/>
    <w:rsid w:val="26336C9E"/>
    <w:rsid w:val="263EFCCB"/>
    <w:rsid w:val="2643222C"/>
    <w:rsid w:val="26433A9D"/>
    <w:rsid w:val="2644C435"/>
    <w:rsid w:val="264554AC"/>
    <w:rsid w:val="2646502C"/>
    <w:rsid w:val="26472258"/>
    <w:rsid w:val="264D68FB"/>
    <w:rsid w:val="265B526F"/>
    <w:rsid w:val="265F0D91"/>
    <w:rsid w:val="2660262C"/>
    <w:rsid w:val="26603782"/>
    <w:rsid w:val="26607F8A"/>
    <w:rsid w:val="2665DC6C"/>
    <w:rsid w:val="266D68BA"/>
    <w:rsid w:val="266E12C1"/>
    <w:rsid w:val="267039A7"/>
    <w:rsid w:val="2674F138"/>
    <w:rsid w:val="2676A0C8"/>
    <w:rsid w:val="2677607A"/>
    <w:rsid w:val="267F71DA"/>
    <w:rsid w:val="268FF72F"/>
    <w:rsid w:val="2693FDEF"/>
    <w:rsid w:val="26954F50"/>
    <w:rsid w:val="2697B594"/>
    <w:rsid w:val="269D1F4B"/>
    <w:rsid w:val="26B1B977"/>
    <w:rsid w:val="26BD213B"/>
    <w:rsid w:val="26CAF541"/>
    <w:rsid w:val="26D77071"/>
    <w:rsid w:val="26DBDE1D"/>
    <w:rsid w:val="26E107B8"/>
    <w:rsid w:val="26ED660D"/>
    <w:rsid w:val="26F3213D"/>
    <w:rsid w:val="26F91E34"/>
    <w:rsid w:val="26FBAE66"/>
    <w:rsid w:val="26FE536F"/>
    <w:rsid w:val="2703B63E"/>
    <w:rsid w:val="271315F6"/>
    <w:rsid w:val="27151460"/>
    <w:rsid w:val="2719F0E3"/>
    <w:rsid w:val="2725C002"/>
    <w:rsid w:val="27315157"/>
    <w:rsid w:val="2732B7D4"/>
    <w:rsid w:val="2734B7C8"/>
    <w:rsid w:val="2738892D"/>
    <w:rsid w:val="273BA309"/>
    <w:rsid w:val="273FF4AB"/>
    <w:rsid w:val="2751F37D"/>
    <w:rsid w:val="2759297E"/>
    <w:rsid w:val="276223AD"/>
    <w:rsid w:val="2776C186"/>
    <w:rsid w:val="277B7E39"/>
    <w:rsid w:val="278B01B3"/>
    <w:rsid w:val="27905144"/>
    <w:rsid w:val="27983150"/>
    <w:rsid w:val="27A2B72C"/>
    <w:rsid w:val="27AE5CE2"/>
    <w:rsid w:val="27B23DD8"/>
    <w:rsid w:val="27B73353"/>
    <w:rsid w:val="27B7DE91"/>
    <w:rsid w:val="27BD2371"/>
    <w:rsid w:val="27C79401"/>
    <w:rsid w:val="27CC66A6"/>
    <w:rsid w:val="27CD8EB3"/>
    <w:rsid w:val="27D0650B"/>
    <w:rsid w:val="27DD6111"/>
    <w:rsid w:val="27DE50D4"/>
    <w:rsid w:val="27DFBA72"/>
    <w:rsid w:val="27E11E8B"/>
    <w:rsid w:val="27EBB7D5"/>
    <w:rsid w:val="27EEDFEE"/>
    <w:rsid w:val="27F1DFBF"/>
    <w:rsid w:val="27FA2B82"/>
    <w:rsid w:val="27FB3ACE"/>
    <w:rsid w:val="2809E322"/>
    <w:rsid w:val="2816D9E9"/>
    <w:rsid w:val="281C2FBD"/>
    <w:rsid w:val="281F8F44"/>
    <w:rsid w:val="28297182"/>
    <w:rsid w:val="282CFDF4"/>
    <w:rsid w:val="282FCE50"/>
    <w:rsid w:val="2834D659"/>
    <w:rsid w:val="2834ED36"/>
    <w:rsid w:val="2835F719"/>
    <w:rsid w:val="283AC146"/>
    <w:rsid w:val="284DECBC"/>
    <w:rsid w:val="284E3A73"/>
    <w:rsid w:val="28514591"/>
    <w:rsid w:val="285B750D"/>
    <w:rsid w:val="285C270D"/>
    <w:rsid w:val="2860D2C2"/>
    <w:rsid w:val="28639DCE"/>
    <w:rsid w:val="286D342B"/>
    <w:rsid w:val="2874B1F8"/>
    <w:rsid w:val="287A219D"/>
    <w:rsid w:val="28885AB7"/>
    <w:rsid w:val="28886CEC"/>
    <w:rsid w:val="2889366E"/>
    <w:rsid w:val="288994F4"/>
    <w:rsid w:val="288BCD25"/>
    <w:rsid w:val="288FCF29"/>
    <w:rsid w:val="289683D5"/>
    <w:rsid w:val="289D3B10"/>
    <w:rsid w:val="28B2E84F"/>
    <w:rsid w:val="28B46EA5"/>
    <w:rsid w:val="28BBFD68"/>
    <w:rsid w:val="28BDE7E5"/>
    <w:rsid w:val="28C4D37E"/>
    <w:rsid w:val="28C64469"/>
    <w:rsid w:val="28CE944E"/>
    <w:rsid w:val="28D24517"/>
    <w:rsid w:val="28DD60F6"/>
    <w:rsid w:val="28DEAF2C"/>
    <w:rsid w:val="28E9FAA0"/>
    <w:rsid w:val="28F4D582"/>
    <w:rsid w:val="28F5258E"/>
    <w:rsid w:val="28F9E40E"/>
    <w:rsid w:val="2900336D"/>
    <w:rsid w:val="2901CFDD"/>
    <w:rsid w:val="2907B86D"/>
    <w:rsid w:val="290B4288"/>
    <w:rsid w:val="290BF645"/>
    <w:rsid w:val="29101537"/>
    <w:rsid w:val="29101BFD"/>
    <w:rsid w:val="2913CFE5"/>
    <w:rsid w:val="2919414C"/>
    <w:rsid w:val="291F749B"/>
    <w:rsid w:val="2921EC40"/>
    <w:rsid w:val="2932B6DD"/>
    <w:rsid w:val="2934D7FB"/>
    <w:rsid w:val="293A8695"/>
    <w:rsid w:val="29410728"/>
    <w:rsid w:val="29463282"/>
    <w:rsid w:val="294736EE"/>
    <w:rsid w:val="294879D5"/>
    <w:rsid w:val="294B16F8"/>
    <w:rsid w:val="294B636B"/>
    <w:rsid w:val="294D0990"/>
    <w:rsid w:val="295EC953"/>
    <w:rsid w:val="29637C15"/>
    <w:rsid w:val="2966840D"/>
    <w:rsid w:val="296FF5F8"/>
    <w:rsid w:val="2974BB2B"/>
    <w:rsid w:val="297DFBAB"/>
    <w:rsid w:val="297EB071"/>
    <w:rsid w:val="297EF1CE"/>
    <w:rsid w:val="29878836"/>
    <w:rsid w:val="299321BF"/>
    <w:rsid w:val="29941248"/>
    <w:rsid w:val="299759FE"/>
    <w:rsid w:val="29A0388C"/>
    <w:rsid w:val="29BE6B05"/>
    <w:rsid w:val="29C09E58"/>
    <w:rsid w:val="29C60F4E"/>
    <w:rsid w:val="29D56DC4"/>
    <w:rsid w:val="29D64920"/>
    <w:rsid w:val="29D69D64"/>
    <w:rsid w:val="29EE8281"/>
    <w:rsid w:val="29F44D8B"/>
    <w:rsid w:val="29F52F5D"/>
    <w:rsid w:val="29FB0D57"/>
    <w:rsid w:val="2A033D15"/>
    <w:rsid w:val="2A03A9E6"/>
    <w:rsid w:val="2A0F0669"/>
    <w:rsid w:val="2A1367AD"/>
    <w:rsid w:val="2A14E72D"/>
    <w:rsid w:val="2A1935C3"/>
    <w:rsid w:val="2A1FD54A"/>
    <w:rsid w:val="2A218EF1"/>
    <w:rsid w:val="2A2D4884"/>
    <w:rsid w:val="2A2EBE0E"/>
    <w:rsid w:val="2A3428CF"/>
    <w:rsid w:val="2A402B01"/>
    <w:rsid w:val="2A462BBE"/>
    <w:rsid w:val="2A4C293D"/>
    <w:rsid w:val="2A54B9C3"/>
    <w:rsid w:val="2A58F909"/>
    <w:rsid w:val="2A5FC0CF"/>
    <w:rsid w:val="2A63A861"/>
    <w:rsid w:val="2A6BBB6D"/>
    <w:rsid w:val="2A6C162A"/>
    <w:rsid w:val="2A74CBE6"/>
    <w:rsid w:val="2A7DF636"/>
    <w:rsid w:val="2A8516C6"/>
    <w:rsid w:val="2A92EC7E"/>
    <w:rsid w:val="2A93F76C"/>
    <w:rsid w:val="2A94C6FC"/>
    <w:rsid w:val="2A97EEF3"/>
    <w:rsid w:val="2AA7053E"/>
    <w:rsid w:val="2AC223D7"/>
    <w:rsid w:val="2AC31298"/>
    <w:rsid w:val="2ACC6845"/>
    <w:rsid w:val="2AD9876A"/>
    <w:rsid w:val="2ADA8523"/>
    <w:rsid w:val="2AE43033"/>
    <w:rsid w:val="2AECFDCC"/>
    <w:rsid w:val="2AF09544"/>
    <w:rsid w:val="2AF316EA"/>
    <w:rsid w:val="2AF35424"/>
    <w:rsid w:val="2AF461DC"/>
    <w:rsid w:val="2AF53CE4"/>
    <w:rsid w:val="2AF8FE08"/>
    <w:rsid w:val="2AF94EEC"/>
    <w:rsid w:val="2B07EFCE"/>
    <w:rsid w:val="2B080E8A"/>
    <w:rsid w:val="2B0A94D2"/>
    <w:rsid w:val="2B104461"/>
    <w:rsid w:val="2B203DAF"/>
    <w:rsid w:val="2B208A01"/>
    <w:rsid w:val="2B21C5AF"/>
    <w:rsid w:val="2B221C5A"/>
    <w:rsid w:val="2B228101"/>
    <w:rsid w:val="2B2AA65E"/>
    <w:rsid w:val="2B33A8A5"/>
    <w:rsid w:val="2B39D43C"/>
    <w:rsid w:val="2B46658E"/>
    <w:rsid w:val="2B4C5309"/>
    <w:rsid w:val="2B4DD2F2"/>
    <w:rsid w:val="2B630BBB"/>
    <w:rsid w:val="2B66C9F0"/>
    <w:rsid w:val="2B789204"/>
    <w:rsid w:val="2B7DEF7A"/>
    <w:rsid w:val="2B8102D4"/>
    <w:rsid w:val="2B825873"/>
    <w:rsid w:val="2B83928A"/>
    <w:rsid w:val="2B856D50"/>
    <w:rsid w:val="2B85D60C"/>
    <w:rsid w:val="2B891104"/>
    <w:rsid w:val="2B8BAB28"/>
    <w:rsid w:val="2B8CF10F"/>
    <w:rsid w:val="2B901B08"/>
    <w:rsid w:val="2B975574"/>
    <w:rsid w:val="2B97701B"/>
    <w:rsid w:val="2BA46B37"/>
    <w:rsid w:val="2BB01BF8"/>
    <w:rsid w:val="2BB98CB5"/>
    <w:rsid w:val="2BC02620"/>
    <w:rsid w:val="2BC39CC5"/>
    <w:rsid w:val="2BD2490A"/>
    <w:rsid w:val="2BD42FCE"/>
    <w:rsid w:val="2BD4658D"/>
    <w:rsid w:val="2BD4DBD2"/>
    <w:rsid w:val="2BDF775A"/>
    <w:rsid w:val="2BF796CF"/>
    <w:rsid w:val="2BFFC470"/>
    <w:rsid w:val="2C033F2D"/>
    <w:rsid w:val="2C06979C"/>
    <w:rsid w:val="2C09B489"/>
    <w:rsid w:val="2C0B7898"/>
    <w:rsid w:val="2C136346"/>
    <w:rsid w:val="2C1969CB"/>
    <w:rsid w:val="2C19C697"/>
    <w:rsid w:val="2C1AEF60"/>
    <w:rsid w:val="2C205633"/>
    <w:rsid w:val="2C2559A5"/>
    <w:rsid w:val="2C25AD16"/>
    <w:rsid w:val="2C2BEE45"/>
    <w:rsid w:val="2C30FDC8"/>
    <w:rsid w:val="2C35258E"/>
    <w:rsid w:val="2C3DB6B1"/>
    <w:rsid w:val="2C42FF4C"/>
    <w:rsid w:val="2C4C82FE"/>
    <w:rsid w:val="2C59C4BC"/>
    <w:rsid w:val="2C5E6926"/>
    <w:rsid w:val="2C7881CC"/>
    <w:rsid w:val="2C81E4F1"/>
    <w:rsid w:val="2C8B4FB4"/>
    <w:rsid w:val="2C8C22D1"/>
    <w:rsid w:val="2C8FD4F3"/>
    <w:rsid w:val="2C9392EF"/>
    <w:rsid w:val="2CA6D716"/>
    <w:rsid w:val="2CA88950"/>
    <w:rsid w:val="2CADC796"/>
    <w:rsid w:val="2CB17458"/>
    <w:rsid w:val="2CB1C1F7"/>
    <w:rsid w:val="2CB8ECE2"/>
    <w:rsid w:val="2CC00F16"/>
    <w:rsid w:val="2CC4E8E2"/>
    <w:rsid w:val="2CC60A5A"/>
    <w:rsid w:val="2CCBE769"/>
    <w:rsid w:val="2CCF67B0"/>
    <w:rsid w:val="2CD6F0E5"/>
    <w:rsid w:val="2CD71807"/>
    <w:rsid w:val="2CDDF6DE"/>
    <w:rsid w:val="2CE02D96"/>
    <w:rsid w:val="2CEB99DD"/>
    <w:rsid w:val="2CF1A04A"/>
    <w:rsid w:val="2CFA2D9D"/>
    <w:rsid w:val="2CFAC0B7"/>
    <w:rsid w:val="2D03C57F"/>
    <w:rsid w:val="2D0B9308"/>
    <w:rsid w:val="2D0CEC2E"/>
    <w:rsid w:val="2D0E3269"/>
    <w:rsid w:val="2D0ED8AE"/>
    <w:rsid w:val="2D0FF7CB"/>
    <w:rsid w:val="2D1A22B7"/>
    <w:rsid w:val="2D1B0B58"/>
    <w:rsid w:val="2D25608F"/>
    <w:rsid w:val="2D2DB3CB"/>
    <w:rsid w:val="2D34ECB0"/>
    <w:rsid w:val="2D385CD3"/>
    <w:rsid w:val="2D44CC34"/>
    <w:rsid w:val="2D4F4C33"/>
    <w:rsid w:val="2D546BBE"/>
    <w:rsid w:val="2D55CB64"/>
    <w:rsid w:val="2D5AFB81"/>
    <w:rsid w:val="2D5E8ACC"/>
    <w:rsid w:val="2D657B91"/>
    <w:rsid w:val="2D735631"/>
    <w:rsid w:val="2D77C4DC"/>
    <w:rsid w:val="2D7ABCB8"/>
    <w:rsid w:val="2D8AEF9D"/>
    <w:rsid w:val="2D930AD0"/>
    <w:rsid w:val="2D9F3C98"/>
    <w:rsid w:val="2DA3C4FD"/>
    <w:rsid w:val="2DA954A3"/>
    <w:rsid w:val="2DB89112"/>
    <w:rsid w:val="2DBE4600"/>
    <w:rsid w:val="2DC36ADA"/>
    <w:rsid w:val="2DC95E07"/>
    <w:rsid w:val="2DD9FD86"/>
    <w:rsid w:val="2DDE7921"/>
    <w:rsid w:val="2DE1FFE0"/>
    <w:rsid w:val="2DE44483"/>
    <w:rsid w:val="2DE8C13E"/>
    <w:rsid w:val="2DF199FE"/>
    <w:rsid w:val="2DF1CD5E"/>
    <w:rsid w:val="2DF62AFF"/>
    <w:rsid w:val="2DF65139"/>
    <w:rsid w:val="2DF6DD36"/>
    <w:rsid w:val="2DF8A0D2"/>
    <w:rsid w:val="2DFA3987"/>
    <w:rsid w:val="2E01CA2B"/>
    <w:rsid w:val="2E041539"/>
    <w:rsid w:val="2E04D26E"/>
    <w:rsid w:val="2E0A4778"/>
    <w:rsid w:val="2E102191"/>
    <w:rsid w:val="2E1EC187"/>
    <w:rsid w:val="2E2519D2"/>
    <w:rsid w:val="2E27036F"/>
    <w:rsid w:val="2E274705"/>
    <w:rsid w:val="2E29FE16"/>
    <w:rsid w:val="2E3A0F5F"/>
    <w:rsid w:val="2E3BE60E"/>
    <w:rsid w:val="2E411064"/>
    <w:rsid w:val="2E47753B"/>
    <w:rsid w:val="2E4997F7"/>
    <w:rsid w:val="2E4A435D"/>
    <w:rsid w:val="2E4EB28C"/>
    <w:rsid w:val="2E59E8D6"/>
    <w:rsid w:val="2E5D9CAD"/>
    <w:rsid w:val="2E644953"/>
    <w:rsid w:val="2E6716A1"/>
    <w:rsid w:val="2E6C4301"/>
    <w:rsid w:val="2E6E7041"/>
    <w:rsid w:val="2E6FE3D9"/>
    <w:rsid w:val="2E766D47"/>
    <w:rsid w:val="2E84F0A1"/>
    <w:rsid w:val="2E9913D3"/>
    <w:rsid w:val="2E9E3D56"/>
    <w:rsid w:val="2EA0709A"/>
    <w:rsid w:val="2EA42EBA"/>
    <w:rsid w:val="2EA76369"/>
    <w:rsid w:val="2EA84BBE"/>
    <w:rsid w:val="2EA9A238"/>
    <w:rsid w:val="2EB1619D"/>
    <w:rsid w:val="2EBE20C2"/>
    <w:rsid w:val="2EC66047"/>
    <w:rsid w:val="2ECF9E12"/>
    <w:rsid w:val="2ED93949"/>
    <w:rsid w:val="2ED9886A"/>
    <w:rsid w:val="2EE77263"/>
    <w:rsid w:val="2EF0ACB6"/>
    <w:rsid w:val="2F04B72E"/>
    <w:rsid w:val="2F057566"/>
    <w:rsid w:val="2F084AFD"/>
    <w:rsid w:val="2F15CC86"/>
    <w:rsid w:val="2F17181C"/>
    <w:rsid w:val="2F1DACD3"/>
    <w:rsid w:val="2F1E44C6"/>
    <w:rsid w:val="2F209567"/>
    <w:rsid w:val="2F36267B"/>
    <w:rsid w:val="2F370C76"/>
    <w:rsid w:val="2F3DE521"/>
    <w:rsid w:val="2F481A1D"/>
    <w:rsid w:val="2F4B17EB"/>
    <w:rsid w:val="2F539E7A"/>
    <w:rsid w:val="2F5509F0"/>
    <w:rsid w:val="2F5A919F"/>
    <w:rsid w:val="2F5ACC4E"/>
    <w:rsid w:val="2F5D64E0"/>
    <w:rsid w:val="2F5D85A3"/>
    <w:rsid w:val="2F60B104"/>
    <w:rsid w:val="2F665092"/>
    <w:rsid w:val="2F68FB48"/>
    <w:rsid w:val="2F6C3D92"/>
    <w:rsid w:val="2F6D8AE2"/>
    <w:rsid w:val="2F6F74F1"/>
    <w:rsid w:val="2F755E5F"/>
    <w:rsid w:val="2F7E7E3F"/>
    <w:rsid w:val="2F831169"/>
    <w:rsid w:val="2F837055"/>
    <w:rsid w:val="2F83D401"/>
    <w:rsid w:val="2F86BD3D"/>
    <w:rsid w:val="2F900FC4"/>
    <w:rsid w:val="2F9DA540"/>
    <w:rsid w:val="2FA112A9"/>
    <w:rsid w:val="2FA73086"/>
    <w:rsid w:val="2FADC911"/>
    <w:rsid w:val="2FAE8CB4"/>
    <w:rsid w:val="2FBB3E98"/>
    <w:rsid w:val="2FC5C145"/>
    <w:rsid w:val="2FC9E374"/>
    <w:rsid w:val="2FCECF48"/>
    <w:rsid w:val="2FD17D21"/>
    <w:rsid w:val="2FD1BF3E"/>
    <w:rsid w:val="2FD5CAB7"/>
    <w:rsid w:val="2FD8FC67"/>
    <w:rsid w:val="2FDBAD74"/>
    <w:rsid w:val="2FDC8C9E"/>
    <w:rsid w:val="2FDD2EAC"/>
    <w:rsid w:val="2FE14535"/>
    <w:rsid w:val="2FE8B2A0"/>
    <w:rsid w:val="2FE962B9"/>
    <w:rsid w:val="2FEF87A3"/>
    <w:rsid w:val="2FF60241"/>
    <w:rsid w:val="2FF60A55"/>
    <w:rsid w:val="2FF8D30B"/>
    <w:rsid w:val="2FFB1862"/>
    <w:rsid w:val="30070872"/>
    <w:rsid w:val="300CF9A1"/>
    <w:rsid w:val="300EC362"/>
    <w:rsid w:val="301332B7"/>
    <w:rsid w:val="301843FB"/>
    <w:rsid w:val="3025ABA9"/>
    <w:rsid w:val="302B3F70"/>
    <w:rsid w:val="3048B11F"/>
    <w:rsid w:val="304A63C9"/>
    <w:rsid w:val="304A9E3F"/>
    <w:rsid w:val="304FCF44"/>
    <w:rsid w:val="305A5BE7"/>
    <w:rsid w:val="305F1C4B"/>
    <w:rsid w:val="30603553"/>
    <w:rsid w:val="306B3DB1"/>
    <w:rsid w:val="30705F1E"/>
    <w:rsid w:val="3081D087"/>
    <w:rsid w:val="308DECA7"/>
    <w:rsid w:val="30962B8E"/>
    <w:rsid w:val="3098239F"/>
    <w:rsid w:val="309BA16F"/>
    <w:rsid w:val="30AB1356"/>
    <w:rsid w:val="30ADE6F0"/>
    <w:rsid w:val="30B69515"/>
    <w:rsid w:val="30B96411"/>
    <w:rsid w:val="30BCB317"/>
    <w:rsid w:val="30BCE965"/>
    <w:rsid w:val="30C5825B"/>
    <w:rsid w:val="30C7E3D2"/>
    <w:rsid w:val="30CE8391"/>
    <w:rsid w:val="30CF9FEF"/>
    <w:rsid w:val="30D2EC97"/>
    <w:rsid w:val="30D36574"/>
    <w:rsid w:val="30D43EB0"/>
    <w:rsid w:val="30D976B2"/>
    <w:rsid w:val="30DAA709"/>
    <w:rsid w:val="30F605D2"/>
    <w:rsid w:val="30F693D6"/>
    <w:rsid w:val="30FA1895"/>
    <w:rsid w:val="30FA2A13"/>
    <w:rsid w:val="30FE6172"/>
    <w:rsid w:val="31077B62"/>
    <w:rsid w:val="310A9445"/>
    <w:rsid w:val="310FC4FB"/>
    <w:rsid w:val="3115865E"/>
    <w:rsid w:val="312478FA"/>
    <w:rsid w:val="31249A2F"/>
    <w:rsid w:val="312594AD"/>
    <w:rsid w:val="3130C7FF"/>
    <w:rsid w:val="31360B2F"/>
    <w:rsid w:val="31374984"/>
    <w:rsid w:val="313AB464"/>
    <w:rsid w:val="313E037A"/>
    <w:rsid w:val="3140D44C"/>
    <w:rsid w:val="314DE901"/>
    <w:rsid w:val="3157DA90"/>
    <w:rsid w:val="31587878"/>
    <w:rsid w:val="315A5E73"/>
    <w:rsid w:val="3165B14D"/>
    <w:rsid w:val="316637A8"/>
    <w:rsid w:val="317386D0"/>
    <w:rsid w:val="31757BA4"/>
    <w:rsid w:val="3178C976"/>
    <w:rsid w:val="317B28B9"/>
    <w:rsid w:val="31826E33"/>
    <w:rsid w:val="31A03D8A"/>
    <w:rsid w:val="31B99314"/>
    <w:rsid w:val="31BDE47F"/>
    <w:rsid w:val="31D00A3A"/>
    <w:rsid w:val="31D49BB2"/>
    <w:rsid w:val="31DAB5BD"/>
    <w:rsid w:val="31E35E4A"/>
    <w:rsid w:val="31E66EA0"/>
    <w:rsid w:val="31E690B2"/>
    <w:rsid w:val="31E965E1"/>
    <w:rsid w:val="31FA15DA"/>
    <w:rsid w:val="32201AF3"/>
    <w:rsid w:val="32204BC9"/>
    <w:rsid w:val="3220D113"/>
    <w:rsid w:val="322F6CBC"/>
    <w:rsid w:val="3243D80D"/>
    <w:rsid w:val="3257DFB3"/>
    <w:rsid w:val="3267816E"/>
    <w:rsid w:val="326D26AF"/>
    <w:rsid w:val="326F7A8D"/>
    <w:rsid w:val="32717435"/>
    <w:rsid w:val="327585E3"/>
    <w:rsid w:val="327765B2"/>
    <w:rsid w:val="3277A1A3"/>
    <w:rsid w:val="327B6639"/>
    <w:rsid w:val="327DC6A6"/>
    <w:rsid w:val="327E193F"/>
    <w:rsid w:val="327F70BF"/>
    <w:rsid w:val="3280AB99"/>
    <w:rsid w:val="32831F82"/>
    <w:rsid w:val="3288967B"/>
    <w:rsid w:val="328F251F"/>
    <w:rsid w:val="32905845"/>
    <w:rsid w:val="32A7E2B1"/>
    <w:rsid w:val="32ABA189"/>
    <w:rsid w:val="32AE249D"/>
    <w:rsid w:val="32BC7C6D"/>
    <w:rsid w:val="32C21B24"/>
    <w:rsid w:val="32C52512"/>
    <w:rsid w:val="32CA116A"/>
    <w:rsid w:val="32CAC0B3"/>
    <w:rsid w:val="32CACD12"/>
    <w:rsid w:val="32FC168D"/>
    <w:rsid w:val="32FE5FAE"/>
    <w:rsid w:val="33009966"/>
    <w:rsid w:val="3301BE01"/>
    <w:rsid w:val="3304BD2F"/>
    <w:rsid w:val="33083CCD"/>
    <w:rsid w:val="3314C115"/>
    <w:rsid w:val="3317CAD4"/>
    <w:rsid w:val="3317F7DC"/>
    <w:rsid w:val="33185BA1"/>
    <w:rsid w:val="331A9DBB"/>
    <w:rsid w:val="3321A1C3"/>
    <w:rsid w:val="332694BB"/>
    <w:rsid w:val="3328B907"/>
    <w:rsid w:val="332BD2E1"/>
    <w:rsid w:val="3333C1A9"/>
    <w:rsid w:val="33589E77"/>
    <w:rsid w:val="33594F27"/>
    <w:rsid w:val="335E867D"/>
    <w:rsid w:val="335F821B"/>
    <w:rsid w:val="33606268"/>
    <w:rsid w:val="336C69FD"/>
    <w:rsid w:val="3371DC32"/>
    <w:rsid w:val="33727D1D"/>
    <w:rsid w:val="33743BCC"/>
    <w:rsid w:val="337651D5"/>
    <w:rsid w:val="33771422"/>
    <w:rsid w:val="33774F4A"/>
    <w:rsid w:val="337F036C"/>
    <w:rsid w:val="33828D7D"/>
    <w:rsid w:val="33882116"/>
    <w:rsid w:val="338BAFCF"/>
    <w:rsid w:val="338E5266"/>
    <w:rsid w:val="339DA9F2"/>
    <w:rsid w:val="339EDCAC"/>
    <w:rsid w:val="33A53D16"/>
    <w:rsid w:val="33A629C8"/>
    <w:rsid w:val="33A94C86"/>
    <w:rsid w:val="33AFA5DB"/>
    <w:rsid w:val="33B049BD"/>
    <w:rsid w:val="33B4A3F3"/>
    <w:rsid w:val="33BF5225"/>
    <w:rsid w:val="33CC2236"/>
    <w:rsid w:val="33DE9FC2"/>
    <w:rsid w:val="33E1DAD4"/>
    <w:rsid w:val="33F456B9"/>
    <w:rsid w:val="340029E7"/>
    <w:rsid w:val="34023FB6"/>
    <w:rsid w:val="3404A7DA"/>
    <w:rsid w:val="34100CC2"/>
    <w:rsid w:val="3418A5EA"/>
    <w:rsid w:val="341F1287"/>
    <w:rsid w:val="343287D2"/>
    <w:rsid w:val="34346465"/>
    <w:rsid w:val="34361826"/>
    <w:rsid w:val="34415F73"/>
    <w:rsid w:val="3447F96C"/>
    <w:rsid w:val="344ABBF0"/>
    <w:rsid w:val="3452C7D9"/>
    <w:rsid w:val="3455D91F"/>
    <w:rsid w:val="34669D73"/>
    <w:rsid w:val="34675F93"/>
    <w:rsid w:val="3472450D"/>
    <w:rsid w:val="347F1647"/>
    <w:rsid w:val="349045E8"/>
    <w:rsid w:val="34929CA7"/>
    <w:rsid w:val="3492A447"/>
    <w:rsid w:val="3492A8D3"/>
    <w:rsid w:val="3494C0C9"/>
    <w:rsid w:val="34A3925C"/>
    <w:rsid w:val="34A700DB"/>
    <w:rsid w:val="34BF6D58"/>
    <w:rsid w:val="34C1E1AF"/>
    <w:rsid w:val="34C8E960"/>
    <w:rsid w:val="34CAFDB0"/>
    <w:rsid w:val="34CFAC4B"/>
    <w:rsid w:val="34D265B4"/>
    <w:rsid w:val="34D3B0AA"/>
    <w:rsid w:val="34DBA420"/>
    <w:rsid w:val="34E27B06"/>
    <w:rsid w:val="34E32F1D"/>
    <w:rsid w:val="34E3C014"/>
    <w:rsid w:val="34E607C4"/>
    <w:rsid w:val="34E8F9F7"/>
    <w:rsid w:val="34EAA803"/>
    <w:rsid w:val="34F1A600"/>
    <w:rsid w:val="34F258D5"/>
    <w:rsid w:val="35068CF3"/>
    <w:rsid w:val="350CC144"/>
    <w:rsid w:val="3514D81E"/>
    <w:rsid w:val="351970B8"/>
    <w:rsid w:val="351BEDCB"/>
    <w:rsid w:val="35218D24"/>
    <w:rsid w:val="3522948B"/>
    <w:rsid w:val="353F30FA"/>
    <w:rsid w:val="35415C68"/>
    <w:rsid w:val="3542C525"/>
    <w:rsid w:val="354BDC48"/>
    <w:rsid w:val="35505B23"/>
    <w:rsid w:val="35557C25"/>
    <w:rsid w:val="3560D00B"/>
    <w:rsid w:val="35635B67"/>
    <w:rsid w:val="356ACFED"/>
    <w:rsid w:val="3573B904"/>
    <w:rsid w:val="3573C5FA"/>
    <w:rsid w:val="357BC033"/>
    <w:rsid w:val="3583E626"/>
    <w:rsid w:val="358F7047"/>
    <w:rsid w:val="3594A087"/>
    <w:rsid w:val="35A7F9B2"/>
    <w:rsid w:val="35AFDD19"/>
    <w:rsid w:val="35C2DF77"/>
    <w:rsid w:val="35C485F0"/>
    <w:rsid w:val="35C58E18"/>
    <w:rsid w:val="35C70639"/>
    <w:rsid w:val="35C9350F"/>
    <w:rsid w:val="35CC693C"/>
    <w:rsid w:val="35D440C3"/>
    <w:rsid w:val="35D8A63D"/>
    <w:rsid w:val="35DCF0AF"/>
    <w:rsid w:val="35EA06B9"/>
    <w:rsid w:val="35EE2CBC"/>
    <w:rsid w:val="35F1CF18"/>
    <w:rsid w:val="35F47586"/>
    <w:rsid w:val="35F50D3A"/>
    <w:rsid w:val="35F90275"/>
    <w:rsid w:val="3602A357"/>
    <w:rsid w:val="360466DB"/>
    <w:rsid w:val="3606D0C6"/>
    <w:rsid w:val="36079CE3"/>
    <w:rsid w:val="3617035A"/>
    <w:rsid w:val="36186CCC"/>
    <w:rsid w:val="3619687E"/>
    <w:rsid w:val="3620ADAC"/>
    <w:rsid w:val="36260189"/>
    <w:rsid w:val="3628F7B5"/>
    <w:rsid w:val="363F02AE"/>
    <w:rsid w:val="36498255"/>
    <w:rsid w:val="364AC131"/>
    <w:rsid w:val="365FA200"/>
    <w:rsid w:val="366059C9"/>
    <w:rsid w:val="366301EF"/>
    <w:rsid w:val="366B8AAE"/>
    <w:rsid w:val="367014D6"/>
    <w:rsid w:val="3672F8FD"/>
    <w:rsid w:val="3674A0BD"/>
    <w:rsid w:val="3683E8C2"/>
    <w:rsid w:val="3691221E"/>
    <w:rsid w:val="369B38B6"/>
    <w:rsid w:val="369F4DA7"/>
    <w:rsid w:val="36A74C8D"/>
    <w:rsid w:val="36AD5F12"/>
    <w:rsid w:val="36B20B04"/>
    <w:rsid w:val="36BB29A1"/>
    <w:rsid w:val="36BFC1D8"/>
    <w:rsid w:val="36C3A15F"/>
    <w:rsid w:val="36C6C0E5"/>
    <w:rsid w:val="36CA6AC9"/>
    <w:rsid w:val="36E6B50C"/>
    <w:rsid w:val="36FB2EFC"/>
    <w:rsid w:val="3700CCAC"/>
    <w:rsid w:val="37076523"/>
    <w:rsid w:val="3707E97E"/>
    <w:rsid w:val="371071B7"/>
    <w:rsid w:val="3710CD88"/>
    <w:rsid w:val="3711592F"/>
    <w:rsid w:val="371393A8"/>
    <w:rsid w:val="37186090"/>
    <w:rsid w:val="371C6868"/>
    <w:rsid w:val="37212B41"/>
    <w:rsid w:val="37220D5B"/>
    <w:rsid w:val="3722C351"/>
    <w:rsid w:val="37270FAB"/>
    <w:rsid w:val="373228E3"/>
    <w:rsid w:val="37358845"/>
    <w:rsid w:val="374C6730"/>
    <w:rsid w:val="374CAEAB"/>
    <w:rsid w:val="374D159C"/>
    <w:rsid w:val="3752FBEC"/>
    <w:rsid w:val="37634BCA"/>
    <w:rsid w:val="37635E63"/>
    <w:rsid w:val="376832E1"/>
    <w:rsid w:val="3768BCD6"/>
    <w:rsid w:val="37693A90"/>
    <w:rsid w:val="3769E1FB"/>
    <w:rsid w:val="376CC28F"/>
    <w:rsid w:val="376F69A5"/>
    <w:rsid w:val="377F9A2E"/>
    <w:rsid w:val="37841B64"/>
    <w:rsid w:val="378DA5A0"/>
    <w:rsid w:val="3793E088"/>
    <w:rsid w:val="37980161"/>
    <w:rsid w:val="379DBA9D"/>
    <w:rsid w:val="37ABFED0"/>
    <w:rsid w:val="37BE0E97"/>
    <w:rsid w:val="37C6DF4B"/>
    <w:rsid w:val="37C887A4"/>
    <w:rsid w:val="37CF8921"/>
    <w:rsid w:val="37D4FE5A"/>
    <w:rsid w:val="37D5F091"/>
    <w:rsid w:val="37D71D3B"/>
    <w:rsid w:val="37D94102"/>
    <w:rsid w:val="37E5CB2B"/>
    <w:rsid w:val="37E69192"/>
    <w:rsid w:val="37E8B342"/>
    <w:rsid w:val="380417B0"/>
    <w:rsid w:val="380EC95E"/>
    <w:rsid w:val="3811ADB4"/>
    <w:rsid w:val="381A0DA0"/>
    <w:rsid w:val="381D7E4A"/>
    <w:rsid w:val="3821E743"/>
    <w:rsid w:val="3822699C"/>
    <w:rsid w:val="38230BBB"/>
    <w:rsid w:val="382934A3"/>
    <w:rsid w:val="382B4EC8"/>
    <w:rsid w:val="382E84AD"/>
    <w:rsid w:val="3838DF07"/>
    <w:rsid w:val="38391BD2"/>
    <w:rsid w:val="383B8189"/>
    <w:rsid w:val="384AE440"/>
    <w:rsid w:val="384D0185"/>
    <w:rsid w:val="385700FC"/>
    <w:rsid w:val="3859DA66"/>
    <w:rsid w:val="385F25AE"/>
    <w:rsid w:val="38627085"/>
    <w:rsid w:val="387584A9"/>
    <w:rsid w:val="3880D8C5"/>
    <w:rsid w:val="388D45EF"/>
    <w:rsid w:val="388FBCA3"/>
    <w:rsid w:val="3890029C"/>
    <w:rsid w:val="38925202"/>
    <w:rsid w:val="3892CC97"/>
    <w:rsid w:val="3894E5EA"/>
    <w:rsid w:val="38960045"/>
    <w:rsid w:val="38A03C56"/>
    <w:rsid w:val="38AB8671"/>
    <w:rsid w:val="38AD02EE"/>
    <w:rsid w:val="38AEA283"/>
    <w:rsid w:val="38B14A03"/>
    <w:rsid w:val="38BFC942"/>
    <w:rsid w:val="38D4542C"/>
    <w:rsid w:val="38D6E057"/>
    <w:rsid w:val="38DF6B31"/>
    <w:rsid w:val="38E747CE"/>
    <w:rsid w:val="38F2F1DA"/>
    <w:rsid w:val="38F85F13"/>
    <w:rsid w:val="38FE30DD"/>
    <w:rsid w:val="38FF909C"/>
    <w:rsid w:val="390D1FB3"/>
    <w:rsid w:val="3918869A"/>
    <w:rsid w:val="391E3E14"/>
    <w:rsid w:val="39208CB0"/>
    <w:rsid w:val="39220011"/>
    <w:rsid w:val="39445445"/>
    <w:rsid w:val="39446D1C"/>
    <w:rsid w:val="3945B630"/>
    <w:rsid w:val="3946D244"/>
    <w:rsid w:val="3958195D"/>
    <w:rsid w:val="395C98DD"/>
    <w:rsid w:val="395E3970"/>
    <w:rsid w:val="395ECCC2"/>
    <w:rsid w:val="395FEA86"/>
    <w:rsid w:val="396D4562"/>
    <w:rsid w:val="39726BFA"/>
    <w:rsid w:val="39807A3E"/>
    <w:rsid w:val="3980BC28"/>
    <w:rsid w:val="39811AF3"/>
    <w:rsid w:val="3989906A"/>
    <w:rsid w:val="398C5F5E"/>
    <w:rsid w:val="398C7D2C"/>
    <w:rsid w:val="399044FF"/>
    <w:rsid w:val="39939406"/>
    <w:rsid w:val="399AC13B"/>
    <w:rsid w:val="399C3320"/>
    <w:rsid w:val="39A9AC28"/>
    <w:rsid w:val="39AD7E15"/>
    <w:rsid w:val="39B5DECF"/>
    <w:rsid w:val="39BB902B"/>
    <w:rsid w:val="39C6D4F4"/>
    <w:rsid w:val="39C77CF6"/>
    <w:rsid w:val="39CD2988"/>
    <w:rsid w:val="39EFE88F"/>
    <w:rsid w:val="39F13CCA"/>
    <w:rsid w:val="39F6996E"/>
    <w:rsid w:val="39FB563D"/>
    <w:rsid w:val="39FDC53D"/>
    <w:rsid w:val="39FDF186"/>
    <w:rsid w:val="39FF26D8"/>
    <w:rsid w:val="3A08181D"/>
    <w:rsid w:val="3A0B195A"/>
    <w:rsid w:val="3A0E9AEA"/>
    <w:rsid w:val="3A104E3E"/>
    <w:rsid w:val="3A16882E"/>
    <w:rsid w:val="3A1AE7FE"/>
    <w:rsid w:val="3A272F99"/>
    <w:rsid w:val="3A2BE82F"/>
    <w:rsid w:val="3A34E38E"/>
    <w:rsid w:val="3A354884"/>
    <w:rsid w:val="3A3F8A40"/>
    <w:rsid w:val="3A45BC54"/>
    <w:rsid w:val="3A491C1A"/>
    <w:rsid w:val="3A52C7CE"/>
    <w:rsid w:val="3A5CFC89"/>
    <w:rsid w:val="3A5DEB6F"/>
    <w:rsid w:val="3A66476B"/>
    <w:rsid w:val="3A6ADF95"/>
    <w:rsid w:val="3A723458"/>
    <w:rsid w:val="3A75CA7E"/>
    <w:rsid w:val="3A763B2C"/>
    <w:rsid w:val="3A76C080"/>
    <w:rsid w:val="3A77250B"/>
    <w:rsid w:val="3A7C953E"/>
    <w:rsid w:val="3A7F3D7D"/>
    <w:rsid w:val="3A865AEF"/>
    <w:rsid w:val="3A8896A4"/>
    <w:rsid w:val="3A96DCDD"/>
    <w:rsid w:val="3A980206"/>
    <w:rsid w:val="3A9FC531"/>
    <w:rsid w:val="3AA40CDC"/>
    <w:rsid w:val="3AA96337"/>
    <w:rsid w:val="3AADCE10"/>
    <w:rsid w:val="3AAF3F51"/>
    <w:rsid w:val="3AB31AF7"/>
    <w:rsid w:val="3AB5200E"/>
    <w:rsid w:val="3ABCB69A"/>
    <w:rsid w:val="3ABF8BA8"/>
    <w:rsid w:val="3AC17448"/>
    <w:rsid w:val="3AC1E75F"/>
    <w:rsid w:val="3AC6329F"/>
    <w:rsid w:val="3ACB814A"/>
    <w:rsid w:val="3AD36011"/>
    <w:rsid w:val="3AD3A6C2"/>
    <w:rsid w:val="3ADA5871"/>
    <w:rsid w:val="3ADAA454"/>
    <w:rsid w:val="3ADBCA12"/>
    <w:rsid w:val="3AE13FC9"/>
    <w:rsid w:val="3AE1DA05"/>
    <w:rsid w:val="3AE28F90"/>
    <w:rsid w:val="3AF8693E"/>
    <w:rsid w:val="3B022B97"/>
    <w:rsid w:val="3B039CDA"/>
    <w:rsid w:val="3B068C93"/>
    <w:rsid w:val="3B14C9B8"/>
    <w:rsid w:val="3B1B805F"/>
    <w:rsid w:val="3B1BEDAE"/>
    <w:rsid w:val="3B1C5DEA"/>
    <w:rsid w:val="3B1C916B"/>
    <w:rsid w:val="3B20554A"/>
    <w:rsid w:val="3B22DC07"/>
    <w:rsid w:val="3B2C570B"/>
    <w:rsid w:val="3B2E8E64"/>
    <w:rsid w:val="3B367312"/>
    <w:rsid w:val="3B3A3F34"/>
    <w:rsid w:val="3B457C89"/>
    <w:rsid w:val="3B50127B"/>
    <w:rsid w:val="3B51E484"/>
    <w:rsid w:val="3B5565EE"/>
    <w:rsid w:val="3B566200"/>
    <w:rsid w:val="3B6278EB"/>
    <w:rsid w:val="3B676D75"/>
    <w:rsid w:val="3B6C2A4C"/>
    <w:rsid w:val="3B6DE564"/>
    <w:rsid w:val="3B717C4E"/>
    <w:rsid w:val="3B72A029"/>
    <w:rsid w:val="3B747129"/>
    <w:rsid w:val="3B796AD8"/>
    <w:rsid w:val="3B80183D"/>
    <w:rsid w:val="3B8D9F62"/>
    <w:rsid w:val="3B90350E"/>
    <w:rsid w:val="3B957416"/>
    <w:rsid w:val="3B9AF739"/>
    <w:rsid w:val="3B9B21E4"/>
    <w:rsid w:val="3B9D6037"/>
    <w:rsid w:val="3B9E5955"/>
    <w:rsid w:val="3B9F83B1"/>
    <w:rsid w:val="3BA3EC85"/>
    <w:rsid w:val="3BA4A127"/>
    <w:rsid w:val="3BB02B97"/>
    <w:rsid w:val="3BB13BAD"/>
    <w:rsid w:val="3BB85E54"/>
    <w:rsid w:val="3BB9ADFF"/>
    <w:rsid w:val="3BBDABF3"/>
    <w:rsid w:val="3BCA2E98"/>
    <w:rsid w:val="3BCAEC71"/>
    <w:rsid w:val="3BCC650A"/>
    <w:rsid w:val="3BCEFB28"/>
    <w:rsid w:val="3BD645CD"/>
    <w:rsid w:val="3BDBE7C4"/>
    <w:rsid w:val="3BE052DB"/>
    <w:rsid w:val="3BE65BF7"/>
    <w:rsid w:val="3BED9F9C"/>
    <w:rsid w:val="3BF3E3C1"/>
    <w:rsid w:val="3C0E5F61"/>
    <w:rsid w:val="3C0F0237"/>
    <w:rsid w:val="3C145C43"/>
    <w:rsid w:val="3C27B602"/>
    <w:rsid w:val="3C29BC82"/>
    <w:rsid w:val="3C3A0BCA"/>
    <w:rsid w:val="3C3D2A78"/>
    <w:rsid w:val="3C57EC05"/>
    <w:rsid w:val="3C5B40D8"/>
    <w:rsid w:val="3C65A1F4"/>
    <w:rsid w:val="3C708173"/>
    <w:rsid w:val="3C70B10A"/>
    <w:rsid w:val="3C714F54"/>
    <w:rsid w:val="3C7526AD"/>
    <w:rsid w:val="3C7C43B2"/>
    <w:rsid w:val="3C80AE0D"/>
    <w:rsid w:val="3C8397BB"/>
    <w:rsid w:val="3C8401F9"/>
    <w:rsid w:val="3C85D25F"/>
    <w:rsid w:val="3C8644DE"/>
    <w:rsid w:val="3C884B21"/>
    <w:rsid w:val="3C8B60CC"/>
    <w:rsid w:val="3C8E3030"/>
    <w:rsid w:val="3C8EC4FD"/>
    <w:rsid w:val="3C921506"/>
    <w:rsid w:val="3C966D84"/>
    <w:rsid w:val="3C9AE374"/>
    <w:rsid w:val="3C9B0BD8"/>
    <w:rsid w:val="3C9D1448"/>
    <w:rsid w:val="3CA84000"/>
    <w:rsid w:val="3CAE438D"/>
    <w:rsid w:val="3CAE5885"/>
    <w:rsid w:val="3CB040C9"/>
    <w:rsid w:val="3CB1B2FF"/>
    <w:rsid w:val="3CB88C61"/>
    <w:rsid w:val="3CBD188D"/>
    <w:rsid w:val="3CC5A80A"/>
    <w:rsid w:val="3CC6B8D5"/>
    <w:rsid w:val="3CCF9B4D"/>
    <w:rsid w:val="3CDB4771"/>
    <w:rsid w:val="3CE1BD4F"/>
    <w:rsid w:val="3CF5EA9E"/>
    <w:rsid w:val="3CF66909"/>
    <w:rsid w:val="3CF99482"/>
    <w:rsid w:val="3CFAA091"/>
    <w:rsid w:val="3CFD7513"/>
    <w:rsid w:val="3CFECC5E"/>
    <w:rsid w:val="3D00E9E4"/>
    <w:rsid w:val="3D030645"/>
    <w:rsid w:val="3D08B599"/>
    <w:rsid w:val="3D102D93"/>
    <w:rsid w:val="3D14C853"/>
    <w:rsid w:val="3D176AFF"/>
    <w:rsid w:val="3D18BE78"/>
    <w:rsid w:val="3D1B27CA"/>
    <w:rsid w:val="3D21288A"/>
    <w:rsid w:val="3D2235E1"/>
    <w:rsid w:val="3D25BB7A"/>
    <w:rsid w:val="3D283046"/>
    <w:rsid w:val="3D2E8569"/>
    <w:rsid w:val="3D3AC98F"/>
    <w:rsid w:val="3D43B7E6"/>
    <w:rsid w:val="3D6373BF"/>
    <w:rsid w:val="3D65EF71"/>
    <w:rsid w:val="3D663F96"/>
    <w:rsid w:val="3D75B68F"/>
    <w:rsid w:val="3D7EFFEF"/>
    <w:rsid w:val="3D825716"/>
    <w:rsid w:val="3D87AEAD"/>
    <w:rsid w:val="3D8D3E7D"/>
    <w:rsid w:val="3D908661"/>
    <w:rsid w:val="3D9204D5"/>
    <w:rsid w:val="3D95EAB9"/>
    <w:rsid w:val="3D971BD0"/>
    <w:rsid w:val="3D9AC469"/>
    <w:rsid w:val="3DA28057"/>
    <w:rsid w:val="3DA50C14"/>
    <w:rsid w:val="3DA6ACC8"/>
    <w:rsid w:val="3DA83069"/>
    <w:rsid w:val="3DAEAB1B"/>
    <w:rsid w:val="3DB2DC54"/>
    <w:rsid w:val="3DC0C2AE"/>
    <w:rsid w:val="3DC2867C"/>
    <w:rsid w:val="3DC693E9"/>
    <w:rsid w:val="3DCA3907"/>
    <w:rsid w:val="3DCD689E"/>
    <w:rsid w:val="3DD4E9BD"/>
    <w:rsid w:val="3DD57C66"/>
    <w:rsid w:val="3DD8FAD9"/>
    <w:rsid w:val="3DD969F3"/>
    <w:rsid w:val="3DDDF6BF"/>
    <w:rsid w:val="3DE38271"/>
    <w:rsid w:val="3DEEB34F"/>
    <w:rsid w:val="3DF1104D"/>
    <w:rsid w:val="3DF39C10"/>
    <w:rsid w:val="3DF616F2"/>
    <w:rsid w:val="3DF9AA1F"/>
    <w:rsid w:val="3DFC9084"/>
    <w:rsid w:val="3DFDCCE6"/>
    <w:rsid w:val="3E016A16"/>
    <w:rsid w:val="3E03220C"/>
    <w:rsid w:val="3E0742E5"/>
    <w:rsid w:val="3E08FE2C"/>
    <w:rsid w:val="3E096DDA"/>
    <w:rsid w:val="3E0B114C"/>
    <w:rsid w:val="3E0FA0E0"/>
    <w:rsid w:val="3E13BE2A"/>
    <w:rsid w:val="3E175AEA"/>
    <w:rsid w:val="3E2879C6"/>
    <w:rsid w:val="3E299A15"/>
    <w:rsid w:val="3E312ED0"/>
    <w:rsid w:val="3E346AC4"/>
    <w:rsid w:val="3E390ADD"/>
    <w:rsid w:val="3E43DE45"/>
    <w:rsid w:val="3E43EE7E"/>
    <w:rsid w:val="3E4BCA19"/>
    <w:rsid w:val="3E58E8EE"/>
    <w:rsid w:val="3E5F8EE2"/>
    <w:rsid w:val="3E5FA018"/>
    <w:rsid w:val="3E63DFB1"/>
    <w:rsid w:val="3E6AB3E5"/>
    <w:rsid w:val="3E6F7E3C"/>
    <w:rsid w:val="3E79F0C7"/>
    <w:rsid w:val="3E87CF55"/>
    <w:rsid w:val="3E8D06B0"/>
    <w:rsid w:val="3E8F353A"/>
    <w:rsid w:val="3E9BB3D1"/>
    <w:rsid w:val="3EA05218"/>
    <w:rsid w:val="3EA682A8"/>
    <w:rsid w:val="3EBBADF4"/>
    <w:rsid w:val="3EBCDCFA"/>
    <w:rsid w:val="3EC3EC08"/>
    <w:rsid w:val="3EC431FA"/>
    <w:rsid w:val="3EC44827"/>
    <w:rsid w:val="3ECC2DB3"/>
    <w:rsid w:val="3ED2FEDA"/>
    <w:rsid w:val="3ED6CD47"/>
    <w:rsid w:val="3EE7E09E"/>
    <w:rsid w:val="3EE965E5"/>
    <w:rsid w:val="3EEAB23A"/>
    <w:rsid w:val="3EECA5AD"/>
    <w:rsid w:val="3EF197AE"/>
    <w:rsid w:val="3EF64332"/>
    <w:rsid w:val="3EFCB3D4"/>
    <w:rsid w:val="3EFF3F8B"/>
    <w:rsid w:val="3F05C538"/>
    <w:rsid w:val="3F08679F"/>
    <w:rsid w:val="3F098BD0"/>
    <w:rsid w:val="3F0BBB9C"/>
    <w:rsid w:val="3F0D0A6F"/>
    <w:rsid w:val="3F0FAEC1"/>
    <w:rsid w:val="3F25CE77"/>
    <w:rsid w:val="3F30EC5B"/>
    <w:rsid w:val="3F3186C3"/>
    <w:rsid w:val="3F3694CA"/>
    <w:rsid w:val="3F3EF406"/>
    <w:rsid w:val="3F47AA0E"/>
    <w:rsid w:val="3F514B43"/>
    <w:rsid w:val="3F5E5019"/>
    <w:rsid w:val="3F6094BA"/>
    <w:rsid w:val="3F623F07"/>
    <w:rsid w:val="3F660968"/>
    <w:rsid w:val="3F6FDA22"/>
    <w:rsid w:val="3F78289E"/>
    <w:rsid w:val="3F867ECB"/>
    <w:rsid w:val="3F86C55B"/>
    <w:rsid w:val="3F89A85B"/>
    <w:rsid w:val="3F955171"/>
    <w:rsid w:val="3F96D3B2"/>
    <w:rsid w:val="3F970078"/>
    <w:rsid w:val="3F9821C9"/>
    <w:rsid w:val="3FA26A78"/>
    <w:rsid w:val="3FA749AF"/>
    <w:rsid w:val="3FA8FD0C"/>
    <w:rsid w:val="3FAFCA1F"/>
    <w:rsid w:val="3FBD54BD"/>
    <w:rsid w:val="3FBFEBE3"/>
    <w:rsid w:val="3FC0A534"/>
    <w:rsid w:val="3FC762B4"/>
    <w:rsid w:val="3FCB8697"/>
    <w:rsid w:val="3FCD340F"/>
    <w:rsid w:val="3FCE4BAF"/>
    <w:rsid w:val="3FD53B52"/>
    <w:rsid w:val="3FDAAE84"/>
    <w:rsid w:val="3FDB67B2"/>
    <w:rsid w:val="3FDE4534"/>
    <w:rsid w:val="3FDEA46C"/>
    <w:rsid w:val="3FEFE6E3"/>
    <w:rsid w:val="3FF65AD6"/>
    <w:rsid w:val="3FFAE0AA"/>
    <w:rsid w:val="4000EE71"/>
    <w:rsid w:val="4006A51D"/>
    <w:rsid w:val="401544D5"/>
    <w:rsid w:val="40154CD1"/>
    <w:rsid w:val="4023F052"/>
    <w:rsid w:val="402D7B81"/>
    <w:rsid w:val="4037D7C8"/>
    <w:rsid w:val="40411849"/>
    <w:rsid w:val="40426B16"/>
    <w:rsid w:val="4047CE55"/>
    <w:rsid w:val="405D6319"/>
    <w:rsid w:val="405E9D29"/>
    <w:rsid w:val="40601888"/>
    <w:rsid w:val="40601FB7"/>
    <w:rsid w:val="4062FF3C"/>
    <w:rsid w:val="406DAD80"/>
    <w:rsid w:val="406F535E"/>
    <w:rsid w:val="40740472"/>
    <w:rsid w:val="4083EEFC"/>
    <w:rsid w:val="40899CA1"/>
    <w:rsid w:val="409097C8"/>
    <w:rsid w:val="40978450"/>
    <w:rsid w:val="409D8406"/>
    <w:rsid w:val="409EEC76"/>
    <w:rsid w:val="40A44BA1"/>
    <w:rsid w:val="40A80EC3"/>
    <w:rsid w:val="40A89617"/>
    <w:rsid w:val="40A91AB7"/>
    <w:rsid w:val="40AE02B9"/>
    <w:rsid w:val="40B04211"/>
    <w:rsid w:val="40B6A821"/>
    <w:rsid w:val="40C415C2"/>
    <w:rsid w:val="40C67EB4"/>
    <w:rsid w:val="40CE51BB"/>
    <w:rsid w:val="40D28AC3"/>
    <w:rsid w:val="40D3EB46"/>
    <w:rsid w:val="40DC94CD"/>
    <w:rsid w:val="40E12516"/>
    <w:rsid w:val="40ED7EEF"/>
    <w:rsid w:val="40F5E7C5"/>
    <w:rsid w:val="40F6AE37"/>
    <w:rsid w:val="40F89BFE"/>
    <w:rsid w:val="40FDA728"/>
    <w:rsid w:val="4100FB19"/>
    <w:rsid w:val="41026B33"/>
    <w:rsid w:val="4102EC88"/>
    <w:rsid w:val="4104183E"/>
    <w:rsid w:val="4109E975"/>
    <w:rsid w:val="410E1E88"/>
    <w:rsid w:val="410EDD16"/>
    <w:rsid w:val="41109B9B"/>
    <w:rsid w:val="4127351E"/>
    <w:rsid w:val="412C24A1"/>
    <w:rsid w:val="413BB992"/>
    <w:rsid w:val="4140EBC5"/>
    <w:rsid w:val="41432325"/>
    <w:rsid w:val="4144CD6D"/>
    <w:rsid w:val="414FDAAB"/>
    <w:rsid w:val="41544ED7"/>
    <w:rsid w:val="4155D408"/>
    <w:rsid w:val="41645BC4"/>
    <w:rsid w:val="41651567"/>
    <w:rsid w:val="4174F08C"/>
    <w:rsid w:val="417AFC30"/>
    <w:rsid w:val="41812892"/>
    <w:rsid w:val="4182859E"/>
    <w:rsid w:val="41837BD2"/>
    <w:rsid w:val="4187CC48"/>
    <w:rsid w:val="419F3CE3"/>
    <w:rsid w:val="41B5AE5B"/>
    <w:rsid w:val="41B618CD"/>
    <w:rsid w:val="41B9B7E9"/>
    <w:rsid w:val="41BD2086"/>
    <w:rsid w:val="41C00D70"/>
    <w:rsid w:val="41C2F0C1"/>
    <w:rsid w:val="41C59912"/>
    <w:rsid w:val="41C9B039"/>
    <w:rsid w:val="41CC598E"/>
    <w:rsid w:val="41CCD88D"/>
    <w:rsid w:val="41DA22C2"/>
    <w:rsid w:val="41DC04EE"/>
    <w:rsid w:val="41E3EFD3"/>
    <w:rsid w:val="41E56F11"/>
    <w:rsid w:val="41EA939B"/>
    <w:rsid w:val="41F158A2"/>
    <w:rsid w:val="41FD3B7B"/>
    <w:rsid w:val="42003B95"/>
    <w:rsid w:val="42018A6F"/>
    <w:rsid w:val="4202BDB5"/>
    <w:rsid w:val="4202E79A"/>
    <w:rsid w:val="42055AB4"/>
    <w:rsid w:val="420FD4D3"/>
    <w:rsid w:val="42125A26"/>
    <w:rsid w:val="42178BE4"/>
    <w:rsid w:val="4220D206"/>
    <w:rsid w:val="4229FAE4"/>
    <w:rsid w:val="422AA3FC"/>
    <w:rsid w:val="42320150"/>
    <w:rsid w:val="42436BF2"/>
    <w:rsid w:val="42443017"/>
    <w:rsid w:val="4244EC18"/>
    <w:rsid w:val="424893E3"/>
    <w:rsid w:val="4255A90C"/>
    <w:rsid w:val="4255E02C"/>
    <w:rsid w:val="425DC727"/>
    <w:rsid w:val="425F3CD1"/>
    <w:rsid w:val="427CEE1C"/>
    <w:rsid w:val="4280A802"/>
    <w:rsid w:val="4280ABC3"/>
    <w:rsid w:val="428F334D"/>
    <w:rsid w:val="4293439F"/>
    <w:rsid w:val="4294B54A"/>
    <w:rsid w:val="429799E7"/>
    <w:rsid w:val="4298EB90"/>
    <w:rsid w:val="429A0A4E"/>
    <w:rsid w:val="42A6518D"/>
    <w:rsid w:val="42A84368"/>
    <w:rsid w:val="42BC75B5"/>
    <w:rsid w:val="42BFA4F7"/>
    <w:rsid w:val="42C0F28A"/>
    <w:rsid w:val="42C1A0CF"/>
    <w:rsid w:val="42C3E995"/>
    <w:rsid w:val="42C5F401"/>
    <w:rsid w:val="42CBA302"/>
    <w:rsid w:val="42CC55D8"/>
    <w:rsid w:val="42CE2E2B"/>
    <w:rsid w:val="42D05220"/>
    <w:rsid w:val="42D58BB3"/>
    <w:rsid w:val="42EB8536"/>
    <w:rsid w:val="42F08019"/>
    <w:rsid w:val="42F725CF"/>
    <w:rsid w:val="42F7E31D"/>
    <w:rsid w:val="42F8E416"/>
    <w:rsid w:val="42FF0684"/>
    <w:rsid w:val="4306C227"/>
    <w:rsid w:val="430C529E"/>
    <w:rsid w:val="43177032"/>
    <w:rsid w:val="4317D7FF"/>
    <w:rsid w:val="431982CA"/>
    <w:rsid w:val="431EF4CE"/>
    <w:rsid w:val="431FCF51"/>
    <w:rsid w:val="4320D714"/>
    <w:rsid w:val="43213988"/>
    <w:rsid w:val="432BC798"/>
    <w:rsid w:val="432BE96A"/>
    <w:rsid w:val="432FF5C4"/>
    <w:rsid w:val="4330498E"/>
    <w:rsid w:val="4334DBB6"/>
    <w:rsid w:val="43372745"/>
    <w:rsid w:val="433A4A56"/>
    <w:rsid w:val="434208DF"/>
    <w:rsid w:val="4345A70B"/>
    <w:rsid w:val="435F21D9"/>
    <w:rsid w:val="435FCEEC"/>
    <w:rsid w:val="436F788A"/>
    <w:rsid w:val="4375F323"/>
    <w:rsid w:val="4376D1BF"/>
    <w:rsid w:val="43770827"/>
    <w:rsid w:val="4385E92A"/>
    <w:rsid w:val="4386BFA1"/>
    <w:rsid w:val="4389B143"/>
    <w:rsid w:val="438E2DF1"/>
    <w:rsid w:val="43909247"/>
    <w:rsid w:val="43927176"/>
    <w:rsid w:val="43940093"/>
    <w:rsid w:val="4394C200"/>
    <w:rsid w:val="43A23883"/>
    <w:rsid w:val="43A43C3B"/>
    <w:rsid w:val="43AF541A"/>
    <w:rsid w:val="43B66045"/>
    <w:rsid w:val="43BE4E2B"/>
    <w:rsid w:val="43BFAB49"/>
    <w:rsid w:val="43C5CB45"/>
    <w:rsid w:val="43C8CB03"/>
    <w:rsid w:val="43CAFCD1"/>
    <w:rsid w:val="43D1323A"/>
    <w:rsid w:val="43D14AEB"/>
    <w:rsid w:val="43D15D29"/>
    <w:rsid w:val="43D1D045"/>
    <w:rsid w:val="43E392C9"/>
    <w:rsid w:val="43E90BEC"/>
    <w:rsid w:val="43EDEE08"/>
    <w:rsid w:val="43F7C279"/>
    <w:rsid w:val="4400E08D"/>
    <w:rsid w:val="440612CE"/>
    <w:rsid w:val="440B2FB5"/>
    <w:rsid w:val="4413A2D1"/>
    <w:rsid w:val="4418E980"/>
    <w:rsid w:val="4419A9F5"/>
    <w:rsid w:val="4419F9C0"/>
    <w:rsid w:val="44223F78"/>
    <w:rsid w:val="4424574C"/>
    <w:rsid w:val="4427B816"/>
    <w:rsid w:val="442AEA38"/>
    <w:rsid w:val="443B2E89"/>
    <w:rsid w:val="443D214B"/>
    <w:rsid w:val="443EFFF0"/>
    <w:rsid w:val="443F2176"/>
    <w:rsid w:val="443FF474"/>
    <w:rsid w:val="4440A4E3"/>
    <w:rsid w:val="4442E9CC"/>
    <w:rsid w:val="444A7DD1"/>
    <w:rsid w:val="44571A86"/>
    <w:rsid w:val="4457D84D"/>
    <w:rsid w:val="445BF77D"/>
    <w:rsid w:val="446F8281"/>
    <w:rsid w:val="44735A54"/>
    <w:rsid w:val="4478DF76"/>
    <w:rsid w:val="447C31AC"/>
    <w:rsid w:val="447D9A75"/>
    <w:rsid w:val="448F1CFF"/>
    <w:rsid w:val="4493F728"/>
    <w:rsid w:val="449C4A03"/>
    <w:rsid w:val="44A14137"/>
    <w:rsid w:val="44A985F9"/>
    <w:rsid w:val="44B01085"/>
    <w:rsid w:val="44C7B9CB"/>
    <w:rsid w:val="44C7EACF"/>
    <w:rsid w:val="44DC532B"/>
    <w:rsid w:val="44DDBDF3"/>
    <w:rsid w:val="44DF1816"/>
    <w:rsid w:val="44E8BDF4"/>
    <w:rsid w:val="44F205CA"/>
    <w:rsid w:val="44F4EEDE"/>
    <w:rsid w:val="45020555"/>
    <w:rsid w:val="450B00E1"/>
    <w:rsid w:val="450D727E"/>
    <w:rsid w:val="451388AF"/>
    <w:rsid w:val="4513A5B0"/>
    <w:rsid w:val="45164C72"/>
    <w:rsid w:val="4516F1F0"/>
    <w:rsid w:val="451B3D01"/>
    <w:rsid w:val="451E5166"/>
    <w:rsid w:val="45245D3D"/>
    <w:rsid w:val="452607B2"/>
    <w:rsid w:val="45295DEB"/>
    <w:rsid w:val="452FD9BA"/>
    <w:rsid w:val="4531D416"/>
    <w:rsid w:val="4532A656"/>
    <w:rsid w:val="453387D2"/>
    <w:rsid w:val="45349218"/>
    <w:rsid w:val="453E095D"/>
    <w:rsid w:val="4542719B"/>
    <w:rsid w:val="454C02BF"/>
    <w:rsid w:val="455E2282"/>
    <w:rsid w:val="455F5E1C"/>
    <w:rsid w:val="4564151D"/>
    <w:rsid w:val="4567D242"/>
    <w:rsid w:val="45700141"/>
    <w:rsid w:val="4581D7B1"/>
    <w:rsid w:val="4581EB72"/>
    <w:rsid w:val="458C4E1F"/>
    <w:rsid w:val="459A7E94"/>
    <w:rsid w:val="459B5545"/>
    <w:rsid w:val="459FD941"/>
    <w:rsid w:val="45A094A3"/>
    <w:rsid w:val="45A0E597"/>
    <w:rsid w:val="45ACA279"/>
    <w:rsid w:val="45AE870B"/>
    <w:rsid w:val="45B13B47"/>
    <w:rsid w:val="45B5CA21"/>
    <w:rsid w:val="45B7EFEE"/>
    <w:rsid w:val="45C11264"/>
    <w:rsid w:val="45CECD87"/>
    <w:rsid w:val="45CEF815"/>
    <w:rsid w:val="45D073FB"/>
    <w:rsid w:val="45EECA85"/>
    <w:rsid w:val="45F3B689"/>
    <w:rsid w:val="4605C8BE"/>
    <w:rsid w:val="4607C24C"/>
    <w:rsid w:val="4608C314"/>
    <w:rsid w:val="460915C2"/>
    <w:rsid w:val="460A5615"/>
    <w:rsid w:val="4611ABFC"/>
    <w:rsid w:val="4615404E"/>
    <w:rsid w:val="46181EB1"/>
    <w:rsid w:val="46228280"/>
    <w:rsid w:val="4624276D"/>
    <w:rsid w:val="462FB5AF"/>
    <w:rsid w:val="4633DA27"/>
    <w:rsid w:val="46392373"/>
    <w:rsid w:val="463F6B1A"/>
    <w:rsid w:val="46430CBC"/>
    <w:rsid w:val="4644FC8E"/>
    <w:rsid w:val="464DDAFF"/>
    <w:rsid w:val="4657A41A"/>
    <w:rsid w:val="465EED70"/>
    <w:rsid w:val="4679C084"/>
    <w:rsid w:val="467AE2EC"/>
    <w:rsid w:val="467DA1B9"/>
    <w:rsid w:val="46913F40"/>
    <w:rsid w:val="46914E5A"/>
    <w:rsid w:val="469585D1"/>
    <w:rsid w:val="469EDB1E"/>
    <w:rsid w:val="46A612C2"/>
    <w:rsid w:val="46A8CD1F"/>
    <w:rsid w:val="46A942DF"/>
    <w:rsid w:val="46B08D73"/>
    <w:rsid w:val="46B1D193"/>
    <w:rsid w:val="46B42992"/>
    <w:rsid w:val="46B4FAEA"/>
    <w:rsid w:val="46B8B027"/>
    <w:rsid w:val="46BA5C96"/>
    <w:rsid w:val="46C34C31"/>
    <w:rsid w:val="46D1227C"/>
    <w:rsid w:val="46D1442A"/>
    <w:rsid w:val="46D150F1"/>
    <w:rsid w:val="46DD2218"/>
    <w:rsid w:val="46E3AE23"/>
    <w:rsid w:val="46F1D441"/>
    <w:rsid w:val="46F32C34"/>
    <w:rsid w:val="46FE03EC"/>
    <w:rsid w:val="46FF9EC6"/>
    <w:rsid w:val="470115BB"/>
    <w:rsid w:val="47042744"/>
    <w:rsid w:val="4706CB0A"/>
    <w:rsid w:val="4706D12E"/>
    <w:rsid w:val="47076EF1"/>
    <w:rsid w:val="470CA4DF"/>
    <w:rsid w:val="470DB974"/>
    <w:rsid w:val="471794CA"/>
    <w:rsid w:val="47252599"/>
    <w:rsid w:val="4732ADF4"/>
    <w:rsid w:val="47379C24"/>
    <w:rsid w:val="4737D11D"/>
    <w:rsid w:val="4742CE9E"/>
    <w:rsid w:val="47440D8F"/>
    <w:rsid w:val="47558313"/>
    <w:rsid w:val="47563448"/>
    <w:rsid w:val="475D8ED9"/>
    <w:rsid w:val="475F9D69"/>
    <w:rsid w:val="476305CC"/>
    <w:rsid w:val="47678C34"/>
    <w:rsid w:val="4769F1BF"/>
    <w:rsid w:val="476B26EC"/>
    <w:rsid w:val="477087F2"/>
    <w:rsid w:val="477F1994"/>
    <w:rsid w:val="47803CC7"/>
    <w:rsid w:val="4780BC98"/>
    <w:rsid w:val="47833A83"/>
    <w:rsid w:val="47863484"/>
    <w:rsid w:val="478872A1"/>
    <w:rsid w:val="4789BCE9"/>
    <w:rsid w:val="478A38E6"/>
    <w:rsid w:val="478A9AE6"/>
    <w:rsid w:val="478F23FF"/>
    <w:rsid w:val="4793F390"/>
    <w:rsid w:val="479E5F17"/>
    <w:rsid w:val="47AED9A6"/>
    <w:rsid w:val="47B08038"/>
    <w:rsid w:val="47B110AF"/>
    <w:rsid w:val="47CCE62B"/>
    <w:rsid w:val="47CD80F8"/>
    <w:rsid w:val="47D17526"/>
    <w:rsid w:val="47D6F4AB"/>
    <w:rsid w:val="47E47153"/>
    <w:rsid w:val="47EDC1E4"/>
    <w:rsid w:val="47EE6622"/>
    <w:rsid w:val="47F1EC76"/>
    <w:rsid w:val="47F3395F"/>
    <w:rsid w:val="47F56330"/>
    <w:rsid w:val="47F82201"/>
    <w:rsid w:val="48012084"/>
    <w:rsid w:val="480188D1"/>
    <w:rsid w:val="480888F7"/>
    <w:rsid w:val="480C847C"/>
    <w:rsid w:val="480F1CAC"/>
    <w:rsid w:val="480F4BF8"/>
    <w:rsid w:val="482DA158"/>
    <w:rsid w:val="4832A370"/>
    <w:rsid w:val="48370873"/>
    <w:rsid w:val="483999FE"/>
    <w:rsid w:val="483BD126"/>
    <w:rsid w:val="484563F0"/>
    <w:rsid w:val="484A3648"/>
    <w:rsid w:val="485312F2"/>
    <w:rsid w:val="48569568"/>
    <w:rsid w:val="4859138A"/>
    <w:rsid w:val="48597B2E"/>
    <w:rsid w:val="4869BEF6"/>
    <w:rsid w:val="486A483A"/>
    <w:rsid w:val="486C56FF"/>
    <w:rsid w:val="486F1D9E"/>
    <w:rsid w:val="48780528"/>
    <w:rsid w:val="488318E1"/>
    <w:rsid w:val="489939EB"/>
    <w:rsid w:val="48A04A83"/>
    <w:rsid w:val="48A2E02F"/>
    <w:rsid w:val="48A4B802"/>
    <w:rsid w:val="48AB422C"/>
    <w:rsid w:val="48AB8E6F"/>
    <w:rsid w:val="48AE8822"/>
    <w:rsid w:val="48B1779D"/>
    <w:rsid w:val="48BA2A99"/>
    <w:rsid w:val="48BD9097"/>
    <w:rsid w:val="48C09BA0"/>
    <w:rsid w:val="48C62862"/>
    <w:rsid w:val="48D36C85"/>
    <w:rsid w:val="48DBFA57"/>
    <w:rsid w:val="48DD69EC"/>
    <w:rsid w:val="48E8885A"/>
    <w:rsid w:val="48F055D2"/>
    <w:rsid w:val="48F1E7B7"/>
    <w:rsid w:val="48F556D4"/>
    <w:rsid w:val="48F56319"/>
    <w:rsid w:val="48F6EA32"/>
    <w:rsid w:val="48FC6D2F"/>
    <w:rsid w:val="490DFE6D"/>
    <w:rsid w:val="49138628"/>
    <w:rsid w:val="492311E7"/>
    <w:rsid w:val="4945288E"/>
    <w:rsid w:val="496A886A"/>
    <w:rsid w:val="497144B6"/>
    <w:rsid w:val="4971A84F"/>
    <w:rsid w:val="4987E4BC"/>
    <w:rsid w:val="499692BD"/>
    <w:rsid w:val="49980C99"/>
    <w:rsid w:val="49998FA4"/>
    <w:rsid w:val="499C8A8F"/>
    <w:rsid w:val="49A1BD5D"/>
    <w:rsid w:val="49A5ADD9"/>
    <w:rsid w:val="49A9F540"/>
    <w:rsid w:val="49ADBA02"/>
    <w:rsid w:val="49B0C02A"/>
    <w:rsid w:val="49B400A0"/>
    <w:rsid w:val="49C17AD3"/>
    <w:rsid w:val="49CD88A7"/>
    <w:rsid w:val="49DCF9EF"/>
    <w:rsid w:val="49DF166E"/>
    <w:rsid w:val="49DFA1F9"/>
    <w:rsid w:val="49E59E27"/>
    <w:rsid w:val="49E907FF"/>
    <w:rsid w:val="49E96D7F"/>
    <w:rsid w:val="49EE7001"/>
    <w:rsid w:val="49F05829"/>
    <w:rsid w:val="4A0554D1"/>
    <w:rsid w:val="4A06FACE"/>
    <w:rsid w:val="4A0AE784"/>
    <w:rsid w:val="4A107FF4"/>
    <w:rsid w:val="4A2B98FA"/>
    <w:rsid w:val="4A38A7D9"/>
    <w:rsid w:val="4A4B23AE"/>
    <w:rsid w:val="4A5EAEB7"/>
    <w:rsid w:val="4A605357"/>
    <w:rsid w:val="4A6E96D6"/>
    <w:rsid w:val="4A748F23"/>
    <w:rsid w:val="4A7EBB73"/>
    <w:rsid w:val="4A83E206"/>
    <w:rsid w:val="4A8AB79B"/>
    <w:rsid w:val="4A8B1B6E"/>
    <w:rsid w:val="4A8D52DF"/>
    <w:rsid w:val="4A8FF2A7"/>
    <w:rsid w:val="4A9CDFB5"/>
    <w:rsid w:val="4AA2A92E"/>
    <w:rsid w:val="4AA3B7AF"/>
    <w:rsid w:val="4AA7FE09"/>
    <w:rsid w:val="4AB4D12C"/>
    <w:rsid w:val="4AC00EA0"/>
    <w:rsid w:val="4AC27494"/>
    <w:rsid w:val="4AC6C4C1"/>
    <w:rsid w:val="4AC719D1"/>
    <w:rsid w:val="4AC972CF"/>
    <w:rsid w:val="4ACA7B70"/>
    <w:rsid w:val="4ACB9B3E"/>
    <w:rsid w:val="4ACD389F"/>
    <w:rsid w:val="4ACE34BE"/>
    <w:rsid w:val="4ACEE887"/>
    <w:rsid w:val="4AD533CB"/>
    <w:rsid w:val="4ADAD470"/>
    <w:rsid w:val="4ADCA8EB"/>
    <w:rsid w:val="4AE820FA"/>
    <w:rsid w:val="4AEF2007"/>
    <w:rsid w:val="4AFEEF0E"/>
    <w:rsid w:val="4B01214D"/>
    <w:rsid w:val="4B02E172"/>
    <w:rsid w:val="4B03B75B"/>
    <w:rsid w:val="4B065CA9"/>
    <w:rsid w:val="4B08D7E0"/>
    <w:rsid w:val="4B145EFE"/>
    <w:rsid w:val="4B1CA68F"/>
    <w:rsid w:val="4B276178"/>
    <w:rsid w:val="4B2C988B"/>
    <w:rsid w:val="4B3B63E2"/>
    <w:rsid w:val="4B3F5C4A"/>
    <w:rsid w:val="4B40A165"/>
    <w:rsid w:val="4B46A6D6"/>
    <w:rsid w:val="4B4A6C7D"/>
    <w:rsid w:val="4B4F48DB"/>
    <w:rsid w:val="4B562423"/>
    <w:rsid w:val="4B5EFFA0"/>
    <w:rsid w:val="4B60462A"/>
    <w:rsid w:val="4B82E734"/>
    <w:rsid w:val="4B84D860"/>
    <w:rsid w:val="4B8D7A82"/>
    <w:rsid w:val="4B8F4616"/>
    <w:rsid w:val="4B954BA9"/>
    <w:rsid w:val="4B9D83A5"/>
    <w:rsid w:val="4BA3421D"/>
    <w:rsid w:val="4BAB1867"/>
    <w:rsid w:val="4BAD2704"/>
    <w:rsid w:val="4BAF0107"/>
    <w:rsid w:val="4BB49D03"/>
    <w:rsid w:val="4BB6C90C"/>
    <w:rsid w:val="4BBD3467"/>
    <w:rsid w:val="4BC6C9DA"/>
    <w:rsid w:val="4BCBF695"/>
    <w:rsid w:val="4BD2A601"/>
    <w:rsid w:val="4BD67157"/>
    <w:rsid w:val="4BDF65B0"/>
    <w:rsid w:val="4BE84F92"/>
    <w:rsid w:val="4BEAC791"/>
    <w:rsid w:val="4BEB65F3"/>
    <w:rsid w:val="4BF9F914"/>
    <w:rsid w:val="4BFC7699"/>
    <w:rsid w:val="4C008A17"/>
    <w:rsid w:val="4C0483E0"/>
    <w:rsid w:val="4C09A85F"/>
    <w:rsid w:val="4C1C6003"/>
    <w:rsid w:val="4C21AAE9"/>
    <w:rsid w:val="4C278E09"/>
    <w:rsid w:val="4C2B45BF"/>
    <w:rsid w:val="4C3676EF"/>
    <w:rsid w:val="4C3A95C3"/>
    <w:rsid w:val="4C4AA7E7"/>
    <w:rsid w:val="4C52D0DE"/>
    <w:rsid w:val="4C5A4016"/>
    <w:rsid w:val="4C5A65EC"/>
    <w:rsid w:val="4C5A8779"/>
    <w:rsid w:val="4C68C3E8"/>
    <w:rsid w:val="4C6A2938"/>
    <w:rsid w:val="4C6C3C58"/>
    <w:rsid w:val="4C77E2D2"/>
    <w:rsid w:val="4C7942A9"/>
    <w:rsid w:val="4C7A9AD5"/>
    <w:rsid w:val="4C7E26B6"/>
    <w:rsid w:val="4C7F393A"/>
    <w:rsid w:val="4C9A7632"/>
    <w:rsid w:val="4C9C0E22"/>
    <w:rsid w:val="4CA06F1C"/>
    <w:rsid w:val="4CA2081F"/>
    <w:rsid w:val="4CA5DD0B"/>
    <w:rsid w:val="4CA73CB3"/>
    <w:rsid w:val="4CABE7AD"/>
    <w:rsid w:val="4CB2ADA8"/>
    <w:rsid w:val="4CBB87AC"/>
    <w:rsid w:val="4CC06510"/>
    <w:rsid w:val="4CDB18BC"/>
    <w:rsid w:val="4CDBBDFC"/>
    <w:rsid w:val="4CE3FD6D"/>
    <w:rsid w:val="4CE483B7"/>
    <w:rsid w:val="4CE8D753"/>
    <w:rsid w:val="4CF2D2B9"/>
    <w:rsid w:val="4CF5C509"/>
    <w:rsid w:val="4CF6D40B"/>
    <w:rsid w:val="4D064F8B"/>
    <w:rsid w:val="4D0A1EA8"/>
    <w:rsid w:val="4D0A469B"/>
    <w:rsid w:val="4D0EF7FE"/>
    <w:rsid w:val="4D1176F9"/>
    <w:rsid w:val="4D133544"/>
    <w:rsid w:val="4D1368BF"/>
    <w:rsid w:val="4D15EA29"/>
    <w:rsid w:val="4D1646C5"/>
    <w:rsid w:val="4D17362C"/>
    <w:rsid w:val="4D1DECA6"/>
    <w:rsid w:val="4D201531"/>
    <w:rsid w:val="4D224EFD"/>
    <w:rsid w:val="4D22DB9A"/>
    <w:rsid w:val="4D22DF5B"/>
    <w:rsid w:val="4D257333"/>
    <w:rsid w:val="4D29BF10"/>
    <w:rsid w:val="4D3453DA"/>
    <w:rsid w:val="4D347959"/>
    <w:rsid w:val="4D37DFF2"/>
    <w:rsid w:val="4D3A6C3E"/>
    <w:rsid w:val="4D3CF093"/>
    <w:rsid w:val="4D43A14E"/>
    <w:rsid w:val="4D4556B1"/>
    <w:rsid w:val="4D4BAE05"/>
    <w:rsid w:val="4D4EC057"/>
    <w:rsid w:val="4D51A5EB"/>
    <w:rsid w:val="4D51C071"/>
    <w:rsid w:val="4D565815"/>
    <w:rsid w:val="4D5A0EC4"/>
    <w:rsid w:val="4D5B1976"/>
    <w:rsid w:val="4D600CC0"/>
    <w:rsid w:val="4D601F8F"/>
    <w:rsid w:val="4D61760F"/>
    <w:rsid w:val="4D717869"/>
    <w:rsid w:val="4D76F31B"/>
    <w:rsid w:val="4D77033E"/>
    <w:rsid w:val="4D87E1D9"/>
    <w:rsid w:val="4D8E10F0"/>
    <w:rsid w:val="4D8E78BD"/>
    <w:rsid w:val="4D99D5CB"/>
    <w:rsid w:val="4D9C73B3"/>
    <w:rsid w:val="4D9FDD73"/>
    <w:rsid w:val="4DA578C0"/>
    <w:rsid w:val="4DC0F25B"/>
    <w:rsid w:val="4DCDEB16"/>
    <w:rsid w:val="4DD3E162"/>
    <w:rsid w:val="4DD8BBB1"/>
    <w:rsid w:val="4DDC98B6"/>
    <w:rsid w:val="4DE1AF95"/>
    <w:rsid w:val="4DE4B75D"/>
    <w:rsid w:val="4DEDB0E5"/>
    <w:rsid w:val="4DF0912E"/>
    <w:rsid w:val="4DF21D3D"/>
    <w:rsid w:val="4DF44043"/>
    <w:rsid w:val="4DFB2508"/>
    <w:rsid w:val="4E08B79F"/>
    <w:rsid w:val="4E097CD8"/>
    <w:rsid w:val="4E0A55A7"/>
    <w:rsid w:val="4E0B1824"/>
    <w:rsid w:val="4E0B6842"/>
    <w:rsid w:val="4E0D955E"/>
    <w:rsid w:val="4E101D8A"/>
    <w:rsid w:val="4E210D52"/>
    <w:rsid w:val="4E28AAAA"/>
    <w:rsid w:val="4E2B71D6"/>
    <w:rsid w:val="4E309498"/>
    <w:rsid w:val="4E30F899"/>
    <w:rsid w:val="4E3BD990"/>
    <w:rsid w:val="4E3DCA6E"/>
    <w:rsid w:val="4E409837"/>
    <w:rsid w:val="4E5ABC09"/>
    <w:rsid w:val="4E5CD463"/>
    <w:rsid w:val="4E68ECB2"/>
    <w:rsid w:val="4E76EC34"/>
    <w:rsid w:val="4E780F67"/>
    <w:rsid w:val="4E812B25"/>
    <w:rsid w:val="4E86A083"/>
    <w:rsid w:val="4E98855C"/>
    <w:rsid w:val="4E9B760F"/>
    <w:rsid w:val="4EBAA29D"/>
    <w:rsid w:val="4EC39A2C"/>
    <w:rsid w:val="4ECA1E23"/>
    <w:rsid w:val="4ECB73E8"/>
    <w:rsid w:val="4ECE6A2D"/>
    <w:rsid w:val="4ECEAB16"/>
    <w:rsid w:val="4ED9B76D"/>
    <w:rsid w:val="4EE2F709"/>
    <w:rsid w:val="4EE560CA"/>
    <w:rsid w:val="4EEB9AB5"/>
    <w:rsid w:val="4EF38F77"/>
    <w:rsid w:val="4EF439BB"/>
    <w:rsid w:val="4EFB37FF"/>
    <w:rsid w:val="4EFD83F5"/>
    <w:rsid w:val="4EFF0039"/>
    <w:rsid w:val="4EFF5C3F"/>
    <w:rsid w:val="4F0390C3"/>
    <w:rsid w:val="4F0CCA65"/>
    <w:rsid w:val="4F0ED75D"/>
    <w:rsid w:val="4F0EEF03"/>
    <w:rsid w:val="4F123BE4"/>
    <w:rsid w:val="4F12BBF8"/>
    <w:rsid w:val="4F1A45CA"/>
    <w:rsid w:val="4F21433E"/>
    <w:rsid w:val="4F3199D6"/>
    <w:rsid w:val="4F355B44"/>
    <w:rsid w:val="4F39F0BD"/>
    <w:rsid w:val="4F3BADD4"/>
    <w:rsid w:val="4F3EA181"/>
    <w:rsid w:val="4F40D75A"/>
    <w:rsid w:val="4F475314"/>
    <w:rsid w:val="4F49A61F"/>
    <w:rsid w:val="4F4DF579"/>
    <w:rsid w:val="4F50AABE"/>
    <w:rsid w:val="4F538C61"/>
    <w:rsid w:val="4F5CC2BC"/>
    <w:rsid w:val="4F629E56"/>
    <w:rsid w:val="4F6992EC"/>
    <w:rsid w:val="4F6E5E1B"/>
    <w:rsid w:val="4F789C27"/>
    <w:rsid w:val="4F8248A9"/>
    <w:rsid w:val="4F909097"/>
    <w:rsid w:val="4F9A27DA"/>
    <w:rsid w:val="4FA254F5"/>
    <w:rsid w:val="4FA31D98"/>
    <w:rsid w:val="4FA9E574"/>
    <w:rsid w:val="4FBB3289"/>
    <w:rsid w:val="4FC2063B"/>
    <w:rsid w:val="4FCA9126"/>
    <w:rsid w:val="4FD24DB3"/>
    <w:rsid w:val="4FDDFD33"/>
    <w:rsid w:val="4FDEDD75"/>
    <w:rsid w:val="4FE47CA9"/>
    <w:rsid w:val="4FE9BCA6"/>
    <w:rsid w:val="4FF0D24E"/>
    <w:rsid w:val="4FF68C6A"/>
    <w:rsid w:val="4FF7F58F"/>
    <w:rsid w:val="4FFB4ADC"/>
    <w:rsid w:val="4FFEA4EF"/>
    <w:rsid w:val="5003BEDB"/>
    <w:rsid w:val="500523FB"/>
    <w:rsid w:val="5009400F"/>
    <w:rsid w:val="50098778"/>
    <w:rsid w:val="500B01B6"/>
    <w:rsid w:val="500F1468"/>
    <w:rsid w:val="501479CB"/>
    <w:rsid w:val="501505F8"/>
    <w:rsid w:val="503CA719"/>
    <w:rsid w:val="5043BE5A"/>
    <w:rsid w:val="5047E9D6"/>
    <w:rsid w:val="504B43D5"/>
    <w:rsid w:val="504BAFA0"/>
    <w:rsid w:val="5051A0D5"/>
    <w:rsid w:val="505F7E88"/>
    <w:rsid w:val="5069045C"/>
    <w:rsid w:val="506BF49C"/>
    <w:rsid w:val="506C7B6E"/>
    <w:rsid w:val="506EEEB2"/>
    <w:rsid w:val="50773DFA"/>
    <w:rsid w:val="507A0332"/>
    <w:rsid w:val="507C5877"/>
    <w:rsid w:val="507F6140"/>
    <w:rsid w:val="508ABC13"/>
    <w:rsid w:val="508AFF00"/>
    <w:rsid w:val="5099B4F1"/>
    <w:rsid w:val="509FD928"/>
    <w:rsid w:val="50ABD711"/>
    <w:rsid w:val="50AEA918"/>
    <w:rsid w:val="50B80DFD"/>
    <w:rsid w:val="50BA3F95"/>
    <w:rsid w:val="50BB2B18"/>
    <w:rsid w:val="50C7F07C"/>
    <w:rsid w:val="50CA10B8"/>
    <w:rsid w:val="50CF00C6"/>
    <w:rsid w:val="50D09FF4"/>
    <w:rsid w:val="50E3474A"/>
    <w:rsid w:val="50EF6609"/>
    <w:rsid w:val="50F14B35"/>
    <w:rsid w:val="50F90F12"/>
    <w:rsid w:val="51216D52"/>
    <w:rsid w:val="5125E409"/>
    <w:rsid w:val="513CBB7C"/>
    <w:rsid w:val="514B0146"/>
    <w:rsid w:val="51526D77"/>
    <w:rsid w:val="51592E5C"/>
    <w:rsid w:val="515CF4F7"/>
    <w:rsid w:val="5168355A"/>
    <w:rsid w:val="516EB3BA"/>
    <w:rsid w:val="5170701B"/>
    <w:rsid w:val="51715C6A"/>
    <w:rsid w:val="517608A2"/>
    <w:rsid w:val="5177CD82"/>
    <w:rsid w:val="517A3562"/>
    <w:rsid w:val="517E7C15"/>
    <w:rsid w:val="5195BCC4"/>
    <w:rsid w:val="51970730"/>
    <w:rsid w:val="51A93DCE"/>
    <w:rsid w:val="51AB636F"/>
    <w:rsid w:val="51B3AFCF"/>
    <w:rsid w:val="51C3D919"/>
    <w:rsid w:val="51C54398"/>
    <w:rsid w:val="51C7BFEB"/>
    <w:rsid w:val="51DBEA52"/>
    <w:rsid w:val="51ED7164"/>
    <w:rsid w:val="51F44271"/>
    <w:rsid w:val="51F5A11C"/>
    <w:rsid w:val="51FA7451"/>
    <w:rsid w:val="51FAB076"/>
    <w:rsid w:val="51FB6A0E"/>
    <w:rsid w:val="5209DE95"/>
    <w:rsid w:val="5209EF86"/>
    <w:rsid w:val="520AFAC4"/>
    <w:rsid w:val="521D43A6"/>
    <w:rsid w:val="52282030"/>
    <w:rsid w:val="5229B29A"/>
    <w:rsid w:val="523A5C34"/>
    <w:rsid w:val="5240E29B"/>
    <w:rsid w:val="52499FA7"/>
    <w:rsid w:val="524F35B1"/>
    <w:rsid w:val="5253CADD"/>
    <w:rsid w:val="525C5225"/>
    <w:rsid w:val="525F5E4F"/>
    <w:rsid w:val="5260BAB2"/>
    <w:rsid w:val="52642177"/>
    <w:rsid w:val="5268A5D5"/>
    <w:rsid w:val="5274C601"/>
    <w:rsid w:val="5278F7D4"/>
    <w:rsid w:val="52827DED"/>
    <w:rsid w:val="529330D6"/>
    <w:rsid w:val="5293B52B"/>
    <w:rsid w:val="529DFB08"/>
    <w:rsid w:val="529EEDB3"/>
    <w:rsid w:val="529F8D7B"/>
    <w:rsid w:val="52A385DD"/>
    <w:rsid w:val="52B1B9D9"/>
    <w:rsid w:val="52B7313B"/>
    <w:rsid w:val="52C661AF"/>
    <w:rsid w:val="52CFECD7"/>
    <w:rsid w:val="52D4286D"/>
    <w:rsid w:val="52D43F37"/>
    <w:rsid w:val="52D6DB06"/>
    <w:rsid w:val="52D6F145"/>
    <w:rsid w:val="52E05E25"/>
    <w:rsid w:val="52E4097F"/>
    <w:rsid w:val="52EC4468"/>
    <w:rsid w:val="52F2D751"/>
    <w:rsid w:val="52FB3BAE"/>
    <w:rsid w:val="5303B017"/>
    <w:rsid w:val="530405BB"/>
    <w:rsid w:val="5306C045"/>
    <w:rsid w:val="53078030"/>
    <w:rsid w:val="530B1C0F"/>
    <w:rsid w:val="530C61A8"/>
    <w:rsid w:val="530F4AB3"/>
    <w:rsid w:val="5312AF5A"/>
    <w:rsid w:val="53159DF5"/>
    <w:rsid w:val="53175A89"/>
    <w:rsid w:val="53179D60"/>
    <w:rsid w:val="531986E7"/>
    <w:rsid w:val="531FB5BC"/>
    <w:rsid w:val="53207D7F"/>
    <w:rsid w:val="5325F3FE"/>
    <w:rsid w:val="53280138"/>
    <w:rsid w:val="53287310"/>
    <w:rsid w:val="532AB550"/>
    <w:rsid w:val="532D9E63"/>
    <w:rsid w:val="532EF491"/>
    <w:rsid w:val="53328AED"/>
    <w:rsid w:val="533A9CDE"/>
    <w:rsid w:val="533B430D"/>
    <w:rsid w:val="533BE202"/>
    <w:rsid w:val="533C518E"/>
    <w:rsid w:val="53499B94"/>
    <w:rsid w:val="534AFD08"/>
    <w:rsid w:val="534DCC08"/>
    <w:rsid w:val="534E7A93"/>
    <w:rsid w:val="5356E36C"/>
    <w:rsid w:val="535DE37A"/>
    <w:rsid w:val="53679261"/>
    <w:rsid w:val="536A53ED"/>
    <w:rsid w:val="537ADDE1"/>
    <w:rsid w:val="537E1212"/>
    <w:rsid w:val="53886C79"/>
    <w:rsid w:val="538E688A"/>
    <w:rsid w:val="5392CA04"/>
    <w:rsid w:val="5395060C"/>
    <w:rsid w:val="53950BE4"/>
    <w:rsid w:val="53952F89"/>
    <w:rsid w:val="53ABEBD8"/>
    <w:rsid w:val="53B1C938"/>
    <w:rsid w:val="53B5AC04"/>
    <w:rsid w:val="53C0397A"/>
    <w:rsid w:val="53C04814"/>
    <w:rsid w:val="53C149CC"/>
    <w:rsid w:val="53C496A4"/>
    <w:rsid w:val="53CE7058"/>
    <w:rsid w:val="53D1AF3C"/>
    <w:rsid w:val="53D29C72"/>
    <w:rsid w:val="53DBF4EB"/>
    <w:rsid w:val="53E177C5"/>
    <w:rsid w:val="53EBF576"/>
    <w:rsid w:val="53F20097"/>
    <w:rsid w:val="53F634FE"/>
    <w:rsid w:val="53FD0EC1"/>
    <w:rsid w:val="5404CB50"/>
    <w:rsid w:val="5404FE2B"/>
    <w:rsid w:val="5407159C"/>
    <w:rsid w:val="540C244B"/>
    <w:rsid w:val="540F5793"/>
    <w:rsid w:val="541023A0"/>
    <w:rsid w:val="541055A0"/>
    <w:rsid w:val="5412766A"/>
    <w:rsid w:val="541C44B5"/>
    <w:rsid w:val="542A87AC"/>
    <w:rsid w:val="542E9D69"/>
    <w:rsid w:val="5430B4F7"/>
    <w:rsid w:val="54419315"/>
    <w:rsid w:val="54518A66"/>
    <w:rsid w:val="5456D450"/>
    <w:rsid w:val="545F2C00"/>
    <w:rsid w:val="545F9407"/>
    <w:rsid w:val="5460FB0D"/>
    <w:rsid w:val="546ED911"/>
    <w:rsid w:val="546FCBCD"/>
    <w:rsid w:val="547246C0"/>
    <w:rsid w:val="5472AB67"/>
    <w:rsid w:val="54734869"/>
    <w:rsid w:val="5477308D"/>
    <w:rsid w:val="547C0230"/>
    <w:rsid w:val="547E02A9"/>
    <w:rsid w:val="5481D6B3"/>
    <w:rsid w:val="54965286"/>
    <w:rsid w:val="549AB35A"/>
    <w:rsid w:val="549ECF8F"/>
    <w:rsid w:val="54A383C1"/>
    <w:rsid w:val="54A880C6"/>
    <w:rsid w:val="54B9031C"/>
    <w:rsid w:val="54BCC041"/>
    <w:rsid w:val="54CA378C"/>
    <w:rsid w:val="54CEF56A"/>
    <w:rsid w:val="54D2F92A"/>
    <w:rsid w:val="54D4939C"/>
    <w:rsid w:val="54DE5633"/>
    <w:rsid w:val="54DED7C3"/>
    <w:rsid w:val="54E99642"/>
    <w:rsid w:val="54E9E735"/>
    <w:rsid w:val="54F0B603"/>
    <w:rsid w:val="54F204B9"/>
    <w:rsid w:val="54F2B4CE"/>
    <w:rsid w:val="54F2EB09"/>
    <w:rsid w:val="5503BB14"/>
    <w:rsid w:val="55053A16"/>
    <w:rsid w:val="5505ABD6"/>
    <w:rsid w:val="5506B0F3"/>
    <w:rsid w:val="550DE107"/>
    <w:rsid w:val="55169874"/>
    <w:rsid w:val="551BF013"/>
    <w:rsid w:val="551E5AE9"/>
    <w:rsid w:val="551E78C8"/>
    <w:rsid w:val="55221E32"/>
    <w:rsid w:val="5525197F"/>
    <w:rsid w:val="5526ADE6"/>
    <w:rsid w:val="5529C97A"/>
    <w:rsid w:val="552DF140"/>
    <w:rsid w:val="55306243"/>
    <w:rsid w:val="5533D053"/>
    <w:rsid w:val="55360450"/>
    <w:rsid w:val="55360D3A"/>
    <w:rsid w:val="55376E2E"/>
    <w:rsid w:val="553C6535"/>
    <w:rsid w:val="553D0581"/>
    <w:rsid w:val="553D13B3"/>
    <w:rsid w:val="554356DF"/>
    <w:rsid w:val="5545FD41"/>
    <w:rsid w:val="554BF72E"/>
    <w:rsid w:val="554FABBC"/>
    <w:rsid w:val="555D8C0D"/>
    <w:rsid w:val="55662774"/>
    <w:rsid w:val="5567A5C3"/>
    <w:rsid w:val="5567BEC2"/>
    <w:rsid w:val="55740498"/>
    <w:rsid w:val="5574848C"/>
    <w:rsid w:val="5578780C"/>
    <w:rsid w:val="5579AC1B"/>
    <w:rsid w:val="55806C5B"/>
    <w:rsid w:val="55825CCE"/>
    <w:rsid w:val="55B77795"/>
    <w:rsid w:val="55C1CA29"/>
    <w:rsid w:val="55C2D72C"/>
    <w:rsid w:val="55C430D8"/>
    <w:rsid w:val="55C92ACA"/>
    <w:rsid w:val="55C968F2"/>
    <w:rsid w:val="55C9E39F"/>
    <w:rsid w:val="55CD03CC"/>
    <w:rsid w:val="55D07559"/>
    <w:rsid w:val="55D08D2F"/>
    <w:rsid w:val="55D5CCD8"/>
    <w:rsid w:val="55E18883"/>
    <w:rsid w:val="55EA6FEE"/>
    <w:rsid w:val="55EEE9CF"/>
    <w:rsid w:val="55EEF8F6"/>
    <w:rsid w:val="55F0A5E4"/>
    <w:rsid w:val="55F7F3CD"/>
    <w:rsid w:val="56020C54"/>
    <w:rsid w:val="5602EF4B"/>
    <w:rsid w:val="5603DA1C"/>
    <w:rsid w:val="56057B72"/>
    <w:rsid w:val="560CBA3D"/>
    <w:rsid w:val="5614823E"/>
    <w:rsid w:val="5614BECF"/>
    <w:rsid w:val="56151B9D"/>
    <w:rsid w:val="5627129C"/>
    <w:rsid w:val="562A62FF"/>
    <w:rsid w:val="562BBE8C"/>
    <w:rsid w:val="5630B8E1"/>
    <w:rsid w:val="563700A5"/>
    <w:rsid w:val="56382248"/>
    <w:rsid w:val="564442C5"/>
    <w:rsid w:val="564BF0F2"/>
    <w:rsid w:val="564D9E60"/>
    <w:rsid w:val="5655F21E"/>
    <w:rsid w:val="56580EDD"/>
    <w:rsid w:val="565EC0F1"/>
    <w:rsid w:val="566C13A1"/>
    <w:rsid w:val="566D6342"/>
    <w:rsid w:val="5674DC46"/>
    <w:rsid w:val="567C4456"/>
    <w:rsid w:val="567FC96B"/>
    <w:rsid w:val="5683540C"/>
    <w:rsid w:val="56860B11"/>
    <w:rsid w:val="5693D1DA"/>
    <w:rsid w:val="56A1A5F8"/>
    <w:rsid w:val="56A1CAE2"/>
    <w:rsid w:val="56A6ED3F"/>
    <w:rsid w:val="56B402B8"/>
    <w:rsid w:val="56B4DF83"/>
    <w:rsid w:val="56B83608"/>
    <w:rsid w:val="56C996CC"/>
    <w:rsid w:val="56CFE6DB"/>
    <w:rsid w:val="56DC9C5B"/>
    <w:rsid w:val="56ED552F"/>
    <w:rsid w:val="56EF45EF"/>
    <w:rsid w:val="56EFC4A5"/>
    <w:rsid w:val="56F150DF"/>
    <w:rsid w:val="56F42285"/>
    <w:rsid w:val="57056E37"/>
    <w:rsid w:val="57075172"/>
    <w:rsid w:val="570E1EBF"/>
    <w:rsid w:val="57101D78"/>
    <w:rsid w:val="57184EB3"/>
    <w:rsid w:val="571B2FEC"/>
    <w:rsid w:val="57259166"/>
    <w:rsid w:val="57276298"/>
    <w:rsid w:val="573428EC"/>
    <w:rsid w:val="573AEBD5"/>
    <w:rsid w:val="573B270E"/>
    <w:rsid w:val="573EB65E"/>
    <w:rsid w:val="574101AA"/>
    <w:rsid w:val="5741AB5A"/>
    <w:rsid w:val="57462609"/>
    <w:rsid w:val="5748E72F"/>
    <w:rsid w:val="574CDB0E"/>
    <w:rsid w:val="574D7CA4"/>
    <w:rsid w:val="575008E7"/>
    <w:rsid w:val="575C09EB"/>
    <w:rsid w:val="575D3AD8"/>
    <w:rsid w:val="575EA78D"/>
    <w:rsid w:val="5761F08D"/>
    <w:rsid w:val="5765CCB3"/>
    <w:rsid w:val="57752026"/>
    <w:rsid w:val="579B26D2"/>
    <w:rsid w:val="57A1566B"/>
    <w:rsid w:val="57AD8A5F"/>
    <w:rsid w:val="57ADAC18"/>
    <w:rsid w:val="57AF0BA5"/>
    <w:rsid w:val="57B30E57"/>
    <w:rsid w:val="57C05252"/>
    <w:rsid w:val="57C3BDA2"/>
    <w:rsid w:val="57D35D40"/>
    <w:rsid w:val="57D75D8C"/>
    <w:rsid w:val="57E0A7E5"/>
    <w:rsid w:val="57E54D1E"/>
    <w:rsid w:val="57ED767B"/>
    <w:rsid w:val="57F0B173"/>
    <w:rsid w:val="57F4407A"/>
    <w:rsid w:val="57F58172"/>
    <w:rsid w:val="57FB1465"/>
    <w:rsid w:val="57FBE433"/>
    <w:rsid w:val="5802E869"/>
    <w:rsid w:val="580B86FA"/>
    <w:rsid w:val="580C2552"/>
    <w:rsid w:val="58186798"/>
    <w:rsid w:val="5830F9B1"/>
    <w:rsid w:val="584FF9E5"/>
    <w:rsid w:val="58508FF7"/>
    <w:rsid w:val="58534ADB"/>
    <w:rsid w:val="5869BCD9"/>
    <w:rsid w:val="586FA796"/>
    <w:rsid w:val="587A9299"/>
    <w:rsid w:val="587D9E03"/>
    <w:rsid w:val="587EDDFC"/>
    <w:rsid w:val="5884AAA3"/>
    <w:rsid w:val="5894A7EC"/>
    <w:rsid w:val="58989D4F"/>
    <w:rsid w:val="589EDFEE"/>
    <w:rsid w:val="58A392B1"/>
    <w:rsid w:val="58A519E4"/>
    <w:rsid w:val="58A5608D"/>
    <w:rsid w:val="58A74186"/>
    <w:rsid w:val="58AA23EE"/>
    <w:rsid w:val="58AB4730"/>
    <w:rsid w:val="58B297C0"/>
    <w:rsid w:val="58BB86E5"/>
    <w:rsid w:val="58C424AF"/>
    <w:rsid w:val="58C79B25"/>
    <w:rsid w:val="58CBB60E"/>
    <w:rsid w:val="58CF74AA"/>
    <w:rsid w:val="58D9FFD4"/>
    <w:rsid w:val="58DAE921"/>
    <w:rsid w:val="58DCB565"/>
    <w:rsid w:val="58E059D2"/>
    <w:rsid w:val="58E083D1"/>
    <w:rsid w:val="58E1003E"/>
    <w:rsid w:val="58E19FE9"/>
    <w:rsid w:val="58E7DD1A"/>
    <w:rsid w:val="58E92487"/>
    <w:rsid w:val="58EACBFF"/>
    <w:rsid w:val="58EBCFF4"/>
    <w:rsid w:val="58ED0BBF"/>
    <w:rsid w:val="58F8B0E7"/>
    <w:rsid w:val="58FBD19A"/>
    <w:rsid w:val="58FF49ED"/>
    <w:rsid w:val="59025B43"/>
    <w:rsid w:val="5902F6AF"/>
    <w:rsid w:val="590C52A4"/>
    <w:rsid w:val="590ECECA"/>
    <w:rsid w:val="59166B39"/>
    <w:rsid w:val="591CF209"/>
    <w:rsid w:val="592699B8"/>
    <w:rsid w:val="592E2C95"/>
    <w:rsid w:val="592E52D0"/>
    <w:rsid w:val="59309EAD"/>
    <w:rsid w:val="5930A9FA"/>
    <w:rsid w:val="59349757"/>
    <w:rsid w:val="5940B0A4"/>
    <w:rsid w:val="594B3A00"/>
    <w:rsid w:val="594CBD53"/>
    <w:rsid w:val="594DC1AE"/>
    <w:rsid w:val="59592CA9"/>
    <w:rsid w:val="5959E0B0"/>
    <w:rsid w:val="595AF555"/>
    <w:rsid w:val="595DA541"/>
    <w:rsid w:val="5962BD42"/>
    <w:rsid w:val="59633005"/>
    <w:rsid w:val="5964D0B9"/>
    <w:rsid w:val="596D671B"/>
    <w:rsid w:val="596F726E"/>
    <w:rsid w:val="598278C0"/>
    <w:rsid w:val="59897B0B"/>
    <w:rsid w:val="598AB8EC"/>
    <w:rsid w:val="598C4049"/>
    <w:rsid w:val="598F9E6E"/>
    <w:rsid w:val="599002FC"/>
    <w:rsid w:val="5990EF51"/>
    <w:rsid w:val="59A1E21A"/>
    <w:rsid w:val="59AE2B44"/>
    <w:rsid w:val="59B1936C"/>
    <w:rsid w:val="59B27056"/>
    <w:rsid w:val="59BF5278"/>
    <w:rsid w:val="59C3E8E2"/>
    <w:rsid w:val="59C4D888"/>
    <w:rsid w:val="59C63F2D"/>
    <w:rsid w:val="59CF4ED7"/>
    <w:rsid w:val="59D3EB9F"/>
    <w:rsid w:val="59E73016"/>
    <w:rsid w:val="59F0EA8A"/>
    <w:rsid w:val="59FD3A9D"/>
    <w:rsid w:val="59FD6437"/>
    <w:rsid w:val="5A0022FF"/>
    <w:rsid w:val="5A0031EE"/>
    <w:rsid w:val="5A05A6C4"/>
    <w:rsid w:val="5A07A88F"/>
    <w:rsid w:val="5A0D8D01"/>
    <w:rsid w:val="5A128C2B"/>
    <w:rsid w:val="5A1A980F"/>
    <w:rsid w:val="5A2622AD"/>
    <w:rsid w:val="5A285631"/>
    <w:rsid w:val="5A3860EC"/>
    <w:rsid w:val="5A3A399C"/>
    <w:rsid w:val="5A3CD8D4"/>
    <w:rsid w:val="5A49C087"/>
    <w:rsid w:val="5A4B953A"/>
    <w:rsid w:val="5A4D0B71"/>
    <w:rsid w:val="5A558646"/>
    <w:rsid w:val="5A5654C5"/>
    <w:rsid w:val="5A58C96A"/>
    <w:rsid w:val="5A5AB063"/>
    <w:rsid w:val="5A5EF3BA"/>
    <w:rsid w:val="5A6D534C"/>
    <w:rsid w:val="5A71B5B9"/>
    <w:rsid w:val="5A733E50"/>
    <w:rsid w:val="5A755394"/>
    <w:rsid w:val="5A7C1AC4"/>
    <w:rsid w:val="5A7E3064"/>
    <w:rsid w:val="5A892B83"/>
    <w:rsid w:val="5A8CA4D8"/>
    <w:rsid w:val="5A94E972"/>
    <w:rsid w:val="5A972729"/>
    <w:rsid w:val="5A9758C1"/>
    <w:rsid w:val="5A9BB977"/>
    <w:rsid w:val="5AA38138"/>
    <w:rsid w:val="5AAF1F04"/>
    <w:rsid w:val="5AB7A0BF"/>
    <w:rsid w:val="5ABC2851"/>
    <w:rsid w:val="5AC4181E"/>
    <w:rsid w:val="5AD65A16"/>
    <w:rsid w:val="5AD71C08"/>
    <w:rsid w:val="5AD91519"/>
    <w:rsid w:val="5AE7AE7B"/>
    <w:rsid w:val="5AEA7F3B"/>
    <w:rsid w:val="5AEB0365"/>
    <w:rsid w:val="5AEF28DF"/>
    <w:rsid w:val="5AF2715A"/>
    <w:rsid w:val="5AF52302"/>
    <w:rsid w:val="5B1398ED"/>
    <w:rsid w:val="5B1CEDE0"/>
    <w:rsid w:val="5B21D19B"/>
    <w:rsid w:val="5B25173D"/>
    <w:rsid w:val="5B275A79"/>
    <w:rsid w:val="5B32FB13"/>
    <w:rsid w:val="5B335463"/>
    <w:rsid w:val="5B43BB52"/>
    <w:rsid w:val="5B56DB28"/>
    <w:rsid w:val="5B5A83CD"/>
    <w:rsid w:val="5B5D78DD"/>
    <w:rsid w:val="5B60A820"/>
    <w:rsid w:val="5B620F8E"/>
    <w:rsid w:val="5B66E936"/>
    <w:rsid w:val="5B679F16"/>
    <w:rsid w:val="5B6BA4A2"/>
    <w:rsid w:val="5B7327C5"/>
    <w:rsid w:val="5B782C38"/>
    <w:rsid w:val="5B782C6D"/>
    <w:rsid w:val="5B7AA0E8"/>
    <w:rsid w:val="5B7B2947"/>
    <w:rsid w:val="5B7ED277"/>
    <w:rsid w:val="5B8057B7"/>
    <w:rsid w:val="5B845F26"/>
    <w:rsid w:val="5B857329"/>
    <w:rsid w:val="5B8BC0D5"/>
    <w:rsid w:val="5B8FB123"/>
    <w:rsid w:val="5B92D387"/>
    <w:rsid w:val="5B9C45DA"/>
    <w:rsid w:val="5B9DBFCD"/>
    <w:rsid w:val="5BA54FC7"/>
    <w:rsid w:val="5BA98A0F"/>
    <w:rsid w:val="5BAC2280"/>
    <w:rsid w:val="5BAEA743"/>
    <w:rsid w:val="5BAF07FA"/>
    <w:rsid w:val="5BB78321"/>
    <w:rsid w:val="5BBEB3A9"/>
    <w:rsid w:val="5BBF0D39"/>
    <w:rsid w:val="5BCCD430"/>
    <w:rsid w:val="5BD14E11"/>
    <w:rsid w:val="5BD493C0"/>
    <w:rsid w:val="5BD5D6D6"/>
    <w:rsid w:val="5BD5DB7F"/>
    <w:rsid w:val="5BD946E5"/>
    <w:rsid w:val="5BDA52B4"/>
    <w:rsid w:val="5BDB157E"/>
    <w:rsid w:val="5BE3EB1E"/>
    <w:rsid w:val="5BE56DCE"/>
    <w:rsid w:val="5BF4786D"/>
    <w:rsid w:val="5BF8145B"/>
    <w:rsid w:val="5BF91389"/>
    <w:rsid w:val="5BFCC4F8"/>
    <w:rsid w:val="5C01411B"/>
    <w:rsid w:val="5C03A9A4"/>
    <w:rsid w:val="5C093A72"/>
    <w:rsid w:val="5C0DCE8E"/>
    <w:rsid w:val="5C14A87D"/>
    <w:rsid w:val="5C1A00C5"/>
    <w:rsid w:val="5C26A707"/>
    <w:rsid w:val="5C28869A"/>
    <w:rsid w:val="5C2A80C0"/>
    <w:rsid w:val="5C313FC6"/>
    <w:rsid w:val="5C3AE510"/>
    <w:rsid w:val="5C3CA37C"/>
    <w:rsid w:val="5C3FB7F0"/>
    <w:rsid w:val="5C40271A"/>
    <w:rsid w:val="5C4A3C48"/>
    <w:rsid w:val="5C4B08E6"/>
    <w:rsid w:val="5C54533A"/>
    <w:rsid w:val="5C5F9F16"/>
    <w:rsid w:val="5C606D63"/>
    <w:rsid w:val="5C60EC88"/>
    <w:rsid w:val="5C6460E1"/>
    <w:rsid w:val="5C67FCEC"/>
    <w:rsid w:val="5C692B24"/>
    <w:rsid w:val="5C6E180E"/>
    <w:rsid w:val="5C6EA070"/>
    <w:rsid w:val="5C717505"/>
    <w:rsid w:val="5C811D3B"/>
    <w:rsid w:val="5C8291BA"/>
    <w:rsid w:val="5C852D2E"/>
    <w:rsid w:val="5C89C331"/>
    <w:rsid w:val="5C8B060F"/>
    <w:rsid w:val="5C94DC21"/>
    <w:rsid w:val="5C94F185"/>
    <w:rsid w:val="5CA4BE2A"/>
    <w:rsid w:val="5CA7570F"/>
    <w:rsid w:val="5CA78435"/>
    <w:rsid w:val="5CA95A27"/>
    <w:rsid w:val="5CAE8B3E"/>
    <w:rsid w:val="5CB61683"/>
    <w:rsid w:val="5CB8A74D"/>
    <w:rsid w:val="5CBD6C9A"/>
    <w:rsid w:val="5CC42C09"/>
    <w:rsid w:val="5CC47AF3"/>
    <w:rsid w:val="5CC7C0DF"/>
    <w:rsid w:val="5CC8F80F"/>
    <w:rsid w:val="5CC94F69"/>
    <w:rsid w:val="5CD0C2B5"/>
    <w:rsid w:val="5CD2A92E"/>
    <w:rsid w:val="5CD4E655"/>
    <w:rsid w:val="5CD587A3"/>
    <w:rsid w:val="5CD68840"/>
    <w:rsid w:val="5CD7F3F5"/>
    <w:rsid w:val="5CE26A5F"/>
    <w:rsid w:val="5CE542FC"/>
    <w:rsid w:val="5CEA7B01"/>
    <w:rsid w:val="5CED1688"/>
    <w:rsid w:val="5CFE1B11"/>
    <w:rsid w:val="5CFF3CC7"/>
    <w:rsid w:val="5D06EF99"/>
    <w:rsid w:val="5D0744D0"/>
    <w:rsid w:val="5D09B048"/>
    <w:rsid w:val="5D0E8D53"/>
    <w:rsid w:val="5D11FA09"/>
    <w:rsid w:val="5D12002D"/>
    <w:rsid w:val="5D129FF3"/>
    <w:rsid w:val="5D12DD05"/>
    <w:rsid w:val="5D147F94"/>
    <w:rsid w:val="5D19B23C"/>
    <w:rsid w:val="5D1D80E0"/>
    <w:rsid w:val="5D1D8B50"/>
    <w:rsid w:val="5D21EAB5"/>
    <w:rsid w:val="5D312FBD"/>
    <w:rsid w:val="5D325ABD"/>
    <w:rsid w:val="5D3359BD"/>
    <w:rsid w:val="5D3589E4"/>
    <w:rsid w:val="5D3841E4"/>
    <w:rsid w:val="5D3BC4F3"/>
    <w:rsid w:val="5D3CD969"/>
    <w:rsid w:val="5D535382"/>
    <w:rsid w:val="5D54BF5A"/>
    <w:rsid w:val="5D59CA40"/>
    <w:rsid w:val="5D5D1A42"/>
    <w:rsid w:val="5D61C8B0"/>
    <w:rsid w:val="5D6248C7"/>
    <w:rsid w:val="5D62DA30"/>
    <w:rsid w:val="5D64A977"/>
    <w:rsid w:val="5D6BB94F"/>
    <w:rsid w:val="5D747996"/>
    <w:rsid w:val="5D751746"/>
    <w:rsid w:val="5D7A1EC6"/>
    <w:rsid w:val="5D868F91"/>
    <w:rsid w:val="5D9178A0"/>
    <w:rsid w:val="5D94C653"/>
    <w:rsid w:val="5D954C37"/>
    <w:rsid w:val="5D9E5F3E"/>
    <w:rsid w:val="5DA4A942"/>
    <w:rsid w:val="5DAAD25A"/>
    <w:rsid w:val="5DB03011"/>
    <w:rsid w:val="5DB36C3E"/>
    <w:rsid w:val="5DB76FF7"/>
    <w:rsid w:val="5DBEB2E8"/>
    <w:rsid w:val="5DC471D3"/>
    <w:rsid w:val="5DC9CE8A"/>
    <w:rsid w:val="5DCED58E"/>
    <w:rsid w:val="5DD02350"/>
    <w:rsid w:val="5DDD2B0B"/>
    <w:rsid w:val="5DE6C22D"/>
    <w:rsid w:val="5DE844B9"/>
    <w:rsid w:val="5DEEAC96"/>
    <w:rsid w:val="5DF4B6DF"/>
    <w:rsid w:val="5DF77954"/>
    <w:rsid w:val="5DF7D810"/>
    <w:rsid w:val="5DFCB438"/>
    <w:rsid w:val="5E070525"/>
    <w:rsid w:val="5E092636"/>
    <w:rsid w:val="5E17EDBA"/>
    <w:rsid w:val="5E1CCBE3"/>
    <w:rsid w:val="5E2FD3F1"/>
    <w:rsid w:val="5E334D21"/>
    <w:rsid w:val="5E395B07"/>
    <w:rsid w:val="5E398E85"/>
    <w:rsid w:val="5E39B5C5"/>
    <w:rsid w:val="5E3AB6FA"/>
    <w:rsid w:val="5E3CC172"/>
    <w:rsid w:val="5E41EA39"/>
    <w:rsid w:val="5E4345DA"/>
    <w:rsid w:val="5E446C77"/>
    <w:rsid w:val="5E4E01DF"/>
    <w:rsid w:val="5E566A96"/>
    <w:rsid w:val="5E56EABE"/>
    <w:rsid w:val="5E5A7FAE"/>
    <w:rsid w:val="5E61B8AA"/>
    <w:rsid w:val="5E67523E"/>
    <w:rsid w:val="5E679EF2"/>
    <w:rsid w:val="5E71A71F"/>
    <w:rsid w:val="5E72CCCD"/>
    <w:rsid w:val="5E80A4F2"/>
    <w:rsid w:val="5E80AC92"/>
    <w:rsid w:val="5E8164E6"/>
    <w:rsid w:val="5E8437A3"/>
    <w:rsid w:val="5E845EE1"/>
    <w:rsid w:val="5E92248F"/>
    <w:rsid w:val="5EA194EE"/>
    <w:rsid w:val="5EA79F5C"/>
    <w:rsid w:val="5EADD08E"/>
    <w:rsid w:val="5EC17FF1"/>
    <w:rsid w:val="5EC4E851"/>
    <w:rsid w:val="5ECB26D0"/>
    <w:rsid w:val="5ECD001E"/>
    <w:rsid w:val="5ECE2B1E"/>
    <w:rsid w:val="5ED0EA0B"/>
    <w:rsid w:val="5ED15A45"/>
    <w:rsid w:val="5ED660A2"/>
    <w:rsid w:val="5EDC37B5"/>
    <w:rsid w:val="5EE12386"/>
    <w:rsid w:val="5EE839F2"/>
    <w:rsid w:val="5EEB7EF6"/>
    <w:rsid w:val="5F041F2A"/>
    <w:rsid w:val="5F0C7BE8"/>
    <w:rsid w:val="5F0CD0C6"/>
    <w:rsid w:val="5F127846"/>
    <w:rsid w:val="5F1B93C1"/>
    <w:rsid w:val="5F1BF5E0"/>
    <w:rsid w:val="5F2C728C"/>
    <w:rsid w:val="5F388754"/>
    <w:rsid w:val="5F3E58D8"/>
    <w:rsid w:val="5F3ED495"/>
    <w:rsid w:val="5F4079A3"/>
    <w:rsid w:val="5F4296E5"/>
    <w:rsid w:val="5F4CC4A5"/>
    <w:rsid w:val="5F4DC666"/>
    <w:rsid w:val="5F537641"/>
    <w:rsid w:val="5F57C9DE"/>
    <w:rsid w:val="5F597578"/>
    <w:rsid w:val="5F652561"/>
    <w:rsid w:val="5F6AC736"/>
    <w:rsid w:val="5F6B131E"/>
    <w:rsid w:val="5F6B843A"/>
    <w:rsid w:val="5F6C2012"/>
    <w:rsid w:val="5F704B09"/>
    <w:rsid w:val="5F7A3B5E"/>
    <w:rsid w:val="5F7B73EA"/>
    <w:rsid w:val="5F8B11E2"/>
    <w:rsid w:val="5F8B2E45"/>
    <w:rsid w:val="5FA4D3B8"/>
    <w:rsid w:val="5FAA792E"/>
    <w:rsid w:val="5FB1D064"/>
    <w:rsid w:val="5FB2446D"/>
    <w:rsid w:val="5FB455D6"/>
    <w:rsid w:val="5FB59F6D"/>
    <w:rsid w:val="5FB7DEB3"/>
    <w:rsid w:val="5FC0AB83"/>
    <w:rsid w:val="5FC78001"/>
    <w:rsid w:val="5FD01D21"/>
    <w:rsid w:val="5FD4F2F7"/>
    <w:rsid w:val="5FE240A9"/>
    <w:rsid w:val="5FEE442A"/>
    <w:rsid w:val="5FF326AD"/>
    <w:rsid w:val="5FF3CA73"/>
    <w:rsid w:val="5FFAFB06"/>
    <w:rsid w:val="5FFB0523"/>
    <w:rsid w:val="600592F1"/>
    <w:rsid w:val="600BDD80"/>
    <w:rsid w:val="600C9F82"/>
    <w:rsid w:val="601084AC"/>
    <w:rsid w:val="601159A3"/>
    <w:rsid w:val="6015B90C"/>
    <w:rsid w:val="60225836"/>
    <w:rsid w:val="6033D3BA"/>
    <w:rsid w:val="603C505F"/>
    <w:rsid w:val="603C6682"/>
    <w:rsid w:val="603D19C7"/>
    <w:rsid w:val="6040B31C"/>
    <w:rsid w:val="60462C09"/>
    <w:rsid w:val="604E9C42"/>
    <w:rsid w:val="604F9094"/>
    <w:rsid w:val="60515DA6"/>
    <w:rsid w:val="605245FB"/>
    <w:rsid w:val="6065CF05"/>
    <w:rsid w:val="606B1A92"/>
    <w:rsid w:val="607445E6"/>
    <w:rsid w:val="607650D2"/>
    <w:rsid w:val="6076ACB2"/>
    <w:rsid w:val="60774240"/>
    <w:rsid w:val="6077839C"/>
    <w:rsid w:val="607EF138"/>
    <w:rsid w:val="60802C46"/>
    <w:rsid w:val="6080F2C4"/>
    <w:rsid w:val="60826022"/>
    <w:rsid w:val="6085F8E5"/>
    <w:rsid w:val="608B572F"/>
    <w:rsid w:val="6090EC08"/>
    <w:rsid w:val="60A25E08"/>
    <w:rsid w:val="60AED8C1"/>
    <w:rsid w:val="60B32E99"/>
    <w:rsid w:val="60BA29FE"/>
    <w:rsid w:val="60C347F2"/>
    <w:rsid w:val="60D57A53"/>
    <w:rsid w:val="60DAA4F6"/>
    <w:rsid w:val="60DB578D"/>
    <w:rsid w:val="60E018B8"/>
    <w:rsid w:val="60E83E97"/>
    <w:rsid w:val="60FE18FC"/>
    <w:rsid w:val="610E49E8"/>
    <w:rsid w:val="6127A158"/>
    <w:rsid w:val="6127AB39"/>
    <w:rsid w:val="612C57A1"/>
    <w:rsid w:val="613040C5"/>
    <w:rsid w:val="6138A2C1"/>
    <w:rsid w:val="613DC66E"/>
    <w:rsid w:val="6140E385"/>
    <w:rsid w:val="614D6A14"/>
    <w:rsid w:val="614FFF88"/>
    <w:rsid w:val="6151159F"/>
    <w:rsid w:val="6157CE44"/>
    <w:rsid w:val="615B8F19"/>
    <w:rsid w:val="616007B9"/>
    <w:rsid w:val="6162CFCE"/>
    <w:rsid w:val="616AC192"/>
    <w:rsid w:val="616BC307"/>
    <w:rsid w:val="616F764C"/>
    <w:rsid w:val="6172FEF3"/>
    <w:rsid w:val="617C0EE1"/>
    <w:rsid w:val="6184A7F2"/>
    <w:rsid w:val="618DD4F0"/>
    <w:rsid w:val="618E8B80"/>
    <w:rsid w:val="61950CAD"/>
    <w:rsid w:val="61981C1B"/>
    <w:rsid w:val="619A678F"/>
    <w:rsid w:val="61A76C8C"/>
    <w:rsid w:val="61BCDEE3"/>
    <w:rsid w:val="61BFBF26"/>
    <w:rsid w:val="61C00F93"/>
    <w:rsid w:val="61C3AA8F"/>
    <w:rsid w:val="61CE097A"/>
    <w:rsid w:val="61D1C1A5"/>
    <w:rsid w:val="61DAD6FE"/>
    <w:rsid w:val="61DB979C"/>
    <w:rsid w:val="61E0B7B5"/>
    <w:rsid w:val="61E3E1EA"/>
    <w:rsid w:val="61E56537"/>
    <w:rsid w:val="61EEB4E6"/>
    <w:rsid w:val="61EEE727"/>
    <w:rsid w:val="62014A3A"/>
    <w:rsid w:val="6202C792"/>
    <w:rsid w:val="6205F3BA"/>
    <w:rsid w:val="6208A253"/>
    <w:rsid w:val="6208CE87"/>
    <w:rsid w:val="6216EAA9"/>
    <w:rsid w:val="621E4BDC"/>
    <w:rsid w:val="622F9292"/>
    <w:rsid w:val="623038CC"/>
    <w:rsid w:val="62304417"/>
    <w:rsid w:val="62316623"/>
    <w:rsid w:val="62327DD7"/>
    <w:rsid w:val="623B4635"/>
    <w:rsid w:val="624160C0"/>
    <w:rsid w:val="624820DE"/>
    <w:rsid w:val="62522093"/>
    <w:rsid w:val="625942D5"/>
    <w:rsid w:val="625EEEF2"/>
    <w:rsid w:val="6264EB3B"/>
    <w:rsid w:val="6269BE14"/>
    <w:rsid w:val="626F488A"/>
    <w:rsid w:val="62706B21"/>
    <w:rsid w:val="6277ACE2"/>
    <w:rsid w:val="6282668C"/>
    <w:rsid w:val="62831B2B"/>
    <w:rsid w:val="628397AB"/>
    <w:rsid w:val="62881BB4"/>
    <w:rsid w:val="62894249"/>
    <w:rsid w:val="6294AF5F"/>
    <w:rsid w:val="629F4A81"/>
    <w:rsid w:val="62A2977D"/>
    <w:rsid w:val="62A299DB"/>
    <w:rsid w:val="62A96821"/>
    <w:rsid w:val="62AC29F4"/>
    <w:rsid w:val="62AFFA0A"/>
    <w:rsid w:val="62CB048E"/>
    <w:rsid w:val="62D675C8"/>
    <w:rsid w:val="62DC7101"/>
    <w:rsid w:val="62DD3C81"/>
    <w:rsid w:val="62DF8144"/>
    <w:rsid w:val="62F4BB87"/>
    <w:rsid w:val="62F8A8DC"/>
    <w:rsid w:val="62FD5C30"/>
    <w:rsid w:val="63016165"/>
    <w:rsid w:val="6307FDB0"/>
    <w:rsid w:val="63084B27"/>
    <w:rsid w:val="630DED73"/>
    <w:rsid w:val="630FF08B"/>
    <w:rsid w:val="63154E51"/>
    <w:rsid w:val="6319086D"/>
    <w:rsid w:val="631AB987"/>
    <w:rsid w:val="631BD68D"/>
    <w:rsid w:val="6326048F"/>
    <w:rsid w:val="6329FB57"/>
    <w:rsid w:val="632BF679"/>
    <w:rsid w:val="6331B987"/>
    <w:rsid w:val="633B1015"/>
    <w:rsid w:val="633DC70C"/>
    <w:rsid w:val="633F8B40"/>
    <w:rsid w:val="63427C8C"/>
    <w:rsid w:val="63432F15"/>
    <w:rsid w:val="6344B7D1"/>
    <w:rsid w:val="634797B5"/>
    <w:rsid w:val="634B5B67"/>
    <w:rsid w:val="634EED61"/>
    <w:rsid w:val="63545701"/>
    <w:rsid w:val="63596BD5"/>
    <w:rsid w:val="635D3A8E"/>
    <w:rsid w:val="636533B5"/>
    <w:rsid w:val="636CC2CA"/>
    <w:rsid w:val="636E4C9F"/>
    <w:rsid w:val="636EB785"/>
    <w:rsid w:val="637B0C69"/>
    <w:rsid w:val="637BDA2E"/>
    <w:rsid w:val="63843B95"/>
    <w:rsid w:val="63878180"/>
    <w:rsid w:val="6391D65E"/>
    <w:rsid w:val="6397958D"/>
    <w:rsid w:val="639A795D"/>
    <w:rsid w:val="639E8B40"/>
    <w:rsid w:val="639EE438"/>
    <w:rsid w:val="63A89A47"/>
    <w:rsid w:val="63ACBEAC"/>
    <w:rsid w:val="63ADFB95"/>
    <w:rsid w:val="63B686B0"/>
    <w:rsid w:val="63B691FA"/>
    <w:rsid w:val="63B93046"/>
    <w:rsid w:val="63BE7712"/>
    <w:rsid w:val="63BEFCEE"/>
    <w:rsid w:val="63C61867"/>
    <w:rsid w:val="63CA828C"/>
    <w:rsid w:val="63D4E0C4"/>
    <w:rsid w:val="63D4E562"/>
    <w:rsid w:val="63DB2427"/>
    <w:rsid w:val="63DBF16D"/>
    <w:rsid w:val="63DF84E0"/>
    <w:rsid w:val="63E26377"/>
    <w:rsid w:val="63E481B6"/>
    <w:rsid w:val="6400BB9C"/>
    <w:rsid w:val="6410BF03"/>
    <w:rsid w:val="641CB3E3"/>
    <w:rsid w:val="642064F4"/>
    <w:rsid w:val="64215130"/>
    <w:rsid w:val="6423EC15"/>
    <w:rsid w:val="642B948A"/>
    <w:rsid w:val="642CD6FF"/>
    <w:rsid w:val="6430F284"/>
    <w:rsid w:val="6437DDAE"/>
    <w:rsid w:val="6438E1C9"/>
    <w:rsid w:val="643E9D9C"/>
    <w:rsid w:val="643F2461"/>
    <w:rsid w:val="6441E52C"/>
    <w:rsid w:val="6448B1A7"/>
    <w:rsid w:val="644D81EF"/>
    <w:rsid w:val="6453F3ED"/>
    <w:rsid w:val="64605EF9"/>
    <w:rsid w:val="64609C65"/>
    <w:rsid w:val="6463B8F8"/>
    <w:rsid w:val="6466D4EF"/>
    <w:rsid w:val="64770A4B"/>
    <w:rsid w:val="64777878"/>
    <w:rsid w:val="64801709"/>
    <w:rsid w:val="64810A97"/>
    <w:rsid w:val="64872F3E"/>
    <w:rsid w:val="6487B10D"/>
    <w:rsid w:val="6487C6F9"/>
    <w:rsid w:val="648EF024"/>
    <w:rsid w:val="64968C0F"/>
    <w:rsid w:val="649B2F26"/>
    <w:rsid w:val="649EB63D"/>
    <w:rsid w:val="64A74A5A"/>
    <w:rsid w:val="64A75D37"/>
    <w:rsid w:val="64A8511B"/>
    <w:rsid w:val="64AE02ED"/>
    <w:rsid w:val="64B0EFA9"/>
    <w:rsid w:val="64B10833"/>
    <w:rsid w:val="64B51D69"/>
    <w:rsid w:val="64BDA1EE"/>
    <w:rsid w:val="64C06F10"/>
    <w:rsid w:val="64C3891A"/>
    <w:rsid w:val="64C660DE"/>
    <w:rsid w:val="64C7870F"/>
    <w:rsid w:val="64DE0913"/>
    <w:rsid w:val="64EAAEB2"/>
    <w:rsid w:val="64FCCFF0"/>
    <w:rsid w:val="6502D104"/>
    <w:rsid w:val="65160457"/>
    <w:rsid w:val="65193E1A"/>
    <w:rsid w:val="651BB9F2"/>
    <w:rsid w:val="651CB55E"/>
    <w:rsid w:val="65213761"/>
    <w:rsid w:val="65253370"/>
    <w:rsid w:val="6525B4BD"/>
    <w:rsid w:val="6527CD4B"/>
    <w:rsid w:val="65428AE4"/>
    <w:rsid w:val="6543A1EA"/>
    <w:rsid w:val="654D8C12"/>
    <w:rsid w:val="654FD576"/>
    <w:rsid w:val="655ACD4F"/>
    <w:rsid w:val="655C83F1"/>
    <w:rsid w:val="6564FEC9"/>
    <w:rsid w:val="6566C245"/>
    <w:rsid w:val="6567EF5D"/>
    <w:rsid w:val="656CD471"/>
    <w:rsid w:val="65773DB0"/>
    <w:rsid w:val="6578CD86"/>
    <w:rsid w:val="6594D231"/>
    <w:rsid w:val="65A21010"/>
    <w:rsid w:val="65B6AFAD"/>
    <w:rsid w:val="65B6AFC1"/>
    <w:rsid w:val="65C5B9D7"/>
    <w:rsid w:val="65CEA9A4"/>
    <w:rsid w:val="65D9B60A"/>
    <w:rsid w:val="65DDB2A7"/>
    <w:rsid w:val="65DE4A41"/>
    <w:rsid w:val="65E69AF1"/>
    <w:rsid w:val="65E96BE0"/>
    <w:rsid w:val="65F34F30"/>
    <w:rsid w:val="65F38740"/>
    <w:rsid w:val="65F41882"/>
    <w:rsid w:val="65FBEB76"/>
    <w:rsid w:val="65FE8527"/>
    <w:rsid w:val="660FF630"/>
    <w:rsid w:val="6611EF3C"/>
    <w:rsid w:val="6614F416"/>
    <w:rsid w:val="66226E9B"/>
    <w:rsid w:val="662834BA"/>
    <w:rsid w:val="6633D14C"/>
    <w:rsid w:val="6633D39B"/>
    <w:rsid w:val="663B3CF0"/>
    <w:rsid w:val="66410BA5"/>
    <w:rsid w:val="665EC8AE"/>
    <w:rsid w:val="665F201B"/>
    <w:rsid w:val="6661E4C9"/>
    <w:rsid w:val="6664E342"/>
    <w:rsid w:val="66716D17"/>
    <w:rsid w:val="667834EA"/>
    <w:rsid w:val="667F8666"/>
    <w:rsid w:val="6688A1E1"/>
    <w:rsid w:val="669994D0"/>
    <w:rsid w:val="66AFF848"/>
    <w:rsid w:val="66B18F9C"/>
    <w:rsid w:val="66B8D65A"/>
    <w:rsid w:val="66BF6E2B"/>
    <w:rsid w:val="66C039AC"/>
    <w:rsid w:val="66C4B026"/>
    <w:rsid w:val="66C4DCF2"/>
    <w:rsid w:val="66CBE4FF"/>
    <w:rsid w:val="66CC870F"/>
    <w:rsid w:val="66D1C68B"/>
    <w:rsid w:val="66D30396"/>
    <w:rsid w:val="66DD4316"/>
    <w:rsid w:val="66DEC0CA"/>
    <w:rsid w:val="66DF9C46"/>
    <w:rsid w:val="66E27943"/>
    <w:rsid w:val="66EA8192"/>
    <w:rsid w:val="66ECDDCA"/>
    <w:rsid w:val="66ECF881"/>
    <w:rsid w:val="66F12C3E"/>
    <w:rsid w:val="66FAEFB1"/>
    <w:rsid w:val="66FCE482"/>
    <w:rsid w:val="6701AE1F"/>
    <w:rsid w:val="670A5237"/>
    <w:rsid w:val="6715135C"/>
    <w:rsid w:val="671739BD"/>
    <w:rsid w:val="6717925B"/>
    <w:rsid w:val="671810C4"/>
    <w:rsid w:val="6719EC9F"/>
    <w:rsid w:val="671BD291"/>
    <w:rsid w:val="672028E6"/>
    <w:rsid w:val="6728A100"/>
    <w:rsid w:val="67306108"/>
    <w:rsid w:val="673587B5"/>
    <w:rsid w:val="67358E43"/>
    <w:rsid w:val="673F5D82"/>
    <w:rsid w:val="675454A5"/>
    <w:rsid w:val="6754BB0C"/>
    <w:rsid w:val="675A0A93"/>
    <w:rsid w:val="675B36B3"/>
    <w:rsid w:val="67674E01"/>
    <w:rsid w:val="676E992C"/>
    <w:rsid w:val="6770FEC5"/>
    <w:rsid w:val="67779645"/>
    <w:rsid w:val="67799D56"/>
    <w:rsid w:val="6783B933"/>
    <w:rsid w:val="67952266"/>
    <w:rsid w:val="67A5408F"/>
    <w:rsid w:val="67A8D876"/>
    <w:rsid w:val="67B2F1A2"/>
    <w:rsid w:val="67B5667A"/>
    <w:rsid w:val="67BB7CBF"/>
    <w:rsid w:val="67BF67BB"/>
    <w:rsid w:val="67C6297E"/>
    <w:rsid w:val="67CDB2C1"/>
    <w:rsid w:val="67DB41F4"/>
    <w:rsid w:val="67DEFDF9"/>
    <w:rsid w:val="67E2488B"/>
    <w:rsid w:val="67E91D57"/>
    <w:rsid w:val="67EBD538"/>
    <w:rsid w:val="67EFB2E0"/>
    <w:rsid w:val="67F2460B"/>
    <w:rsid w:val="67F916B5"/>
    <w:rsid w:val="680887F8"/>
    <w:rsid w:val="680E510A"/>
    <w:rsid w:val="6810CF90"/>
    <w:rsid w:val="68302F69"/>
    <w:rsid w:val="6832FE67"/>
    <w:rsid w:val="68377B6B"/>
    <w:rsid w:val="683D9D00"/>
    <w:rsid w:val="683F21F3"/>
    <w:rsid w:val="684DF9FA"/>
    <w:rsid w:val="684F4B51"/>
    <w:rsid w:val="684FBC68"/>
    <w:rsid w:val="6850EBE3"/>
    <w:rsid w:val="6853660A"/>
    <w:rsid w:val="685E2816"/>
    <w:rsid w:val="685F1B02"/>
    <w:rsid w:val="6862350A"/>
    <w:rsid w:val="6867D2BB"/>
    <w:rsid w:val="686E73BD"/>
    <w:rsid w:val="686F59A7"/>
    <w:rsid w:val="6876DD03"/>
    <w:rsid w:val="687A920A"/>
    <w:rsid w:val="687B87B7"/>
    <w:rsid w:val="687EF026"/>
    <w:rsid w:val="6882F64E"/>
    <w:rsid w:val="68871EF1"/>
    <w:rsid w:val="689ECA7C"/>
    <w:rsid w:val="68A6CF9A"/>
    <w:rsid w:val="68AECEAF"/>
    <w:rsid w:val="68AF5C15"/>
    <w:rsid w:val="68B6C29C"/>
    <w:rsid w:val="68C202C8"/>
    <w:rsid w:val="68C37CC1"/>
    <w:rsid w:val="68D3006F"/>
    <w:rsid w:val="68DA6038"/>
    <w:rsid w:val="68DFC423"/>
    <w:rsid w:val="68E6EE66"/>
    <w:rsid w:val="68F56E9B"/>
    <w:rsid w:val="68F8EF56"/>
    <w:rsid w:val="68F981F1"/>
    <w:rsid w:val="69030A29"/>
    <w:rsid w:val="690359EF"/>
    <w:rsid w:val="6909A090"/>
    <w:rsid w:val="690F2F03"/>
    <w:rsid w:val="691ECC9D"/>
    <w:rsid w:val="6924A6F3"/>
    <w:rsid w:val="6924D568"/>
    <w:rsid w:val="69340D88"/>
    <w:rsid w:val="69505B13"/>
    <w:rsid w:val="69508335"/>
    <w:rsid w:val="695A10CC"/>
    <w:rsid w:val="695F932F"/>
    <w:rsid w:val="69684DD5"/>
    <w:rsid w:val="696EE18B"/>
    <w:rsid w:val="696FFA92"/>
    <w:rsid w:val="69704C80"/>
    <w:rsid w:val="69708801"/>
    <w:rsid w:val="697C5247"/>
    <w:rsid w:val="697CC582"/>
    <w:rsid w:val="6983A8EE"/>
    <w:rsid w:val="69844427"/>
    <w:rsid w:val="6986E310"/>
    <w:rsid w:val="6987C37D"/>
    <w:rsid w:val="6988143C"/>
    <w:rsid w:val="6993C00C"/>
    <w:rsid w:val="699AAD80"/>
    <w:rsid w:val="699F7EEF"/>
    <w:rsid w:val="69A18659"/>
    <w:rsid w:val="69A1A674"/>
    <w:rsid w:val="69A22EE9"/>
    <w:rsid w:val="69A80333"/>
    <w:rsid w:val="69B669CC"/>
    <w:rsid w:val="69BBC98B"/>
    <w:rsid w:val="69C8A5B9"/>
    <w:rsid w:val="69CEBE1A"/>
    <w:rsid w:val="69DBAE95"/>
    <w:rsid w:val="69DF84CA"/>
    <w:rsid w:val="69E81718"/>
    <w:rsid w:val="69F333C2"/>
    <w:rsid w:val="6A05B857"/>
    <w:rsid w:val="6A192726"/>
    <w:rsid w:val="6A1C2DDF"/>
    <w:rsid w:val="6A1EC6AF"/>
    <w:rsid w:val="6A29B0C7"/>
    <w:rsid w:val="6A30CF5C"/>
    <w:rsid w:val="6A36F129"/>
    <w:rsid w:val="6A38D5CE"/>
    <w:rsid w:val="6A3C15DE"/>
    <w:rsid w:val="6A3C17AF"/>
    <w:rsid w:val="6A4381CE"/>
    <w:rsid w:val="6A4A26F7"/>
    <w:rsid w:val="6A4B2EA2"/>
    <w:rsid w:val="6A501130"/>
    <w:rsid w:val="6A539A4E"/>
    <w:rsid w:val="6A5BFCFB"/>
    <w:rsid w:val="6A702B5F"/>
    <w:rsid w:val="6A767E1B"/>
    <w:rsid w:val="6A8B3EE8"/>
    <w:rsid w:val="6A9044B1"/>
    <w:rsid w:val="6A933AD9"/>
    <w:rsid w:val="6A96FB52"/>
    <w:rsid w:val="6A9A5CA7"/>
    <w:rsid w:val="6AA99F45"/>
    <w:rsid w:val="6AADABC0"/>
    <w:rsid w:val="6AB13E18"/>
    <w:rsid w:val="6AB8661D"/>
    <w:rsid w:val="6AD67051"/>
    <w:rsid w:val="6AD874CA"/>
    <w:rsid w:val="6AE8D490"/>
    <w:rsid w:val="6AEB23A0"/>
    <w:rsid w:val="6AF21D02"/>
    <w:rsid w:val="6AF9DA71"/>
    <w:rsid w:val="6B019E65"/>
    <w:rsid w:val="6B01E505"/>
    <w:rsid w:val="6B02DDA8"/>
    <w:rsid w:val="6B05151F"/>
    <w:rsid w:val="6B056713"/>
    <w:rsid w:val="6B07215A"/>
    <w:rsid w:val="6B095504"/>
    <w:rsid w:val="6B0A45BA"/>
    <w:rsid w:val="6B0DDCF8"/>
    <w:rsid w:val="6B15E547"/>
    <w:rsid w:val="6B169EBB"/>
    <w:rsid w:val="6B235F76"/>
    <w:rsid w:val="6B2746DB"/>
    <w:rsid w:val="6B3D0FF2"/>
    <w:rsid w:val="6B3E57A8"/>
    <w:rsid w:val="6B42D269"/>
    <w:rsid w:val="6B42FF42"/>
    <w:rsid w:val="6B43956B"/>
    <w:rsid w:val="6B45A071"/>
    <w:rsid w:val="6B5478E2"/>
    <w:rsid w:val="6B5689FA"/>
    <w:rsid w:val="6B58D84E"/>
    <w:rsid w:val="6B59F706"/>
    <w:rsid w:val="6B5AC364"/>
    <w:rsid w:val="6B5B0BD0"/>
    <w:rsid w:val="6B6BB8E6"/>
    <w:rsid w:val="6B6C1174"/>
    <w:rsid w:val="6B702095"/>
    <w:rsid w:val="6B719E4D"/>
    <w:rsid w:val="6B781B23"/>
    <w:rsid w:val="6B81B975"/>
    <w:rsid w:val="6B8706AF"/>
    <w:rsid w:val="6B8D9AEE"/>
    <w:rsid w:val="6B8E63AF"/>
    <w:rsid w:val="6B9495AE"/>
    <w:rsid w:val="6B974B86"/>
    <w:rsid w:val="6B9CD3F2"/>
    <w:rsid w:val="6B9E2D27"/>
    <w:rsid w:val="6BACA07E"/>
    <w:rsid w:val="6BC58A06"/>
    <w:rsid w:val="6BC6C807"/>
    <w:rsid w:val="6BC8BD37"/>
    <w:rsid w:val="6BCC212D"/>
    <w:rsid w:val="6BCC3952"/>
    <w:rsid w:val="6BCCC1ED"/>
    <w:rsid w:val="6BD53B01"/>
    <w:rsid w:val="6BD5AC52"/>
    <w:rsid w:val="6BDBA40A"/>
    <w:rsid w:val="6BE66F71"/>
    <w:rsid w:val="6BE84847"/>
    <w:rsid w:val="6BF6BA85"/>
    <w:rsid w:val="6C02F27D"/>
    <w:rsid w:val="6C0880AA"/>
    <w:rsid w:val="6C0EAE99"/>
    <w:rsid w:val="6C1E9EFD"/>
    <w:rsid w:val="6C1FFAE5"/>
    <w:rsid w:val="6C263433"/>
    <w:rsid w:val="6C2F38CE"/>
    <w:rsid w:val="6C2FE04F"/>
    <w:rsid w:val="6C31E247"/>
    <w:rsid w:val="6C32B620"/>
    <w:rsid w:val="6C33D544"/>
    <w:rsid w:val="6C3D71E8"/>
    <w:rsid w:val="6C3E7CC6"/>
    <w:rsid w:val="6C499626"/>
    <w:rsid w:val="6C4D2339"/>
    <w:rsid w:val="6C50194B"/>
    <w:rsid w:val="6C51F1C7"/>
    <w:rsid w:val="6C5F0EB2"/>
    <w:rsid w:val="6C669347"/>
    <w:rsid w:val="6C6703E5"/>
    <w:rsid w:val="6C6EBAA7"/>
    <w:rsid w:val="6C72DC1C"/>
    <w:rsid w:val="6C74AB44"/>
    <w:rsid w:val="6C7E6F39"/>
    <w:rsid w:val="6C815E7B"/>
    <w:rsid w:val="6C863D46"/>
    <w:rsid w:val="6C8E873D"/>
    <w:rsid w:val="6C951DB4"/>
    <w:rsid w:val="6C95AB57"/>
    <w:rsid w:val="6C95DBF3"/>
    <w:rsid w:val="6C9B1191"/>
    <w:rsid w:val="6C9D7046"/>
    <w:rsid w:val="6CA1E191"/>
    <w:rsid w:val="6CA9494A"/>
    <w:rsid w:val="6CB15F73"/>
    <w:rsid w:val="6CB30277"/>
    <w:rsid w:val="6CB97435"/>
    <w:rsid w:val="6CBA7340"/>
    <w:rsid w:val="6CCBBC0A"/>
    <w:rsid w:val="6CCD06E0"/>
    <w:rsid w:val="6CD2D6A4"/>
    <w:rsid w:val="6CD943C6"/>
    <w:rsid w:val="6CDDD110"/>
    <w:rsid w:val="6CE6A163"/>
    <w:rsid w:val="6CEF6761"/>
    <w:rsid w:val="6CF7701D"/>
    <w:rsid w:val="6CF85775"/>
    <w:rsid w:val="6CFB0E7B"/>
    <w:rsid w:val="6CFB4B69"/>
    <w:rsid w:val="6CFC50E1"/>
    <w:rsid w:val="6D05312D"/>
    <w:rsid w:val="6D05384C"/>
    <w:rsid w:val="6D207597"/>
    <w:rsid w:val="6D22F777"/>
    <w:rsid w:val="6D27A90F"/>
    <w:rsid w:val="6D32C53A"/>
    <w:rsid w:val="6D34A4E6"/>
    <w:rsid w:val="6D3BB57E"/>
    <w:rsid w:val="6D471497"/>
    <w:rsid w:val="6D54F818"/>
    <w:rsid w:val="6D5D6A5C"/>
    <w:rsid w:val="6D62CD3B"/>
    <w:rsid w:val="6D722247"/>
    <w:rsid w:val="6D74372E"/>
    <w:rsid w:val="6D7F6C23"/>
    <w:rsid w:val="6D7F932E"/>
    <w:rsid w:val="6D8813E2"/>
    <w:rsid w:val="6D8A2B15"/>
    <w:rsid w:val="6D8AE328"/>
    <w:rsid w:val="6D9A54A6"/>
    <w:rsid w:val="6D9C8E50"/>
    <w:rsid w:val="6DA1637D"/>
    <w:rsid w:val="6DADA669"/>
    <w:rsid w:val="6DB15C36"/>
    <w:rsid w:val="6DBBCB46"/>
    <w:rsid w:val="6DC3F968"/>
    <w:rsid w:val="6DC5076B"/>
    <w:rsid w:val="6DC73EA3"/>
    <w:rsid w:val="6DD7063A"/>
    <w:rsid w:val="6DD7577A"/>
    <w:rsid w:val="6DE353F0"/>
    <w:rsid w:val="6DEE3D08"/>
    <w:rsid w:val="6DF42613"/>
    <w:rsid w:val="6DF8DC93"/>
    <w:rsid w:val="6E018FB1"/>
    <w:rsid w:val="6E065609"/>
    <w:rsid w:val="6E12DC12"/>
    <w:rsid w:val="6E13EA1C"/>
    <w:rsid w:val="6E1E86C8"/>
    <w:rsid w:val="6E25C5C9"/>
    <w:rsid w:val="6E27F9BF"/>
    <w:rsid w:val="6E2E6D41"/>
    <w:rsid w:val="6E3177F3"/>
    <w:rsid w:val="6E3EC21C"/>
    <w:rsid w:val="6E3FD70C"/>
    <w:rsid w:val="6E448C33"/>
    <w:rsid w:val="6E494F3E"/>
    <w:rsid w:val="6E4BC2D7"/>
    <w:rsid w:val="6E54BB7E"/>
    <w:rsid w:val="6E59749D"/>
    <w:rsid w:val="6E6E1EA3"/>
    <w:rsid w:val="6E76A558"/>
    <w:rsid w:val="6E79A171"/>
    <w:rsid w:val="6E7A06FA"/>
    <w:rsid w:val="6E7EC808"/>
    <w:rsid w:val="6E7EFE03"/>
    <w:rsid w:val="6E827610"/>
    <w:rsid w:val="6E937C28"/>
    <w:rsid w:val="6E9A6B79"/>
    <w:rsid w:val="6EA27C16"/>
    <w:rsid w:val="6EB3A893"/>
    <w:rsid w:val="6ECC15B6"/>
    <w:rsid w:val="6ED1BFEA"/>
    <w:rsid w:val="6ED3686F"/>
    <w:rsid w:val="6ED8D0B8"/>
    <w:rsid w:val="6EE338DA"/>
    <w:rsid w:val="6EE5B65E"/>
    <w:rsid w:val="6EEF2D43"/>
    <w:rsid w:val="6EF3FD3F"/>
    <w:rsid w:val="6EFA2B49"/>
    <w:rsid w:val="6F005DF9"/>
    <w:rsid w:val="6F097C16"/>
    <w:rsid w:val="6F0A215E"/>
    <w:rsid w:val="6F0A6CE4"/>
    <w:rsid w:val="6F111EDB"/>
    <w:rsid w:val="6F16470B"/>
    <w:rsid w:val="6F1B6F94"/>
    <w:rsid w:val="6F1E9D9B"/>
    <w:rsid w:val="6F2062C2"/>
    <w:rsid w:val="6F241B05"/>
    <w:rsid w:val="6F2B0A07"/>
    <w:rsid w:val="6F330B5B"/>
    <w:rsid w:val="6F34CD17"/>
    <w:rsid w:val="6F3916C3"/>
    <w:rsid w:val="6F45511F"/>
    <w:rsid w:val="6F490EFC"/>
    <w:rsid w:val="6F510F83"/>
    <w:rsid w:val="6F53AD2A"/>
    <w:rsid w:val="6F53E92A"/>
    <w:rsid w:val="6F55D6FB"/>
    <w:rsid w:val="6F579BA7"/>
    <w:rsid w:val="6F63BFE3"/>
    <w:rsid w:val="6F68C253"/>
    <w:rsid w:val="6F69D0A7"/>
    <w:rsid w:val="6F77DEB7"/>
    <w:rsid w:val="6F789628"/>
    <w:rsid w:val="6F7D043D"/>
    <w:rsid w:val="6F84349B"/>
    <w:rsid w:val="6F890742"/>
    <w:rsid w:val="6F8A8BAF"/>
    <w:rsid w:val="6F946B91"/>
    <w:rsid w:val="6F977529"/>
    <w:rsid w:val="6F9E6FEA"/>
    <w:rsid w:val="6F9EABB7"/>
    <w:rsid w:val="6FA0A9AE"/>
    <w:rsid w:val="6FA44198"/>
    <w:rsid w:val="6FA63FA5"/>
    <w:rsid w:val="6FB129C2"/>
    <w:rsid w:val="6FB4ED9C"/>
    <w:rsid w:val="6FBB6DE9"/>
    <w:rsid w:val="6FBFE554"/>
    <w:rsid w:val="6FC093DC"/>
    <w:rsid w:val="6FC5670F"/>
    <w:rsid w:val="6FD21BB4"/>
    <w:rsid w:val="6FD42727"/>
    <w:rsid w:val="6FD72F51"/>
    <w:rsid w:val="6FE0AF92"/>
    <w:rsid w:val="6FEB5CF0"/>
    <w:rsid w:val="6FEC9D60"/>
    <w:rsid w:val="6FF0AD35"/>
    <w:rsid w:val="6FF6D099"/>
    <w:rsid w:val="6FF78B75"/>
    <w:rsid w:val="6FFAFA8E"/>
    <w:rsid w:val="7009A00F"/>
    <w:rsid w:val="700A0DED"/>
    <w:rsid w:val="700A7766"/>
    <w:rsid w:val="700B3D79"/>
    <w:rsid w:val="701E1135"/>
    <w:rsid w:val="70345F85"/>
    <w:rsid w:val="70350FF9"/>
    <w:rsid w:val="7037EEDD"/>
    <w:rsid w:val="7039FFB8"/>
    <w:rsid w:val="703A7E16"/>
    <w:rsid w:val="704B0D5C"/>
    <w:rsid w:val="705040D8"/>
    <w:rsid w:val="70552F19"/>
    <w:rsid w:val="70588FCF"/>
    <w:rsid w:val="705A0B8B"/>
    <w:rsid w:val="7061BEA8"/>
    <w:rsid w:val="706C1DCB"/>
    <w:rsid w:val="706D904B"/>
    <w:rsid w:val="7075041C"/>
    <w:rsid w:val="707AFC43"/>
    <w:rsid w:val="707D2D99"/>
    <w:rsid w:val="707D77A9"/>
    <w:rsid w:val="707F1EE0"/>
    <w:rsid w:val="70802339"/>
    <w:rsid w:val="7080FB41"/>
    <w:rsid w:val="70834A6A"/>
    <w:rsid w:val="70835842"/>
    <w:rsid w:val="7084221B"/>
    <w:rsid w:val="70844F07"/>
    <w:rsid w:val="708F9E12"/>
    <w:rsid w:val="7097323B"/>
    <w:rsid w:val="709A3B6F"/>
    <w:rsid w:val="709E5B84"/>
    <w:rsid w:val="709F6C32"/>
    <w:rsid w:val="709FD552"/>
    <w:rsid w:val="70A091BC"/>
    <w:rsid w:val="70A56D7C"/>
    <w:rsid w:val="70A70C31"/>
    <w:rsid w:val="70AF4A91"/>
    <w:rsid w:val="70B337B8"/>
    <w:rsid w:val="70B45F8F"/>
    <w:rsid w:val="70B6AC9F"/>
    <w:rsid w:val="70B7143E"/>
    <w:rsid w:val="70BA1EC6"/>
    <w:rsid w:val="70BD1543"/>
    <w:rsid w:val="70BF92B6"/>
    <w:rsid w:val="70C24C9B"/>
    <w:rsid w:val="70C97071"/>
    <w:rsid w:val="70CD2388"/>
    <w:rsid w:val="70CE92D9"/>
    <w:rsid w:val="70D04AF8"/>
    <w:rsid w:val="70D91B4D"/>
    <w:rsid w:val="70D9D963"/>
    <w:rsid w:val="70E73E06"/>
    <w:rsid w:val="70F3E139"/>
    <w:rsid w:val="70F6F9DC"/>
    <w:rsid w:val="70FF4F94"/>
    <w:rsid w:val="7101ACC8"/>
    <w:rsid w:val="7101CC55"/>
    <w:rsid w:val="7111A361"/>
    <w:rsid w:val="71152AF7"/>
    <w:rsid w:val="7116D3FE"/>
    <w:rsid w:val="7124D190"/>
    <w:rsid w:val="71320072"/>
    <w:rsid w:val="7138BF6C"/>
    <w:rsid w:val="71395168"/>
    <w:rsid w:val="713F2DA8"/>
    <w:rsid w:val="7141E195"/>
    <w:rsid w:val="71467224"/>
    <w:rsid w:val="71493246"/>
    <w:rsid w:val="714E6904"/>
    <w:rsid w:val="714EAD70"/>
    <w:rsid w:val="715387AC"/>
    <w:rsid w:val="715C8CE1"/>
    <w:rsid w:val="71602D88"/>
    <w:rsid w:val="7162ADD2"/>
    <w:rsid w:val="7162B375"/>
    <w:rsid w:val="71693DBF"/>
    <w:rsid w:val="7169DE30"/>
    <w:rsid w:val="716BFE6E"/>
    <w:rsid w:val="716FF87B"/>
    <w:rsid w:val="717A01E6"/>
    <w:rsid w:val="717A3F54"/>
    <w:rsid w:val="717DA96C"/>
    <w:rsid w:val="71852210"/>
    <w:rsid w:val="71883496"/>
    <w:rsid w:val="7190FE42"/>
    <w:rsid w:val="719F1C26"/>
    <w:rsid w:val="71BC0CF2"/>
    <w:rsid w:val="71C37AEB"/>
    <w:rsid w:val="71C3E1C0"/>
    <w:rsid w:val="71C4D331"/>
    <w:rsid w:val="71C79A74"/>
    <w:rsid w:val="71CAAC89"/>
    <w:rsid w:val="71CC8F0B"/>
    <w:rsid w:val="71CFDD34"/>
    <w:rsid w:val="71D4334E"/>
    <w:rsid w:val="71D4352A"/>
    <w:rsid w:val="71E5E9E5"/>
    <w:rsid w:val="71E89B10"/>
    <w:rsid w:val="71FFC2FF"/>
    <w:rsid w:val="72054799"/>
    <w:rsid w:val="720A4875"/>
    <w:rsid w:val="720B4CC0"/>
    <w:rsid w:val="72140DB4"/>
    <w:rsid w:val="72201E1D"/>
    <w:rsid w:val="7220659B"/>
    <w:rsid w:val="72257467"/>
    <w:rsid w:val="7229401C"/>
    <w:rsid w:val="722B6E73"/>
    <w:rsid w:val="722D4A08"/>
    <w:rsid w:val="723167F0"/>
    <w:rsid w:val="7234CF3F"/>
    <w:rsid w:val="723FFD70"/>
    <w:rsid w:val="72423A6E"/>
    <w:rsid w:val="7242C36F"/>
    <w:rsid w:val="7242F495"/>
    <w:rsid w:val="724839AA"/>
    <w:rsid w:val="72495D63"/>
    <w:rsid w:val="725642BB"/>
    <w:rsid w:val="725DBF64"/>
    <w:rsid w:val="7269C68E"/>
    <w:rsid w:val="7272E674"/>
    <w:rsid w:val="72750353"/>
    <w:rsid w:val="72760BCA"/>
    <w:rsid w:val="72773A28"/>
    <w:rsid w:val="727FEA45"/>
    <w:rsid w:val="72819000"/>
    <w:rsid w:val="7282CD87"/>
    <w:rsid w:val="729A6BA8"/>
    <w:rsid w:val="729D7C42"/>
    <w:rsid w:val="729EE579"/>
    <w:rsid w:val="72A836A9"/>
    <w:rsid w:val="72A93BF8"/>
    <w:rsid w:val="72B95BA0"/>
    <w:rsid w:val="72C368AE"/>
    <w:rsid w:val="72CAFA1A"/>
    <w:rsid w:val="72CBB278"/>
    <w:rsid w:val="72CBE9EA"/>
    <w:rsid w:val="72D0703D"/>
    <w:rsid w:val="72DFBF96"/>
    <w:rsid w:val="72E13249"/>
    <w:rsid w:val="72EC5638"/>
    <w:rsid w:val="72EE08A1"/>
    <w:rsid w:val="72EF675C"/>
    <w:rsid w:val="72F71B15"/>
    <w:rsid w:val="72F7D59C"/>
    <w:rsid w:val="72FCEC09"/>
    <w:rsid w:val="73020107"/>
    <w:rsid w:val="7306A9B3"/>
    <w:rsid w:val="7315192A"/>
    <w:rsid w:val="7318EEDD"/>
    <w:rsid w:val="7319BA5A"/>
    <w:rsid w:val="731D7900"/>
    <w:rsid w:val="731DF49B"/>
    <w:rsid w:val="731F0D1D"/>
    <w:rsid w:val="731FD56B"/>
    <w:rsid w:val="7320F72C"/>
    <w:rsid w:val="7321E7F7"/>
    <w:rsid w:val="732CBA04"/>
    <w:rsid w:val="733482E0"/>
    <w:rsid w:val="733A2AD4"/>
    <w:rsid w:val="733AEC87"/>
    <w:rsid w:val="733E54A4"/>
    <w:rsid w:val="7350EB87"/>
    <w:rsid w:val="73542BA9"/>
    <w:rsid w:val="73647AD3"/>
    <w:rsid w:val="7366B1A1"/>
    <w:rsid w:val="736B5A8A"/>
    <w:rsid w:val="73700E9C"/>
    <w:rsid w:val="73701A87"/>
    <w:rsid w:val="7377A0FD"/>
    <w:rsid w:val="738489F7"/>
    <w:rsid w:val="73857B3D"/>
    <w:rsid w:val="73924487"/>
    <w:rsid w:val="739964F2"/>
    <w:rsid w:val="7399AF32"/>
    <w:rsid w:val="739FF2C7"/>
    <w:rsid w:val="73A44E54"/>
    <w:rsid w:val="73A5BC42"/>
    <w:rsid w:val="73B0DF41"/>
    <w:rsid w:val="73B7D3DA"/>
    <w:rsid w:val="73B81AF0"/>
    <w:rsid w:val="73BBC2DD"/>
    <w:rsid w:val="73C20A49"/>
    <w:rsid w:val="73C4BB8A"/>
    <w:rsid w:val="73CC8F03"/>
    <w:rsid w:val="73CE17F2"/>
    <w:rsid w:val="73D68A55"/>
    <w:rsid w:val="73D9E134"/>
    <w:rsid w:val="73E05CF8"/>
    <w:rsid w:val="73E0A656"/>
    <w:rsid w:val="73E7111E"/>
    <w:rsid w:val="73E833CB"/>
    <w:rsid w:val="73F4027D"/>
    <w:rsid w:val="73F44CA9"/>
    <w:rsid w:val="740EB6D1"/>
    <w:rsid w:val="741D6061"/>
    <w:rsid w:val="7426B3B8"/>
    <w:rsid w:val="74271E4D"/>
    <w:rsid w:val="74284086"/>
    <w:rsid w:val="7432A912"/>
    <w:rsid w:val="743742C0"/>
    <w:rsid w:val="743A2904"/>
    <w:rsid w:val="74436D34"/>
    <w:rsid w:val="7445CA8E"/>
    <w:rsid w:val="7454803C"/>
    <w:rsid w:val="7461841B"/>
    <w:rsid w:val="7462EC94"/>
    <w:rsid w:val="74688C46"/>
    <w:rsid w:val="74731D39"/>
    <w:rsid w:val="7474F3E8"/>
    <w:rsid w:val="747C552E"/>
    <w:rsid w:val="747FD6EB"/>
    <w:rsid w:val="74810196"/>
    <w:rsid w:val="7481AF89"/>
    <w:rsid w:val="74895F45"/>
    <w:rsid w:val="748B286E"/>
    <w:rsid w:val="748C5822"/>
    <w:rsid w:val="748EDC77"/>
    <w:rsid w:val="748F68FB"/>
    <w:rsid w:val="74973B43"/>
    <w:rsid w:val="74AE03A0"/>
    <w:rsid w:val="74AFBE89"/>
    <w:rsid w:val="74BDB7DA"/>
    <w:rsid w:val="74C2FC83"/>
    <w:rsid w:val="74DAEACD"/>
    <w:rsid w:val="74E449F1"/>
    <w:rsid w:val="74E84463"/>
    <w:rsid w:val="74E96D34"/>
    <w:rsid w:val="74EBE058"/>
    <w:rsid w:val="74F07833"/>
    <w:rsid w:val="74F8A3E1"/>
    <w:rsid w:val="74F8C4C0"/>
    <w:rsid w:val="74FCF052"/>
    <w:rsid w:val="75028202"/>
    <w:rsid w:val="7505D405"/>
    <w:rsid w:val="750C35BE"/>
    <w:rsid w:val="7512C0BA"/>
    <w:rsid w:val="751681F2"/>
    <w:rsid w:val="751BE9A0"/>
    <w:rsid w:val="7521681B"/>
    <w:rsid w:val="753667B6"/>
    <w:rsid w:val="75400584"/>
    <w:rsid w:val="7541016E"/>
    <w:rsid w:val="754EB4E9"/>
    <w:rsid w:val="756590CC"/>
    <w:rsid w:val="7569F356"/>
    <w:rsid w:val="757421AB"/>
    <w:rsid w:val="7575174A"/>
    <w:rsid w:val="75788559"/>
    <w:rsid w:val="7579AE68"/>
    <w:rsid w:val="757CCBC7"/>
    <w:rsid w:val="757E2EAD"/>
    <w:rsid w:val="75989146"/>
    <w:rsid w:val="75A0989A"/>
    <w:rsid w:val="75AC4911"/>
    <w:rsid w:val="75AD22EF"/>
    <w:rsid w:val="75B72891"/>
    <w:rsid w:val="75B87EBF"/>
    <w:rsid w:val="75B9EAC4"/>
    <w:rsid w:val="75C0DBBF"/>
    <w:rsid w:val="75D35BB9"/>
    <w:rsid w:val="75D79492"/>
    <w:rsid w:val="75E1BFFE"/>
    <w:rsid w:val="75E39A50"/>
    <w:rsid w:val="75E5E11D"/>
    <w:rsid w:val="75E6E0A2"/>
    <w:rsid w:val="75EA8ADD"/>
    <w:rsid w:val="75F596A2"/>
    <w:rsid w:val="75F865F2"/>
    <w:rsid w:val="76061A37"/>
    <w:rsid w:val="76098049"/>
    <w:rsid w:val="760C6B33"/>
    <w:rsid w:val="7621CC4F"/>
    <w:rsid w:val="76279895"/>
    <w:rsid w:val="762D1F8C"/>
    <w:rsid w:val="762E742D"/>
    <w:rsid w:val="76332E4E"/>
    <w:rsid w:val="763D0C09"/>
    <w:rsid w:val="764E5165"/>
    <w:rsid w:val="76526C61"/>
    <w:rsid w:val="7654A9C7"/>
    <w:rsid w:val="7659CFB7"/>
    <w:rsid w:val="765C8500"/>
    <w:rsid w:val="76630D46"/>
    <w:rsid w:val="7671CB96"/>
    <w:rsid w:val="7673C975"/>
    <w:rsid w:val="76745F98"/>
    <w:rsid w:val="76748B86"/>
    <w:rsid w:val="7684B356"/>
    <w:rsid w:val="768E0804"/>
    <w:rsid w:val="7694579E"/>
    <w:rsid w:val="7698A8A7"/>
    <w:rsid w:val="769A1317"/>
    <w:rsid w:val="76A5C031"/>
    <w:rsid w:val="76AA8246"/>
    <w:rsid w:val="76AF99BB"/>
    <w:rsid w:val="76B8A3B9"/>
    <w:rsid w:val="76BB552A"/>
    <w:rsid w:val="76BD1BFF"/>
    <w:rsid w:val="76C83DA5"/>
    <w:rsid w:val="76CB628B"/>
    <w:rsid w:val="76EB2E29"/>
    <w:rsid w:val="76ED3337"/>
    <w:rsid w:val="76F047B9"/>
    <w:rsid w:val="76F62353"/>
    <w:rsid w:val="76F642DD"/>
    <w:rsid w:val="76F69393"/>
    <w:rsid w:val="76FD6DFD"/>
    <w:rsid w:val="7705F825"/>
    <w:rsid w:val="77069253"/>
    <w:rsid w:val="7709BDB9"/>
    <w:rsid w:val="770E94D4"/>
    <w:rsid w:val="770FF20C"/>
    <w:rsid w:val="7714AF00"/>
    <w:rsid w:val="7714C45F"/>
    <w:rsid w:val="77151F69"/>
    <w:rsid w:val="771978FA"/>
    <w:rsid w:val="77215CCB"/>
    <w:rsid w:val="772F5B91"/>
    <w:rsid w:val="7733622F"/>
    <w:rsid w:val="773B52C9"/>
    <w:rsid w:val="77452187"/>
    <w:rsid w:val="774665DA"/>
    <w:rsid w:val="774E4D57"/>
    <w:rsid w:val="77559A51"/>
    <w:rsid w:val="775E956E"/>
    <w:rsid w:val="77646062"/>
    <w:rsid w:val="7768E6DA"/>
    <w:rsid w:val="776F1E73"/>
    <w:rsid w:val="777D6B50"/>
    <w:rsid w:val="7786322B"/>
    <w:rsid w:val="77935D55"/>
    <w:rsid w:val="77941927"/>
    <w:rsid w:val="7797CC3A"/>
    <w:rsid w:val="77A0C143"/>
    <w:rsid w:val="77A9F12A"/>
    <w:rsid w:val="77B3F094"/>
    <w:rsid w:val="77B6AA42"/>
    <w:rsid w:val="77BB9FBE"/>
    <w:rsid w:val="77C3F8E4"/>
    <w:rsid w:val="77C488BC"/>
    <w:rsid w:val="77C9C676"/>
    <w:rsid w:val="77D31ECD"/>
    <w:rsid w:val="77D3454C"/>
    <w:rsid w:val="77D7224E"/>
    <w:rsid w:val="77D90093"/>
    <w:rsid w:val="77EA2648"/>
    <w:rsid w:val="78066E4C"/>
    <w:rsid w:val="780A33B0"/>
    <w:rsid w:val="780BB09B"/>
    <w:rsid w:val="7816BA4B"/>
    <w:rsid w:val="7818318A"/>
    <w:rsid w:val="781D7271"/>
    <w:rsid w:val="78237490"/>
    <w:rsid w:val="7829D865"/>
    <w:rsid w:val="782CD263"/>
    <w:rsid w:val="78328121"/>
    <w:rsid w:val="78337682"/>
    <w:rsid w:val="78347908"/>
    <w:rsid w:val="78366194"/>
    <w:rsid w:val="783C265E"/>
    <w:rsid w:val="7844FA72"/>
    <w:rsid w:val="784C8826"/>
    <w:rsid w:val="785AFB20"/>
    <w:rsid w:val="785CE196"/>
    <w:rsid w:val="785E47B6"/>
    <w:rsid w:val="7863CF70"/>
    <w:rsid w:val="786589B7"/>
    <w:rsid w:val="7866694F"/>
    <w:rsid w:val="78688B90"/>
    <w:rsid w:val="786F2CD0"/>
    <w:rsid w:val="78710868"/>
    <w:rsid w:val="7878B3C9"/>
    <w:rsid w:val="787B0794"/>
    <w:rsid w:val="787D5053"/>
    <w:rsid w:val="787F6716"/>
    <w:rsid w:val="788A4BE8"/>
    <w:rsid w:val="78929A10"/>
    <w:rsid w:val="789D9960"/>
    <w:rsid w:val="78A14E09"/>
    <w:rsid w:val="78A53041"/>
    <w:rsid w:val="78A8B176"/>
    <w:rsid w:val="78AD4468"/>
    <w:rsid w:val="78B4EE46"/>
    <w:rsid w:val="78BCB2E0"/>
    <w:rsid w:val="78C03EF8"/>
    <w:rsid w:val="78C0599F"/>
    <w:rsid w:val="78C96A7F"/>
    <w:rsid w:val="78CC518D"/>
    <w:rsid w:val="78D7C5C4"/>
    <w:rsid w:val="78D7CEE3"/>
    <w:rsid w:val="78D8CA81"/>
    <w:rsid w:val="78ED3568"/>
    <w:rsid w:val="78EE014B"/>
    <w:rsid w:val="78F146BD"/>
    <w:rsid w:val="78F710E8"/>
    <w:rsid w:val="78FA65CF"/>
    <w:rsid w:val="78FADB70"/>
    <w:rsid w:val="790151ED"/>
    <w:rsid w:val="7903BAC3"/>
    <w:rsid w:val="790AFB2E"/>
    <w:rsid w:val="790F0513"/>
    <w:rsid w:val="79112A3A"/>
    <w:rsid w:val="7913020D"/>
    <w:rsid w:val="791AC55F"/>
    <w:rsid w:val="7929C535"/>
    <w:rsid w:val="792E5B60"/>
    <w:rsid w:val="7936DD1B"/>
    <w:rsid w:val="7941C1AF"/>
    <w:rsid w:val="79457134"/>
    <w:rsid w:val="79549F05"/>
    <w:rsid w:val="7957DFF5"/>
    <w:rsid w:val="795D83B6"/>
    <w:rsid w:val="795DA2AF"/>
    <w:rsid w:val="7961B766"/>
    <w:rsid w:val="796ECD7E"/>
    <w:rsid w:val="79771053"/>
    <w:rsid w:val="797ECD66"/>
    <w:rsid w:val="7981B30E"/>
    <w:rsid w:val="7984802D"/>
    <w:rsid w:val="7990F0A8"/>
    <w:rsid w:val="7993BBA8"/>
    <w:rsid w:val="79990008"/>
    <w:rsid w:val="799C2A3C"/>
    <w:rsid w:val="799CB0C2"/>
    <w:rsid w:val="799FF81A"/>
    <w:rsid w:val="79A51CE7"/>
    <w:rsid w:val="79A7E94A"/>
    <w:rsid w:val="79B4E7E7"/>
    <w:rsid w:val="79B5BB5D"/>
    <w:rsid w:val="79B8110E"/>
    <w:rsid w:val="79C8408C"/>
    <w:rsid w:val="79CF9FF9"/>
    <w:rsid w:val="79D17B00"/>
    <w:rsid w:val="79D858A5"/>
    <w:rsid w:val="79DA9739"/>
    <w:rsid w:val="79E74A7D"/>
    <w:rsid w:val="79E7B033"/>
    <w:rsid w:val="79E7C574"/>
    <w:rsid w:val="79EAFEB2"/>
    <w:rsid w:val="79EFC40D"/>
    <w:rsid w:val="79F27BD0"/>
    <w:rsid w:val="79F8C52C"/>
    <w:rsid w:val="79FE2BB7"/>
    <w:rsid w:val="7A046969"/>
    <w:rsid w:val="7A094495"/>
    <w:rsid w:val="7A0F1B58"/>
    <w:rsid w:val="7A18504C"/>
    <w:rsid w:val="7A1BE662"/>
    <w:rsid w:val="7A251F1D"/>
    <w:rsid w:val="7A25A2C8"/>
    <w:rsid w:val="7A29BF57"/>
    <w:rsid w:val="7A3F848E"/>
    <w:rsid w:val="7A4E22ED"/>
    <w:rsid w:val="7A4E7CBA"/>
    <w:rsid w:val="7A5BD72F"/>
    <w:rsid w:val="7A6EF9BE"/>
    <w:rsid w:val="7A71AB9E"/>
    <w:rsid w:val="7A799834"/>
    <w:rsid w:val="7A8D5BE7"/>
    <w:rsid w:val="7A8D5DCC"/>
    <w:rsid w:val="7A97981B"/>
    <w:rsid w:val="7A99E794"/>
    <w:rsid w:val="7AA59AF4"/>
    <w:rsid w:val="7AB4DF10"/>
    <w:rsid w:val="7ACBB0B4"/>
    <w:rsid w:val="7AD52DEC"/>
    <w:rsid w:val="7AD75A82"/>
    <w:rsid w:val="7ADA4549"/>
    <w:rsid w:val="7ADB94F4"/>
    <w:rsid w:val="7ADD76D6"/>
    <w:rsid w:val="7ADDB979"/>
    <w:rsid w:val="7AE36CA4"/>
    <w:rsid w:val="7AE4C10E"/>
    <w:rsid w:val="7AE50B6D"/>
    <w:rsid w:val="7AF21644"/>
    <w:rsid w:val="7AF5FE3A"/>
    <w:rsid w:val="7AFA98D8"/>
    <w:rsid w:val="7AFC297E"/>
    <w:rsid w:val="7AFCF9A8"/>
    <w:rsid w:val="7AFE30E6"/>
    <w:rsid w:val="7B03BC99"/>
    <w:rsid w:val="7B18ABC7"/>
    <w:rsid w:val="7B19E274"/>
    <w:rsid w:val="7B1D4524"/>
    <w:rsid w:val="7B1DD327"/>
    <w:rsid w:val="7B22E0FB"/>
    <w:rsid w:val="7B244E3E"/>
    <w:rsid w:val="7B299A24"/>
    <w:rsid w:val="7B2E6911"/>
    <w:rsid w:val="7B3A0AC0"/>
    <w:rsid w:val="7B3D4FB8"/>
    <w:rsid w:val="7B3F21B4"/>
    <w:rsid w:val="7B4D4642"/>
    <w:rsid w:val="7B5005DB"/>
    <w:rsid w:val="7B5166CF"/>
    <w:rsid w:val="7B5D002D"/>
    <w:rsid w:val="7B6EF98E"/>
    <w:rsid w:val="7B7B66F4"/>
    <w:rsid w:val="7B832F01"/>
    <w:rsid w:val="7B83A730"/>
    <w:rsid w:val="7B950661"/>
    <w:rsid w:val="7B9F9988"/>
    <w:rsid w:val="7BA3DE03"/>
    <w:rsid w:val="7BA8449C"/>
    <w:rsid w:val="7BB1AEDA"/>
    <w:rsid w:val="7BB29619"/>
    <w:rsid w:val="7BB92977"/>
    <w:rsid w:val="7BBF2275"/>
    <w:rsid w:val="7BE2385B"/>
    <w:rsid w:val="7BE70575"/>
    <w:rsid w:val="7BE82023"/>
    <w:rsid w:val="7BEAC1C8"/>
    <w:rsid w:val="7BF81907"/>
    <w:rsid w:val="7BFC3595"/>
    <w:rsid w:val="7BFC8B97"/>
    <w:rsid w:val="7BFD8182"/>
    <w:rsid w:val="7BFF27AA"/>
    <w:rsid w:val="7C0716F2"/>
    <w:rsid w:val="7C091FE1"/>
    <w:rsid w:val="7C0AD4A2"/>
    <w:rsid w:val="7C0C6364"/>
    <w:rsid w:val="7C134F06"/>
    <w:rsid w:val="7C2B0B63"/>
    <w:rsid w:val="7C2BE351"/>
    <w:rsid w:val="7C3CE173"/>
    <w:rsid w:val="7C3F3F21"/>
    <w:rsid w:val="7C42FE64"/>
    <w:rsid w:val="7C4324A5"/>
    <w:rsid w:val="7C47B459"/>
    <w:rsid w:val="7C4B33C1"/>
    <w:rsid w:val="7C4E62B6"/>
    <w:rsid w:val="7C539124"/>
    <w:rsid w:val="7C55C93D"/>
    <w:rsid w:val="7C562DB7"/>
    <w:rsid w:val="7C5747A2"/>
    <w:rsid w:val="7C60F428"/>
    <w:rsid w:val="7C67F3A5"/>
    <w:rsid w:val="7C6D2796"/>
    <w:rsid w:val="7C7F3D05"/>
    <w:rsid w:val="7C89B25B"/>
    <w:rsid w:val="7C89D4C7"/>
    <w:rsid w:val="7C8C5CC9"/>
    <w:rsid w:val="7C8F80B7"/>
    <w:rsid w:val="7C94F331"/>
    <w:rsid w:val="7C95E3E8"/>
    <w:rsid w:val="7C97C08C"/>
    <w:rsid w:val="7C9C89FC"/>
    <w:rsid w:val="7C9D9346"/>
    <w:rsid w:val="7C9F69DE"/>
    <w:rsid w:val="7CA05945"/>
    <w:rsid w:val="7CA3A26D"/>
    <w:rsid w:val="7CA3C672"/>
    <w:rsid w:val="7CA7DAAE"/>
    <w:rsid w:val="7CAE801F"/>
    <w:rsid w:val="7CAE964C"/>
    <w:rsid w:val="7CB11C04"/>
    <w:rsid w:val="7CB7D823"/>
    <w:rsid w:val="7CCE9E5F"/>
    <w:rsid w:val="7CD0C9A5"/>
    <w:rsid w:val="7CD1B025"/>
    <w:rsid w:val="7CD5380E"/>
    <w:rsid w:val="7CD6CBE5"/>
    <w:rsid w:val="7CD7364C"/>
    <w:rsid w:val="7CE36370"/>
    <w:rsid w:val="7CE36384"/>
    <w:rsid w:val="7CEBA2AD"/>
    <w:rsid w:val="7CF50A78"/>
    <w:rsid w:val="7CF7E0FB"/>
    <w:rsid w:val="7CF97A58"/>
    <w:rsid w:val="7D050EDC"/>
    <w:rsid w:val="7D0A6606"/>
    <w:rsid w:val="7D0B8E05"/>
    <w:rsid w:val="7D0F564F"/>
    <w:rsid w:val="7D0F7DF1"/>
    <w:rsid w:val="7D16640F"/>
    <w:rsid w:val="7D1D3D83"/>
    <w:rsid w:val="7D216C20"/>
    <w:rsid w:val="7D275CBF"/>
    <w:rsid w:val="7D277FD8"/>
    <w:rsid w:val="7D289EDD"/>
    <w:rsid w:val="7D290399"/>
    <w:rsid w:val="7D3793CF"/>
    <w:rsid w:val="7D393871"/>
    <w:rsid w:val="7D4DF905"/>
    <w:rsid w:val="7D51A1C2"/>
    <w:rsid w:val="7D5D3E0A"/>
    <w:rsid w:val="7D612E5B"/>
    <w:rsid w:val="7D674F08"/>
    <w:rsid w:val="7D68B372"/>
    <w:rsid w:val="7D6B4F46"/>
    <w:rsid w:val="7D710A83"/>
    <w:rsid w:val="7D7F5966"/>
    <w:rsid w:val="7D8BCFEB"/>
    <w:rsid w:val="7D91A033"/>
    <w:rsid w:val="7D95C9D4"/>
    <w:rsid w:val="7D96B877"/>
    <w:rsid w:val="7DA17BDA"/>
    <w:rsid w:val="7DAC86D5"/>
    <w:rsid w:val="7DB174B1"/>
    <w:rsid w:val="7DB1B0D9"/>
    <w:rsid w:val="7DC772AE"/>
    <w:rsid w:val="7DC796E0"/>
    <w:rsid w:val="7DC86979"/>
    <w:rsid w:val="7DCCE096"/>
    <w:rsid w:val="7DD9D576"/>
    <w:rsid w:val="7DDA1D32"/>
    <w:rsid w:val="7DE4E6A1"/>
    <w:rsid w:val="7DEDC7CD"/>
    <w:rsid w:val="7DEE90FC"/>
    <w:rsid w:val="7DF8A8B1"/>
    <w:rsid w:val="7DFB2CC7"/>
    <w:rsid w:val="7DFC07C4"/>
    <w:rsid w:val="7E0DC1BC"/>
    <w:rsid w:val="7E106797"/>
    <w:rsid w:val="7E122609"/>
    <w:rsid w:val="7E12481C"/>
    <w:rsid w:val="7E1B0D66"/>
    <w:rsid w:val="7E20F9F4"/>
    <w:rsid w:val="7E2E8F12"/>
    <w:rsid w:val="7E37FA59"/>
    <w:rsid w:val="7E4CEC65"/>
    <w:rsid w:val="7E574168"/>
    <w:rsid w:val="7E622332"/>
    <w:rsid w:val="7E629D83"/>
    <w:rsid w:val="7E6EA0AF"/>
    <w:rsid w:val="7E7D1A25"/>
    <w:rsid w:val="7E7F33D1"/>
    <w:rsid w:val="7E7FA98E"/>
    <w:rsid w:val="7E84CF4D"/>
    <w:rsid w:val="7E8985F0"/>
    <w:rsid w:val="7E8FC108"/>
    <w:rsid w:val="7E910E88"/>
    <w:rsid w:val="7E97AB5A"/>
    <w:rsid w:val="7E9A2D42"/>
    <w:rsid w:val="7EA8A99B"/>
    <w:rsid w:val="7EADBA95"/>
    <w:rsid w:val="7EAFB7EB"/>
    <w:rsid w:val="7EB30BF0"/>
    <w:rsid w:val="7EB45489"/>
    <w:rsid w:val="7EB570B1"/>
    <w:rsid w:val="7EBE014E"/>
    <w:rsid w:val="7EBE8628"/>
    <w:rsid w:val="7EC86C3F"/>
    <w:rsid w:val="7ED5A5E8"/>
    <w:rsid w:val="7EE9F2D2"/>
    <w:rsid w:val="7EEE09BE"/>
    <w:rsid w:val="7EF85984"/>
    <w:rsid w:val="7F08721A"/>
    <w:rsid w:val="7F1269D2"/>
    <w:rsid w:val="7F1547F5"/>
    <w:rsid w:val="7F15E688"/>
    <w:rsid w:val="7F1C63E1"/>
    <w:rsid w:val="7F3A28D0"/>
    <w:rsid w:val="7F4133F9"/>
    <w:rsid w:val="7F4A2EDB"/>
    <w:rsid w:val="7F4C7974"/>
    <w:rsid w:val="7F504C3E"/>
    <w:rsid w:val="7F5B6117"/>
    <w:rsid w:val="7F629AFB"/>
    <w:rsid w:val="7F63430F"/>
    <w:rsid w:val="7F6B63E5"/>
    <w:rsid w:val="7F6E03C3"/>
    <w:rsid w:val="7F7E6B22"/>
    <w:rsid w:val="7F80FBD2"/>
    <w:rsid w:val="7F83E641"/>
    <w:rsid w:val="7F85A509"/>
    <w:rsid w:val="7F9F4838"/>
    <w:rsid w:val="7FA36CD8"/>
    <w:rsid w:val="7FB1D789"/>
    <w:rsid w:val="7FB83231"/>
    <w:rsid w:val="7FBA094F"/>
    <w:rsid w:val="7FBDA72A"/>
    <w:rsid w:val="7FD88F16"/>
    <w:rsid w:val="7FE42EF1"/>
    <w:rsid w:val="7FE90581"/>
    <w:rsid w:val="7FE9F7E2"/>
    <w:rsid w:val="7FF311C9"/>
    <w:rsid w:val="7FF39E90"/>
    <w:rsid w:val="7FF59E87"/>
    <w:rsid w:val="7FF7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96A2"/>
  <w15:chartTrackingRefBased/>
  <w15:docId w15:val="{99D79A96-E79F-4716-BB6E-2ED1D58B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1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1F11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381F11"/>
  </w:style>
  <w:style w:type="character" w:customStyle="1" w:styleId="spellingerror">
    <w:name w:val="spellingerror"/>
    <w:basedOn w:val="Absatz-Standardschriftart"/>
    <w:rsid w:val="00381F11"/>
  </w:style>
  <w:style w:type="character" w:customStyle="1" w:styleId="eop">
    <w:name w:val="eop"/>
    <w:basedOn w:val="Absatz-Standardschriftart"/>
    <w:rsid w:val="00381F1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69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69AC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863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ACEEEACCE48D47AB2BCDCAA1ACC455" ma:contentTypeVersion="8" ma:contentTypeDescription="Vytvoří nový dokument" ma:contentTypeScope="" ma:versionID="0dc3f84ef5737ed9a68da8076ec77916">
  <xsd:schema xmlns:xsd="http://www.w3.org/2001/XMLSchema" xmlns:xs="http://www.w3.org/2001/XMLSchema" xmlns:p="http://schemas.microsoft.com/office/2006/metadata/properties" xmlns:ns2="f256a7e2-1d05-4c46-bf9e-338e7289a33a" targetNamespace="http://schemas.microsoft.com/office/2006/metadata/properties" ma:root="true" ma:fieldsID="d17c846a03b71807923164cc7a4a57f3" ns2:_="">
    <xsd:import namespace="f256a7e2-1d05-4c46-bf9e-338e7289a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6a7e2-1d05-4c46-bf9e-338e7289a3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5D143-7A1F-487F-81D1-F236DADBC0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2392E6-FA4B-4060-8F41-0B766F778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6a7e2-1d05-4c46-bf9e-338e7289a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E7CF24-1DA5-4D31-B81E-6EDD975227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063A91-F81A-4DDD-B2DB-5C836557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5263</Words>
  <Characters>33164</Characters>
  <Application>Microsoft Office Word</Application>
  <DocSecurity>0</DocSecurity>
  <Lines>276</Lines>
  <Paragraphs>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Martinčeková</dc:creator>
  <cp:keywords/>
  <dc:description/>
  <cp:lastModifiedBy>Microsoft Office-Benutzer</cp:lastModifiedBy>
  <cp:revision>3</cp:revision>
  <dcterms:created xsi:type="dcterms:W3CDTF">2020-11-08T16:40:00Z</dcterms:created>
  <dcterms:modified xsi:type="dcterms:W3CDTF">2021-01-06T12:04:00Z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0x010100F1ACEEEACCE48D47AB2BCDCAA1ACC455</vt:lpwstr>
  </property>
</Properties>
</file>