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410861" w14:textId="77777777" w:rsidR="00577620" w:rsidRDefault="00577620" w:rsidP="00577620">
      <w:r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158E6117" wp14:editId="6BE8D710">
            <wp:simplePos x="0" y="0"/>
            <wp:positionH relativeFrom="column">
              <wp:posOffset>10795</wp:posOffset>
            </wp:positionH>
            <wp:positionV relativeFrom="paragraph">
              <wp:posOffset>-332740</wp:posOffset>
            </wp:positionV>
            <wp:extent cx="2880360" cy="1151890"/>
            <wp:effectExtent l="0" t="0" r="0" b="0"/>
            <wp:wrapSquare wrapText="bothSides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on_stitek-uni_outline_cz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EB68D3" w14:textId="77777777" w:rsidR="00577620" w:rsidRDefault="00577620" w:rsidP="00577620"/>
    <w:p w14:paraId="14213C99" w14:textId="77777777" w:rsidR="00577620" w:rsidRPr="00577620" w:rsidRDefault="00577620" w:rsidP="00577620"/>
    <w:p w14:paraId="5A1E7A2B" w14:textId="77777777" w:rsidR="005A71FC" w:rsidRPr="00577620" w:rsidRDefault="00107E31" w:rsidP="00577620">
      <w:pPr>
        <w:pStyle w:val="berschrift1"/>
        <w:jc w:val="both"/>
      </w:pPr>
      <w:r>
        <w:t>Outdoor Training a jeho vliv na rozvoj vedoucích pracovníků</w:t>
      </w:r>
    </w:p>
    <w:p w14:paraId="5E41B37D" w14:textId="77777777" w:rsidR="00066C99" w:rsidRPr="006A7EAA" w:rsidRDefault="002E6CC4" w:rsidP="006A7EAA">
      <w:pPr>
        <w:pStyle w:val="berschrift2"/>
      </w:pPr>
      <w:bookmarkStart w:id="0" w:name="_Ref476046181"/>
      <w:r>
        <w:t>Jakubcová</w:t>
      </w:r>
      <w:r w:rsidR="00577620" w:rsidRPr="006A7EAA">
        <w:t xml:space="preserve">, </w:t>
      </w:r>
      <w:r>
        <w:t>Štěpánka</w:t>
      </w:r>
      <w:r w:rsidR="00577620" w:rsidRPr="006A7EAA">
        <w:t xml:space="preserve">; </w:t>
      </w:r>
      <w:proofErr w:type="spellStart"/>
      <w:r>
        <w:t>Gloss</w:t>
      </w:r>
      <w:bookmarkEnd w:id="0"/>
      <w:proofErr w:type="spellEnd"/>
      <w:r w:rsidR="00107E31">
        <w:t>, Jan</w:t>
      </w:r>
    </w:p>
    <w:p w14:paraId="0A5F9A86" w14:textId="16EAA9BC" w:rsidR="00577620" w:rsidRDefault="00E425C2" w:rsidP="00577620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10E9E9C" wp14:editId="5E8F5F98">
                <wp:simplePos x="0" y="0"/>
                <wp:positionH relativeFrom="column">
                  <wp:posOffset>14605</wp:posOffset>
                </wp:positionH>
                <wp:positionV relativeFrom="paragraph">
                  <wp:posOffset>108181</wp:posOffset>
                </wp:positionV>
                <wp:extent cx="5700156" cy="0"/>
                <wp:effectExtent l="0" t="0" r="15240" b="19050"/>
                <wp:wrapNone/>
                <wp:docPr id="11" name="Přímá spojnic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015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line w14:anchorId="2AC0C105" id="Přímá spojnice 11" o:spid="_x0000_s1026" style="position:absolute;z-index:25165721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5pt,8.5pt" to="450pt,8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" strokecolor="black [3200]" strokeweight=".5pt">
                <v:stroke joinstyle="miter"/>
              </v:line>
            </w:pict>
          </mc:Fallback>
        </mc:AlternateContent>
      </w:r>
    </w:p>
    <w:p w14:paraId="10B7AC86" w14:textId="08836E1D" w:rsidR="00577620" w:rsidRDefault="00DA5997" w:rsidP="00577620">
      <w:pPr>
        <w:pStyle w:val="berschrift3"/>
        <w:numPr>
          <w:ilvl w:val="0"/>
          <w:numId w:val="0"/>
        </w:numPr>
        <w:ind w:left="360" w:hanging="360"/>
      </w:pPr>
      <w:r>
        <w:t>Abstrakt</w:t>
      </w:r>
    </w:p>
    <w:p w14:paraId="2FC984E9" w14:textId="7D9720D4" w:rsidR="007E435A" w:rsidDel="005A1817" w:rsidRDefault="003E1CAA" w:rsidP="3BE2A1F8">
      <w:pPr>
        <w:jc w:val="both"/>
        <w:rPr>
          <w:del w:id="1" w:author="Microsoft Office-Benutzer" w:date="2021-01-07T13:44:00Z"/>
        </w:rPr>
      </w:pPr>
      <w:del w:id="2" w:author="Microsoft Office-Benutzer" w:date="2021-01-07T13:43:00Z">
        <w:r w:rsidDel="005A1817">
          <w:delText xml:space="preserve">Tato práce je </w:delText>
        </w:r>
        <w:r w:rsidR="00362D64" w:rsidDel="005A1817">
          <w:delText>systematickou literární reše</w:delText>
        </w:r>
        <w:r w:rsidR="00F4463E" w:rsidDel="005A1817">
          <w:delText xml:space="preserve">rší </w:delText>
        </w:r>
        <w:r w:rsidR="008274BA" w:rsidDel="005A1817">
          <w:delText xml:space="preserve">zabývající se vzdělávací </w:delText>
        </w:r>
        <w:r w:rsidR="0004188F" w:rsidDel="005A1817">
          <w:delText xml:space="preserve">metodou venkovního </w:delText>
        </w:r>
        <w:r w:rsidR="001733A7" w:rsidDel="005A1817">
          <w:delText>tréninku</w:delText>
        </w:r>
        <w:r w:rsidR="0004188F" w:rsidDel="005A1817">
          <w:delText xml:space="preserve"> (outdoor training)</w:delText>
        </w:r>
        <w:r w:rsidR="001F5564" w:rsidDel="005A1817">
          <w:delText xml:space="preserve">. </w:delText>
        </w:r>
      </w:del>
      <w:r w:rsidR="1FF0A5FD">
        <w:t>Cílem této práce je</w:t>
      </w:r>
      <w:r w:rsidR="00766AB3">
        <w:t xml:space="preserve"> na základě systematické literární rešerše odpovědět </w:t>
      </w:r>
      <w:del w:id="3" w:author="Microsoft Office-Benutzer" w:date="2021-01-07T13:43:00Z">
        <w:r w:rsidR="00766AB3" w:rsidDel="005A1817">
          <w:delText xml:space="preserve">na autory stanovenou </w:delText>
        </w:r>
      </w:del>
      <w:r w:rsidR="00766AB3">
        <w:t>výzkumnou otázku</w:t>
      </w:r>
      <w:r w:rsidR="00666159">
        <w:t xml:space="preserve"> týkající se vlivu </w:t>
      </w:r>
      <w:r w:rsidR="002456DE">
        <w:t>venkovního výcviku na dovednosti účastníků</w:t>
      </w:r>
      <w:r w:rsidR="00875B8D">
        <w:t xml:space="preserve"> z oblasti </w:t>
      </w:r>
      <w:r w:rsidR="00A3593A">
        <w:t>vedoucích zaměstnanců podniku</w:t>
      </w:r>
      <w:r w:rsidR="002456DE">
        <w:t>.</w:t>
      </w:r>
      <w:r w:rsidR="006E2E83">
        <w:t xml:space="preserve"> </w:t>
      </w:r>
      <w:del w:id="4" w:author="Microsoft Office-Benutzer" w:date="2021-01-07T13:43:00Z">
        <w:r w:rsidR="006E2E83" w:rsidDel="005A1817">
          <w:delText>Tato výzkumná otázka byla stanovena</w:delText>
        </w:r>
        <w:r w:rsidR="002206A9" w:rsidDel="005A1817">
          <w:delText>,</w:delText>
        </w:r>
        <w:r w:rsidR="006E2E83" w:rsidDel="005A1817">
          <w:delText xml:space="preserve"> </w:delText>
        </w:r>
        <w:r w:rsidR="002206A9" w:rsidDel="005A1817">
          <w:delText xml:space="preserve">jelikož </w:delText>
        </w:r>
        <w:r w:rsidR="00EF697C" w:rsidDel="005A1817">
          <w:delText>jednotliv</w:delText>
        </w:r>
        <w:r w:rsidR="002D5EFB" w:rsidDel="005A1817">
          <w:delText>é</w:delText>
        </w:r>
        <w:r w:rsidR="00EF697C" w:rsidDel="005A1817">
          <w:delText xml:space="preserve"> vzdělávací aktivit</w:delText>
        </w:r>
        <w:r w:rsidR="002D5EFB" w:rsidDel="005A1817">
          <w:delText>y</w:delText>
        </w:r>
        <w:r w:rsidR="00EF697C" w:rsidDel="005A1817">
          <w:delText xml:space="preserve"> mají </w:delText>
        </w:r>
        <w:r w:rsidR="00A3593A" w:rsidDel="005A1817">
          <w:delText xml:space="preserve">odlišný vliv na </w:delText>
        </w:r>
        <w:r w:rsidR="000921CC" w:rsidDel="005A1817">
          <w:delText>dovednosti účastníků.</w:delText>
        </w:r>
      </w:del>
    </w:p>
    <w:p w14:paraId="604DF62E" w14:textId="7CA53C05" w:rsidR="00577620" w:rsidRPr="00577620" w:rsidDel="005A1817" w:rsidRDefault="00D672BC" w:rsidP="3BE2A1F8">
      <w:pPr>
        <w:jc w:val="both"/>
        <w:rPr>
          <w:del w:id="5" w:author="Microsoft Office-Benutzer" w:date="2021-01-07T13:44:00Z"/>
        </w:rPr>
      </w:pPr>
      <w:del w:id="6" w:author="Microsoft Office-Benutzer" w:date="2021-01-07T13:44:00Z">
        <w:r w:rsidDel="005A1817">
          <w:delText xml:space="preserve">Při nabývání dovedností </w:delText>
        </w:r>
        <w:r w:rsidR="000921CC" w:rsidDel="005A1817">
          <w:delText>zálež</w:delText>
        </w:r>
        <w:r w:rsidR="00623625" w:rsidDel="005A1817">
          <w:delText>í</w:delText>
        </w:r>
        <w:r w:rsidR="000921CC" w:rsidDel="005A1817">
          <w:delText xml:space="preserve"> na mnoha faktorech</w:delText>
        </w:r>
        <w:r w:rsidR="00D924AB" w:rsidDel="005A1817">
          <w:delText>, kterým</w:delText>
        </w:r>
        <w:r w:rsidR="008B2C6C" w:rsidDel="005A1817">
          <w:delText>i</w:delText>
        </w:r>
        <w:r w:rsidR="00D924AB" w:rsidDel="005A1817">
          <w:delText xml:space="preserve"> může být již zmíněná vzdělávací metoda, </w:delText>
        </w:r>
        <w:r w:rsidR="008B2C6C" w:rsidDel="005A1817">
          <w:delText>postavení účastníka</w:delText>
        </w:r>
        <w:r w:rsidR="00623625" w:rsidDel="005A1817">
          <w:delText xml:space="preserve"> </w:delText>
        </w:r>
        <w:r w:rsidR="008B2C6C" w:rsidDel="005A1817">
          <w:delText>či další faktory.</w:delText>
        </w:r>
        <w:r w:rsidR="00FF2EBE" w:rsidDel="005A1817">
          <w:delText xml:space="preserve"> Vzdělávání zaměstnanců však v podnicích probíhá dnes a denně</w:delText>
        </w:r>
        <w:r w:rsidR="00D606AD" w:rsidDel="005A1817">
          <w:delText>. Je proto potřeba znát, které</w:delText>
        </w:r>
        <w:r w:rsidR="3146ED9C" w:rsidDel="005A1817">
          <w:delText xml:space="preserve"> </w:delText>
        </w:r>
        <w:r w:rsidR="00D606AD" w:rsidDel="005A1817">
          <w:delText xml:space="preserve">z daných metod se pro </w:delText>
        </w:r>
        <w:r w:rsidR="001B2B9D" w:rsidDel="005A1817">
          <w:delText xml:space="preserve">nabytí daných dovedností hodí a která metoda tak bude pro </w:delText>
        </w:r>
        <w:r w:rsidR="00272002" w:rsidDel="005A1817">
          <w:delText>vzdělání zaměstnanců tou nejvhodnější.</w:delText>
        </w:r>
      </w:del>
    </w:p>
    <w:p w14:paraId="190905EE" w14:textId="7C7EBF7C" w:rsidR="00B561A7" w:rsidRPr="00577620" w:rsidRDefault="004C3509" w:rsidP="3BE2A1F8">
      <w:pPr>
        <w:jc w:val="both"/>
      </w:pPr>
      <w:r>
        <w:t xml:space="preserve">Provedená literární rešerše </w:t>
      </w:r>
      <w:del w:id="7" w:author="Microsoft Office-Benutzer" w:date="2021-01-07T13:44:00Z">
        <w:r w:rsidDel="005A1817">
          <w:delText>nás do</w:delText>
        </w:r>
      </w:del>
      <w:r>
        <w:t xml:space="preserve">vedla k závěru, že </w:t>
      </w:r>
      <w:ins w:id="8" w:author="Microsoft Office-Benutzer" w:date="2021-01-07T13:44:00Z">
        <w:r w:rsidR="005A1817">
          <w:t>venkovní trénink</w:t>
        </w:r>
      </w:ins>
      <w:del w:id="9" w:author="Microsoft Office-Benutzer" w:date="2021-01-07T13:44:00Z">
        <w:r w:rsidR="00E13B12" w:rsidDel="005A1817">
          <w:delText>OT</w:delText>
        </w:r>
      </w:del>
      <w:r w:rsidR="00E13B12">
        <w:t xml:space="preserve"> přináší rozvoj zejména v oblasti </w:t>
      </w:r>
      <w:proofErr w:type="spellStart"/>
      <w:r w:rsidR="00E13B12">
        <w:t>leadershipu</w:t>
      </w:r>
      <w:proofErr w:type="spellEnd"/>
      <w:r w:rsidR="00E13B12">
        <w:t>, emoční inteligence, týmové práce, komunikace, řešení neočekávaných problémů a schopnosti vypořádat se s</w:t>
      </w:r>
      <w:r w:rsidR="00EE351F">
        <w:t> </w:t>
      </w:r>
      <w:r w:rsidR="00E13B12">
        <w:t>konflikty</w:t>
      </w:r>
      <w:r w:rsidR="00EE351F">
        <w:t>.</w:t>
      </w:r>
    </w:p>
    <w:p w14:paraId="613CA401" w14:textId="609E9EFC" w:rsidR="6F11375E" w:rsidRDefault="6F11375E" w:rsidP="00E612CE">
      <w:pPr>
        <w:jc w:val="both"/>
      </w:pPr>
      <w:r w:rsidRPr="39781695">
        <w:rPr>
          <w:rFonts w:asciiTheme="majorHAnsi" w:eastAsiaTheme="majorEastAsia" w:hAnsiTheme="majorHAnsi" w:cstheme="majorBidi"/>
          <w:b/>
          <w:bCs/>
          <w:color w:val="000000" w:themeColor="text2"/>
          <w:szCs w:val="24"/>
        </w:rPr>
        <w:t xml:space="preserve">Klíčová slova: </w:t>
      </w:r>
      <w:r w:rsidR="0CC19861" w:rsidRPr="39781695">
        <w:rPr>
          <w:szCs w:val="24"/>
        </w:rPr>
        <w:t>venkovní</w:t>
      </w:r>
      <w:r w:rsidR="00D73726">
        <w:rPr>
          <w:szCs w:val="24"/>
        </w:rPr>
        <w:t xml:space="preserve"> trénink</w:t>
      </w:r>
      <w:r w:rsidR="75194E87" w:rsidRPr="39781695">
        <w:rPr>
          <w:szCs w:val="24"/>
        </w:rPr>
        <w:t xml:space="preserve">, </w:t>
      </w:r>
      <w:r w:rsidR="1CF7F451" w:rsidRPr="39781695">
        <w:rPr>
          <w:szCs w:val="24"/>
        </w:rPr>
        <w:t>vzdělávání a rozvoj vedoucích pracovníků,</w:t>
      </w:r>
      <w:r w:rsidR="75194E87" w:rsidRPr="39781695">
        <w:rPr>
          <w:szCs w:val="24"/>
        </w:rPr>
        <w:t xml:space="preserve"> </w:t>
      </w:r>
      <w:r w:rsidR="3B40F142" w:rsidRPr="39781695">
        <w:rPr>
          <w:szCs w:val="24"/>
        </w:rPr>
        <w:t>výcvikové vzdělávání vedoucích pracovníků</w:t>
      </w:r>
      <w:r w:rsidR="00635E03">
        <w:rPr>
          <w:szCs w:val="24"/>
        </w:rPr>
        <w:t>, outdoor training, outdoor management development</w:t>
      </w:r>
    </w:p>
    <w:p w14:paraId="021FCD28" w14:textId="483AE146" w:rsidR="00577620" w:rsidRDefault="00DA2135" w:rsidP="39781695">
      <w:pPr>
        <w:pStyle w:val="berschrift3"/>
        <w:numPr>
          <w:ilvl w:val="0"/>
          <w:numId w:val="0"/>
        </w:numPr>
      </w:pPr>
      <w:r w:rsidRPr="6BC46852">
        <w:rPr>
          <w:color w:val="000000" w:themeColor="text2"/>
        </w:rPr>
        <w:t>Úvod</w:t>
      </w:r>
    </w:p>
    <w:p w14:paraId="6469E132" w14:textId="45AECD49" w:rsidR="00577620" w:rsidRDefault="007C136F" w:rsidP="56F4F7E1">
      <w:pPr>
        <w:jc w:val="both"/>
      </w:pPr>
      <w:r>
        <w:t>P</w:t>
      </w:r>
      <w:r w:rsidR="003C5C58">
        <w:t xml:space="preserve">ro prohloubení znalostí a zlepšení či nabytí nových dovedností </w:t>
      </w:r>
      <w:r w:rsidR="009F2CAC">
        <w:t xml:space="preserve">zaměstnanců </w:t>
      </w:r>
      <w:r w:rsidR="0038783E">
        <w:t>vy</w:t>
      </w:r>
      <w:r w:rsidR="003C5C58">
        <w:t>užívají podniky</w:t>
      </w:r>
      <w:r w:rsidR="006D76D6">
        <w:t xml:space="preserve"> </w:t>
      </w:r>
      <w:r w:rsidR="0038783E">
        <w:t>vzdělávacích a rozvojových aktivit</w:t>
      </w:r>
      <w:r w:rsidR="00386F24">
        <w:t>.</w:t>
      </w:r>
      <w:r w:rsidR="003C5C58">
        <w:t xml:space="preserve"> </w:t>
      </w:r>
      <w:r w:rsidR="17C33760">
        <w:t xml:space="preserve">V naší práci jsme se zaměřili na jednu z rozvojových </w:t>
      </w:r>
      <w:r w:rsidR="154F58BF">
        <w:t xml:space="preserve">a vzdělávacích </w:t>
      </w:r>
      <w:r w:rsidR="17C33760">
        <w:t>aktivit</w:t>
      </w:r>
      <w:r w:rsidR="6C24368D">
        <w:t xml:space="preserve"> pro vedoucí pracovníky</w:t>
      </w:r>
      <w:r w:rsidR="17C33760">
        <w:t xml:space="preserve">, a to na </w:t>
      </w:r>
      <w:r w:rsidR="007F04C7">
        <w:t>outdoor training (OT).</w:t>
      </w:r>
      <w:r w:rsidR="6E675196">
        <w:t xml:space="preserve"> Pro užší pojetí tohoto tématu jsme si stanovili výzkumnou otázku, která zní následovně:</w:t>
      </w:r>
    </w:p>
    <w:p w14:paraId="7CE02333" w14:textId="04CC97F1" w:rsidR="00577620" w:rsidRDefault="01CB5066" w:rsidP="23FB4DEA">
      <w:pPr>
        <w:jc w:val="both"/>
      </w:pPr>
      <w:r>
        <w:t>Jak</w:t>
      </w:r>
      <w:r w:rsidR="00EC36D9">
        <w:t xml:space="preserve">é </w:t>
      </w:r>
      <w:r>
        <w:t>dovednost</w:t>
      </w:r>
      <w:r w:rsidR="00EC36D9">
        <w:t xml:space="preserve">i vedoucích pracovníků lze rozvíjet pomocí </w:t>
      </w:r>
      <w:r w:rsidR="007F04C7">
        <w:t xml:space="preserve">metody </w:t>
      </w:r>
      <w:r w:rsidR="00EE351F">
        <w:t>OT</w:t>
      </w:r>
      <w:r w:rsidR="007F04C7">
        <w:t>?</w:t>
      </w:r>
    </w:p>
    <w:p w14:paraId="1DB36C14" w14:textId="4921149E" w:rsidR="00577620" w:rsidRDefault="50135CAF" w:rsidP="39781695">
      <w:pPr>
        <w:jc w:val="both"/>
      </w:pPr>
      <w:r>
        <w:t>Práce je rozdělena do několika částí. První část je věnována uvedení do problematiky</w:t>
      </w:r>
      <w:r w:rsidR="67C515D4">
        <w:t xml:space="preserve"> a</w:t>
      </w:r>
      <w:r>
        <w:t xml:space="preserve"> historickým hlediskům spojených s touto metodou. Následně </w:t>
      </w:r>
      <w:r w:rsidR="00522502">
        <w:t xml:space="preserve">je </w:t>
      </w:r>
      <w:r>
        <w:t>představen</w:t>
      </w:r>
      <w:r w:rsidR="00004105">
        <w:t>a</w:t>
      </w:r>
      <w:r>
        <w:t xml:space="preserve"> </w:t>
      </w:r>
      <w:r w:rsidR="00004105">
        <w:t xml:space="preserve">metoda </w:t>
      </w:r>
      <w:r>
        <w:t>sběru dat, z nichž tato práce (</w:t>
      </w:r>
      <w:r w:rsidR="00522502">
        <w:t xml:space="preserve">systematická </w:t>
      </w:r>
      <w:r>
        <w:t xml:space="preserve">literární rešerše) vychází. Dále jsou v práci představeny výsledky, ke kterým </w:t>
      </w:r>
      <w:r w:rsidR="5679F313">
        <w:t xml:space="preserve">se </w:t>
      </w:r>
      <w:r>
        <w:t>pomocí literární rešerše dospě</w:t>
      </w:r>
      <w:r w:rsidR="12C0F2D7">
        <w:t>l</w:t>
      </w:r>
      <w:r>
        <w:t xml:space="preserve">o. </w:t>
      </w:r>
      <w:proofErr w:type="gramStart"/>
      <w:r>
        <w:t>Diskuze</w:t>
      </w:r>
      <w:proofErr w:type="gramEnd"/>
      <w:r>
        <w:t xml:space="preserve"> je dále vedena na základě získaných poznatků z</w:t>
      </w:r>
      <w:r w:rsidR="00183B65">
        <w:t> teoretických východisek</w:t>
      </w:r>
      <w:r>
        <w:t xml:space="preserve"> a výsledků </w:t>
      </w:r>
      <w:r w:rsidR="00334323">
        <w:t>systematické</w:t>
      </w:r>
      <w:r w:rsidR="50978ED1">
        <w:t xml:space="preserve"> literární rešerše.</w:t>
      </w:r>
      <w:r>
        <w:t xml:space="preserve"> V </w:t>
      </w:r>
      <w:proofErr w:type="gramStart"/>
      <w:r>
        <w:t>diskuzi</w:t>
      </w:r>
      <w:proofErr w:type="gramEnd"/>
      <w:r>
        <w:t xml:space="preserve"> je proto zhodnoceno, zda se tato metoda hodí pro vzdělávání </w:t>
      </w:r>
      <w:r w:rsidR="0005334C">
        <w:t>vedoucích pracovníků</w:t>
      </w:r>
      <w:r>
        <w:t xml:space="preserve"> v organizaci – zda je efektivní pro rozvoj </w:t>
      </w:r>
      <w:r w:rsidR="00334323">
        <w:t>dovedností vedoucích pracovníků</w:t>
      </w:r>
      <w:r>
        <w:t xml:space="preserve"> v podniku (výzkumná otázka)</w:t>
      </w:r>
      <w:r w:rsidR="00A91324">
        <w:t xml:space="preserve"> a také jsou diskutovány limity naší práce.</w:t>
      </w:r>
    </w:p>
    <w:p w14:paraId="29EA198E" w14:textId="36ACEB48" w:rsidR="00577620" w:rsidRDefault="1A3F0FD8" w:rsidP="00577620">
      <w:pPr>
        <w:pStyle w:val="berschrift3"/>
      </w:pPr>
      <w:r>
        <w:t>T</w:t>
      </w:r>
      <w:r w:rsidR="00577620">
        <w:t>eoretická</w:t>
      </w:r>
      <w:r w:rsidR="00577620" w:rsidRPr="00577620">
        <w:t xml:space="preserve"> východiska</w:t>
      </w:r>
    </w:p>
    <w:p w14:paraId="553EB45A" w14:textId="06482DF9" w:rsidR="00102B91" w:rsidRDefault="007F04C7" w:rsidP="00102B91">
      <w:pPr>
        <w:jc w:val="both"/>
      </w:pPr>
      <w:r>
        <w:t>OT</w:t>
      </w:r>
      <w:r w:rsidR="003E772D">
        <w:t xml:space="preserve"> řadí Armstrong </w:t>
      </w:r>
      <w:sdt>
        <w:sdtPr>
          <w:id w:val="-1572032614"/>
          <w:placeholder>
            <w:docPart w:val="DCBE98B814DE6A44AC24793E674A61EC"/>
          </w:placeholder>
          <w:citation/>
        </w:sdtPr>
        <w:sdtEndPr/>
        <w:sdtContent>
          <w:r w:rsidR="003E772D">
            <w:fldChar w:fldCharType="begin"/>
          </w:r>
          <w:r w:rsidR="009465D5">
            <w:instrText xml:space="preserve">CITATION Arm15 \p 383 \n  \t  \l 1029 </w:instrText>
          </w:r>
          <w:r w:rsidR="003E772D">
            <w:fldChar w:fldCharType="separate"/>
          </w:r>
          <w:r w:rsidR="00876F8B">
            <w:rPr>
              <w:noProof/>
            </w:rPr>
            <w:t>(2015, str. 383)</w:t>
          </w:r>
          <w:r w:rsidR="003E772D">
            <w:fldChar w:fldCharType="end"/>
          </w:r>
        </w:sdtContent>
      </w:sdt>
      <w:r w:rsidR="003E772D">
        <w:t xml:space="preserve"> mezi formální přístupy k rozvoji manažerů. Jedná se podle něj o sestavení týmu z pracovníků za účelem provozování </w:t>
      </w:r>
      <w:r w:rsidR="003E772D">
        <w:lastRenderedPageBreak/>
        <w:t>outdoorových (pohybových) aktivit, kde se zkouší chování a reakce v situacích „pod tlakem“.</w:t>
      </w:r>
    </w:p>
    <w:p w14:paraId="122D05C4" w14:textId="2EE9C11C" w:rsidR="0032645A" w:rsidRDefault="00102B91" w:rsidP="0088293E">
      <w:pPr>
        <w:jc w:val="both"/>
        <w:rPr>
          <w:rFonts w:ascii="Century Schoolbook" w:eastAsia="Century Schoolbook" w:hAnsi="Century Schoolbook" w:cs="Century Schoolbook"/>
          <w:color w:val="000000" w:themeColor="text2"/>
          <w:szCs w:val="24"/>
        </w:rPr>
      </w:pPr>
      <w:r>
        <w:t xml:space="preserve">Před charakterizací konceptu je třeba pro upřesnění dodat, že primární zdroje, ze kterých čerpáme, ne vždy pracují s termínem Outdoor Training (OT), ale používají užší pojmy </w:t>
      </w:r>
      <w:proofErr w:type="spellStart"/>
      <w:r>
        <w:t>Outdoor</w:t>
      </w:r>
      <w:proofErr w:type="spellEnd"/>
      <w:r>
        <w:t xml:space="preserve"> Management </w:t>
      </w:r>
      <w:proofErr w:type="spellStart"/>
      <w:r>
        <w:t>Development</w:t>
      </w:r>
      <w:proofErr w:type="spellEnd"/>
      <w:r>
        <w:t xml:space="preserve"> (OMD), </w:t>
      </w:r>
      <w:proofErr w:type="spellStart"/>
      <w:r>
        <w:t>Outdoor</w:t>
      </w:r>
      <w:proofErr w:type="spellEnd"/>
      <w:r>
        <w:t xml:space="preserve"> </w:t>
      </w:r>
      <w:proofErr w:type="spellStart"/>
      <w:r>
        <w:t>Experiential</w:t>
      </w:r>
      <w:proofErr w:type="spellEnd"/>
      <w:r>
        <w:t xml:space="preserve"> Training (OET) nebo </w:t>
      </w:r>
      <w:proofErr w:type="spellStart"/>
      <w:r>
        <w:t>Outdoor</w:t>
      </w:r>
      <w:proofErr w:type="spellEnd"/>
      <w:r>
        <w:t xml:space="preserve"> </w:t>
      </w:r>
      <w:proofErr w:type="spellStart"/>
      <w:r>
        <w:t>Challenge</w:t>
      </w:r>
      <w:proofErr w:type="spellEnd"/>
      <w:r>
        <w:t xml:space="preserve"> </w:t>
      </w:r>
      <w:proofErr w:type="spellStart"/>
      <w:r>
        <w:t>Training</w:t>
      </w:r>
      <w:proofErr w:type="spellEnd"/>
      <w:r>
        <w:t xml:space="preserve"> (OCT) a další. Na základě </w:t>
      </w:r>
      <w:proofErr w:type="spellStart"/>
      <w:r>
        <w:t>Hamiltona</w:t>
      </w:r>
      <w:proofErr w:type="spellEnd"/>
      <w:r>
        <w:t xml:space="preserve"> </w:t>
      </w:r>
      <w:r w:rsidR="007251D2">
        <w:t>a</w:t>
      </w:r>
      <w:r>
        <w:t xml:space="preserve"> Coopera </w:t>
      </w:r>
      <w:sdt>
        <w:sdtPr>
          <w:id w:val="1882583432"/>
          <w:citation/>
        </w:sdtPr>
        <w:sdtEndPr/>
        <w:sdtContent>
          <w:r>
            <w:fldChar w:fldCharType="begin"/>
          </w:r>
          <w:r>
            <w:instrText xml:space="preserve">CITATION Ham01 \n  \t  \l 1029 </w:instrText>
          </w:r>
          <w:r>
            <w:fldChar w:fldCharType="separate"/>
          </w:r>
          <w:r w:rsidR="00876F8B">
            <w:rPr>
              <w:noProof/>
            </w:rPr>
            <w:t>(2001)</w:t>
          </w:r>
          <w:r>
            <w:fldChar w:fldCharType="end"/>
          </w:r>
        </w:sdtContent>
      </w:sdt>
      <w:r>
        <w:t xml:space="preserve"> a </w:t>
      </w:r>
      <w:proofErr w:type="spellStart"/>
      <w:r>
        <w:t>Beebyho</w:t>
      </w:r>
      <w:proofErr w:type="spellEnd"/>
      <w:r>
        <w:t xml:space="preserve"> </w:t>
      </w:r>
      <w:r w:rsidR="007251D2">
        <w:t>a</w:t>
      </w:r>
      <w:r>
        <w:t xml:space="preserve"> </w:t>
      </w:r>
      <w:proofErr w:type="spellStart"/>
      <w:r>
        <w:t>Rathborna</w:t>
      </w:r>
      <w:proofErr w:type="spellEnd"/>
      <w:r>
        <w:t xml:space="preserve"> </w:t>
      </w:r>
      <w:sdt>
        <w:sdtPr>
          <w:id w:val="-1703705465"/>
          <w:citation/>
        </w:sdtPr>
        <w:sdtEndPr/>
        <w:sdtContent>
          <w:r>
            <w:fldChar w:fldCharType="begin"/>
          </w:r>
          <w:r>
            <w:instrText xml:space="preserve">CITATION Rat83 \n  \t  \l 1029 </w:instrText>
          </w:r>
          <w:r>
            <w:fldChar w:fldCharType="separate"/>
          </w:r>
          <w:r w:rsidR="00876F8B">
            <w:rPr>
              <w:noProof/>
            </w:rPr>
            <w:t>(1983)</w:t>
          </w:r>
          <w:r>
            <w:fldChar w:fldCharType="end"/>
          </w:r>
        </w:sdtContent>
      </w:sdt>
      <w:r>
        <w:t xml:space="preserve"> považujeme Outdoor Training (OT) za širší pojem, v některých případech i za synonymum předchozích termínů. Proto jej budeme v celé práci používat.</w:t>
      </w:r>
      <w:r w:rsidRPr="19CDED94">
        <w:rPr>
          <w:rFonts w:ascii="Century Schoolbook" w:eastAsia="Century Schoolbook" w:hAnsi="Century Schoolbook" w:cs="Century Schoolbook"/>
          <w:color w:val="000000" w:themeColor="text2"/>
          <w:szCs w:val="24"/>
        </w:rPr>
        <w:t xml:space="preserve"> </w:t>
      </w:r>
    </w:p>
    <w:p w14:paraId="7D9D493D" w14:textId="7E66C9D9" w:rsidR="00B40BAF" w:rsidRPr="001F3EC7" w:rsidRDefault="00090AD8" w:rsidP="002D4614">
      <w:pPr>
        <w:spacing w:line="257" w:lineRule="auto"/>
        <w:jc w:val="both"/>
        <w:rPr>
          <w:rFonts w:ascii="Century Schoolbook" w:eastAsia="Century Schoolbook" w:hAnsi="Century Schoolbook" w:cs="Century Schoolbook"/>
          <w:lang w:val="cs"/>
        </w:rPr>
      </w:pPr>
      <w:r>
        <w:rPr>
          <w:rFonts w:ascii="Century Schoolbook" w:eastAsia="Century Schoolbook" w:hAnsi="Century Schoolbook" w:cs="Century Schoolbook"/>
        </w:rPr>
        <w:t>OT</w:t>
      </w:r>
      <w:r w:rsidR="00B40BAF" w:rsidRPr="515B1B5C">
        <w:rPr>
          <w:rFonts w:ascii="Century Schoolbook" w:eastAsia="Century Schoolbook" w:hAnsi="Century Schoolbook" w:cs="Century Schoolbook"/>
          <w:lang w:val="cs"/>
        </w:rPr>
        <w:t xml:space="preserve"> </w:t>
      </w:r>
      <w:r w:rsidR="00B40BAF">
        <w:rPr>
          <w:rFonts w:ascii="Century Schoolbook" w:eastAsia="Century Schoolbook" w:hAnsi="Century Schoolbook" w:cs="Century Schoolbook"/>
          <w:lang w:val="cs"/>
        </w:rPr>
        <w:t xml:space="preserve">jako </w:t>
      </w:r>
      <w:r w:rsidR="00B40BAF" w:rsidRPr="515B1B5C">
        <w:rPr>
          <w:rFonts w:ascii="Century Schoolbook" w:eastAsia="Century Schoolbook" w:hAnsi="Century Schoolbook" w:cs="Century Schoolbook"/>
          <w:lang w:val="cs"/>
        </w:rPr>
        <w:t>form</w:t>
      </w:r>
      <w:r w:rsidR="00B40BAF">
        <w:rPr>
          <w:rFonts w:ascii="Century Schoolbook" w:eastAsia="Century Schoolbook" w:hAnsi="Century Schoolbook" w:cs="Century Schoolbook"/>
          <w:lang w:val="cs"/>
        </w:rPr>
        <w:t>a</w:t>
      </w:r>
      <w:r w:rsidR="00B40BAF" w:rsidRPr="515B1B5C">
        <w:rPr>
          <w:rFonts w:ascii="Century Schoolbook" w:eastAsia="Century Schoolbook" w:hAnsi="Century Schoolbook" w:cs="Century Schoolbook"/>
          <w:lang w:val="cs"/>
        </w:rPr>
        <w:t xml:space="preserve"> zážitkového učení, má své kořeny v hnutí </w:t>
      </w:r>
      <w:proofErr w:type="spellStart"/>
      <w:r w:rsidR="00B40BAF" w:rsidRPr="515B1B5C">
        <w:rPr>
          <w:rFonts w:ascii="Century Schoolbook" w:eastAsia="Century Schoolbook" w:hAnsi="Century Schoolbook" w:cs="Century Schoolbook"/>
          <w:lang w:val="cs"/>
        </w:rPr>
        <w:t>Outward</w:t>
      </w:r>
      <w:proofErr w:type="spellEnd"/>
      <w:r w:rsidR="00B40BAF" w:rsidRPr="515B1B5C">
        <w:rPr>
          <w:rFonts w:ascii="Century Schoolbook" w:eastAsia="Century Schoolbook" w:hAnsi="Century Schoolbook" w:cs="Century Schoolbook"/>
          <w:lang w:val="cs"/>
        </w:rPr>
        <w:t xml:space="preserve"> </w:t>
      </w:r>
      <w:proofErr w:type="spellStart"/>
      <w:r w:rsidR="00B40BAF" w:rsidRPr="515B1B5C">
        <w:rPr>
          <w:rFonts w:ascii="Century Schoolbook" w:eastAsia="Century Schoolbook" w:hAnsi="Century Schoolbook" w:cs="Century Schoolbook"/>
          <w:lang w:val="cs"/>
        </w:rPr>
        <w:t>Bound</w:t>
      </w:r>
      <w:proofErr w:type="spellEnd"/>
      <w:r w:rsidR="00B40BAF" w:rsidRPr="515B1B5C">
        <w:rPr>
          <w:rFonts w:ascii="Century Schoolbook" w:eastAsia="Century Schoolbook" w:hAnsi="Century Schoolbook" w:cs="Century Schoolbook"/>
          <w:lang w:val="cs"/>
        </w:rPr>
        <w:t>, které ve Skotsku poprvé vytvořil Kurt Hahn</w:t>
      </w:r>
      <w:r w:rsidR="0056798F">
        <w:rPr>
          <w:rFonts w:ascii="Century Schoolbook" w:eastAsia="Century Schoolbook" w:hAnsi="Century Schoolbook" w:cs="Century Schoolbook"/>
          <w:lang w:val="cs"/>
        </w:rPr>
        <w:t xml:space="preserve">, </w:t>
      </w:r>
      <w:r w:rsidR="00B40BAF" w:rsidRPr="00341F3F">
        <w:t>německý filozof a pedagog, který se snažil působit proti vlivu povrchního memorování a bezduchému učení. Podporoval získávání informací prožitkovou pedagogikou, které bylo využito při výcviku anglického námořnictva za druhé světové války</w:t>
      </w:r>
      <w:sdt>
        <w:sdtPr>
          <w:id w:val="740288494"/>
          <w:citation/>
        </w:sdtPr>
        <w:sdtEndPr/>
        <w:sdtContent>
          <w:r w:rsidR="00B40BAF" w:rsidRPr="00341F3F">
            <w:fldChar w:fldCharType="begin"/>
          </w:r>
          <w:r w:rsidR="00B40BAF" w:rsidRPr="00341F3F">
            <w:instrText xml:space="preserve"> CITATION Kar06 \l 1029 </w:instrText>
          </w:r>
          <w:r w:rsidR="00B40BAF" w:rsidRPr="00341F3F">
            <w:fldChar w:fldCharType="separate"/>
          </w:r>
          <w:r w:rsidR="00876F8B">
            <w:rPr>
              <w:noProof/>
            </w:rPr>
            <w:t xml:space="preserve"> (Kareš, Klímová, &amp; Brabcová, 2006)</w:t>
          </w:r>
          <w:r w:rsidR="00B40BAF" w:rsidRPr="00341F3F">
            <w:fldChar w:fldCharType="end"/>
          </w:r>
        </w:sdtContent>
      </w:sdt>
      <w:r w:rsidR="00B40BAF">
        <w:t xml:space="preserve">. </w:t>
      </w:r>
      <w:r w:rsidR="00720F63">
        <w:t>OT</w:t>
      </w:r>
      <w:r w:rsidR="00B40BAF" w:rsidRPr="515B1B5C">
        <w:rPr>
          <w:rFonts w:ascii="Century Schoolbook" w:eastAsia="Century Schoolbook" w:hAnsi="Century Schoolbook" w:cs="Century Schoolbook"/>
          <w:lang w:val="cs"/>
        </w:rPr>
        <w:t xml:space="preserve"> byl původně navržen tak, aby budoval osobní vlastnosti a aby objevil smysl prostřednictvím osobních a skupinových setkání s neznámými situacemi při psychické a fyzické námaze. </w:t>
      </w:r>
      <w:r w:rsidR="00B40BAF">
        <w:rPr>
          <w:rFonts w:eastAsiaTheme="minorEastAsia"/>
        </w:rPr>
        <w:t xml:space="preserve">Koncept </w:t>
      </w:r>
      <w:r w:rsidR="004F1DA9">
        <w:rPr>
          <w:rFonts w:eastAsiaTheme="minorEastAsia"/>
        </w:rPr>
        <w:t>OT</w:t>
      </w:r>
      <w:r w:rsidR="00B40BAF">
        <w:rPr>
          <w:rFonts w:eastAsiaTheme="minorEastAsia"/>
        </w:rPr>
        <w:t xml:space="preserve"> se však začal postupně rozšiřovat také do podnikového prostředí, přičemž jedny z prvních i</w:t>
      </w:r>
      <w:r w:rsidR="00B40BAF" w:rsidRPr="278134F0">
        <w:rPr>
          <w:rFonts w:eastAsiaTheme="minorEastAsia"/>
        </w:rPr>
        <w:t>mplementac</w:t>
      </w:r>
      <w:r w:rsidR="00B40BAF">
        <w:rPr>
          <w:rFonts w:eastAsiaTheme="minorEastAsia"/>
        </w:rPr>
        <w:t>í</w:t>
      </w:r>
      <w:r w:rsidR="00B40BAF" w:rsidRPr="278134F0">
        <w:rPr>
          <w:rFonts w:eastAsiaTheme="minorEastAsia"/>
        </w:rPr>
        <w:t xml:space="preserve"> </w:t>
      </w:r>
      <w:r w:rsidR="00B40BAF">
        <w:rPr>
          <w:rFonts w:eastAsiaTheme="minorEastAsia"/>
        </w:rPr>
        <w:t xml:space="preserve">tohoto </w:t>
      </w:r>
      <w:r w:rsidR="00B40BAF" w:rsidRPr="278134F0">
        <w:rPr>
          <w:rFonts w:eastAsiaTheme="minorEastAsia"/>
        </w:rPr>
        <w:t>konceptu se začal</w:t>
      </w:r>
      <w:r w:rsidR="00B40BAF">
        <w:rPr>
          <w:rFonts w:eastAsiaTheme="minorEastAsia"/>
        </w:rPr>
        <w:t>y</w:t>
      </w:r>
      <w:r w:rsidR="00B40BAF" w:rsidRPr="278134F0">
        <w:rPr>
          <w:rFonts w:eastAsiaTheme="minorEastAsia"/>
        </w:rPr>
        <w:t xml:space="preserve"> v podnicích objevovat v osmdesátých letech 20. století</w:t>
      </w:r>
      <w:r w:rsidR="007251D2">
        <w:rPr>
          <w:rFonts w:eastAsiaTheme="minorEastAsia"/>
        </w:rPr>
        <w:t xml:space="preserve"> (Wagner et al., 1991)</w:t>
      </w:r>
      <w:r w:rsidR="00B40BAF" w:rsidRPr="278134F0">
        <w:rPr>
          <w:rFonts w:eastAsiaTheme="minorEastAsia"/>
        </w:rPr>
        <w:t>.</w:t>
      </w:r>
      <w:r w:rsidR="004F1DA9">
        <w:rPr>
          <w:rFonts w:eastAsiaTheme="minorEastAsia"/>
        </w:rPr>
        <w:t xml:space="preserve"> </w:t>
      </w:r>
      <w:r w:rsidR="00B40BAF" w:rsidRPr="00341F3F">
        <w:t>Zatímco v počátku 80. let minulého století byla metoda teprve ve svých počátcích, v druhé polovině 80. let a v 90. letech se začala těšit velkému rozšíření</w:t>
      </w:r>
      <w:sdt>
        <w:sdtPr>
          <w:id w:val="-1391179074"/>
          <w:citation/>
        </w:sdtPr>
        <w:sdtEndPr/>
        <w:sdtContent>
          <w:r w:rsidR="00B40BAF" w:rsidRPr="00341F3F">
            <w:fldChar w:fldCharType="begin"/>
          </w:r>
          <w:r w:rsidR="00B40BAF" w:rsidRPr="00341F3F">
            <w:instrText xml:space="preserve"> CITATION Bil17 \l 1029 </w:instrText>
          </w:r>
          <w:r w:rsidR="00B40BAF" w:rsidRPr="00341F3F">
            <w:fldChar w:fldCharType="separate"/>
          </w:r>
          <w:r w:rsidR="00876F8B">
            <w:rPr>
              <w:noProof/>
            </w:rPr>
            <w:t xml:space="preserve"> (Krouwel, 2017)</w:t>
          </w:r>
          <w:r w:rsidR="00B40BAF" w:rsidRPr="00341F3F">
            <w:fldChar w:fldCharType="end"/>
          </w:r>
        </w:sdtContent>
      </w:sdt>
      <w:r w:rsidR="00B40BAF" w:rsidRPr="00341F3F">
        <w:t>.</w:t>
      </w:r>
    </w:p>
    <w:p w14:paraId="2ED36BA9" w14:textId="4FAE7934" w:rsidR="0032645A" w:rsidRDefault="00102B91" w:rsidP="0088293E">
      <w:pPr>
        <w:jc w:val="both"/>
      </w:pPr>
      <w:r>
        <w:t>Tato forma rozvojové a vzdělávací aktivity probíhá venku, mimo</w:t>
      </w:r>
      <w:r w:rsidR="46A956B2">
        <w:t xml:space="preserve"> samotný</w:t>
      </w:r>
      <w:r w:rsidR="00F0DA6B">
        <w:t xml:space="preserve"> podnik</w:t>
      </w:r>
      <w:r w:rsidR="61E457EE">
        <w:t xml:space="preserve"> (</w:t>
      </w:r>
      <w:proofErr w:type="spellStart"/>
      <w:r w:rsidR="61E457EE" w:rsidRPr="000B2D52">
        <w:rPr>
          <w:i/>
          <w:iCs/>
        </w:rPr>
        <w:t>off-the-job</w:t>
      </w:r>
      <w:proofErr w:type="spellEnd"/>
      <w:r w:rsidR="61E457EE">
        <w:t>)</w:t>
      </w:r>
      <w:r w:rsidR="00E9495D">
        <w:t xml:space="preserve"> a účastníci se tak vyskytnou mimo jejich obvyklé prostředí.</w:t>
      </w:r>
      <w:r>
        <w:t xml:space="preserve"> Každý zúčastněný tak musí reagovat na nové situace, nové prostředí a naskytnuté výzvy, které mu nejsou z jeho běžného prostředí známy. Účastník při </w:t>
      </w:r>
      <w:r w:rsidR="0068770E">
        <w:t>OT</w:t>
      </w:r>
      <w:r>
        <w:t xml:space="preserve"> musí využívat své vlastnosti a přijímat nové role, strategie a dovednosti, které v každodenním životě nepoužívá. </w:t>
      </w:r>
      <w:r w:rsidR="009D2676">
        <w:t>T</w:t>
      </w:r>
      <w:r w:rsidR="009E3CB7">
        <w:t>ímto tréninkem</w:t>
      </w:r>
      <w:r>
        <w:t xml:space="preserve"> se mohou objevit charakteristiky nebo rysy, které se při běžných situacích neprojeví. Některé aktivity podporují také rozvoj týmové práce, vůdčích schopností či spolupráce s ostatními, přičemž je zapotřebí vysoké úrovně komunikace a spolupráce (Kriemadis </w:t>
      </w:r>
      <w:r w:rsidR="007251D2">
        <w:t>a</w:t>
      </w:r>
      <w:r>
        <w:t xml:space="preserve"> Kourtesopoulou, 2008</w:t>
      </w:r>
      <w:r w:rsidR="007251D2">
        <w:t>,</w:t>
      </w:r>
      <w:r>
        <w:t xml:space="preserve"> s</w:t>
      </w:r>
      <w:r w:rsidR="007251D2">
        <w:t>tr</w:t>
      </w:r>
      <w:r>
        <w:t>. 35).</w:t>
      </w:r>
    </w:p>
    <w:p w14:paraId="6EF37EE9" w14:textId="3EB09CDC" w:rsidR="3E8712C5" w:rsidRDefault="00720F63" w:rsidP="515B1B5C">
      <w:pPr>
        <w:jc w:val="both"/>
      </w:pPr>
      <w:r>
        <w:rPr>
          <w:rFonts w:ascii="Century Schoolbook" w:eastAsia="Century Schoolbook" w:hAnsi="Century Schoolbook" w:cs="Century Schoolbook"/>
          <w:lang w:val="cs"/>
        </w:rPr>
        <w:t>OT</w:t>
      </w:r>
      <w:r w:rsidR="3E8712C5" w:rsidRPr="515B1B5C">
        <w:rPr>
          <w:rFonts w:ascii="Century Schoolbook" w:eastAsia="Century Schoolbook" w:hAnsi="Century Schoolbook" w:cs="Century Schoolbook"/>
          <w:lang w:val="cs"/>
        </w:rPr>
        <w:t xml:space="preserve"> </w:t>
      </w:r>
      <w:r w:rsidR="00102B91">
        <w:rPr>
          <w:rFonts w:ascii="Century Schoolbook" w:eastAsia="Century Schoolbook" w:hAnsi="Century Schoolbook" w:cs="Century Schoolbook"/>
          <w:lang w:val="cs"/>
        </w:rPr>
        <w:t xml:space="preserve">představuje </w:t>
      </w:r>
      <w:r w:rsidR="00D23A82">
        <w:rPr>
          <w:rFonts w:ascii="Century Schoolbook" w:eastAsia="Century Schoolbook" w:hAnsi="Century Schoolbook" w:cs="Century Schoolbook"/>
          <w:lang w:val="cs"/>
        </w:rPr>
        <w:t xml:space="preserve">jakousi </w:t>
      </w:r>
      <w:r w:rsidR="00102B91">
        <w:rPr>
          <w:rFonts w:ascii="Century Schoolbook" w:eastAsia="Century Schoolbook" w:hAnsi="Century Schoolbook" w:cs="Century Schoolbook"/>
          <w:lang w:val="cs"/>
        </w:rPr>
        <w:t>formu zážitkového učení</w:t>
      </w:r>
      <w:r w:rsidR="00794069">
        <w:rPr>
          <w:rFonts w:ascii="Century Schoolbook" w:eastAsia="Century Schoolbook" w:hAnsi="Century Schoolbook" w:cs="Century Schoolbook"/>
          <w:lang w:val="cs"/>
        </w:rPr>
        <w:t>, čímž</w:t>
      </w:r>
      <w:r w:rsidR="00102B91">
        <w:rPr>
          <w:rFonts w:ascii="Century Schoolbook" w:eastAsia="Century Schoolbook" w:hAnsi="Century Schoolbook" w:cs="Century Schoolbook"/>
          <w:lang w:val="cs"/>
        </w:rPr>
        <w:t xml:space="preserve"> </w:t>
      </w:r>
      <w:r w:rsidR="3E8712C5" w:rsidRPr="515B1B5C">
        <w:rPr>
          <w:rFonts w:ascii="Century Schoolbook" w:eastAsia="Century Schoolbook" w:hAnsi="Century Schoolbook" w:cs="Century Schoolbook"/>
          <w:lang w:val="cs"/>
        </w:rPr>
        <w:t>pokrývá mezeru mezi naučenou teorií a praxí</w:t>
      </w:r>
      <w:r w:rsidR="00102B91">
        <w:rPr>
          <w:rFonts w:ascii="Century Schoolbook" w:eastAsia="Century Schoolbook" w:hAnsi="Century Schoolbook" w:cs="Century Schoolbook"/>
          <w:lang w:val="cs"/>
        </w:rPr>
        <w:t>.</w:t>
      </w:r>
      <w:r w:rsidR="08E1D95C" w:rsidRPr="1A0523B6">
        <w:rPr>
          <w:rFonts w:ascii="Century Schoolbook" w:eastAsia="Century Schoolbook" w:hAnsi="Century Schoolbook" w:cs="Century Schoolbook"/>
          <w:lang w:val="cs"/>
        </w:rPr>
        <w:t xml:space="preserve"> </w:t>
      </w:r>
      <w:r w:rsidR="00102B91">
        <w:rPr>
          <w:rFonts w:ascii="Century Schoolbook" w:eastAsia="Century Schoolbook" w:hAnsi="Century Schoolbook" w:cs="Century Schoolbook"/>
          <w:lang w:val="cs"/>
        </w:rPr>
        <w:t>S</w:t>
      </w:r>
      <w:r w:rsidR="08E1D95C" w:rsidRPr="1A0523B6">
        <w:rPr>
          <w:rFonts w:ascii="Century Schoolbook" w:eastAsia="Century Schoolbook" w:hAnsi="Century Schoolbook" w:cs="Century Schoolbook"/>
          <w:lang w:val="cs"/>
        </w:rPr>
        <w:t>tal se</w:t>
      </w:r>
      <w:r w:rsidR="00102B91">
        <w:rPr>
          <w:rFonts w:ascii="Century Schoolbook" w:eastAsia="Century Schoolbook" w:hAnsi="Century Schoolbook" w:cs="Century Schoolbook"/>
          <w:lang w:val="cs"/>
        </w:rPr>
        <w:t xml:space="preserve"> proto</w:t>
      </w:r>
      <w:r w:rsidR="08E1D95C" w:rsidRPr="1A0523B6">
        <w:rPr>
          <w:rFonts w:ascii="Century Schoolbook" w:eastAsia="Century Schoolbook" w:hAnsi="Century Schoolbook" w:cs="Century Schoolbook"/>
          <w:lang w:val="cs"/>
        </w:rPr>
        <w:t xml:space="preserve"> užitečným přístupem k odstranění rozdílu mezi manažerskou teorií a praxí</w:t>
      </w:r>
      <w:r w:rsidR="3E8712C5" w:rsidRPr="1A0523B6">
        <w:rPr>
          <w:rFonts w:ascii="Century Schoolbook" w:eastAsia="Century Schoolbook" w:hAnsi="Century Schoolbook" w:cs="Century Schoolbook"/>
          <w:lang w:val="cs"/>
        </w:rPr>
        <w:t xml:space="preserve">. Školitelé </w:t>
      </w:r>
      <w:r w:rsidR="3E71ACDD" w:rsidRPr="1A0523B6">
        <w:rPr>
          <w:rFonts w:ascii="Century Schoolbook" w:eastAsia="Century Schoolbook" w:hAnsi="Century Schoolbook" w:cs="Century Schoolbook"/>
          <w:lang w:val="cs"/>
        </w:rPr>
        <w:t>totiž</w:t>
      </w:r>
      <w:r w:rsidR="3E8712C5" w:rsidRPr="515B1B5C">
        <w:rPr>
          <w:rFonts w:ascii="Century Schoolbook" w:eastAsia="Century Schoolbook" w:hAnsi="Century Schoolbook" w:cs="Century Schoolbook"/>
          <w:lang w:val="cs"/>
        </w:rPr>
        <w:t xml:space="preserve"> mnohdy pokryjí teoretickou část znalosti, ale </w:t>
      </w:r>
      <w:r w:rsidR="65575B50" w:rsidRPr="515B1B5C">
        <w:rPr>
          <w:rFonts w:ascii="Century Schoolbook" w:eastAsia="Century Schoolbook" w:hAnsi="Century Schoolbook" w:cs="Century Schoolbook"/>
          <w:lang w:val="cs"/>
        </w:rPr>
        <w:t xml:space="preserve">už neberou v potaz zážitkovou část </w:t>
      </w:r>
      <w:r w:rsidR="00EE11FC">
        <w:rPr>
          <w:rFonts w:ascii="Century Schoolbook" w:eastAsia="Century Schoolbook" w:hAnsi="Century Schoolbook" w:cs="Century Schoolbook"/>
          <w:lang w:val="cs"/>
        </w:rPr>
        <w:t>–</w:t>
      </w:r>
      <w:r w:rsidR="65575B50" w:rsidRPr="515B1B5C">
        <w:rPr>
          <w:rFonts w:ascii="Century Schoolbook" w:eastAsia="Century Schoolbook" w:hAnsi="Century Schoolbook" w:cs="Century Schoolbook"/>
          <w:lang w:val="cs"/>
        </w:rPr>
        <w:t xml:space="preserve"> což</w:t>
      </w:r>
      <w:r w:rsidR="00EE11FC">
        <w:rPr>
          <w:rFonts w:ascii="Century Schoolbook" w:eastAsia="Century Schoolbook" w:hAnsi="Century Schoolbook" w:cs="Century Schoolbook"/>
          <w:lang w:val="cs"/>
        </w:rPr>
        <w:t xml:space="preserve"> v</w:t>
      </w:r>
      <w:r w:rsidR="65575B50" w:rsidRPr="515B1B5C">
        <w:rPr>
          <w:rFonts w:ascii="Century Schoolbook" w:eastAsia="Century Schoolbook" w:hAnsi="Century Schoolbook" w:cs="Century Schoolbook"/>
          <w:lang w:val="cs"/>
        </w:rPr>
        <w:t>ede právě k mezeře mezi tím, co se dan</w:t>
      </w:r>
      <w:r w:rsidR="5987DE10" w:rsidRPr="515B1B5C">
        <w:rPr>
          <w:rFonts w:ascii="Century Schoolbook" w:eastAsia="Century Schoolbook" w:hAnsi="Century Schoolbook" w:cs="Century Schoolbook"/>
          <w:lang w:val="cs"/>
        </w:rPr>
        <w:t>á osoba naučila a mezi využitím těchto naučených znalostí v praxi</w:t>
      </w:r>
      <w:r w:rsidR="0D07540A" w:rsidRPr="515B1B5C">
        <w:rPr>
          <w:rFonts w:ascii="Century Schoolbook" w:eastAsia="Century Schoolbook" w:hAnsi="Century Schoolbook" w:cs="Century Schoolbook"/>
          <w:lang w:val="cs"/>
        </w:rPr>
        <w:t xml:space="preserve"> (</w:t>
      </w:r>
      <w:r w:rsidR="0D07540A">
        <w:t xml:space="preserve">Kriemadis </w:t>
      </w:r>
      <w:r w:rsidR="007251D2">
        <w:t>a</w:t>
      </w:r>
      <w:r w:rsidR="0D07540A">
        <w:t xml:space="preserve"> Kourtesopoulou, 2008</w:t>
      </w:r>
      <w:r w:rsidR="007251D2">
        <w:t>,</w:t>
      </w:r>
      <w:r w:rsidR="0D07540A">
        <w:t xml:space="preserve"> s</w:t>
      </w:r>
      <w:r w:rsidR="007251D2">
        <w:t>tr</w:t>
      </w:r>
      <w:r w:rsidR="0D07540A">
        <w:t xml:space="preserve">. </w:t>
      </w:r>
      <w:r w:rsidR="66776260">
        <w:t>32</w:t>
      </w:r>
      <w:r w:rsidR="0D07540A">
        <w:t>)</w:t>
      </w:r>
      <w:r w:rsidR="2085D7DE">
        <w:t>.</w:t>
      </w:r>
      <w:r w:rsidR="33222BCC">
        <w:t xml:space="preserve"> Školitel zde proto hraje důležitou roli </w:t>
      </w:r>
      <w:r w:rsidR="70C5DD17">
        <w:t>–</w:t>
      </w:r>
      <w:r w:rsidR="33222BCC">
        <w:t xml:space="preserve"> měl by zde být spíše jakýmsi koučem, mediátorem, který dodává dostatek asistence, aby udržel trénink bezpečný, </w:t>
      </w:r>
      <w:r w:rsidR="421322F5">
        <w:t xml:space="preserve">ale jinak nechává účastníky volně jednat, nijak se mezi ně neplete. Pokud je tedy role školitele minimální, </w:t>
      </w:r>
      <w:r w:rsidR="38878E4A">
        <w:t>účastníci dokončí úkol sami a budou mít pocit, že zdolali překážku na své cestě tréninkem.</w:t>
      </w:r>
    </w:p>
    <w:p w14:paraId="5FA5883B" w14:textId="55A9B2CE" w:rsidR="00102B91" w:rsidRPr="00102B91" w:rsidRDefault="00102B91" w:rsidP="00102B91">
      <w:pPr>
        <w:spacing w:line="257" w:lineRule="auto"/>
        <w:jc w:val="both"/>
        <w:rPr>
          <w:rFonts w:ascii="Century Schoolbook" w:eastAsia="Century Schoolbook" w:hAnsi="Century Schoolbook" w:cs="Century Schoolbook"/>
          <w:color w:val="000000" w:themeColor="text2"/>
        </w:rPr>
      </w:pPr>
      <w:r w:rsidRPr="00102B91">
        <w:rPr>
          <w:rFonts w:ascii="Century Schoolbook" w:eastAsia="Century Schoolbook" w:hAnsi="Century Schoolbook" w:cs="Century Schoolbook"/>
          <w:lang w:val="cs"/>
        </w:rPr>
        <w:lastRenderedPageBreak/>
        <w:t xml:space="preserve">V zážitkovém učení můžeme analyzovat několik kroků, které jsou součástí hlavního učícího procesu. Např. podle Kolba (1984, </w:t>
      </w:r>
      <w:r w:rsidR="007251D2">
        <w:rPr>
          <w:rFonts w:ascii="Century Schoolbook" w:eastAsia="Century Schoolbook" w:hAnsi="Century Schoolbook" w:cs="Century Schoolbook"/>
          <w:lang w:val="cs"/>
        </w:rPr>
        <w:t>cit.</w:t>
      </w:r>
      <w:r w:rsidRPr="00102B91">
        <w:rPr>
          <w:rFonts w:ascii="Century Schoolbook" w:eastAsia="Century Schoolbook" w:hAnsi="Century Schoolbook" w:cs="Century Schoolbook"/>
          <w:lang w:val="cs"/>
        </w:rPr>
        <w:t xml:space="preserve"> v </w:t>
      </w:r>
      <w:r w:rsidRPr="00102B91">
        <w:rPr>
          <w:rFonts w:ascii="Century Schoolbook" w:eastAsia="Century Schoolbook" w:hAnsi="Century Schoolbook" w:cs="Century Schoolbook"/>
          <w:color w:val="000000" w:themeColor="text2"/>
        </w:rPr>
        <w:t>Kriemadis a Kourtesopoulou, 2008) se jedná o tyto kroky:</w:t>
      </w:r>
    </w:p>
    <w:p w14:paraId="6C6833F2" w14:textId="77777777" w:rsidR="00102B91" w:rsidRPr="00102B91" w:rsidRDefault="00102B91" w:rsidP="00102B91">
      <w:pPr>
        <w:pStyle w:val="Listenabsatz"/>
        <w:numPr>
          <w:ilvl w:val="0"/>
          <w:numId w:val="8"/>
        </w:numPr>
        <w:spacing w:line="257" w:lineRule="auto"/>
        <w:jc w:val="both"/>
        <w:rPr>
          <w:rFonts w:ascii="Century Schoolbook" w:eastAsia="Century Schoolbook" w:hAnsi="Century Schoolbook" w:cs="Century Schoolbook"/>
          <w:color w:val="000000" w:themeColor="text2"/>
        </w:rPr>
      </w:pPr>
      <w:r w:rsidRPr="00102B91">
        <w:rPr>
          <w:rFonts w:ascii="Century Schoolbook" w:eastAsia="Century Schoolbook" w:hAnsi="Century Schoolbook" w:cs="Century Schoolbook"/>
          <w:color w:val="000000" w:themeColor="text2"/>
        </w:rPr>
        <w:t>Zažít konkrétní zkušenost</w:t>
      </w:r>
    </w:p>
    <w:p w14:paraId="749DB60F" w14:textId="77777777" w:rsidR="00102B91" w:rsidRPr="00102B91" w:rsidRDefault="00102B91" w:rsidP="00102B91">
      <w:pPr>
        <w:pStyle w:val="Listenabsatz"/>
        <w:numPr>
          <w:ilvl w:val="0"/>
          <w:numId w:val="8"/>
        </w:numPr>
        <w:spacing w:line="257" w:lineRule="auto"/>
        <w:jc w:val="both"/>
        <w:rPr>
          <w:rFonts w:ascii="Century Schoolbook" w:eastAsia="Century Schoolbook" w:hAnsi="Century Schoolbook" w:cs="Century Schoolbook"/>
          <w:color w:val="000000" w:themeColor="text2"/>
        </w:rPr>
      </w:pPr>
      <w:r w:rsidRPr="00102B91">
        <w:rPr>
          <w:rFonts w:ascii="Century Schoolbook" w:eastAsia="Century Schoolbook" w:hAnsi="Century Schoolbook" w:cs="Century Schoolbook"/>
          <w:color w:val="000000" w:themeColor="text2"/>
        </w:rPr>
        <w:t>Pozorování a reflexe této zkušenosti, (přemýšlení nad tím, co a proč se stalo)</w:t>
      </w:r>
    </w:p>
    <w:p w14:paraId="615E540F" w14:textId="1806B51B" w:rsidR="00102B91" w:rsidRPr="00102B91" w:rsidRDefault="00BD7167" w:rsidP="00102B91">
      <w:pPr>
        <w:pStyle w:val="Listenabsatz"/>
        <w:numPr>
          <w:ilvl w:val="0"/>
          <w:numId w:val="8"/>
        </w:numPr>
        <w:spacing w:line="257" w:lineRule="auto"/>
        <w:jc w:val="both"/>
        <w:rPr>
          <w:rFonts w:ascii="Century Schoolbook" w:eastAsia="Century Schoolbook" w:hAnsi="Century Schoolbook" w:cs="Century Schoolbook"/>
          <w:color w:val="000000" w:themeColor="text2"/>
        </w:rPr>
      </w:pPr>
      <w:r>
        <w:rPr>
          <w:rFonts w:ascii="Century Schoolbook" w:eastAsia="Century Schoolbook" w:hAnsi="Century Schoolbook" w:cs="Century Schoolbook"/>
          <w:color w:val="000000" w:themeColor="text2"/>
        </w:rPr>
        <w:t>F</w:t>
      </w:r>
      <w:r w:rsidR="00102B91" w:rsidRPr="00102B91">
        <w:rPr>
          <w:rFonts w:ascii="Century Schoolbook" w:eastAsia="Century Schoolbook" w:hAnsi="Century Schoolbook" w:cs="Century Schoolbook"/>
          <w:color w:val="000000" w:themeColor="text2"/>
        </w:rPr>
        <w:t>ormulace nápadů, jak zlepšit výkon nebo výsledky této zkušenosti</w:t>
      </w:r>
    </w:p>
    <w:p w14:paraId="7ACBB1F7" w14:textId="77777777" w:rsidR="00102B91" w:rsidRPr="00102B91" w:rsidRDefault="00102B91" w:rsidP="00102B91">
      <w:pPr>
        <w:pStyle w:val="Listenabsatz"/>
        <w:numPr>
          <w:ilvl w:val="0"/>
          <w:numId w:val="8"/>
        </w:numPr>
        <w:spacing w:line="257" w:lineRule="auto"/>
        <w:jc w:val="both"/>
        <w:rPr>
          <w:rFonts w:ascii="Century Schoolbook" w:eastAsia="Century Schoolbook" w:hAnsi="Century Schoolbook" w:cs="Century Schoolbook"/>
          <w:color w:val="000000" w:themeColor="text2"/>
          <w:lang w:val="cs"/>
        </w:rPr>
      </w:pPr>
      <w:r w:rsidRPr="00102B91">
        <w:rPr>
          <w:rFonts w:ascii="Century Schoolbook" w:eastAsia="Century Schoolbook" w:hAnsi="Century Schoolbook" w:cs="Century Schoolbook"/>
          <w:color w:val="000000" w:themeColor="text2"/>
        </w:rPr>
        <w:t>Aplikace těchto navržených myšlenek, když dojde k další srovnatelné situaci nebo zkušenosti.</w:t>
      </w:r>
    </w:p>
    <w:p w14:paraId="00E442FD" w14:textId="669981A4" w:rsidR="00AE6917" w:rsidRPr="00AE6917" w:rsidRDefault="00102B91" w:rsidP="002D4614">
      <w:pPr>
        <w:spacing w:line="257" w:lineRule="auto"/>
        <w:jc w:val="both"/>
        <w:rPr>
          <w:highlight w:val="yellow"/>
        </w:rPr>
      </w:pPr>
      <w:r w:rsidRPr="1A0523B6">
        <w:rPr>
          <w:rFonts w:ascii="Century Schoolbook" w:eastAsia="Century Schoolbook" w:hAnsi="Century Schoolbook" w:cs="Century Schoolbook"/>
          <w:color w:val="000000" w:themeColor="text2"/>
        </w:rPr>
        <w:t xml:space="preserve">Podle Dielemana </w:t>
      </w:r>
      <w:r>
        <w:rPr>
          <w:rFonts w:ascii="Century Schoolbook" w:eastAsia="Century Schoolbook" w:hAnsi="Century Schoolbook" w:cs="Century Schoolbook"/>
          <w:color w:val="000000" w:themeColor="text2"/>
        </w:rPr>
        <w:t xml:space="preserve">a </w:t>
      </w:r>
      <w:r w:rsidRPr="1A0523B6">
        <w:rPr>
          <w:rFonts w:ascii="Century Schoolbook" w:eastAsia="Century Schoolbook" w:hAnsi="Century Schoolbook" w:cs="Century Schoolbook"/>
          <w:color w:val="000000" w:themeColor="text2"/>
        </w:rPr>
        <w:t>Huisingha (2006</w:t>
      </w:r>
      <w:r w:rsidR="007251D2">
        <w:rPr>
          <w:rFonts w:ascii="Century Schoolbook" w:eastAsia="Century Schoolbook" w:hAnsi="Century Schoolbook" w:cs="Century Schoolbook"/>
          <w:color w:val="000000" w:themeColor="text2"/>
        </w:rPr>
        <w:t>,</w:t>
      </w:r>
      <w:r w:rsidRPr="1A0523B6">
        <w:rPr>
          <w:rFonts w:ascii="Century Schoolbook" w:eastAsia="Century Schoolbook" w:hAnsi="Century Schoolbook" w:cs="Century Schoolbook"/>
          <w:color w:val="000000" w:themeColor="text2"/>
        </w:rPr>
        <w:t xml:space="preserve"> </w:t>
      </w:r>
      <w:r w:rsidR="00CB6B24">
        <w:rPr>
          <w:rFonts w:ascii="Century Schoolbook" w:eastAsia="Century Schoolbook" w:hAnsi="Century Schoolbook" w:cs="Century Schoolbook"/>
          <w:color w:val="000000" w:themeColor="text2"/>
        </w:rPr>
        <w:t>cit.</w:t>
      </w:r>
      <w:r w:rsidRPr="1A0523B6">
        <w:rPr>
          <w:rFonts w:ascii="Century Schoolbook" w:eastAsia="Century Schoolbook" w:hAnsi="Century Schoolbook" w:cs="Century Schoolbook"/>
          <w:color w:val="000000" w:themeColor="text2"/>
        </w:rPr>
        <w:t xml:space="preserve"> v Kriemadis a Kourtesopoulou, 2008) je jednou z nejdůležitějších částí právě přemýšlení a rozprava nad tím, co, jak a proč se stalo. Měla by proto</w:t>
      </w:r>
      <w:r w:rsidR="00BD7167">
        <w:rPr>
          <w:rFonts w:ascii="Century Schoolbook" w:eastAsia="Century Schoolbook" w:hAnsi="Century Schoolbook" w:cs="Century Schoolbook"/>
          <w:color w:val="000000" w:themeColor="text2"/>
        </w:rPr>
        <w:t xml:space="preserve"> být</w:t>
      </w:r>
      <w:r w:rsidRPr="1A0523B6">
        <w:rPr>
          <w:rFonts w:ascii="Century Schoolbook" w:eastAsia="Century Schoolbook" w:hAnsi="Century Schoolbook" w:cs="Century Schoolbook"/>
          <w:color w:val="000000" w:themeColor="text2"/>
        </w:rPr>
        <w:t xml:space="preserve"> prováděna vždy po odehrání </w:t>
      </w:r>
      <w:r w:rsidR="00720F63">
        <w:rPr>
          <w:rFonts w:ascii="Century Schoolbook" w:eastAsia="Century Schoolbook" w:hAnsi="Century Schoolbook" w:cs="Century Schoolbook"/>
          <w:color w:val="000000" w:themeColor="text2"/>
        </w:rPr>
        <w:t>OT programu</w:t>
      </w:r>
      <w:r w:rsidRPr="1A0523B6">
        <w:rPr>
          <w:rFonts w:ascii="Century Schoolbook" w:eastAsia="Century Schoolbook" w:hAnsi="Century Schoolbook" w:cs="Century Schoolbook"/>
          <w:color w:val="000000" w:themeColor="text2"/>
        </w:rPr>
        <w:t>.</w:t>
      </w:r>
    </w:p>
    <w:p w14:paraId="3BB60A04" w14:textId="2FD6AF60" w:rsidR="00E0383E" w:rsidRPr="00E0383E" w:rsidRDefault="00577620" w:rsidP="00E0383E">
      <w:pPr>
        <w:pStyle w:val="berschrift3"/>
      </w:pPr>
      <w:r w:rsidRPr="00577620">
        <w:t>Výzkumné metody a data</w:t>
      </w:r>
    </w:p>
    <w:p w14:paraId="098428F7" w14:textId="4F994CE4" w:rsidR="004170CB" w:rsidRDefault="009B6E6A" w:rsidP="00335F70">
      <w:pPr>
        <w:jc w:val="both"/>
      </w:pPr>
      <w:commentRangeStart w:id="10"/>
      <w:r>
        <w:t>Pro zodpovězení výzkumné otázky byla provedena systematická literární rešerše</w:t>
      </w:r>
      <w:r w:rsidR="0090668A">
        <w:t>.</w:t>
      </w:r>
      <w:r w:rsidR="003472B4">
        <w:t xml:space="preserve"> </w:t>
      </w:r>
      <w:commentRangeEnd w:id="10"/>
      <w:r w:rsidR="005A1817">
        <w:rPr>
          <w:rStyle w:val="Kommentarzeichen"/>
        </w:rPr>
        <w:commentReference w:id="10"/>
      </w:r>
      <w:r w:rsidR="003512BD">
        <w:t xml:space="preserve">Smyslem je analyzovat a porovnat přístupy </w:t>
      </w:r>
      <w:r w:rsidR="00F070C7">
        <w:t xml:space="preserve">a výsledky výzkumů jednotlivých autorů v oblasti OT. </w:t>
      </w:r>
      <w:r w:rsidR="00E038E0">
        <w:t>Pro tuto rešerši byl zvolen vyhledávač EBSC</w:t>
      </w:r>
      <w:r w:rsidR="005C6111">
        <w:t>O na serveru MUNI Discovery.</w:t>
      </w:r>
      <w:r w:rsidR="002B0D52">
        <w:t xml:space="preserve"> V rozšířeném vyhledávání byl zadán tento dotaz: </w:t>
      </w:r>
    </w:p>
    <w:p w14:paraId="166C9DEC" w14:textId="2A924B86" w:rsidR="006049F2" w:rsidRDefault="00BC231D" w:rsidP="00335F70">
      <w:pPr>
        <w:jc w:val="both"/>
        <w:rPr>
          <w:b/>
          <w:bCs/>
        </w:rPr>
      </w:pPr>
      <w:r w:rsidRPr="006049F2">
        <w:rPr>
          <w:b/>
          <w:bCs/>
        </w:rPr>
        <w:t xml:space="preserve">TI outdoor training OR TI outdoor management </w:t>
      </w:r>
      <w:r w:rsidR="005004A5">
        <w:rPr>
          <w:b/>
          <w:bCs/>
        </w:rPr>
        <w:t xml:space="preserve">development </w:t>
      </w:r>
      <w:r w:rsidR="001B3FE9" w:rsidRPr="006049F2">
        <w:rPr>
          <w:b/>
          <w:bCs/>
        </w:rPr>
        <w:t xml:space="preserve">OR TI outdoor experiential training AND management </w:t>
      </w:r>
      <w:r w:rsidR="00D27F35">
        <w:rPr>
          <w:b/>
          <w:bCs/>
        </w:rPr>
        <w:t>AND skills AND leadership</w:t>
      </w:r>
    </w:p>
    <w:p w14:paraId="47279D85" w14:textId="1408CDD6" w:rsidR="002B0D52" w:rsidRDefault="009F116B" w:rsidP="00335F70">
      <w:pPr>
        <w:jc w:val="both"/>
      </w:pPr>
      <w:r>
        <w:t xml:space="preserve">Vyhledávali jsme zejména </w:t>
      </w:r>
      <w:r w:rsidR="00CD3768">
        <w:t>recenzované</w:t>
      </w:r>
      <w:r w:rsidR="0001614C">
        <w:t xml:space="preserve"> články publikované v akademických periodikách.</w:t>
      </w:r>
      <w:r w:rsidR="00592356" w:rsidDel="00592356">
        <w:t xml:space="preserve"> </w:t>
      </w:r>
      <w:r w:rsidR="00837AC2">
        <w:t xml:space="preserve">Dále bylo vyhledávání omezeno </w:t>
      </w:r>
      <w:r w:rsidR="007972D3">
        <w:t xml:space="preserve">na </w:t>
      </w:r>
      <w:r w:rsidR="00B81FB3">
        <w:t xml:space="preserve">zdroje, jejichž </w:t>
      </w:r>
      <w:r w:rsidR="007972D3">
        <w:t xml:space="preserve">plný text </w:t>
      </w:r>
      <w:r w:rsidR="00B81FB3">
        <w:t xml:space="preserve">je </w:t>
      </w:r>
      <w:r w:rsidR="007972D3">
        <w:t xml:space="preserve">k dispozici a </w:t>
      </w:r>
      <w:r w:rsidR="00837AC2">
        <w:t xml:space="preserve">jen na disciplíny </w:t>
      </w:r>
      <w:r w:rsidR="00B729AD">
        <w:t xml:space="preserve">„podnikání a management“ a „vzdělávání“ a to zejména z toho důvodu, že </w:t>
      </w:r>
      <w:r w:rsidR="00EE2958">
        <w:t xml:space="preserve">anglický </w:t>
      </w:r>
      <w:r w:rsidR="00B729AD">
        <w:t xml:space="preserve">pojem </w:t>
      </w:r>
      <w:r w:rsidR="006803B9">
        <w:t>OT</w:t>
      </w:r>
      <w:r w:rsidR="00B729AD">
        <w:t xml:space="preserve"> </w:t>
      </w:r>
      <w:r w:rsidR="00572350">
        <w:t>může být</w:t>
      </w:r>
      <w:r w:rsidR="00837AC2">
        <w:t xml:space="preserve"> </w:t>
      </w:r>
      <w:r w:rsidR="00572350">
        <w:t xml:space="preserve">užíván i v jiných významech nebo oblastech. </w:t>
      </w:r>
      <w:r w:rsidR="00380FE2">
        <w:t>Při vyhledávání byl</w:t>
      </w:r>
      <w:r w:rsidR="006972F8">
        <w:t>o</w:t>
      </w:r>
      <w:r w:rsidR="00380FE2">
        <w:t xml:space="preserve"> </w:t>
      </w:r>
      <w:r w:rsidR="006972F8">
        <w:t xml:space="preserve">také nastaveno omezující časové období vydaných článků mezi lety </w:t>
      </w:r>
      <w:r w:rsidR="00B80E18">
        <w:t>1990</w:t>
      </w:r>
      <w:r w:rsidR="006972F8">
        <w:t xml:space="preserve"> a 2020. </w:t>
      </w:r>
      <w:r w:rsidR="00B80E18">
        <w:t xml:space="preserve">Důvodem pro </w:t>
      </w:r>
      <w:r w:rsidR="004A754D">
        <w:t xml:space="preserve">takto široké období je </w:t>
      </w:r>
      <w:r w:rsidR="00F55F9D">
        <w:t>nevelké množství</w:t>
      </w:r>
      <w:r w:rsidR="004A754D">
        <w:t xml:space="preserve"> n</w:t>
      </w:r>
      <w:r w:rsidR="00F55F9D">
        <w:t>ejnovějších zdrojů</w:t>
      </w:r>
      <w:r w:rsidR="00DA05C9">
        <w:t xml:space="preserve">. Uvědomujeme si zároveň, že </w:t>
      </w:r>
      <w:r w:rsidR="00404898">
        <w:t>starší</w:t>
      </w:r>
      <w:r w:rsidR="00DA05C9">
        <w:t xml:space="preserve"> zdroje nemusí být </w:t>
      </w:r>
      <w:r w:rsidR="00F65B10">
        <w:t xml:space="preserve">ve všech ohledech aktuální, nicméně mohou podpořit </w:t>
      </w:r>
      <w:r w:rsidR="00162B37">
        <w:t xml:space="preserve">některé argumenty z aktuálních zdrojů, </w:t>
      </w:r>
      <w:r w:rsidR="00466D58">
        <w:t>jelikož</w:t>
      </w:r>
      <w:r w:rsidR="00162B37">
        <w:t xml:space="preserve"> </w:t>
      </w:r>
      <w:r w:rsidR="00F60BBA">
        <w:t>v devadesátých letech</w:t>
      </w:r>
      <w:r w:rsidR="008E3C39">
        <w:t xml:space="preserve"> </w:t>
      </w:r>
      <w:r w:rsidR="00F60BBA">
        <w:t>byl</w:t>
      </w:r>
      <w:r w:rsidR="008E3C39">
        <w:t xml:space="preserve"> nástroj OT hojně využíván, jak je naznačeno v teoretických východiscích této práce</w:t>
      </w:r>
      <w:r w:rsidR="00905B0A">
        <w:t>,</w:t>
      </w:r>
      <w:r w:rsidR="006F32CE">
        <w:t xml:space="preserve"> a tudíž je o něm napsáno </w:t>
      </w:r>
      <w:r w:rsidR="006826D4">
        <w:t>větší</w:t>
      </w:r>
      <w:r w:rsidR="006F32CE">
        <w:t xml:space="preserve"> množství akademických článků. </w:t>
      </w:r>
    </w:p>
    <w:p w14:paraId="66878037" w14:textId="06B8EDF1" w:rsidR="00FE1BC5" w:rsidRDefault="003805F1" w:rsidP="00936F6C">
      <w:pPr>
        <w:jc w:val="both"/>
      </w:pPr>
      <w:r>
        <w:t xml:space="preserve">Celkový počet nalezených akademických článků </w:t>
      </w:r>
      <w:r w:rsidR="008C71D3">
        <w:t>podle námi zadaného dotazu je</w:t>
      </w:r>
      <w:r w:rsidR="000752D6">
        <w:t xml:space="preserve"> </w:t>
      </w:r>
      <w:r w:rsidR="052A8695">
        <w:t>po</w:t>
      </w:r>
      <w:r w:rsidR="000752D6">
        <w:t xml:space="preserve"> odstranění duplicit 88</w:t>
      </w:r>
      <w:r w:rsidR="008C71D3">
        <w:t>. Následně byly tyto články protříděny podle relevance k naší výzkumné otáz</w:t>
      </w:r>
      <w:r w:rsidR="289579F7">
        <w:t>ce</w:t>
      </w:r>
      <w:r w:rsidR="00890272">
        <w:t xml:space="preserve"> pomocí analýzy </w:t>
      </w:r>
      <w:r w:rsidR="009C2894">
        <w:t xml:space="preserve">názvů, </w:t>
      </w:r>
      <w:r w:rsidR="00890272">
        <w:t xml:space="preserve">abstraktů a klíčových slov </w:t>
      </w:r>
      <w:r w:rsidR="00F715FC">
        <w:t xml:space="preserve">a v další fázi i plného textu článků. </w:t>
      </w:r>
      <w:r w:rsidR="008965A7">
        <w:t xml:space="preserve">Proces </w:t>
      </w:r>
      <w:r w:rsidR="003A050F">
        <w:t>vyhledávání literatury je popsán na schématu č.</w:t>
      </w:r>
      <w:r w:rsidR="004B374B">
        <w:t xml:space="preserve"> 1.</w:t>
      </w:r>
    </w:p>
    <w:p w14:paraId="58E97984" w14:textId="4537EAF3" w:rsidR="003A050F" w:rsidRDefault="00D030B0" w:rsidP="00EF48C3">
      <w:pPr>
        <w:pStyle w:val="Beschriftung"/>
        <w:keepNext/>
      </w:pPr>
      <w:r>
        <w:lastRenderedPageBreak/>
        <w:t xml:space="preserve">Schéma č. </w:t>
      </w:r>
      <w:r>
        <w:fldChar w:fldCharType="begin"/>
      </w:r>
      <w:r>
        <w:instrText>SEQ Schéma_č. \* ARABIC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Popis práce s literaturou</w:t>
      </w:r>
    </w:p>
    <w:p w14:paraId="3B417E10" w14:textId="77777777" w:rsidR="00F715FC" w:rsidRDefault="00422915" w:rsidP="00624E01">
      <w:pPr>
        <w:jc w:val="both"/>
      </w:pPr>
      <w:r>
        <w:rPr>
          <w:noProof/>
        </w:rPr>
        <mc:AlternateContent>
          <mc:Choice Requires="wpg">
            <w:drawing>
              <wp:inline distT="0" distB="0" distL="0" distR="0" wp14:anchorId="6FC26896" wp14:editId="29A90A4B">
                <wp:extent cx="4271375" cy="4747364"/>
                <wp:effectExtent l="0" t="0" r="8890" b="15240"/>
                <wp:docPr id="29" name="Skupina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71375" cy="4747364"/>
                          <a:chOff x="0" y="0"/>
                          <a:chExt cx="4207179" cy="4935255"/>
                        </a:xfrm>
                      </wpg:grpSpPr>
                      <wps:wsp>
                        <wps:cNvPr id="1" name="Rectangle 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228850" cy="6826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B15509" w14:textId="77777777" w:rsidR="00422915" w:rsidRPr="00EA7CC5" w:rsidRDefault="00422915" w:rsidP="00422915">
                              <w:pPr>
                                <w:jc w:val="center"/>
                                <w:rPr>
                                  <w:rFonts w:ascii="Calibri" w:hAnsi="Calibri"/>
                                  <w:sz w:val="22"/>
                                  <w:szCs w:val="22"/>
                                </w:rPr>
                              </w:pPr>
                              <w:r w:rsidRPr="00EA7CC5">
                                <w:rPr>
                                  <w:rFonts w:ascii="Calibri" w:hAnsi="Calibri"/>
                                  <w:sz w:val="22"/>
                                  <w:szCs w:val="22"/>
                                </w:rPr>
                                <w:t>Vyhledané záznamy</w:t>
                              </w:r>
                              <w:r w:rsidRPr="00EA7CC5">
                                <w:rPr>
                                  <w:rFonts w:ascii="Calibri" w:hAnsi="Calibri"/>
                                  <w:sz w:val="22"/>
                                  <w:szCs w:val="22"/>
                                </w:rPr>
                                <w:br/>
                                <w:t>(n = 143)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8" name="AutoShape 6"/>
                        <wps:cNvCnPr>
                          <a:cxnSpLocks/>
                        </wps:cNvCnPr>
                        <wps:spPr bwMode="auto">
                          <a:xfrm>
                            <a:off x="1090634" y="713984"/>
                            <a:ext cx="0" cy="4572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" name="Rectangle 10"/>
                        <wps:cNvSpPr>
                          <a:spLocks/>
                        </wps:cNvSpPr>
                        <wps:spPr bwMode="auto">
                          <a:xfrm>
                            <a:off x="0" y="1139869"/>
                            <a:ext cx="2228407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180EB6" w14:textId="77777777" w:rsidR="00422915" w:rsidRPr="00EA7CC5" w:rsidRDefault="00422915" w:rsidP="00422915">
                              <w:pPr>
                                <w:jc w:val="center"/>
                                <w:rPr>
                                  <w:rFonts w:ascii="Calibri" w:hAnsi="Calibri"/>
                                  <w:sz w:val="22"/>
                                  <w:szCs w:val="22"/>
                                </w:rPr>
                              </w:pPr>
                              <w:r w:rsidRPr="00EA7CC5">
                                <w:rPr>
                                  <w:rFonts w:ascii="Calibri" w:hAnsi="Calibri"/>
                                  <w:sz w:val="22"/>
                                  <w:szCs w:val="22"/>
                                </w:rPr>
                                <w:t>Záznamy po odstranění duplicit</w:t>
                              </w:r>
                              <w:r w:rsidRPr="00EA7CC5">
                                <w:rPr>
                                  <w:rFonts w:ascii="Calibri" w:hAnsi="Calibri"/>
                                  <w:sz w:val="22"/>
                                  <w:szCs w:val="22"/>
                                </w:rPr>
                                <w:br/>
                                <w:t>(n = 88)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12" name="Rectangle 11"/>
                        <wps:cNvSpPr>
                          <a:spLocks/>
                        </wps:cNvSpPr>
                        <wps:spPr bwMode="auto">
                          <a:xfrm>
                            <a:off x="0" y="2167003"/>
                            <a:ext cx="2228215" cy="7385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F95127" w14:textId="77777777" w:rsidR="00422915" w:rsidRPr="00EA7CC5" w:rsidRDefault="00422915" w:rsidP="00422915">
                              <w:pPr>
                                <w:jc w:val="center"/>
                                <w:rPr>
                                  <w:rFonts w:ascii="Calibri" w:hAnsi="Calibri"/>
                                  <w:sz w:val="22"/>
                                  <w:szCs w:val="22"/>
                                </w:rPr>
                              </w:pPr>
                              <w:r w:rsidRPr="00EA7CC5">
                                <w:rPr>
                                  <w:rFonts w:ascii="Calibri" w:hAnsi="Calibri"/>
                                  <w:sz w:val="22"/>
                                  <w:szCs w:val="22"/>
                                </w:rPr>
                                <w:t>Relevance abstraktu a klíčových slov</w:t>
                              </w:r>
                              <w:r w:rsidRPr="00EA7CC5">
                                <w:rPr>
                                  <w:rFonts w:ascii="Calibri" w:hAnsi="Calibri"/>
                                  <w:sz w:val="22"/>
                                  <w:szCs w:val="22"/>
                                </w:rPr>
                                <w:br/>
                                <w:t>(n = 31)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13" name="Rectangle 12"/>
                        <wps:cNvSpPr>
                          <a:spLocks/>
                        </wps:cNvSpPr>
                        <wps:spPr bwMode="auto">
                          <a:xfrm>
                            <a:off x="2492679" y="2167003"/>
                            <a:ext cx="1714500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AB3ABB" w14:textId="77777777" w:rsidR="00422915" w:rsidRPr="00EA7CC5" w:rsidRDefault="00422915" w:rsidP="00422915">
                              <w:pPr>
                                <w:jc w:val="center"/>
                                <w:rPr>
                                  <w:rFonts w:ascii="Calibri" w:hAnsi="Calibri"/>
                                  <w:sz w:val="22"/>
                                  <w:szCs w:val="22"/>
                                </w:rPr>
                              </w:pPr>
                              <w:r w:rsidRPr="00EA7CC5">
                                <w:rPr>
                                  <w:rFonts w:ascii="Calibri" w:hAnsi="Calibri"/>
                                  <w:sz w:val="22"/>
                                  <w:szCs w:val="22"/>
                                </w:rPr>
                                <w:t>Vyřazené záznamy</w:t>
                              </w:r>
                              <w:r w:rsidRPr="00EA7CC5">
                                <w:rPr>
                                  <w:rFonts w:ascii="Calibri" w:hAnsi="Calibri"/>
                                  <w:sz w:val="22"/>
                                  <w:szCs w:val="22"/>
                                </w:rPr>
                                <w:br/>
                                <w:t>(n = 57)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15" name="Rectangle 13"/>
                        <wps:cNvSpPr>
                          <a:spLocks/>
                        </wps:cNvSpPr>
                        <wps:spPr bwMode="auto">
                          <a:xfrm>
                            <a:off x="0" y="3194137"/>
                            <a:ext cx="2228033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F8F18C" w14:textId="77777777" w:rsidR="00422915" w:rsidRPr="00EA7CC5" w:rsidRDefault="00422915" w:rsidP="00422915">
                              <w:pPr>
                                <w:jc w:val="center"/>
                                <w:rPr>
                                  <w:rFonts w:ascii="Calibri" w:hAnsi="Calibri"/>
                                  <w:sz w:val="22"/>
                                  <w:szCs w:val="22"/>
                                </w:rPr>
                              </w:pPr>
                              <w:r w:rsidRPr="00EA7CC5">
                                <w:rPr>
                                  <w:rFonts w:ascii="Calibri" w:hAnsi="Calibri"/>
                                  <w:sz w:val="22"/>
                                  <w:szCs w:val="22"/>
                                </w:rPr>
                                <w:t>Relevance plného textu</w:t>
                              </w:r>
                            </w:p>
                            <w:p w14:paraId="32576AFE" w14:textId="77777777" w:rsidR="00422915" w:rsidRPr="00EA7CC5" w:rsidRDefault="00422915" w:rsidP="00422915">
                              <w:pPr>
                                <w:jc w:val="center"/>
                                <w:rPr>
                                  <w:rFonts w:ascii="Calibri" w:hAnsi="Calibri"/>
                                  <w:sz w:val="22"/>
                                  <w:szCs w:val="22"/>
                                </w:rPr>
                              </w:pPr>
                              <w:r w:rsidRPr="00EA7CC5">
                                <w:rPr>
                                  <w:rFonts w:ascii="Calibri" w:hAnsi="Calibri"/>
                                  <w:sz w:val="22"/>
                                  <w:szCs w:val="22"/>
                                </w:rPr>
                                <w:t>(n = 25)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18" name="Rectangle 14"/>
                        <wps:cNvSpPr>
                          <a:spLocks/>
                        </wps:cNvSpPr>
                        <wps:spPr bwMode="auto">
                          <a:xfrm>
                            <a:off x="2492679" y="3194137"/>
                            <a:ext cx="17145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B051A9" w14:textId="77777777" w:rsidR="00422915" w:rsidRPr="00EA7CC5" w:rsidRDefault="00422915" w:rsidP="00422915">
                              <w:pPr>
                                <w:jc w:val="center"/>
                                <w:rPr>
                                  <w:rFonts w:ascii="Calibri" w:hAnsi="Calibri"/>
                                  <w:sz w:val="22"/>
                                  <w:szCs w:val="22"/>
                                </w:rPr>
                              </w:pPr>
                              <w:r w:rsidRPr="00EA7CC5">
                                <w:rPr>
                                  <w:rFonts w:ascii="Calibri" w:hAnsi="Calibri"/>
                                  <w:sz w:val="22"/>
                                  <w:szCs w:val="22"/>
                                </w:rPr>
                                <w:t>Vyřazené záznamy</w:t>
                              </w:r>
                              <w:r w:rsidRPr="00EA7CC5">
                                <w:rPr>
                                  <w:rFonts w:ascii="Calibri" w:hAnsi="Calibri"/>
                                  <w:sz w:val="22"/>
                                  <w:szCs w:val="22"/>
                                </w:rPr>
                                <w:br/>
                                <w:t>(n = 6)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19" name="Rectangle 15"/>
                        <wps:cNvSpPr>
                          <a:spLocks/>
                        </wps:cNvSpPr>
                        <wps:spPr bwMode="auto">
                          <a:xfrm>
                            <a:off x="0" y="4221271"/>
                            <a:ext cx="2227398" cy="7139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39B3DC" w14:textId="77777777" w:rsidR="00422915" w:rsidRPr="00EA7CC5" w:rsidRDefault="00422915" w:rsidP="00422915">
                              <w:pPr>
                                <w:jc w:val="center"/>
                                <w:rPr>
                                  <w:rFonts w:ascii="Calibri" w:hAnsi="Calibri"/>
                                  <w:sz w:val="22"/>
                                  <w:szCs w:val="22"/>
                                </w:rPr>
                              </w:pPr>
                              <w:r w:rsidRPr="00EA7CC5">
                                <w:rPr>
                                  <w:rFonts w:ascii="Calibri" w:hAnsi="Calibri"/>
                                  <w:sz w:val="22"/>
                                  <w:szCs w:val="22"/>
                                </w:rPr>
                                <w:t>Zdroje zařazené do systematické literární rešerše</w:t>
                              </w:r>
                              <w:r w:rsidRPr="00EA7CC5">
                                <w:rPr>
                                  <w:rFonts w:ascii="Calibri" w:hAnsi="Calibri"/>
                                  <w:sz w:val="22"/>
                                  <w:szCs w:val="22"/>
                                </w:rPr>
                                <w:br/>
                                <w:t>(n = 19)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27" name="AutoShape 17"/>
                        <wps:cNvCnPr>
                          <a:cxnSpLocks/>
                        </wps:cNvCnPr>
                        <wps:spPr bwMode="auto">
                          <a:xfrm>
                            <a:off x="1103160" y="1753644"/>
                            <a:ext cx="0" cy="4572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8" name="AutoShape 18"/>
                        <wps:cNvCnPr>
                          <a:cxnSpLocks/>
                        </wps:cNvCnPr>
                        <wps:spPr bwMode="auto">
                          <a:xfrm>
                            <a:off x="1002952" y="2931091"/>
                            <a:ext cx="0" cy="29303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" name="AutoShape 19"/>
                        <wps:cNvCnPr>
                          <a:cxnSpLocks/>
                        </wps:cNvCnPr>
                        <wps:spPr bwMode="auto">
                          <a:xfrm>
                            <a:off x="1002952" y="3908121"/>
                            <a:ext cx="0" cy="3429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" name="AutoShape 21"/>
                        <wps:cNvCnPr>
                          <a:cxnSpLocks/>
                        </wps:cNvCnPr>
                        <wps:spPr bwMode="auto">
                          <a:xfrm>
                            <a:off x="2229633" y="2556180"/>
                            <a:ext cx="25959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7" name="AutoShape 22"/>
                        <wps:cNvCnPr>
                          <a:cxnSpLocks/>
                        </wps:cNvCnPr>
                        <wps:spPr bwMode="auto">
                          <a:xfrm>
                            <a:off x="2229633" y="3633418"/>
                            <a:ext cx="2653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arto="http://schemas.microsoft.com/office/word/2006/arto">
            <w:pict>
              <v:group w14:anchorId="6FC26896" id="Skupina 29" o:spid="_x0000_s1026" style="width:336.35pt;height:373.8pt;mso-position-horizontal-relative:char;mso-position-vertical-relative:line" coordsize="42071,4935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">
                <v:rect id="Rectangle 2" o:spid="_x0000_s1027" style="position:absolute;width:22288;height:682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">
                  <v:path arrowok="t"/>
                  <v:textbox inset=",7.2pt,,7.2pt">
                    <w:txbxContent>
                      <w:p w14:paraId="1CB15509" w14:textId="77777777" w:rsidR="00422915" w:rsidRPr="00EA7CC5" w:rsidRDefault="00422915" w:rsidP="00422915">
                        <w:pPr>
                          <w:jc w:val="center"/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  <w:r w:rsidRPr="00EA7CC5">
                          <w:rPr>
                            <w:rFonts w:ascii="Calibri" w:hAnsi="Calibri"/>
                            <w:sz w:val="22"/>
                            <w:szCs w:val="22"/>
                          </w:rPr>
                          <w:t>Vyhledané záznamy</w:t>
                        </w:r>
                        <w:r w:rsidRPr="00EA7CC5">
                          <w:rPr>
                            <w:rFonts w:ascii="Calibri" w:hAnsi="Calibri"/>
                            <w:sz w:val="22"/>
                            <w:szCs w:val="22"/>
                          </w:rPr>
                          <w:br/>
                          <w:t>(n = 143)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8" type="#_x0000_t32" style="position:absolute;left:10906;top:7139;width:0;height:4572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">
                  <v:stroke endarrow="block"/>
                  <v:shadow color="#ccc"/>
                  <o:lock v:ext="edit" shapetype="f"/>
                </v:shape>
                <v:rect id="Rectangle 10" o:spid="_x0000_s1029" style="position:absolute;top:11398;width:22284;height:571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">
                  <v:path arrowok="t"/>
                  <v:textbox inset=",7.2pt,,7.2pt">
                    <w:txbxContent>
                      <w:p w14:paraId="5A180EB6" w14:textId="77777777" w:rsidR="00422915" w:rsidRPr="00EA7CC5" w:rsidRDefault="00422915" w:rsidP="00422915">
                        <w:pPr>
                          <w:jc w:val="center"/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  <w:r w:rsidRPr="00EA7CC5">
                          <w:rPr>
                            <w:rFonts w:ascii="Calibri" w:hAnsi="Calibri"/>
                            <w:sz w:val="22"/>
                            <w:szCs w:val="22"/>
                          </w:rPr>
                          <w:t>Záznamy po odstranění duplicit</w:t>
                        </w:r>
                        <w:r w:rsidRPr="00EA7CC5">
                          <w:rPr>
                            <w:rFonts w:ascii="Calibri" w:hAnsi="Calibri"/>
                            <w:sz w:val="22"/>
                            <w:szCs w:val="22"/>
                          </w:rPr>
                          <w:br/>
                          <w:t>(n = 88)</w:t>
                        </w:r>
                      </w:p>
                    </w:txbxContent>
                  </v:textbox>
                </v:rect>
                <v:rect id="Rectangle 11" o:spid="_x0000_s1030" style="position:absolute;top:21670;width:22282;height:738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">
                  <v:path arrowok="t"/>
                  <v:textbox inset=",7.2pt,,7.2pt">
                    <w:txbxContent>
                      <w:p w14:paraId="67F95127" w14:textId="77777777" w:rsidR="00422915" w:rsidRPr="00EA7CC5" w:rsidRDefault="00422915" w:rsidP="00422915">
                        <w:pPr>
                          <w:jc w:val="center"/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  <w:r w:rsidRPr="00EA7CC5">
                          <w:rPr>
                            <w:rFonts w:ascii="Calibri" w:hAnsi="Calibri"/>
                            <w:sz w:val="22"/>
                            <w:szCs w:val="22"/>
                          </w:rPr>
                          <w:t>Relevance abstraktu a klíčových slov</w:t>
                        </w:r>
                        <w:r w:rsidRPr="00EA7CC5">
                          <w:rPr>
                            <w:rFonts w:ascii="Calibri" w:hAnsi="Calibri"/>
                            <w:sz w:val="22"/>
                            <w:szCs w:val="22"/>
                          </w:rPr>
                          <w:br/>
                          <w:t>(n = 31)</w:t>
                        </w:r>
                      </w:p>
                    </w:txbxContent>
                  </v:textbox>
                </v:rect>
                <v:rect id="Rectangle 12" o:spid="_x0000_s1031" style="position:absolute;left:24926;top:21670;width:17145;height:571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">
                  <v:path arrowok="t"/>
                  <v:textbox inset=",7.2pt,,7.2pt">
                    <w:txbxContent>
                      <w:p w14:paraId="62AB3ABB" w14:textId="77777777" w:rsidR="00422915" w:rsidRPr="00EA7CC5" w:rsidRDefault="00422915" w:rsidP="00422915">
                        <w:pPr>
                          <w:jc w:val="center"/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  <w:r w:rsidRPr="00EA7CC5">
                          <w:rPr>
                            <w:rFonts w:ascii="Calibri" w:hAnsi="Calibri"/>
                            <w:sz w:val="22"/>
                            <w:szCs w:val="22"/>
                          </w:rPr>
                          <w:t>Vyřazené záznamy</w:t>
                        </w:r>
                        <w:r w:rsidRPr="00EA7CC5">
                          <w:rPr>
                            <w:rFonts w:ascii="Calibri" w:hAnsi="Calibri"/>
                            <w:sz w:val="22"/>
                            <w:szCs w:val="22"/>
                          </w:rPr>
                          <w:br/>
                          <w:t>(n = 57)</w:t>
                        </w:r>
                      </w:p>
                    </w:txbxContent>
                  </v:textbox>
                </v:rect>
                <v:rect id="Rectangle 13" o:spid="_x0000_s1032" style="position:absolute;top:31941;width:22280;height:685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">
                  <v:path arrowok="t"/>
                  <v:textbox inset=",7.2pt,,7.2pt">
                    <w:txbxContent>
                      <w:p w14:paraId="5DF8F18C" w14:textId="77777777" w:rsidR="00422915" w:rsidRPr="00EA7CC5" w:rsidRDefault="00422915" w:rsidP="00422915">
                        <w:pPr>
                          <w:jc w:val="center"/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  <w:r w:rsidRPr="00EA7CC5">
                          <w:rPr>
                            <w:rFonts w:ascii="Calibri" w:hAnsi="Calibri"/>
                            <w:sz w:val="22"/>
                            <w:szCs w:val="22"/>
                          </w:rPr>
                          <w:t>Relevance plného textu</w:t>
                        </w:r>
                      </w:p>
                      <w:p w14:paraId="32576AFE" w14:textId="77777777" w:rsidR="00422915" w:rsidRPr="00EA7CC5" w:rsidRDefault="00422915" w:rsidP="00422915">
                        <w:pPr>
                          <w:jc w:val="center"/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  <w:r w:rsidRPr="00EA7CC5">
                          <w:rPr>
                            <w:rFonts w:ascii="Calibri" w:hAnsi="Calibri"/>
                            <w:sz w:val="22"/>
                            <w:szCs w:val="22"/>
                          </w:rPr>
                          <w:t>(n = 25)</w:t>
                        </w:r>
                      </w:p>
                    </w:txbxContent>
                  </v:textbox>
                </v:rect>
                <v:rect id="Rectangle 14" o:spid="_x0000_s1033" style="position:absolute;left:24926;top:31941;width:17145;height:685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">
                  <v:path arrowok="t"/>
                  <v:textbox inset=",7.2pt,,7.2pt">
                    <w:txbxContent>
                      <w:p w14:paraId="5EB051A9" w14:textId="77777777" w:rsidR="00422915" w:rsidRPr="00EA7CC5" w:rsidRDefault="00422915" w:rsidP="00422915">
                        <w:pPr>
                          <w:jc w:val="center"/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  <w:r w:rsidRPr="00EA7CC5">
                          <w:rPr>
                            <w:rFonts w:ascii="Calibri" w:hAnsi="Calibri"/>
                            <w:sz w:val="22"/>
                            <w:szCs w:val="22"/>
                          </w:rPr>
                          <w:t>Vyřazené záznamy</w:t>
                        </w:r>
                        <w:r w:rsidRPr="00EA7CC5">
                          <w:rPr>
                            <w:rFonts w:ascii="Calibri" w:hAnsi="Calibri"/>
                            <w:sz w:val="22"/>
                            <w:szCs w:val="22"/>
                          </w:rPr>
                          <w:br/>
                          <w:t>(n = 6)</w:t>
                        </w:r>
                      </w:p>
                    </w:txbxContent>
                  </v:textbox>
                </v:rect>
                <v:rect id="Rectangle 15" o:spid="_x0000_s1034" style="position:absolute;top:42212;width:22273;height:714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">
                  <v:path arrowok="t"/>
                  <v:textbox inset=",7.2pt,,7.2pt">
                    <w:txbxContent>
                      <w:p w14:paraId="2D39B3DC" w14:textId="77777777" w:rsidR="00422915" w:rsidRPr="00EA7CC5" w:rsidRDefault="00422915" w:rsidP="00422915">
                        <w:pPr>
                          <w:jc w:val="center"/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  <w:r w:rsidRPr="00EA7CC5">
                          <w:rPr>
                            <w:rFonts w:ascii="Calibri" w:hAnsi="Calibri"/>
                            <w:sz w:val="22"/>
                            <w:szCs w:val="22"/>
                          </w:rPr>
                          <w:t>Zdroje zařazené do systematické literární rešerše</w:t>
                        </w:r>
                        <w:r w:rsidRPr="00EA7CC5">
                          <w:rPr>
                            <w:rFonts w:ascii="Calibri" w:hAnsi="Calibri"/>
                            <w:sz w:val="22"/>
                            <w:szCs w:val="22"/>
                          </w:rPr>
                          <w:br/>
                          <w:t>(n = 19)</w:t>
                        </w:r>
                      </w:p>
                    </w:txbxContent>
                  </v:textbox>
                </v:rect>
                <v:shape id="AutoShape 17" o:spid="_x0000_s1035" type="#_x0000_t32" style="position:absolute;left:11031;top:17536;width:0;height:4572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">
                  <v:stroke endarrow="block"/>
                  <v:shadow color="#ccc"/>
                  <o:lock v:ext="edit" shapetype="f"/>
                </v:shape>
                <v:shape id="AutoShape 18" o:spid="_x0000_s1036" type="#_x0000_t32" style="position:absolute;left:10029;top:29310;width:0;height:2931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">
                  <v:stroke endarrow="block"/>
                  <v:shadow color="#ccc"/>
                  <o:lock v:ext="edit" shapetype="f"/>
                </v:shape>
                <v:shape id="AutoShape 19" o:spid="_x0000_s1037" type="#_x0000_t32" style="position:absolute;left:10029;top:39081;width:0;height:3429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">
                  <v:stroke endarrow="block"/>
                  <v:shadow color="#ccc"/>
                  <o:lock v:ext="edit" shapetype="f"/>
                </v:shape>
                <v:shape id="AutoShape 21" o:spid="_x0000_s1038" type="#_x0000_t32" style="position:absolute;left:22296;top:25561;width:2596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">
                  <v:stroke endarrow="block"/>
                  <v:shadow color="#ccc"/>
                  <o:lock v:ext="edit" shapetype="f"/>
                </v:shape>
                <v:shape id="AutoShape 22" o:spid="_x0000_s1039" type="#_x0000_t32" style="position:absolute;left:22296;top:36334;width:2654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">
                  <v:stroke endarrow="block"/>
                  <v:shadow color="#ccc"/>
                  <o:lock v:ext="edit" shapetype="f"/>
                </v:shape>
                <w10:anchorlock/>
              </v:group>
            </w:pict>
          </mc:Fallback>
        </mc:AlternateContent>
      </w:r>
    </w:p>
    <w:p w14:paraId="15C51E24" w14:textId="5E3DC8A1" w:rsidR="00AB7CB6" w:rsidRDefault="00002819" w:rsidP="00624E01">
      <w:pPr>
        <w:jc w:val="both"/>
      </w:pPr>
      <w:r>
        <w:t>Pro systematickou rešerši byly použity následující zdroje:</w:t>
      </w:r>
    </w:p>
    <w:p w14:paraId="1097CAAA" w14:textId="77777777" w:rsidR="00002819" w:rsidRDefault="00002819" w:rsidP="00002819">
      <w:pPr>
        <w:rPr>
          <w:sz w:val="22"/>
          <w:szCs w:val="22"/>
        </w:rPr>
        <w:sectPr w:rsidR="00002819" w:rsidSect="008357F2">
          <w:headerReference w:type="default" r:id="rId13"/>
          <w:footerReference w:type="default" r:id="rId14"/>
          <w:footerReference w:type="first" r:id="rId15"/>
          <w:pgSz w:w="11907" w:h="16839" w:code="9"/>
          <w:pgMar w:top="1417" w:right="1417" w:bottom="1417" w:left="1417" w:header="708" w:footer="708" w:gutter="0"/>
          <w:cols w:space="708"/>
          <w:titlePg/>
          <w:docGrid w:linePitch="653"/>
        </w:sectPr>
      </w:pPr>
    </w:p>
    <w:p w14:paraId="224B827B" w14:textId="5742CDC9" w:rsidR="00002819" w:rsidRPr="00E565B7" w:rsidRDefault="00002819" w:rsidP="00002819">
      <w:pPr>
        <w:rPr>
          <w:sz w:val="22"/>
          <w:szCs w:val="22"/>
          <w:lang w:val="en-GB"/>
        </w:rPr>
      </w:pPr>
      <w:r w:rsidRPr="00E565B7">
        <w:rPr>
          <w:sz w:val="22"/>
          <w:szCs w:val="22"/>
          <w:lang w:val="el-GR"/>
        </w:rPr>
        <w:t>Kriemadis &amp; Kourtesopoulou</w:t>
      </w:r>
      <w:r w:rsidRPr="00E565B7">
        <w:rPr>
          <w:sz w:val="22"/>
          <w:szCs w:val="22"/>
          <w:lang w:val="en-GB"/>
        </w:rPr>
        <w:t xml:space="preserve"> </w:t>
      </w:r>
      <w:sdt>
        <w:sdtPr>
          <w:rPr>
            <w:sz w:val="22"/>
            <w:szCs w:val="44"/>
            <w:lang w:val="en-GB"/>
          </w:rPr>
          <w:id w:val="1735817692"/>
          <w:citation/>
        </w:sdtPr>
        <w:sdtEndPr>
          <w:rPr>
            <w:szCs w:val="22"/>
          </w:rPr>
        </w:sdtEndPr>
        <w:sdtContent>
          <w:r w:rsidRPr="00E565B7">
            <w:rPr>
              <w:sz w:val="22"/>
              <w:szCs w:val="22"/>
              <w:lang w:val="en-GB"/>
            </w:rPr>
            <w:fldChar w:fldCharType="begin"/>
          </w:r>
          <w:r w:rsidRPr="00E565B7">
            <w:rPr>
              <w:sz w:val="22"/>
              <w:szCs w:val="22"/>
              <w:lang w:val="en-GB"/>
            </w:rPr>
            <w:instrText xml:space="preserve">CITATION Kri08 \n  \t  \l 1029 </w:instrText>
          </w:r>
          <w:r w:rsidRPr="00E565B7">
            <w:rPr>
              <w:sz w:val="22"/>
              <w:szCs w:val="22"/>
              <w:lang w:val="en-GB"/>
            </w:rPr>
            <w:fldChar w:fldCharType="separate"/>
          </w:r>
          <w:r w:rsidR="00876F8B" w:rsidRPr="00876F8B">
            <w:rPr>
              <w:noProof/>
              <w:sz w:val="22"/>
              <w:szCs w:val="22"/>
              <w:lang w:val="en-GB"/>
            </w:rPr>
            <w:t>(2008)</w:t>
          </w:r>
          <w:r w:rsidRPr="00E565B7">
            <w:rPr>
              <w:sz w:val="22"/>
              <w:szCs w:val="22"/>
              <w:lang w:val="en-GB"/>
            </w:rPr>
            <w:fldChar w:fldCharType="end"/>
          </w:r>
        </w:sdtContent>
      </w:sdt>
    </w:p>
    <w:p w14:paraId="45D960CE" w14:textId="5F2965DE" w:rsidR="00002819" w:rsidRDefault="00002819" w:rsidP="00002819">
      <w:pPr>
        <w:rPr>
          <w:sz w:val="22"/>
          <w:szCs w:val="44"/>
          <w:lang w:val="en-GB"/>
        </w:rPr>
      </w:pPr>
      <w:r w:rsidRPr="00E565B7">
        <w:rPr>
          <w:sz w:val="22"/>
          <w:szCs w:val="44"/>
          <w:lang w:val="en-GB"/>
        </w:rPr>
        <w:t xml:space="preserve">Burke &amp; Collins </w:t>
      </w:r>
      <w:sdt>
        <w:sdtPr>
          <w:rPr>
            <w:sz w:val="22"/>
            <w:szCs w:val="44"/>
            <w:lang w:val="en-GB"/>
          </w:rPr>
          <w:id w:val="1209138404"/>
          <w:citation/>
        </w:sdtPr>
        <w:sdtEndPr/>
        <w:sdtContent>
          <w:r w:rsidRPr="00E565B7">
            <w:rPr>
              <w:sz w:val="22"/>
              <w:szCs w:val="44"/>
              <w:lang w:val="en-GB"/>
            </w:rPr>
            <w:fldChar w:fldCharType="begin"/>
          </w:r>
          <w:r w:rsidRPr="00E565B7">
            <w:rPr>
              <w:sz w:val="22"/>
              <w:szCs w:val="44"/>
              <w:lang w:val="en-GB"/>
            </w:rPr>
            <w:instrText xml:space="preserve">CITATION Bur4a \n  \t  \l 1029 </w:instrText>
          </w:r>
          <w:r w:rsidRPr="00E565B7">
            <w:rPr>
              <w:sz w:val="22"/>
              <w:szCs w:val="44"/>
              <w:lang w:val="en-GB"/>
            </w:rPr>
            <w:fldChar w:fldCharType="separate"/>
          </w:r>
          <w:r w:rsidR="00876F8B" w:rsidRPr="00876F8B">
            <w:rPr>
              <w:noProof/>
              <w:sz w:val="22"/>
              <w:szCs w:val="44"/>
              <w:lang w:val="en-GB"/>
            </w:rPr>
            <w:t>(2004a)</w:t>
          </w:r>
          <w:r w:rsidRPr="00E565B7">
            <w:rPr>
              <w:sz w:val="22"/>
              <w:szCs w:val="44"/>
              <w:lang w:val="en-GB"/>
            </w:rPr>
            <w:fldChar w:fldCharType="end"/>
          </w:r>
        </w:sdtContent>
      </w:sdt>
    </w:p>
    <w:p w14:paraId="04FB9C8D" w14:textId="5DD7CF0F" w:rsidR="00D7332F" w:rsidRPr="00E565B7" w:rsidRDefault="00D7332F" w:rsidP="00002819">
      <w:pPr>
        <w:rPr>
          <w:sz w:val="22"/>
          <w:szCs w:val="44"/>
          <w:lang w:val="en-GB"/>
        </w:rPr>
      </w:pPr>
      <w:r w:rsidRPr="00E565B7">
        <w:rPr>
          <w:sz w:val="22"/>
          <w:szCs w:val="44"/>
          <w:lang w:val="en-GB"/>
        </w:rPr>
        <w:t xml:space="preserve">Burke &amp; Collins </w:t>
      </w:r>
      <w:sdt>
        <w:sdtPr>
          <w:rPr>
            <w:sz w:val="22"/>
            <w:szCs w:val="44"/>
            <w:lang w:val="en-GB"/>
          </w:rPr>
          <w:id w:val="-168494625"/>
          <w:citation/>
        </w:sdtPr>
        <w:sdtEndPr/>
        <w:sdtContent>
          <w:r w:rsidRPr="00E565B7">
            <w:rPr>
              <w:sz w:val="22"/>
              <w:szCs w:val="44"/>
              <w:lang w:val="en-GB"/>
            </w:rPr>
            <w:fldChar w:fldCharType="begin"/>
          </w:r>
          <w:r w:rsidRPr="00E565B7">
            <w:rPr>
              <w:sz w:val="22"/>
              <w:szCs w:val="44"/>
              <w:lang w:val="en-GB"/>
            </w:rPr>
            <w:instrText xml:space="preserve">CITATION Bur4b \n  \t  \l 1029 </w:instrText>
          </w:r>
          <w:r w:rsidRPr="00E565B7">
            <w:rPr>
              <w:sz w:val="22"/>
              <w:szCs w:val="44"/>
              <w:lang w:val="en-GB"/>
            </w:rPr>
            <w:fldChar w:fldCharType="separate"/>
          </w:r>
          <w:r w:rsidR="00876F8B" w:rsidRPr="00876F8B">
            <w:rPr>
              <w:noProof/>
              <w:sz w:val="22"/>
              <w:szCs w:val="44"/>
              <w:lang w:val="en-GB"/>
            </w:rPr>
            <w:t>(2004b)</w:t>
          </w:r>
          <w:r w:rsidRPr="00E565B7">
            <w:rPr>
              <w:sz w:val="22"/>
              <w:szCs w:val="44"/>
              <w:lang w:val="en-GB"/>
            </w:rPr>
            <w:fldChar w:fldCharType="end"/>
          </w:r>
        </w:sdtContent>
      </w:sdt>
    </w:p>
    <w:p w14:paraId="3F639A8C" w14:textId="72856F76" w:rsidR="00002819" w:rsidRPr="00E565B7" w:rsidRDefault="00002819" w:rsidP="00002819">
      <w:pPr>
        <w:rPr>
          <w:sz w:val="22"/>
          <w:szCs w:val="44"/>
          <w:lang w:val="en-GB"/>
        </w:rPr>
      </w:pPr>
      <w:r w:rsidRPr="00E565B7">
        <w:rPr>
          <w:sz w:val="22"/>
          <w:szCs w:val="44"/>
          <w:lang w:val="en-GB"/>
        </w:rPr>
        <w:t xml:space="preserve">Hamilton &amp; Cooper </w:t>
      </w:r>
      <w:sdt>
        <w:sdtPr>
          <w:rPr>
            <w:sz w:val="22"/>
            <w:szCs w:val="44"/>
            <w:lang w:val="en-GB"/>
          </w:rPr>
          <w:id w:val="661277775"/>
          <w:citation/>
        </w:sdtPr>
        <w:sdtEndPr/>
        <w:sdtContent>
          <w:r w:rsidRPr="00E565B7">
            <w:rPr>
              <w:sz w:val="22"/>
              <w:szCs w:val="44"/>
              <w:lang w:val="en-GB"/>
            </w:rPr>
            <w:fldChar w:fldCharType="begin"/>
          </w:r>
          <w:r w:rsidRPr="00E565B7">
            <w:rPr>
              <w:sz w:val="22"/>
              <w:szCs w:val="44"/>
              <w:lang w:val="en-GB"/>
            </w:rPr>
            <w:instrText xml:space="preserve">CITATION Ham01 \n  \t  \l 1029 </w:instrText>
          </w:r>
          <w:r w:rsidRPr="00E565B7">
            <w:rPr>
              <w:sz w:val="22"/>
              <w:szCs w:val="44"/>
              <w:lang w:val="en-GB"/>
            </w:rPr>
            <w:fldChar w:fldCharType="separate"/>
          </w:r>
          <w:r w:rsidR="00876F8B" w:rsidRPr="00876F8B">
            <w:rPr>
              <w:noProof/>
              <w:sz w:val="22"/>
              <w:szCs w:val="44"/>
              <w:lang w:val="en-GB"/>
            </w:rPr>
            <w:t>(2001)</w:t>
          </w:r>
          <w:r w:rsidRPr="00E565B7">
            <w:rPr>
              <w:sz w:val="22"/>
              <w:szCs w:val="44"/>
              <w:lang w:val="en-GB"/>
            </w:rPr>
            <w:fldChar w:fldCharType="end"/>
          </w:r>
        </w:sdtContent>
      </w:sdt>
    </w:p>
    <w:p w14:paraId="6B2CD349" w14:textId="21A34AE7" w:rsidR="00002819" w:rsidRPr="00E565B7" w:rsidRDefault="00002819" w:rsidP="00002819">
      <w:pPr>
        <w:rPr>
          <w:sz w:val="22"/>
          <w:szCs w:val="44"/>
          <w:lang w:val="en-GB"/>
        </w:rPr>
      </w:pPr>
      <w:r w:rsidRPr="00E565B7">
        <w:rPr>
          <w:sz w:val="22"/>
          <w:szCs w:val="44"/>
          <w:lang w:val="en-GB"/>
        </w:rPr>
        <w:t xml:space="preserve">McEvoy &amp; Buller </w:t>
      </w:r>
      <w:sdt>
        <w:sdtPr>
          <w:rPr>
            <w:sz w:val="22"/>
            <w:szCs w:val="44"/>
            <w:lang w:val="en-GB"/>
          </w:rPr>
          <w:id w:val="-1151747894"/>
          <w:citation/>
        </w:sdtPr>
        <w:sdtEndPr/>
        <w:sdtContent>
          <w:r w:rsidRPr="00E565B7">
            <w:rPr>
              <w:sz w:val="22"/>
              <w:szCs w:val="44"/>
              <w:lang w:val="en-GB"/>
            </w:rPr>
            <w:fldChar w:fldCharType="begin"/>
          </w:r>
          <w:r w:rsidRPr="00E565B7">
            <w:rPr>
              <w:sz w:val="22"/>
              <w:szCs w:val="44"/>
              <w:lang w:val="en-GB"/>
            </w:rPr>
            <w:instrText xml:space="preserve">CITATION McE97 \n  \t  \l 1029 </w:instrText>
          </w:r>
          <w:r w:rsidRPr="00E565B7">
            <w:rPr>
              <w:sz w:val="22"/>
              <w:szCs w:val="44"/>
              <w:lang w:val="en-GB"/>
            </w:rPr>
            <w:fldChar w:fldCharType="separate"/>
          </w:r>
          <w:r w:rsidR="00876F8B" w:rsidRPr="00876F8B">
            <w:rPr>
              <w:noProof/>
              <w:sz w:val="22"/>
              <w:szCs w:val="44"/>
              <w:lang w:val="en-GB"/>
            </w:rPr>
            <w:t>(1997)</w:t>
          </w:r>
          <w:r w:rsidRPr="00E565B7">
            <w:rPr>
              <w:sz w:val="22"/>
              <w:szCs w:val="44"/>
              <w:lang w:val="en-GB"/>
            </w:rPr>
            <w:fldChar w:fldCharType="end"/>
          </w:r>
        </w:sdtContent>
      </w:sdt>
    </w:p>
    <w:p w14:paraId="31B27CF9" w14:textId="0041FA63" w:rsidR="00002819" w:rsidRPr="00E565B7" w:rsidRDefault="00002819" w:rsidP="00002819">
      <w:pPr>
        <w:rPr>
          <w:sz w:val="22"/>
          <w:szCs w:val="44"/>
          <w:lang w:val="en-GB"/>
        </w:rPr>
      </w:pPr>
      <w:r w:rsidRPr="00E565B7">
        <w:rPr>
          <w:sz w:val="22"/>
          <w:szCs w:val="44"/>
          <w:lang w:val="en-GB"/>
        </w:rPr>
        <w:t xml:space="preserve">Holden </w:t>
      </w:r>
      <w:sdt>
        <w:sdtPr>
          <w:rPr>
            <w:sz w:val="22"/>
            <w:szCs w:val="44"/>
            <w:lang w:val="en-GB"/>
          </w:rPr>
          <w:id w:val="-1807079408"/>
          <w:citation/>
        </w:sdtPr>
        <w:sdtEndPr/>
        <w:sdtContent>
          <w:r w:rsidRPr="00E565B7">
            <w:rPr>
              <w:sz w:val="22"/>
              <w:szCs w:val="44"/>
              <w:lang w:val="en-GB"/>
            </w:rPr>
            <w:fldChar w:fldCharType="begin"/>
          </w:r>
          <w:r w:rsidRPr="00E565B7">
            <w:rPr>
              <w:sz w:val="22"/>
              <w:szCs w:val="44"/>
              <w:lang w:val="en-GB"/>
            </w:rPr>
            <w:instrText xml:space="preserve">CITATION Hol95 \n  \t  \l 1029 </w:instrText>
          </w:r>
          <w:r w:rsidRPr="00E565B7">
            <w:rPr>
              <w:sz w:val="22"/>
              <w:szCs w:val="44"/>
              <w:lang w:val="en-GB"/>
            </w:rPr>
            <w:fldChar w:fldCharType="separate"/>
          </w:r>
          <w:r w:rsidR="00876F8B" w:rsidRPr="00876F8B">
            <w:rPr>
              <w:noProof/>
              <w:sz w:val="22"/>
              <w:szCs w:val="44"/>
              <w:lang w:val="en-GB"/>
            </w:rPr>
            <w:t>(1995)</w:t>
          </w:r>
          <w:r w:rsidRPr="00E565B7">
            <w:rPr>
              <w:sz w:val="22"/>
              <w:szCs w:val="44"/>
              <w:lang w:val="en-GB"/>
            </w:rPr>
            <w:fldChar w:fldCharType="end"/>
          </w:r>
        </w:sdtContent>
      </w:sdt>
    </w:p>
    <w:p w14:paraId="27713433" w14:textId="5E5D8050" w:rsidR="00002819" w:rsidRPr="00E565B7" w:rsidRDefault="00002819" w:rsidP="00002819">
      <w:pPr>
        <w:rPr>
          <w:sz w:val="22"/>
          <w:szCs w:val="44"/>
          <w:lang w:val="en-GB"/>
        </w:rPr>
      </w:pPr>
      <w:r w:rsidRPr="00E565B7">
        <w:rPr>
          <w:sz w:val="22"/>
          <w:szCs w:val="44"/>
          <w:lang w:val="en-GB"/>
        </w:rPr>
        <w:t xml:space="preserve">Irvine &amp; Wilson </w:t>
      </w:r>
      <w:sdt>
        <w:sdtPr>
          <w:rPr>
            <w:sz w:val="22"/>
            <w:szCs w:val="44"/>
            <w:lang w:val="en-GB"/>
          </w:rPr>
          <w:id w:val="1037010449"/>
          <w:citation/>
        </w:sdtPr>
        <w:sdtEndPr/>
        <w:sdtContent>
          <w:r w:rsidRPr="00E565B7">
            <w:rPr>
              <w:sz w:val="22"/>
              <w:szCs w:val="44"/>
              <w:lang w:val="en-GB"/>
            </w:rPr>
            <w:fldChar w:fldCharType="begin"/>
          </w:r>
          <w:r w:rsidRPr="00E565B7">
            <w:rPr>
              <w:sz w:val="22"/>
              <w:szCs w:val="44"/>
              <w:lang w:val="en-GB"/>
            </w:rPr>
            <w:instrText xml:space="preserve">CITATION Irv94 \n  \t  \l 1029 </w:instrText>
          </w:r>
          <w:r w:rsidRPr="00E565B7">
            <w:rPr>
              <w:sz w:val="22"/>
              <w:szCs w:val="44"/>
              <w:lang w:val="en-GB"/>
            </w:rPr>
            <w:fldChar w:fldCharType="separate"/>
          </w:r>
          <w:r w:rsidR="00876F8B" w:rsidRPr="00876F8B">
            <w:rPr>
              <w:noProof/>
              <w:sz w:val="22"/>
              <w:szCs w:val="44"/>
              <w:lang w:val="en-GB"/>
            </w:rPr>
            <w:t>(1994)</w:t>
          </w:r>
          <w:r w:rsidRPr="00E565B7">
            <w:rPr>
              <w:sz w:val="22"/>
              <w:szCs w:val="44"/>
              <w:lang w:val="en-GB"/>
            </w:rPr>
            <w:fldChar w:fldCharType="end"/>
          </w:r>
        </w:sdtContent>
      </w:sdt>
    </w:p>
    <w:p w14:paraId="3CEC56E7" w14:textId="267859CA" w:rsidR="00002819" w:rsidRPr="00E565B7" w:rsidRDefault="00002819" w:rsidP="00002819">
      <w:pPr>
        <w:rPr>
          <w:sz w:val="22"/>
          <w:szCs w:val="44"/>
          <w:lang w:val="en-GB"/>
        </w:rPr>
      </w:pPr>
      <w:r w:rsidRPr="00E565B7">
        <w:rPr>
          <w:sz w:val="22"/>
          <w:szCs w:val="44"/>
          <w:lang w:val="en-GB"/>
        </w:rPr>
        <w:t xml:space="preserve">Clements et al. </w:t>
      </w:r>
      <w:sdt>
        <w:sdtPr>
          <w:rPr>
            <w:sz w:val="22"/>
            <w:szCs w:val="44"/>
            <w:lang w:val="en-GB"/>
          </w:rPr>
          <w:id w:val="-1553068958"/>
          <w:citation/>
        </w:sdtPr>
        <w:sdtEndPr/>
        <w:sdtContent>
          <w:r w:rsidRPr="00E565B7">
            <w:rPr>
              <w:sz w:val="22"/>
              <w:szCs w:val="44"/>
              <w:lang w:val="en-GB"/>
            </w:rPr>
            <w:fldChar w:fldCharType="begin"/>
          </w:r>
          <w:r w:rsidRPr="00E565B7">
            <w:rPr>
              <w:sz w:val="22"/>
              <w:szCs w:val="44"/>
              <w:lang w:val="en-GB"/>
            </w:rPr>
            <w:instrText xml:space="preserve">CITATION Cle95 \n  \t  \l 1029 </w:instrText>
          </w:r>
          <w:r w:rsidRPr="00E565B7">
            <w:rPr>
              <w:sz w:val="22"/>
              <w:szCs w:val="44"/>
              <w:lang w:val="en-GB"/>
            </w:rPr>
            <w:fldChar w:fldCharType="separate"/>
          </w:r>
          <w:r w:rsidR="00876F8B" w:rsidRPr="00876F8B">
            <w:rPr>
              <w:noProof/>
              <w:sz w:val="22"/>
              <w:szCs w:val="44"/>
              <w:lang w:val="en-GB"/>
            </w:rPr>
            <w:t>(1995)</w:t>
          </w:r>
          <w:r w:rsidRPr="00E565B7">
            <w:rPr>
              <w:sz w:val="22"/>
              <w:szCs w:val="44"/>
              <w:lang w:val="en-GB"/>
            </w:rPr>
            <w:fldChar w:fldCharType="end"/>
          </w:r>
        </w:sdtContent>
      </w:sdt>
    </w:p>
    <w:p w14:paraId="51CEB59B" w14:textId="643A656C" w:rsidR="00002819" w:rsidRPr="00E565B7" w:rsidRDefault="00002819" w:rsidP="00002819">
      <w:pPr>
        <w:rPr>
          <w:sz w:val="22"/>
          <w:szCs w:val="44"/>
          <w:lang w:val="en-GB"/>
        </w:rPr>
      </w:pPr>
      <w:r w:rsidRPr="00E565B7">
        <w:rPr>
          <w:sz w:val="22"/>
          <w:szCs w:val="44"/>
          <w:lang w:val="en-GB"/>
        </w:rPr>
        <w:t xml:space="preserve">Williams et al. </w:t>
      </w:r>
      <w:sdt>
        <w:sdtPr>
          <w:rPr>
            <w:sz w:val="22"/>
            <w:szCs w:val="44"/>
            <w:lang w:val="en-GB"/>
          </w:rPr>
          <w:id w:val="1409890268"/>
          <w:citation/>
        </w:sdtPr>
        <w:sdtEndPr/>
        <w:sdtContent>
          <w:r w:rsidRPr="00E565B7">
            <w:rPr>
              <w:sz w:val="22"/>
              <w:szCs w:val="44"/>
              <w:lang w:val="en-GB"/>
            </w:rPr>
            <w:fldChar w:fldCharType="begin"/>
          </w:r>
          <w:r w:rsidRPr="00E565B7">
            <w:rPr>
              <w:sz w:val="22"/>
              <w:szCs w:val="44"/>
              <w:lang w:val="en-GB"/>
            </w:rPr>
            <w:instrText xml:space="preserve">CITATION Wil03 \n  \t  \l 1029 </w:instrText>
          </w:r>
          <w:r w:rsidRPr="00E565B7">
            <w:rPr>
              <w:sz w:val="22"/>
              <w:szCs w:val="44"/>
              <w:lang w:val="en-GB"/>
            </w:rPr>
            <w:fldChar w:fldCharType="separate"/>
          </w:r>
          <w:r w:rsidR="00876F8B" w:rsidRPr="00876F8B">
            <w:rPr>
              <w:noProof/>
              <w:sz w:val="22"/>
              <w:szCs w:val="44"/>
              <w:lang w:val="en-GB"/>
            </w:rPr>
            <w:t>(2003)</w:t>
          </w:r>
          <w:r w:rsidRPr="00E565B7">
            <w:rPr>
              <w:sz w:val="22"/>
              <w:szCs w:val="44"/>
              <w:lang w:val="en-GB"/>
            </w:rPr>
            <w:fldChar w:fldCharType="end"/>
          </w:r>
        </w:sdtContent>
      </w:sdt>
    </w:p>
    <w:p w14:paraId="0346BA88" w14:textId="121A4C36" w:rsidR="00002819" w:rsidRPr="00E565B7" w:rsidRDefault="00002819" w:rsidP="00002819">
      <w:pPr>
        <w:jc w:val="both"/>
        <w:rPr>
          <w:sz w:val="22"/>
          <w:szCs w:val="44"/>
          <w:lang w:val="en-GB"/>
        </w:rPr>
      </w:pPr>
      <w:r w:rsidRPr="00E565B7">
        <w:rPr>
          <w:sz w:val="22"/>
          <w:szCs w:val="44"/>
          <w:lang w:val="en-GB"/>
        </w:rPr>
        <w:t xml:space="preserve">Wagner et al. </w:t>
      </w:r>
      <w:sdt>
        <w:sdtPr>
          <w:rPr>
            <w:sz w:val="22"/>
            <w:szCs w:val="44"/>
            <w:lang w:val="en-GB"/>
          </w:rPr>
          <w:id w:val="1163208613"/>
          <w:citation/>
        </w:sdtPr>
        <w:sdtEndPr/>
        <w:sdtContent>
          <w:r w:rsidRPr="00E565B7">
            <w:rPr>
              <w:sz w:val="22"/>
              <w:szCs w:val="44"/>
              <w:lang w:val="en-GB"/>
            </w:rPr>
            <w:fldChar w:fldCharType="begin"/>
          </w:r>
          <w:r w:rsidRPr="00E565B7">
            <w:rPr>
              <w:sz w:val="22"/>
              <w:szCs w:val="44"/>
              <w:lang w:val="en-GB"/>
            </w:rPr>
            <w:instrText xml:space="preserve">CITATION Wag91 \n  \t  \l 1029 </w:instrText>
          </w:r>
          <w:r w:rsidRPr="00E565B7">
            <w:rPr>
              <w:sz w:val="22"/>
              <w:szCs w:val="44"/>
              <w:lang w:val="en-GB"/>
            </w:rPr>
            <w:fldChar w:fldCharType="separate"/>
          </w:r>
          <w:r w:rsidR="00876F8B" w:rsidRPr="00876F8B">
            <w:rPr>
              <w:noProof/>
              <w:sz w:val="22"/>
              <w:szCs w:val="44"/>
              <w:lang w:val="en-GB"/>
            </w:rPr>
            <w:t>(1991)</w:t>
          </w:r>
          <w:r w:rsidRPr="00E565B7">
            <w:rPr>
              <w:sz w:val="22"/>
              <w:szCs w:val="44"/>
              <w:lang w:val="en-GB"/>
            </w:rPr>
            <w:fldChar w:fldCharType="end"/>
          </w:r>
        </w:sdtContent>
      </w:sdt>
    </w:p>
    <w:p w14:paraId="685C6513" w14:textId="46E344E2" w:rsidR="00002819" w:rsidRPr="00E565B7" w:rsidRDefault="00002819" w:rsidP="00002819">
      <w:pPr>
        <w:rPr>
          <w:sz w:val="22"/>
          <w:szCs w:val="44"/>
          <w:lang w:val="en-GB"/>
        </w:rPr>
      </w:pPr>
      <w:r w:rsidRPr="00E565B7">
        <w:rPr>
          <w:sz w:val="22"/>
          <w:szCs w:val="44"/>
          <w:lang w:val="en-GB"/>
        </w:rPr>
        <w:t xml:space="preserve">Kass &amp; Grandzol </w:t>
      </w:r>
      <w:sdt>
        <w:sdtPr>
          <w:rPr>
            <w:sz w:val="22"/>
            <w:szCs w:val="44"/>
            <w:lang w:val="en-GB"/>
          </w:rPr>
          <w:id w:val="1023675751"/>
          <w:citation/>
        </w:sdtPr>
        <w:sdtEndPr/>
        <w:sdtContent>
          <w:r w:rsidRPr="00E565B7">
            <w:rPr>
              <w:sz w:val="22"/>
              <w:szCs w:val="44"/>
              <w:lang w:val="en-GB"/>
            </w:rPr>
            <w:fldChar w:fldCharType="begin"/>
          </w:r>
          <w:r w:rsidRPr="00E565B7">
            <w:rPr>
              <w:sz w:val="22"/>
              <w:szCs w:val="44"/>
              <w:lang w:val="en-GB"/>
            </w:rPr>
            <w:instrText xml:space="preserve">CITATION Kas12 \n  \t  \l 1029 </w:instrText>
          </w:r>
          <w:r w:rsidRPr="00E565B7">
            <w:rPr>
              <w:sz w:val="22"/>
              <w:szCs w:val="44"/>
              <w:lang w:val="en-GB"/>
            </w:rPr>
            <w:fldChar w:fldCharType="separate"/>
          </w:r>
          <w:r w:rsidR="00876F8B" w:rsidRPr="00876F8B">
            <w:rPr>
              <w:noProof/>
              <w:sz w:val="22"/>
              <w:szCs w:val="44"/>
              <w:lang w:val="en-GB"/>
            </w:rPr>
            <w:t>(2012)</w:t>
          </w:r>
          <w:r w:rsidRPr="00E565B7">
            <w:rPr>
              <w:sz w:val="22"/>
              <w:szCs w:val="44"/>
              <w:lang w:val="en-GB"/>
            </w:rPr>
            <w:fldChar w:fldCharType="end"/>
          </w:r>
        </w:sdtContent>
      </w:sdt>
    </w:p>
    <w:p w14:paraId="2B652648" w14:textId="39AEF26B" w:rsidR="00002819" w:rsidRPr="00E565B7" w:rsidRDefault="00002819" w:rsidP="00002819">
      <w:pPr>
        <w:jc w:val="both"/>
        <w:rPr>
          <w:sz w:val="22"/>
          <w:szCs w:val="44"/>
          <w:lang w:val="en-GB"/>
        </w:rPr>
      </w:pPr>
      <w:r w:rsidRPr="00E565B7">
        <w:rPr>
          <w:sz w:val="22"/>
          <w:szCs w:val="44"/>
          <w:lang w:val="en-GB"/>
        </w:rPr>
        <w:t xml:space="preserve">Boettcher &amp; Gansemef-Topf </w:t>
      </w:r>
      <w:sdt>
        <w:sdtPr>
          <w:rPr>
            <w:sz w:val="22"/>
            <w:szCs w:val="44"/>
            <w:lang w:val="en-GB"/>
          </w:rPr>
          <w:id w:val="1978566983"/>
          <w:citation/>
        </w:sdtPr>
        <w:sdtEndPr/>
        <w:sdtContent>
          <w:r w:rsidRPr="00E565B7">
            <w:rPr>
              <w:sz w:val="22"/>
              <w:szCs w:val="44"/>
              <w:lang w:val="en-GB"/>
            </w:rPr>
            <w:fldChar w:fldCharType="begin"/>
          </w:r>
          <w:r w:rsidRPr="00E565B7">
            <w:rPr>
              <w:sz w:val="22"/>
              <w:szCs w:val="44"/>
              <w:lang w:val="en-GB"/>
            </w:rPr>
            <w:instrText xml:space="preserve">CITATION Boe15 \n  \t  \l 1029 </w:instrText>
          </w:r>
          <w:r w:rsidRPr="00E565B7">
            <w:rPr>
              <w:sz w:val="22"/>
              <w:szCs w:val="44"/>
              <w:lang w:val="en-GB"/>
            </w:rPr>
            <w:fldChar w:fldCharType="separate"/>
          </w:r>
          <w:r w:rsidR="00876F8B" w:rsidRPr="00876F8B">
            <w:rPr>
              <w:noProof/>
              <w:sz w:val="22"/>
              <w:szCs w:val="44"/>
              <w:lang w:val="en-GB"/>
            </w:rPr>
            <w:t>(2015)</w:t>
          </w:r>
          <w:r w:rsidRPr="00E565B7">
            <w:rPr>
              <w:sz w:val="22"/>
              <w:szCs w:val="44"/>
              <w:lang w:val="en-GB"/>
            </w:rPr>
            <w:fldChar w:fldCharType="end"/>
          </w:r>
        </w:sdtContent>
      </w:sdt>
    </w:p>
    <w:p w14:paraId="4384EB4E" w14:textId="45B25835" w:rsidR="00002819" w:rsidRPr="00E565B7" w:rsidRDefault="00002819" w:rsidP="00002819">
      <w:pPr>
        <w:jc w:val="both"/>
        <w:rPr>
          <w:sz w:val="22"/>
          <w:szCs w:val="44"/>
          <w:lang w:val="en-GB"/>
        </w:rPr>
      </w:pPr>
      <w:r w:rsidRPr="00E565B7">
        <w:rPr>
          <w:sz w:val="22"/>
          <w:szCs w:val="44"/>
          <w:lang w:val="en-GB"/>
        </w:rPr>
        <w:t xml:space="preserve">Shivers-Blackwell </w:t>
      </w:r>
      <w:sdt>
        <w:sdtPr>
          <w:rPr>
            <w:sz w:val="22"/>
            <w:szCs w:val="44"/>
            <w:lang w:val="en-GB"/>
          </w:rPr>
          <w:id w:val="777299712"/>
          <w:citation/>
        </w:sdtPr>
        <w:sdtEndPr/>
        <w:sdtContent>
          <w:r w:rsidRPr="00E565B7">
            <w:rPr>
              <w:sz w:val="22"/>
              <w:szCs w:val="44"/>
              <w:lang w:val="en-GB"/>
            </w:rPr>
            <w:fldChar w:fldCharType="begin"/>
          </w:r>
          <w:r w:rsidRPr="00E565B7">
            <w:rPr>
              <w:sz w:val="22"/>
              <w:szCs w:val="44"/>
              <w:lang w:val="en-GB"/>
            </w:rPr>
            <w:instrText xml:space="preserve">CITATION Shi04 \n  \t  \l 1029 </w:instrText>
          </w:r>
          <w:r w:rsidRPr="00E565B7">
            <w:rPr>
              <w:sz w:val="22"/>
              <w:szCs w:val="44"/>
              <w:lang w:val="en-GB"/>
            </w:rPr>
            <w:fldChar w:fldCharType="separate"/>
          </w:r>
          <w:r w:rsidR="00876F8B" w:rsidRPr="00876F8B">
            <w:rPr>
              <w:noProof/>
              <w:sz w:val="22"/>
              <w:szCs w:val="44"/>
              <w:lang w:val="en-GB"/>
            </w:rPr>
            <w:t>(2004)</w:t>
          </w:r>
          <w:r w:rsidRPr="00E565B7">
            <w:rPr>
              <w:sz w:val="22"/>
              <w:szCs w:val="44"/>
              <w:lang w:val="en-GB"/>
            </w:rPr>
            <w:fldChar w:fldCharType="end"/>
          </w:r>
        </w:sdtContent>
      </w:sdt>
    </w:p>
    <w:p w14:paraId="20FEBEF7" w14:textId="2336FAA9" w:rsidR="00002819" w:rsidRPr="00DD712B" w:rsidRDefault="00002819" w:rsidP="00002819">
      <w:pPr>
        <w:rPr>
          <w:sz w:val="22"/>
          <w:szCs w:val="44"/>
          <w:lang w:val="es-ES"/>
        </w:rPr>
      </w:pPr>
      <w:r w:rsidRPr="00DD712B">
        <w:rPr>
          <w:sz w:val="22"/>
          <w:szCs w:val="44"/>
          <w:lang w:val="es-ES"/>
        </w:rPr>
        <w:t xml:space="preserve">Badger et al. </w:t>
      </w:r>
      <w:sdt>
        <w:sdtPr>
          <w:rPr>
            <w:sz w:val="22"/>
            <w:szCs w:val="44"/>
            <w:lang w:val="en-GB"/>
          </w:rPr>
          <w:id w:val="1361319546"/>
          <w:citation/>
        </w:sdtPr>
        <w:sdtEndPr/>
        <w:sdtContent>
          <w:r w:rsidRPr="00E565B7">
            <w:rPr>
              <w:sz w:val="22"/>
              <w:szCs w:val="44"/>
              <w:lang w:val="en-GB"/>
            </w:rPr>
            <w:fldChar w:fldCharType="begin"/>
          </w:r>
          <w:r w:rsidRPr="00DD712B">
            <w:rPr>
              <w:sz w:val="22"/>
              <w:szCs w:val="44"/>
              <w:lang w:val="es-ES"/>
            </w:rPr>
            <w:instrText xml:space="preserve">CITATION Bad97 \n  \t  \l 1029 </w:instrText>
          </w:r>
          <w:r w:rsidRPr="00E565B7">
            <w:rPr>
              <w:sz w:val="22"/>
              <w:szCs w:val="44"/>
              <w:lang w:val="en-GB"/>
            </w:rPr>
            <w:fldChar w:fldCharType="separate"/>
          </w:r>
          <w:r w:rsidR="00876F8B" w:rsidRPr="00DD712B">
            <w:rPr>
              <w:sz w:val="22"/>
              <w:szCs w:val="44"/>
              <w:lang w:val="es-ES"/>
            </w:rPr>
            <w:t>(1997)</w:t>
          </w:r>
          <w:r w:rsidRPr="00E565B7">
            <w:rPr>
              <w:sz w:val="22"/>
              <w:szCs w:val="44"/>
              <w:lang w:val="en-GB"/>
            </w:rPr>
            <w:fldChar w:fldCharType="end"/>
          </w:r>
        </w:sdtContent>
      </w:sdt>
    </w:p>
    <w:p w14:paraId="67F0DA34" w14:textId="0E070AEF" w:rsidR="00002819" w:rsidRPr="00DD712B" w:rsidRDefault="00002819" w:rsidP="00002819">
      <w:pPr>
        <w:rPr>
          <w:sz w:val="22"/>
          <w:szCs w:val="44"/>
          <w:lang w:val="es-ES"/>
        </w:rPr>
      </w:pPr>
      <w:r w:rsidRPr="00DD712B">
        <w:rPr>
          <w:sz w:val="22"/>
          <w:szCs w:val="44"/>
          <w:lang w:val="es-ES"/>
        </w:rPr>
        <w:t xml:space="preserve">Jones &amp; Oswick </w:t>
      </w:r>
      <w:sdt>
        <w:sdtPr>
          <w:rPr>
            <w:sz w:val="22"/>
            <w:szCs w:val="44"/>
            <w:lang w:val="en-GB"/>
          </w:rPr>
          <w:id w:val="-1842077154"/>
          <w:citation/>
        </w:sdtPr>
        <w:sdtEndPr/>
        <w:sdtContent>
          <w:r w:rsidRPr="00E565B7">
            <w:rPr>
              <w:sz w:val="22"/>
              <w:szCs w:val="44"/>
              <w:lang w:val="en-GB"/>
            </w:rPr>
            <w:fldChar w:fldCharType="begin"/>
          </w:r>
          <w:r w:rsidRPr="00DD712B">
            <w:rPr>
              <w:sz w:val="22"/>
              <w:szCs w:val="44"/>
              <w:lang w:val="es-ES"/>
            </w:rPr>
            <w:instrText xml:space="preserve">CITATION Jon07 \n  \t  \l 1029 </w:instrText>
          </w:r>
          <w:r w:rsidRPr="00E565B7">
            <w:rPr>
              <w:sz w:val="22"/>
              <w:szCs w:val="44"/>
              <w:lang w:val="en-GB"/>
            </w:rPr>
            <w:fldChar w:fldCharType="separate"/>
          </w:r>
          <w:r w:rsidR="00876F8B" w:rsidRPr="00DD712B">
            <w:rPr>
              <w:sz w:val="22"/>
              <w:szCs w:val="44"/>
              <w:lang w:val="es-ES"/>
            </w:rPr>
            <w:t>(2007)</w:t>
          </w:r>
          <w:r w:rsidRPr="00E565B7">
            <w:rPr>
              <w:sz w:val="22"/>
              <w:szCs w:val="44"/>
              <w:lang w:val="en-GB"/>
            </w:rPr>
            <w:fldChar w:fldCharType="end"/>
          </w:r>
        </w:sdtContent>
      </w:sdt>
    </w:p>
    <w:p w14:paraId="64D88531" w14:textId="724D7101" w:rsidR="00002819" w:rsidRPr="005A1817" w:rsidRDefault="00002819" w:rsidP="00002819">
      <w:pPr>
        <w:jc w:val="both"/>
        <w:rPr>
          <w:sz w:val="22"/>
          <w:szCs w:val="44"/>
          <w:lang w:val="de-AT"/>
        </w:rPr>
      </w:pPr>
      <w:proofErr w:type="spellStart"/>
      <w:r w:rsidRPr="005A1817">
        <w:rPr>
          <w:sz w:val="22"/>
          <w:szCs w:val="44"/>
          <w:lang w:val="de-AT"/>
        </w:rPr>
        <w:t>Pollitt</w:t>
      </w:r>
      <w:proofErr w:type="spellEnd"/>
      <w:r w:rsidRPr="005A1817">
        <w:rPr>
          <w:sz w:val="22"/>
          <w:szCs w:val="44"/>
          <w:lang w:val="de-AT"/>
        </w:rPr>
        <w:t xml:space="preserve"> </w:t>
      </w:r>
      <w:sdt>
        <w:sdtPr>
          <w:rPr>
            <w:sz w:val="22"/>
            <w:szCs w:val="44"/>
            <w:lang w:val="en-GB"/>
          </w:rPr>
          <w:id w:val="757104702"/>
          <w:citation/>
        </w:sdtPr>
        <w:sdtEndPr/>
        <w:sdtContent>
          <w:r w:rsidRPr="00E565B7">
            <w:rPr>
              <w:sz w:val="22"/>
              <w:szCs w:val="44"/>
              <w:lang w:val="en-GB"/>
            </w:rPr>
            <w:fldChar w:fldCharType="begin"/>
          </w:r>
          <w:r w:rsidRPr="005A1817">
            <w:rPr>
              <w:sz w:val="22"/>
              <w:szCs w:val="44"/>
              <w:lang w:val="de-AT"/>
            </w:rPr>
            <w:instrText xml:space="preserve">CITATION Pol07 \n  \t  \l 1029 </w:instrText>
          </w:r>
          <w:r w:rsidRPr="00E565B7">
            <w:rPr>
              <w:sz w:val="22"/>
              <w:szCs w:val="44"/>
              <w:lang w:val="en-GB"/>
            </w:rPr>
            <w:fldChar w:fldCharType="separate"/>
          </w:r>
          <w:r w:rsidR="00876F8B" w:rsidRPr="005A1817">
            <w:rPr>
              <w:noProof/>
              <w:sz w:val="22"/>
              <w:szCs w:val="44"/>
              <w:lang w:val="de-AT"/>
            </w:rPr>
            <w:t>(2007)</w:t>
          </w:r>
          <w:r w:rsidRPr="00E565B7">
            <w:rPr>
              <w:sz w:val="22"/>
              <w:szCs w:val="44"/>
              <w:lang w:val="en-GB"/>
            </w:rPr>
            <w:fldChar w:fldCharType="end"/>
          </w:r>
        </w:sdtContent>
      </w:sdt>
    </w:p>
    <w:p w14:paraId="23464FAF" w14:textId="5FE8D312" w:rsidR="00002819" w:rsidRPr="00E565B7" w:rsidRDefault="00002819" w:rsidP="00002819">
      <w:pPr>
        <w:rPr>
          <w:sz w:val="22"/>
          <w:szCs w:val="44"/>
          <w:lang w:val="en-GB"/>
        </w:rPr>
      </w:pPr>
      <w:r w:rsidRPr="005A1817">
        <w:rPr>
          <w:sz w:val="22"/>
          <w:szCs w:val="44"/>
          <w:lang w:val="de-AT"/>
        </w:rPr>
        <w:t>Fernández-</w:t>
      </w:r>
      <w:proofErr w:type="spellStart"/>
      <w:r w:rsidRPr="005A1817">
        <w:rPr>
          <w:sz w:val="22"/>
          <w:szCs w:val="44"/>
          <w:lang w:val="de-AT"/>
        </w:rPr>
        <w:t>Gámez</w:t>
      </w:r>
      <w:proofErr w:type="spellEnd"/>
      <w:r w:rsidRPr="005A1817">
        <w:rPr>
          <w:sz w:val="22"/>
          <w:szCs w:val="44"/>
          <w:lang w:val="de-AT"/>
        </w:rPr>
        <w:t xml:space="preserve"> et al. </w:t>
      </w:r>
      <w:sdt>
        <w:sdtPr>
          <w:rPr>
            <w:sz w:val="22"/>
            <w:szCs w:val="44"/>
            <w:lang w:val="en-GB"/>
          </w:rPr>
          <w:id w:val="-1247794054"/>
          <w:citation/>
        </w:sdtPr>
        <w:sdtEndPr/>
        <w:sdtContent>
          <w:r w:rsidRPr="00E565B7">
            <w:rPr>
              <w:sz w:val="22"/>
              <w:szCs w:val="44"/>
              <w:lang w:val="en-GB"/>
            </w:rPr>
            <w:fldChar w:fldCharType="begin"/>
          </w:r>
          <w:r w:rsidRPr="005A1817">
            <w:rPr>
              <w:sz w:val="22"/>
              <w:szCs w:val="44"/>
              <w:lang w:val="de-AT"/>
            </w:rPr>
            <w:instrText xml:space="preserve">CITATION Fer18 \n  \t  \l 1029 </w:instrText>
          </w:r>
          <w:r w:rsidRPr="00E565B7">
            <w:rPr>
              <w:sz w:val="22"/>
              <w:szCs w:val="44"/>
              <w:lang w:val="en-GB"/>
            </w:rPr>
            <w:fldChar w:fldCharType="separate"/>
          </w:r>
          <w:r w:rsidR="00876F8B" w:rsidRPr="00876F8B">
            <w:rPr>
              <w:noProof/>
              <w:sz w:val="22"/>
              <w:szCs w:val="44"/>
              <w:lang w:val="en-GB"/>
            </w:rPr>
            <w:t>(2018)</w:t>
          </w:r>
          <w:r w:rsidRPr="00E565B7">
            <w:rPr>
              <w:sz w:val="22"/>
              <w:szCs w:val="44"/>
              <w:lang w:val="en-GB"/>
            </w:rPr>
            <w:fldChar w:fldCharType="end"/>
          </w:r>
        </w:sdtContent>
      </w:sdt>
    </w:p>
    <w:p w14:paraId="5B6BBA80" w14:textId="0AB0FEE6" w:rsidR="00002819" w:rsidRPr="00E565B7" w:rsidRDefault="00002819" w:rsidP="00002819">
      <w:pPr>
        <w:rPr>
          <w:sz w:val="22"/>
          <w:szCs w:val="44"/>
          <w:lang w:val="en-GB"/>
        </w:rPr>
      </w:pPr>
      <w:r w:rsidRPr="00E565B7">
        <w:rPr>
          <w:sz w:val="22"/>
          <w:szCs w:val="44"/>
          <w:lang w:val="en-GB"/>
        </w:rPr>
        <w:t xml:space="preserve">Kim et al. </w:t>
      </w:r>
      <w:sdt>
        <w:sdtPr>
          <w:rPr>
            <w:sz w:val="22"/>
            <w:szCs w:val="44"/>
            <w:lang w:val="en-GB"/>
          </w:rPr>
          <w:id w:val="-1937519019"/>
          <w:citation/>
        </w:sdtPr>
        <w:sdtEndPr/>
        <w:sdtContent>
          <w:r w:rsidRPr="00E565B7">
            <w:rPr>
              <w:sz w:val="22"/>
              <w:szCs w:val="44"/>
              <w:lang w:val="en-GB"/>
            </w:rPr>
            <w:fldChar w:fldCharType="begin"/>
          </w:r>
          <w:r w:rsidRPr="00E565B7">
            <w:rPr>
              <w:sz w:val="22"/>
              <w:szCs w:val="44"/>
              <w:lang w:val="en-GB"/>
            </w:rPr>
            <w:instrText xml:space="preserve">CITATION Kim19 \n  \t  \l 1029 </w:instrText>
          </w:r>
          <w:r w:rsidRPr="00E565B7">
            <w:rPr>
              <w:sz w:val="22"/>
              <w:szCs w:val="44"/>
              <w:lang w:val="en-GB"/>
            </w:rPr>
            <w:fldChar w:fldCharType="separate"/>
          </w:r>
          <w:r w:rsidR="00876F8B" w:rsidRPr="00876F8B">
            <w:rPr>
              <w:noProof/>
              <w:sz w:val="22"/>
              <w:szCs w:val="44"/>
              <w:lang w:val="en-GB"/>
            </w:rPr>
            <w:t>(2019)</w:t>
          </w:r>
          <w:r w:rsidRPr="00E565B7">
            <w:rPr>
              <w:sz w:val="22"/>
              <w:szCs w:val="44"/>
              <w:lang w:val="en-GB"/>
            </w:rPr>
            <w:fldChar w:fldCharType="end"/>
          </w:r>
        </w:sdtContent>
      </w:sdt>
    </w:p>
    <w:p w14:paraId="70258023" w14:textId="68A56483" w:rsidR="00002819" w:rsidRPr="00C93676" w:rsidRDefault="00002819" w:rsidP="00C93676">
      <w:pPr>
        <w:rPr>
          <w:lang w:val="en-GB"/>
        </w:rPr>
        <w:sectPr w:rsidR="00002819" w:rsidRPr="00C93676" w:rsidSect="00002819">
          <w:type w:val="continuous"/>
          <w:pgSz w:w="11907" w:h="16839" w:code="9"/>
          <w:pgMar w:top="1417" w:right="1417" w:bottom="1417" w:left="1417" w:header="708" w:footer="708" w:gutter="0"/>
          <w:cols w:num="2" w:space="708"/>
          <w:titlePg/>
          <w:docGrid w:linePitch="653"/>
        </w:sectPr>
      </w:pPr>
      <w:r w:rsidRPr="00E565B7">
        <w:rPr>
          <w:sz w:val="22"/>
          <w:szCs w:val="44"/>
          <w:lang w:val="en-GB"/>
        </w:rPr>
        <w:t xml:space="preserve">Lau &amp; McLean </w:t>
      </w:r>
      <w:sdt>
        <w:sdtPr>
          <w:rPr>
            <w:sz w:val="22"/>
            <w:szCs w:val="44"/>
            <w:lang w:val="en-GB"/>
          </w:rPr>
          <w:id w:val="5483990"/>
          <w:citation/>
        </w:sdtPr>
        <w:sdtEndPr/>
        <w:sdtContent>
          <w:r w:rsidRPr="00E565B7">
            <w:rPr>
              <w:sz w:val="22"/>
              <w:szCs w:val="44"/>
              <w:lang w:val="en-GB"/>
            </w:rPr>
            <w:fldChar w:fldCharType="begin"/>
          </w:r>
          <w:r w:rsidRPr="00E565B7">
            <w:rPr>
              <w:sz w:val="22"/>
              <w:szCs w:val="44"/>
              <w:lang w:val="en-GB"/>
            </w:rPr>
            <w:instrText xml:space="preserve">CITATION Lau13 \n  \t  \l 1029 </w:instrText>
          </w:r>
          <w:r w:rsidRPr="00E565B7">
            <w:rPr>
              <w:sz w:val="22"/>
              <w:szCs w:val="44"/>
              <w:lang w:val="en-GB"/>
            </w:rPr>
            <w:fldChar w:fldCharType="separate"/>
          </w:r>
          <w:r w:rsidR="00876F8B" w:rsidRPr="00876F8B">
            <w:rPr>
              <w:noProof/>
              <w:sz w:val="22"/>
              <w:szCs w:val="44"/>
              <w:lang w:val="en-GB"/>
            </w:rPr>
            <w:t>(2013)</w:t>
          </w:r>
          <w:r w:rsidRPr="00E565B7">
            <w:rPr>
              <w:sz w:val="22"/>
              <w:szCs w:val="44"/>
              <w:lang w:val="en-GB"/>
            </w:rPr>
            <w:fldChar w:fldCharType="end"/>
          </w:r>
        </w:sdtContent>
      </w:sdt>
    </w:p>
    <w:p w14:paraId="496E9CA3" w14:textId="21005B20" w:rsidR="00CA2E92" w:rsidRDefault="00CA2E92" w:rsidP="00002819">
      <w:pPr>
        <w:pStyle w:val="Beschriftung"/>
        <w:keepNext/>
      </w:pPr>
    </w:p>
    <w:p w14:paraId="70E55BD6" w14:textId="7A6CA15A" w:rsidR="00577620" w:rsidRDefault="00577620" w:rsidP="00577620">
      <w:pPr>
        <w:pStyle w:val="berschrift3"/>
      </w:pPr>
      <w:r w:rsidRPr="00577620">
        <w:t>Výsledky</w:t>
      </w:r>
    </w:p>
    <w:p w14:paraId="5D4AF010" w14:textId="1735EF6B" w:rsidR="00A66D58" w:rsidRPr="008C4166" w:rsidRDefault="00A66D58" w:rsidP="00A66D58">
      <w:pPr>
        <w:rPr>
          <w:u w:val="single"/>
        </w:rPr>
      </w:pPr>
      <w:r w:rsidRPr="008C4166">
        <w:rPr>
          <w:u w:val="single"/>
        </w:rPr>
        <w:t>Rozvoj dovedností pomocí OT</w:t>
      </w:r>
    </w:p>
    <w:p w14:paraId="2A010320" w14:textId="46E50010" w:rsidR="006A7EAA" w:rsidRDefault="006E6E74" w:rsidP="006E6E74">
      <w:pPr>
        <w:jc w:val="both"/>
      </w:pPr>
      <w:r>
        <w:t>Podle Wagnera</w:t>
      </w:r>
      <w:r w:rsidR="00CF3B3C">
        <w:t xml:space="preserve"> et al. </w:t>
      </w:r>
      <w:sdt>
        <w:sdtPr>
          <w:id w:val="1809119249"/>
          <w:citation/>
        </w:sdtPr>
        <w:sdtEndPr/>
        <w:sdtContent>
          <w:r>
            <w:fldChar w:fldCharType="begin"/>
          </w:r>
          <w:r>
            <w:instrText xml:space="preserve">CITATION Wag91 \n  \t  \l 1029 </w:instrText>
          </w:r>
          <w:r>
            <w:fldChar w:fldCharType="separate"/>
          </w:r>
          <w:r w:rsidR="00876F8B">
            <w:rPr>
              <w:noProof/>
            </w:rPr>
            <w:t>(1991)</w:t>
          </w:r>
          <w:r>
            <w:fldChar w:fldCharType="end"/>
          </w:r>
        </w:sdtContent>
      </w:sdt>
      <w:r>
        <w:t xml:space="preserve"> </w:t>
      </w:r>
      <w:r w:rsidR="00C93676">
        <w:t>je OT</w:t>
      </w:r>
      <w:r>
        <w:t xml:space="preserve"> poměrně efektivní strategi</w:t>
      </w:r>
      <w:r w:rsidR="00C93676">
        <w:t>í</w:t>
      </w:r>
      <w:r>
        <w:t xml:space="preserve"> v oblasti řízení lidských zdrojů pro zvýšení produktivity práce v týmech. Z jejich pohledu má však větší potenciál realizovat OT aktivity u nově </w:t>
      </w:r>
      <w:r w:rsidR="2A2449B1">
        <w:t xml:space="preserve">se </w:t>
      </w:r>
      <w:r>
        <w:t>formujících pracovních skupi</w:t>
      </w:r>
      <w:r w:rsidR="00D25C8C">
        <w:t xml:space="preserve">n. </w:t>
      </w:r>
      <w:r w:rsidR="00CF3B3C">
        <w:t xml:space="preserve">McEvoy </w:t>
      </w:r>
      <w:r w:rsidR="001E07A8">
        <w:t>a</w:t>
      </w:r>
      <w:r w:rsidR="006E5ABD">
        <w:t xml:space="preserve"> Buller </w:t>
      </w:r>
      <w:sdt>
        <w:sdtPr>
          <w:id w:val="-662545670"/>
          <w:citation/>
        </w:sdtPr>
        <w:sdtEndPr/>
        <w:sdtContent>
          <w:r w:rsidR="006E5ABD">
            <w:fldChar w:fldCharType="begin"/>
          </w:r>
          <w:r w:rsidR="006E5ABD">
            <w:instrText xml:space="preserve">CITATION McE97 \n  \t  \l 1029 </w:instrText>
          </w:r>
          <w:r w:rsidR="006E5ABD">
            <w:fldChar w:fldCharType="separate"/>
          </w:r>
          <w:r w:rsidR="00876F8B">
            <w:rPr>
              <w:noProof/>
            </w:rPr>
            <w:t>(1997)</w:t>
          </w:r>
          <w:r w:rsidR="006E5ABD">
            <w:fldChar w:fldCharType="end"/>
          </w:r>
        </w:sdtContent>
      </w:sdt>
      <w:r w:rsidR="006E5ABD">
        <w:t xml:space="preserve"> dále dodávají, že se </w:t>
      </w:r>
      <w:r w:rsidR="000431D8">
        <w:t xml:space="preserve">OT může aplikovat kromě ustálených týmů </w:t>
      </w:r>
      <w:r w:rsidR="00391753">
        <w:t>i na „nahodilé“ skupiny zaměstnanců složené z</w:t>
      </w:r>
      <w:r w:rsidR="0065101B">
        <w:t> </w:t>
      </w:r>
      <w:r w:rsidR="00391753">
        <w:t>různ</w:t>
      </w:r>
      <w:r w:rsidR="0065101B">
        <w:t>ých oddělení. Co ovšem uvádějí za klíčové</w:t>
      </w:r>
      <w:r w:rsidR="00766520">
        <w:t>,</w:t>
      </w:r>
      <w:r w:rsidR="00212ADC">
        <w:t xml:space="preserve"> j</w:t>
      </w:r>
      <w:r w:rsidR="00766520">
        <w:t>e</w:t>
      </w:r>
      <w:r w:rsidR="00212ADC">
        <w:t xml:space="preserve"> způsob vedení OT programu, kde identifikují několik </w:t>
      </w:r>
      <w:r w:rsidR="00CD25B8">
        <w:t>aspektů, na které je vhodné se zaměřit</w:t>
      </w:r>
      <w:r w:rsidR="002A7917">
        <w:t>,</w:t>
      </w:r>
      <w:r w:rsidR="00CD25B8">
        <w:t xml:space="preserve"> </w:t>
      </w:r>
      <w:r w:rsidR="00212ADC">
        <w:t>jako j</w:t>
      </w:r>
      <w:r w:rsidR="00CD25B8">
        <w:t>sou</w:t>
      </w:r>
      <w:r w:rsidR="00212ADC">
        <w:t>:</w:t>
      </w:r>
      <w:r w:rsidR="00CD25B8">
        <w:t xml:space="preserve"> </w:t>
      </w:r>
      <w:r w:rsidR="00B452A3">
        <w:t xml:space="preserve">důslednost, nepředvídatelnost, </w:t>
      </w:r>
      <w:r w:rsidR="00337AE0">
        <w:t xml:space="preserve">rozvoj </w:t>
      </w:r>
      <w:r w:rsidR="00CD5FAC">
        <w:t>celé osobnosti (</w:t>
      </w:r>
      <w:r w:rsidR="00337AE0">
        <w:t>více dovedností najednou</w:t>
      </w:r>
      <w:r w:rsidR="00CD5FAC">
        <w:t>)</w:t>
      </w:r>
      <w:r w:rsidR="00337AE0">
        <w:t xml:space="preserve">, </w:t>
      </w:r>
      <w:r w:rsidR="00CD5FAC">
        <w:t>přenositelnost do podnikové praxe</w:t>
      </w:r>
      <w:r w:rsidR="00D018D3">
        <w:t xml:space="preserve"> nebo psychologická bezpečnost</w:t>
      </w:r>
      <w:r w:rsidR="001E07A8">
        <w:t xml:space="preserve"> (McEvoy a Buller, 1997, str. 3)</w:t>
      </w:r>
      <w:r w:rsidR="00AB6CE0">
        <w:t>.</w:t>
      </w:r>
    </w:p>
    <w:p w14:paraId="4DC517AD" w14:textId="657BFE8E" w:rsidR="00F4304C" w:rsidRDefault="00E615B4" w:rsidP="00D66D0C">
      <w:pPr>
        <w:jc w:val="both"/>
        <w:rPr>
          <w:rFonts w:ascii="Century Schoolbook" w:eastAsia="Century Schoolbook" w:hAnsi="Century Schoolbook" w:cs="Century Schoolbook"/>
        </w:rPr>
      </w:pPr>
      <w:r w:rsidRPr="2181205A">
        <w:rPr>
          <w:rFonts w:ascii="Century Schoolbook" w:eastAsia="Century Schoolbook" w:hAnsi="Century Schoolbook" w:cs="Century Schoolbook"/>
        </w:rPr>
        <w:t>Clements</w:t>
      </w:r>
      <w:r w:rsidR="00C80022">
        <w:rPr>
          <w:rFonts w:ascii="Century Schoolbook" w:eastAsia="Century Schoolbook" w:hAnsi="Century Schoolbook" w:cs="Century Schoolbook"/>
        </w:rPr>
        <w:t xml:space="preserve"> et al. </w:t>
      </w:r>
      <w:sdt>
        <w:sdtPr>
          <w:rPr>
            <w:rFonts w:ascii="Century Schoolbook" w:eastAsia="Century Schoolbook" w:hAnsi="Century Schoolbook" w:cs="Century Schoolbook"/>
          </w:rPr>
          <w:id w:val="1905413703"/>
          <w:citation/>
        </w:sdtPr>
        <w:sdtEndPr/>
        <w:sdtContent>
          <w:r w:rsidRPr="2181205A">
            <w:rPr>
              <w:rFonts w:ascii="Century Schoolbook" w:eastAsia="Century Schoolbook" w:hAnsi="Century Schoolbook" w:cs="Century Schoolbook"/>
            </w:rPr>
            <w:fldChar w:fldCharType="begin"/>
          </w:r>
          <w:r w:rsidRPr="2181205A">
            <w:rPr>
              <w:rFonts w:ascii="Century Schoolbook" w:eastAsia="Century Schoolbook" w:hAnsi="Century Schoolbook" w:cs="Century Schoolbook"/>
            </w:rPr>
            <w:instrText xml:space="preserve">CITATION Cle95 \n  \t  \l 1029 </w:instrText>
          </w:r>
          <w:r w:rsidRPr="2181205A">
            <w:rPr>
              <w:rFonts w:ascii="Century Schoolbook" w:eastAsia="Century Schoolbook" w:hAnsi="Century Schoolbook" w:cs="Century Schoolbook"/>
            </w:rPr>
            <w:fldChar w:fldCharType="separate"/>
          </w:r>
          <w:r w:rsidR="00876F8B" w:rsidRPr="00876F8B">
            <w:rPr>
              <w:rFonts w:ascii="Century Schoolbook" w:eastAsia="Century Schoolbook" w:hAnsi="Century Schoolbook" w:cs="Century Schoolbook"/>
              <w:noProof/>
            </w:rPr>
            <w:t>(1995)</w:t>
          </w:r>
          <w:r w:rsidRPr="2181205A">
            <w:rPr>
              <w:rFonts w:ascii="Century Schoolbook" w:eastAsia="Century Schoolbook" w:hAnsi="Century Schoolbook" w:cs="Century Schoolbook"/>
            </w:rPr>
            <w:fldChar w:fldCharType="end"/>
          </w:r>
        </w:sdtContent>
      </w:sdt>
      <w:r w:rsidRPr="2181205A">
        <w:rPr>
          <w:rFonts w:ascii="Century Schoolbook" w:eastAsia="Century Schoolbook" w:hAnsi="Century Schoolbook" w:cs="Century Schoolbook"/>
        </w:rPr>
        <w:t xml:space="preserve"> rozvádějí následující benefity pramenící z OT: Fyzická aktivita nutí účastníky programu se více zapojovat do připravených aktivit, na rozdíl od statických školení uvnitř </w:t>
      </w:r>
      <w:r w:rsidRPr="00446229">
        <w:rPr>
          <w:rFonts w:ascii="Century Schoolbook" w:eastAsia="Century Schoolbook" w:hAnsi="Century Schoolbook" w:cs="Century Schoolbook"/>
          <w:i/>
          <w:iCs/>
        </w:rPr>
        <w:t>(</w:t>
      </w:r>
      <w:proofErr w:type="spellStart"/>
      <w:r w:rsidRPr="00446229">
        <w:rPr>
          <w:rFonts w:ascii="Century Schoolbook" w:eastAsia="Century Schoolbook" w:hAnsi="Century Schoolbook" w:cs="Century Schoolbook"/>
          <w:i/>
          <w:iCs/>
        </w:rPr>
        <w:t>indoor</w:t>
      </w:r>
      <w:proofErr w:type="spellEnd"/>
      <w:r w:rsidRPr="00446229">
        <w:rPr>
          <w:rFonts w:ascii="Century Schoolbook" w:eastAsia="Century Schoolbook" w:hAnsi="Century Schoolbook" w:cs="Century Schoolbook"/>
          <w:i/>
          <w:iCs/>
        </w:rPr>
        <w:t xml:space="preserve"> </w:t>
      </w:r>
      <w:proofErr w:type="spellStart"/>
      <w:r w:rsidRPr="00446229">
        <w:rPr>
          <w:rFonts w:ascii="Century Schoolbook" w:eastAsia="Century Schoolbook" w:hAnsi="Century Schoolbook" w:cs="Century Schoolbook"/>
          <w:i/>
          <w:iCs/>
        </w:rPr>
        <w:t>training</w:t>
      </w:r>
      <w:proofErr w:type="spellEnd"/>
      <w:r w:rsidRPr="00446229">
        <w:rPr>
          <w:rFonts w:ascii="Century Schoolbook" w:eastAsia="Century Schoolbook" w:hAnsi="Century Schoolbook" w:cs="Century Schoolbook"/>
          <w:i/>
          <w:iCs/>
        </w:rPr>
        <w:t>)</w:t>
      </w:r>
      <w:r w:rsidRPr="00446229">
        <w:rPr>
          <w:rFonts w:ascii="Century Schoolbook" w:eastAsia="Century Schoolbook" w:hAnsi="Century Schoolbook" w:cs="Century Schoolbook"/>
        </w:rPr>
        <w:t>,</w:t>
      </w:r>
      <w:r w:rsidRPr="2181205A">
        <w:rPr>
          <w:rFonts w:ascii="Century Schoolbook" w:eastAsia="Century Schoolbook" w:hAnsi="Century Schoolbook" w:cs="Century Schoolbook"/>
        </w:rPr>
        <w:t xml:space="preserve"> kde typicky zůst</w:t>
      </w:r>
      <w:r w:rsidR="19EF52CF" w:rsidRPr="2181205A">
        <w:rPr>
          <w:rFonts w:ascii="Century Schoolbook" w:eastAsia="Century Schoolbook" w:hAnsi="Century Schoolbook" w:cs="Century Schoolbook"/>
        </w:rPr>
        <w:t>á</w:t>
      </w:r>
      <w:r w:rsidRPr="2181205A">
        <w:rPr>
          <w:rFonts w:ascii="Century Schoolbook" w:eastAsia="Century Schoolbook" w:hAnsi="Century Schoolbook" w:cs="Century Schoolbook"/>
        </w:rPr>
        <w:t xml:space="preserve">vají účastníci ve své komfortní zóně a zamýšlený účel takového školení není naplněn efektivně. V rámci OT se tak účastníci chovají více přirozeně, neschovávají se před novou výzvou a jsou konfrontováni svými limity a rozhodovacími vzorci chování. </w:t>
      </w:r>
      <w:proofErr w:type="spellStart"/>
      <w:r w:rsidR="00A665BE">
        <w:t>Williams</w:t>
      </w:r>
      <w:proofErr w:type="spellEnd"/>
      <w:r w:rsidR="00C80022">
        <w:t xml:space="preserve"> et al. </w:t>
      </w:r>
      <w:sdt>
        <w:sdtPr>
          <w:id w:val="-345712932"/>
          <w:citation/>
        </w:sdtPr>
        <w:sdtEndPr/>
        <w:sdtContent>
          <w:r w:rsidR="00A665BE">
            <w:fldChar w:fldCharType="begin"/>
          </w:r>
          <w:r w:rsidR="00A665BE">
            <w:instrText xml:space="preserve">CITATION Wil03 \n  \t  \l 1029 </w:instrText>
          </w:r>
          <w:r w:rsidR="00A665BE">
            <w:fldChar w:fldCharType="separate"/>
          </w:r>
          <w:r w:rsidR="00876F8B">
            <w:rPr>
              <w:noProof/>
            </w:rPr>
            <w:t>(2003)</w:t>
          </w:r>
          <w:r w:rsidR="00A665BE">
            <w:fldChar w:fldCharType="end"/>
          </w:r>
        </w:sdtContent>
      </w:sdt>
      <w:r w:rsidR="00A665BE">
        <w:t xml:space="preserve"> </w:t>
      </w:r>
      <w:r w:rsidR="00C80022">
        <w:t xml:space="preserve">a </w:t>
      </w:r>
      <w:proofErr w:type="spellStart"/>
      <w:r w:rsidR="00C80022">
        <w:t>Kriemandis</w:t>
      </w:r>
      <w:proofErr w:type="spellEnd"/>
      <w:r w:rsidR="00C80022">
        <w:t xml:space="preserve"> a </w:t>
      </w:r>
      <w:proofErr w:type="spellStart"/>
      <w:r w:rsidR="00C80022">
        <w:t>Kourtesopolou</w:t>
      </w:r>
      <w:proofErr w:type="spellEnd"/>
      <w:r w:rsidR="00C80022">
        <w:t xml:space="preserve"> </w:t>
      </w:r>
      <w:sdt>
        <w:sdtPr>
          <w:rPr>
            <w:szCs w:val="24"/>
          </w:rPr>
          <w:id w:val="-205028193"/>
          <w:citation/>
        </w:sdtPr>
        <w:sdtEndPr/>
        <w:sdtContent>
          <w:r w:rsidR="0094029A">
            <w:rPr>
              <w:szCs w:val="24"/>
            </w:rPr>
            <w:fldChar w:fldCharType="begin"/>
          </w:r>
          <w:r w:rsidR="0094029A">
            <w:rPr>
              <w:szCs w:val="24"/>
            </w:rPr>
            <w:instrText xml:space="preserve">CITATION Kri08 \n  \t  \l 1029 </w:instrText>
          </w:r>
          <w:r w:rsidR="0094029A">
            <w:rPr>
              <w:szCs w:val="24"/>
            </w:rPr>
            <w:fldChar w:fldCharType="separate"/>
          </w:r>
          <w:r w:rsidR="00876F8B" w:rsidRPr="00876F8B">
            <w:rPr>
              <w:noProof/>
              <w:szCs w:val="24"/>
            </w:rPr>
            <w:t>(2008)</w:t>
          </w:r>
          <w:r w:rsidR="0094029A">
            <w:rPr>
              <w:szCs w:val="24"/>
            </w:rPr>
            <w:fldChar w:fldCharType="end"/>
          </w:r>
        </w:sdtContent>
      </w:sdt>
      <w:r w:rsidR="0094029A">
        <w:rPr>
          <w:szCs w:val="24"/>
        </w:rPr>
        <w:t xml:space="preserve"> </w:t>
      </w:r>
      <w:r w:rsidR="00C80022">
        <w:t xml:space="preserve">a </w:t>
      </w:r>
      <w:r w:rsidR="00A665BE">
        <w:t xml:space="preserve">ve </w:t>
      </w:r>
      <w:r w:rsidR="0094029A">
        <w:t>svých výzkumech</w:t>
      </w:r>
      <w:r w:rsidR="00A665BE">
        <w:t xml:space="preserve"> uvádějí, že programy zaměřující se na OT mají pozitivní dopad na dovednosti účastníků v oblasti </w:t>
      </w:r>
      <w:proofErr w:type="spellStart"/>
      <w:r w:rsidR="00A665BE">
        <w:t>leadershipu</w:t>
      </w:r>
      <w:proofErr w:type="spellEnd"/>
      <w:r w:rsidR="00A665BE">
        <w:t>, týmové práce, interpersonální komunikace</w:t>
      </w:r>
      <w:r w:rsidR="004917B3">
        <w:t xml:space="preserve">, </w:t>
      </w:r>
      <w:r w:rsidR="00C159A4">
        <w:t>eliminace konfliktů</w:t>
      </w:r>
      <w:r w:rsidR="00A665BE">
        <w:t xml:space="preserve"> a nalézání řešení při nastalých problémech</w:t>
      </w:r>
      <w:r w:rsidR="00E476AD">
        <w:t>, s čímž se ztotožňují i další autoři</w:t>
      </w:r>
      <w:r w:rsidR="00236AA1">
        <w:t xml:space="preserve">. </w:t>
      </w:r>
      <w:r w:rsidR="00A629A2" w:rsidRPr="5BAA8049">
        <w:rPr>
          <w:rFonts w:ascii="Century Schoolbook" w:eastAsia="Century Schoolbook" w:hAnsi="Century Schoolbook" w:cs="Century Schoolbook"/>
        </w:rPr>
        <w:t>Člán</w:t>
      </w:r>
      <w:r w:rsidR="003E3D47">
        <w:rPr>
          <w:rFonts w:ascii="Century Schoolbook" w:eastAsia="Century Schoolbook" w:hAnsi="Century Schoolbook" w:cs="Century Schoolbook"/>
        </w:rPr>
        <w:t>k</w:t>
      </w:r>
      <w:r w:rsidR="00AE0532">
        <w:rPr>
          <w:rFonts w:ascii="Century Schoolbook" w:eastAsia="Century Schoolbook" w:hAnsi="Century Schoolbook" w:cs="Century Schoolbook"/>
        </w:rPr>
        <w:t>y</w:t>
      </w:r>
      <w:r w:rsidR="00A629A2" w:rsidRPr="5BAA8049">
        <w:rPr>
          <w:rFonts w:ascii="Century Schoolbook" w:eastAsia="Century Schoolbook" w:hAnsi="Century Schoolbook" w:cs="Century Schoolbook"/>
        </w:rPr>
        <w:t xml:space="preserve"> </w:t>
      </w:r>
      <w:proofErr w:type="spellStart"/>
      <w:r w:rsidR="00A629A2" w:rsidRPr="5BAA8049">
        <w:rPr>
          <w:rFonts w:ascii="Century Schoolbook" w:eastAsia="Century Schoolbook" w:hAnsi="Century Schoolbook" w:cs="Century Schoolbook"/>
        </w:rPr>
        <w:t>Burke</w:t>
      </w:r>
      <w:proofErr w:type="spellEnd"/>
      <w:r w:rsidR="00A629A2" w:rsidRPr="5BAA8049">
        <w:rPr>
          <w:rFonts w:ascii="Century Schoolbook" w:eastAsia="Century Schoolbook" w:hAnsi="Century Schoolbook" w:cs="Century Schoolbook"/>
        </w:rPr>
        <w:t xml:space="preserve"> </w:t>
      </w:r>
      <w:r w:rsidR="00C80022">
        <w:rPr>
          <w:rFonts w:ascii="Century Schoolbook" w:eastAsia="Century Schoolbook" w:hAnsi="Century Schoolbook" w:cs="Century Schoolbook"/>
        </w:rPr>
        <w:t>a</w:t>
      </w:r>
      <w:r w:rsidR="00A629A2" w:rsidRPr="5BAA8049">
        <w:rPr>
          <w:rFonts w:ascii="Century Schoolbook" w:eastAsia="Century Schoolbook" w:hAnsi="Century Schoolbook" w:cs="Century Schoolbook"/>
        </w:rPr>
        <w:t xml:space="preserve"> </w:t>
      </w:r>
      <w:proofErr w:type="spellStart"/>
      <w:r w:rsidR="00A629A2" w:rsidRPr="5BAA8049">
        <w:rPr>
          <w:rFonts w:ascii="Century Schoolbook" w:eastAsia="Century Schoolbook" w:hAnsi="Century Schoolbook" w:cs="Century Schoolbook"/>
        </w:rPr>
        <w:t>Collinse</w:t>
      </w:r>
      <w:proofErr w:type="spellEnd"/>
      <w:r w:rsidR="00A629A2" w:rsidRPr="5BAA8049">
        <w:rPr>
          <w:rFonts w:ascii="Century Schoolbook" w:eastAsia="Century Schoolbook" w:hAnsi="Century Schoolbook" w:cs="Century Schoolbook"/>
        </w:rPr>
        <w:t xml:space="preserve"> </w:t>
      </w:r>
      <w:r w:rsidR="005A2C17">
        <w:rPr>
          <w:rFonts w:ascii="Century Schoolbook" w:eastAsia="Century Schoolbook" w:hAnsi="Century Schoolbook" w:cs="Century Schoolbook"/>
        </w:rPr>
        <w:t>(</w:t>
      </w:r>
      <w:proofErr w:type="gramStart"/>
      <w:r w:rsidR="005A2C17">
        <w:rPr>
          <w:rFonts w:ascii="Century Schoolbook" w:eastAsia="Century Schoolbook" w:hAnsi="Century Schoolbook" w:cs="Century Schoolbook"/>
        </w:rPr>
        <w:t>2004a</w:t>
      </w:r>
      <w:proofErr w:type="gramEnd"/>
      <w:r w:rsidR="005A2C17">
        <w:rPr>
          <w:rFonts w:ascii="Century Schoolbook" w:eastAsia="Century Schoolbook" w:hAnsi="Century Schoolbook" w:cs="Century Schoolbook"/>
        </w:rPr>
        <w:t>, 2004b),</w:t>
      </w:r>
      <w:r w:rsidR="00A629A2" w:rsidRPr="5BAA8049">
        <w:rPr>
          <w:rFonts w:ascii="Century Schoolbook" w:eastAsia="Century Schoolbook" w:hAnsi="Century Schoolbook" w:cs="Century Schoolbook"/>
        </w:rPr>
        <w:t xml:space="preserve"> kter</w:t>
      </w:r>
      <w:r w:rsidR="005A2C17">
        <w:rPr>
          <w:rFonts w:ascii="Century Schoolbook" w:eastAsia="Century Schoolbook" w:hAnsi="Century Schoolbook" w:cs="Century Schoolbook"/>
        </w:rPr>
        <w:t>é</w:t>
      </w:r>
      <w:r w:rsidR="00A629A2" w:rsidRPr="5BAA8049">
        <w:rPr>
          <w:rFonts w:ascii="Century Schoolbook" w:eastAsia="Century Schoolbook" w:hAnsi="Century Schoolbook" w:cs="Century Schoolbook"/>
        </w:rPr>
        <w:t xml:space="preserve"> se zabýv</w:t>
      </w:r>
      <w:r w:rsidR="00B94FC4">
        <w:rPr>
          <w:rFonts w:ascii="Century Schoolbook" w:eastAsia="Century Schoolbook" w:hAnsi="Century Schoolbook" w:cs="Century Schoolbook"/>
        </w:rPr>
        <w:t>ají</w:t>
      </w:r>
      <w:r w:rsidR="00A629A2" w:rsidRPr="5BAA8049">
        <w:rPr>
          <w:rFonts w:ascii="Century Schoolbook" w:eastAsia="Century Schoolbook" w:hAnsi="Century Schoolbook" w:cs="Century Schoolbook"/>
        </w:rPr>
        <w:t xml:space="preserve"> OT programy z pohledu </w:t>
      </w:r>
      <w:r w:rsidR="005A2C17">
        <w:rPr>
          <w:rFonts w:ascii="Century Schoolbook" w:eastAsia="Century Schoolbook" w:hAnsi="Century Schoolbook" w:cs="Century Schoolbook"/>
        </w:rPr>
        <w:t xml:space="preserve">jak </w:t>
      </w:r>
      <w:r w:rsidR="00A629A2" w:rsidRPr="5BAA8049">
        <w:rPr>
          <w:rFonts w:ascii="Century Schoolbook" w:eastAsia="Century Schoolbook" w:hAnsi="Century Schoolbook" w:cs="Century Schoolbook"/>
        </w:rPr>
        <w:t>externích poskytovatelů</w:t>
      </w:r>
      <w:r w:rsidR="005A2C17">
        <w:rPr>
          <w:rFonts w:ascii="Century Schoolbook" w:eastAsia="Century Schoolbook" w:hAnsi="Century Schoolbook" w:cs="Century Schoolbook"/>
        </w:rPr>
        <w:t xml:space="preserve"> tak z</w:t>
      </w:r>
      <w:r w:rsidR="00902BB3">
        <w:rPr>
          <w:rFonts w:ascii="Century Schoolbook" w:eastAsia="Century Schoolbook" w:hAnsi="Century Schoolbook" w:cs="Century Schoolbook"/>
        </w:rPr>
        <w:t> </w:t>
      </w:r>
      <w:r w:rsidR="005A2C17">
        <w:rPr>
          <w:rFonts w:ascii="Century Schoolbook" w:eastAsia="Century Schoolbook" w:hAnsi="Century Schoolbook" w:cs="Century Schoolbook"/>
        </w:rPr>
        <w:t>perspekti</w:t>
      </w:r>
      <w:r w:rsidR="00902BB3">
        <w:rPr>
          <w:rFonts w:ascii="Century Schoolbook" w:eastAsia="Century Schoolbook" w:hAnsi="Century Schoolbook" w:cs="Century Schoolbook"/>
        </w:rPr>
        <w:t>vy klientů</w:t>
      </w:r>
      <w:r w:rsidR="00355726" w:rsidRPr="5BAA8049">
        <w:rPr>
          <w:rFonts w:ascii="Century Schoolbook" w:eastAsia="Century Schoolbook" w:hAnsi="Century Schoolbook" w:cs="Century Schoolbook"/>
        </w:rPr>
        <w:t xml:space="preserve">, </w:t>
      </w:r>
      <w:r w:rsidR="00B16A33" w:rsidRPr="5BAA8049">
        <w:rPr>
          <w:rFonts w:ascii="Century Schoolbook" w:eastAsia="Century Schoolbook" w:hAnsi="Century Schoolbook" w:cs="Century Schoolbook"/>
        </w:rPr>
        <w:t xml:space="preserve">přináší i další </w:t>
      </w:r>
      <w:r w:rsidR="005C37BE" w:rsidRPr="5BAA8049">
        <w:rPr>
          <w:rFonts w:ascii="Century Schoolbook" w:eastAsia="Century Schoolbook" w:hAnsi="Century Schoolbook" w:cs="Century Schoolbook"/>
        </w:rPr>
        <w:t xml:space="preserve">rozvíjené dovednosti jako </w:t>
      </w:r>
      <w:r w:rsidR="00110D1F" w:rsidRPr="5BAA8049">
        <w:rPr>
          <w:rFonts w:ascii="Century Schoolbook" w:eastAsia="Century Schoolbook" w:hAnsi="Century Schoolbook" w:cs="Century Schoolbook"/>
        </w:rPr>
        <w:t xml:space="preserve">emocionální stabilita, </w:t>
      </w:r>
      <w:r w:rsidR="001D6CAD" w:rsidRPr="5BAA8049">
        <w:rPr>
          <w:rFonts w:ascii="Century Schoolbook" w:eastAsia="Century Schoolbook" w:hAnsi="Century Schoolbook" w:cs="Century Schoolbook"/>
        </w:rPr>
        <w:t>sebevědomí</w:t>
      </w:r>
      <w:r w:rsidR="00902BB3">
        <w:rPr>
          <w:rFonts w:ascii="Century Schoolbook" w:eastAsia="Century Schoolbook" w:hAnsi="Century Schoolbook" w:cs="Century Schoolbook"/>
        </w:rPr>
        <w:t xml:space="preserve">, </w:t>
      </w:r>
      <w:r w:rsidR="001D6CAD" w:rsidRPr="5BAA8049">
        <w:rPr>
          <w:rFonts w:ascii="Century Schoolbook" w:eastAsia="Century Schoolbook" w:hAnsi="Century Schoolbook" w:cs="Century Schoolbook"/>
        </w:rPr>
        <w:t>strategické</w:t>
      </w:r>
      <w:r w:rsidR="000A1C9E">
        <w:rPr>
          <w:rFonts w:ascii="Century Schoolbook" w:eastAsia="Century Schoolbook" w:hAnsi="Century Schoolbook" w:cs="Century Schoolbook"/>
        </w:rPr>
        <w:t xml:space="preserve"> </w:t>
      </w:r>
      <w:r w:rsidR="00902BB3">
        <w:rPr>
          <w:rFonts w:ascii="Century Schoolbook" w:eastAsia="Century Schoolbook" w:hAnsi="Century Schoolbook" w:cs="Century Schoolbook"/>
        </w:rPr>
        <w:t xml:space="preserve">chování </w:t>
      </w:r>
      <w:r w:rsidR="000A1C9E">
        <w:rPr>
          <w:rFonts w:ascii="Century Schoolbook" w:eastAsia="Century Schoolbook" w:hAnsi="Century Schoolbook" w:cs="Century Schoolbook"/>
        </w:rPr>
        <w:t xml:space="preserve">a </w:t>
      </w:r>
      <w:r w:rsidR="00F46C6C">
        <w:rPr>
          <w:rFonts w:ascii="Century Schoolbook" w:eastAsia="Century Schoolbook" w:hAnsi="Century Schoolbook" w:cs="Century Schoolbook"/>
        </w:rPr>
        <w:t>nakládání s</w:t>
      </w:r>
      <w:r w:rsidR="00EA5343">
        <w:rPr>
          <w:rFonts w:ascii="Century Schoolbook" w:eastAsia="Century Schoolbook" w:hAnsi="Century Schoolbook" w:cs="Century Schoolbook"/>
        </w:rPr>
        <w:t> </w:t>
      </w:r>
      <w:r w:rsidR="00F46C6C">
        <w:rPr>
          <w:rFonts w:ascii="Century Schoolbook" w:eastAsia="Century Schoolbook" w:hAnsi="Century Schoolbook" w:cs="Century Schoolbook"/>
        </w:rPr>
        <w:t>konflikty</w:t>
      </w:r>
      <w:r w:rsidR="00EA5343">
        <w:rPr>
          <w:rFonts w:ascii="Century Schoolbook" w:eastAsia="Century Schoolbook" w:hAnsi="Century Schoolbook" w:cs="Century Schoolbook"/>
        </w:rPr>
        <w:t>.</w:t>
      </w:r>
      <w:r w:rsidR="000A1C9E">
        <w:rPr>
          <w:rFonts w:ascii="Century Schoolbook" w:eastAsia="Century Schoolbook" w:hAnsi="Century Schoolbook" w:cs="Century Schoolbook"/>
        </w:rPr>
        <w:t xml:space="preserve"> </w:t>
      </w:r>
      <w:r w:rsidR="005D4FAD">
        <w:rPr>
          <w:rFonts w:ascii="Century Schoolbook" w:eastAsia="Century Schoolbook" w:hAnsi="Century Schoolbook" w:cs="Century Schoolbook"/>
        </w:rPr>
        <w:t xml:space="preserve">Emoční inteligenci jakožto jednu z klíčových dovedností rozvíjené pomocí OT </w:t>
      </w:r>
      <w:r w:rsidR="00886E03">
        <w:rPr>
          <w:rFonts w:ascii="Century Schoolbook" w:eastAsia="Century Schoolbook" w:hAnsi="Century Schoolbook" w:cs="Century Schoolbook"/>
        </w:rPr>
        <w:t>iden</w:t>
      </w:r>
      <w:r w:rsidR="00446229">
        <w:rPr>
          <w:rFonts w:ascii="Century Schoolbook" w:eastAsia="Century Schoolbook" w:hAnsi="Century Schoolbook" w:cs="Century Schoolbook"/>
        </w:rPr>
        <w:t>ti</w:t>
      </w:r>
      <w:r w:rsidR="00886E03">
        <w:rPr>
          <w:rFonts w:ascii="Century Schoolbook" w:eastAsia="Century Schoolbook" w:hAnsi="Century Schoolbook" w:cs="Century Schoolbook"/>
        </w:rPr>
        <w:t xml:space="preserve">fikují rovněž </w:t>
      </w:r>
      <w:proofErr w:type="spellStart"/>
      <w:r w:rsidR="00886E03">
        <w:rPr>
          <w:rFonts w:ascii="Century Schoolbook" w:eastAsia="Century Schoolbook" w:hAnsi="Century Schoolbook" w:cs="Century Schoolbook"/>
        </w:rPr>
        <w:t>Kass</w:t>
      </w:r>
      <w:proofErr w:type="spellEnd"/>
      <w:r w:rsidR="00886E03">
        <w:rPr>
          <w:rFonts w:ascii="Century Schoolbook" w:eastAsia="Century Schoolbook" w:hAnsi="Century Schoolbook" w:cs="Century Schoolbook"/>
        </w:rPr>
        <w:t xml:space="preserve"> a </w:t>
      </w:r>
      <w:proofErr w:type="spellStart"/>
      <w:r w:rsidR="00886E03">
        <w:rPr>
          <w:rFonts w:ascii="Century Schoolbook" w:eastAsia="Century Schoolbook" w:hAnsi="Century Schoolbook" w:cs="Century Schoolbook"/>
        </w:rPr>
        <w:t>Grandzol</w:t>
      </w:r>
      <w:proofErr w:type="spellEnd"/>
      <w:r w:rsidR="000F6A92">
        <w:rPr>
          <w:rFonts w:ascii="Century Schoolbook" w:eastAsia="Century Schoolbook" w:hAnsi="Century Schoolbook" w:cs="Century Schoolbook"/>
        </w:rPr>
        <w:t xml:space="preserve"> (2012) a </w:t>
      </w:r>
      <w:proofErr w:type="spellStart"/>
      <w:r w:rsidR="000F6A92">
        <w:rPr>
          <w:rFonts w:ascii="Century Schoolbook" w:eastAsia="Century Schoolbook" w:hAnsi="Century Schoolbook" w:cs="Century Schoolbook"/>
        </w:rPr>
        <w:t>Fernandéz</w:t>
      </w:r>
      <w:proofErr w:type="spellEnd"/>
      <w:r w:rsidR="000F6A92">
        <w:rPr>
          <w:rFonts w:ascii="Century Schoolbook" w:eastAsia="Century Schoolbook" w:hAnsi="Century Schoolbook" w:cs="Century Schoolbook"/>
        </w:rPr>
        <w:t xml:space="preserve"> et al. (2018).</w:t>
      </w:r>
    </w:p>
    <w:p w14:paraId="6738035E" w14:textId="5AFD7DDB" w:rsidR="001E4F43" w:rsidRDefault="29DE7B80" w:rsidP="00D66D0C">
      <w:pPr>
        <w:jc w:val="both"/>
        <w:rPr>
          <w:rFonts w:ascii="Century Schoolbook" w:eastAsia="Century Schoolbook" w:hAnsi="Century Schoolbook" w:cs="Century Schoolbook"/>
          <w:szCs w:val="24"/>
        </w:rPr>
      </w:pPr>
      <w:r w:rsidRPr="1ACD5580">
        <w:rPr>
          <w:rFonts w:ascii="Century Schoolbook" w:eastAsia="Century Schoolbook" w:hAnsi="Century Schoolbook" w:cs="Century Schoolbook"/>
        </w:rPr>
        <w:t xml:space="preserve">Rovněž Keller a </w:t>
      </w:r>
      <w:proofErr w:type="spellStart"/>
      <w:r w:rsidRPr="1ACD5580">
        <w:rPr>
          <w:rFonts w:ascii="Century Schoolbook" w:eastAsia="Century Schoolbook" w:hAnsi="Century Schoolbook" w:cs="Century Schoolbook"/>
        </w:rPr>
        <w:t>Oslon</w:t>
      </w:r>
      <w:proofErr w:type="spellEnd"/>
      <w:r w:rsidRPr="1ACD5580">
        <w:rPr>
          <w:rFonts w:ascii="Century Schoolbook" w:eastAsia="Century Schoolbook" w:hAnsi="Century Schoolbook" w:cs="Century Schoolbook"/>
        </w:rPr>
        <w:t xml:space="preserve"> (2000</w:t>
      </w:r>
      <w:r w:rsidR="00967F81">
        <w:rPr>
          <w:rFonts w:ascii="Century Schoolbook" w:eastAsia="Century Schoolbook" w:hAnsi="Century Schoolbook" w:cs="Century Schoolbook"/>
        </w:rPr>
        <w:t>, cit. v </w:t>
      </w:r>
      <w:proofErr w:type="spellStart"/>
      <w:r w:rsidR="00967F81">
        <w:rPr>
          <w:rFonts w:ascii="Century Schoolbook" w:eastAsia="Century Schoolbook" w:hAnsi="Century Schoolbook" w:cs="Century Schoolbook"/>
        </w:rPr>
        <w:t>Kriemandis</w:t>
      </w:r>
      <w:proofErr w:type="spellEnd"/>
      <w:r w:rsidR="00967F81">
        <w:rPr>
          <w:rFonts w:ascii="Century Schoolbook" w:eastAsia="Century Schoolbook" w:hAnsi="Century Schoolbook" w:cs="Century Schoolbook"/>
        </w:rPr>
        <w:t xml:space="preserve"> a </w:t>
      </w:r>
      <w:proofErr w:type="spellStart"/>
      <w:r w:rsidR="00967F81">
        <w:rPr>
          <w:rFonts w:ascii="Century Schoolbook" w:eastAsia="Century Schoolbook" w:hAnsi="Century Schoolbook" w:cs="Century Schoolbook"/>
        </w:rPr>
        <w:t>Kourtesopolou</w:t>
      </w:r>
      <w:proofErr w:type="spellEnd"/>
      <w:r w:rsidR="0054205C">
        <w:rPr>
          <w:rFonts w:ascii="Century Schoolbook" w:eastAsia="Century Schoolbook" w:hAnsi="Century Schoolbook" w:cs="Century Schoolbook"/>
        </w:rPr>
        <w:t>,</w:t>
      </w:r>
      <w:r w:rsidR="00967F81">
        <w:rPr>
          <w:rFonts w:ascii="Century Schoolbook" w:eastAsia="Century Schoolbook" w:hAnsi="Century Schoolbook" w:cs="Century Schoolbook"/>
        </w:rPr>
        <w:t xml:space="preserve"> 2008)</w:t>
      </w:r>
      <w:r w:rsidR="1B0B4EB2">
        <w:t xml:space="preserve"> zmiňují změny v individuálním chování člověka po tomto tréninku, </w:t>
      </w:r>
      <w:r w:rsidR="24B48287">
        <w:t>kterým je právě již zmíněné zvýšení sebe</w:t>
      </w:r>
      <w:r w:rsidR="065D29EE">
        <w:t>vědomí</w:t>
      </w:r>
      <w:r w:rsidR="24B48287">
        <w:t>, rozvoj týmového ducha, efektivnější řešení problémů</w:t>
      </w:r>
      <w:r w:rsidR="66FB419B">
        <w:t xml:space="preserve">, </w:t>
      </w:r>
      <w:r w:rsidR="007A6CBD">
        <w:t>zlepšení</w:t>
      </w:r>
      <w:r w:rsidR="6A9EBF85">
        <w:t xml:space="preserve"> vůdčích schopností či mezilidské komunikace. </w:t>
      </w:r>
      <w:r w:rsidR="6D4C92E1">
        <w:t>Jako přínosy v pracovní oblasti pak zmiňují vyšší produktivitu, kvalitu</w:t>
      </w:r>
      <w:r w:rsidR="00C56D6E">
        <w:t>,</w:t>
      </w:r>
      <w:r w:rsidR="6D4C92E1">
        <w:t xml:space="preserve"> pracovní výkon a snížení systematické absence.</w:t>
      </w:r>
      <w:r w:rsidR="006B4E67">
        <w:t xml:space="preserve"> </w:t>
      </w:r>
      <w:r w:rsidR="7C1A993D" w:rsidRPr="1DDC7388">
        <w:rPr>
          <w:rFonts w:ascii="Century Schoolbook" w:eastAsia="Century Schoolbook" w:hAnsi="Century Schoolbook" w:cs="Century Schoolbook"/>
          <w:color w:val="000000" w:themeColor="text2"/>
        </w:rPr>
        <w:t xml:space="preserve">O </w:t>
      </w:r>
      <w:r w:rsidR="007A6CBD">
        <w:rPr>
          <w:rFonts w:ascii="Century Schoolbook" w:eastAsia="Century Schoolbook" w:hAnsi="Century Schoolbook" w:cs="Century Schoolbook"/>
          <w:color w:val="000000" w:themeColor="text2"/>
        </w:rPr>
        <w:t>zvýšené</w:t>
      </w:r>
      <w:r w:rsidR="7C1A993D" w:rsidRPr="1DDC7388">
        <w:rPr>
          <w:rFonts w:ascii="Century Schoolbook" w:eastAsia="Century Schoolbook" w:hAnsi="Century Schoolbook" w:cs="Century Schoolbook"/>
          <w:color w:val="000000" w:themeColor="text2"/>
        </w:rPr>
        <w:t xml:space="preserve"> efektivitě činností po celý den a </w:t>
      </w:r>
      <w:r w:rsidR="00D177A0">
        <w:rPr>
          <w:rFonts w:ascii="Century Schoolbook" w:eastAsia="Century Schoolbook" w:hAnsi="Century Schoolbook" w:cs="Century Schoolbook"/>
          <w:color w:val="000000" w:themeColor="text2"/>
        </w:rPr>
        <w:t>lepší</w:t>
      </w:r>
      <w:r w:rsidR="7C1A993D" w:rsidRPr="0A54A0F4">
        <w:rPr>
          <w:rFonts w:ascii="Century Schoolbook" w:eastAsia="Century Schoolbook" w:hAnsi="Century Schoolbook" w:cs="Century Schoolbook"/>
          <w:color w:val="000000" w:themeColor="text2"/>
        </w:rPr>
        <w:t xml:space="preserve"> komunikaci po absolvování tohoto tréninku se </w:t>
      </w:r>
      <w:r w:rsidR="44BD9B3C" w:rsidRPr="0A54A0F4">
        <w:rPr>
          <w:rFonts w:ascii="Century Schoolbook" w:eastAsia="Century Schoolbook" w:hAnsi="Century Schoolbook" w:cs="Century Schoolbook"/>
          <w:color w:val="000000" w:themeColor="text2"/>
        </w:rPr>
        <w:t>zmiňuje</w:t>
      </w:r>
      <w:r w:rsidR="7C1A993D" w:rsidRPr="1DDC7388">
        <w:rPr>
          <w:rFonts w:ascii="Century Schoolbook" w:eastAsia="Century Schoolbook" w:hAnsi="Century Schoolbook" w:cs="Century Schoolbook"/>
          <w:color w:val="000000" w:themeColor="text2"/>
        </w:rPr>
        <w:t xml:space="preserve"> rovněž </w:t>
      </w:r>
      <w:proofErr w:type="spellStart"/>
      <w:r w:rsidR="7C1A993D" w:rsidRPr="1DDC7388">
        <w:rPr>
          <w:rFonts w:ascii="Century Schoolbook" w:eastAsia="Century Schoolbook" w:hAnsi="Century Schoolbook" w:cs="Century Schoolbook"/>
          <w:color w:val="000000" w:themeColor="text2"/>
        </w:rPr>
        <w:t>Wiltscheck</w:t>
      </w:r>
      <w:proofErr w:type="spellEnd"/>
      <w:r w:rsidR="7C1A993D" w:rsidRPr="1DDC7388">
        <w:rPr>
          <w:rFonts w:ascii="Century Schoolbook" w:eastAsia="Century Schoolbook" w:hAnsi="Century Schoolbook" w:cs="Century Schoolbook"/>
          <w:color w:val="000000" w:themeColor="text2"/>
        </w:rPr>
        <w:t xml:space="preserve"> (2000)</w:t>
      </w:r>
      <w:r w:rsidR="0054205C">
        <w:rPr>
          <w:rFonts w:ascii="Century Schoolbook" w:eastAsia="Century Schoolbook" w:hAnsi="Century Schoolbook" w:cs="Century Schoolbook"/>
          <w:color w:val="000000" w:themeColor="text2"/>
        </w:rPr>
        <w:t xml:space="preserve"> a </w:t>
      </w:r>
      <w:proofErr w:type="spellStart"/>
      <w:r w:rsidR="29D26015" w:rsidRPr="2F91A6A5">
        <w:rPr>
          <w:rFonts w:ascii="Century Schoolbook" w:eastAsia="Century Schoolbook" w:hAnsi="Century Schoolbook" w:cs="Century Schoolbook"/>
          <w:color w:val="000000" w:themeColor="text2"/>
        </w:rPr>
        <w:t>McEvoy</w:t>
      </w:r>
      <w:proofErr w:type="spellEnd"/>
      <w:r w:rsidR="29D26015" w:rsidRPr="2F91A6A5">
        <w:rPr>
          <w:rFonts w:ascii="Century Schoolbook" w:eastAsia="Century Schoolbook" w:hAnsi="Century Schoolbook" w:cs="Century Schoolbook"/>
          <w:color w:val="000000" w:themeColor="text2"/>
        </w:rPr>
        <w:t xml:space="preserve"> (1997</w:t>
      </w:r>
      <w:r w:rsidR="00C37A8F">
        <w:rPr>
          <w:rFonts w:ascii="Century Schoolbook" w:eastAsia="Century Schoolbook" w:hAnsi="Century Schoolbook" w:cs="Century Schoolbook"/>
          <w:color w:val="000000" w:themeColor="text2"/>
        </w:rPr>
        <w:t>,</w:t>
      </w:r>
      <w:r w:rsidR="29D26015" w:rsidRPr="2F91A6A5">
        <w:rPr>
          <w:rFonts w:ascii="Century Schoolbook" w:eastAsia="Century Schoolbook" w:hAnsi="Century Schoolbook" w:cs="Century Schoolbook"/>
          <w:color w:val="000000" w:themeColor="text2"/>
        </w:rPr>
        <w:t xml:space="preserve"> </w:t>
      </w:r>
      <w:r w:rsidR="0054205C">
        <w:rPr>
          <w:rFonts w:ascii="Century Schoolbook" w:eastAsia="Century Schoolbook" w:hAnsi="Century Schoolbook" w:cs="Century Schoolbook"/>
          <w:color w:val="000000" w:themeColor="text2"/>
        </w:rPr>
        <w:t>cit.</w:t>
      </w:r>
      <w:r w:rsidR="29D26015" w:rsidRPr="2F91A6A5">
        <w:rPr>
          <w:rFonts w:ascii="Century Schoolbook" w:eastAsia="Century Schoolbook" w:hAnsi="Century Schoolbook" w:cs="Century Schoolbook"/>
          <w:color w:val="000000" w:themeColor="text2"/>
        </w:rPr>
        <w:t xml:space="preserve"> v Kriemadis </w:t>
      </w:r>
      <w:r w:rsidR="0054205C">
        <w:rPr>
          <w:rFonts w:ascii="Century Schoolbook" w:eastAsia="Century Schoolbook" w:hAnsi="Century Schoolbook" w:cs="Century Schoolbook"/>
          <w:color w:val="000000" w:themeColor="text2"/>
        </w:rPr>
        <w:t>a</w:t>
      </w:r>
      <w:r w:rsidR="29D26015" w:rsidRPr="2F91A6A5">
        <w:rPr>
          <w:rFonts w:ascii="Century Schoolbook" w:eastAsia="Century Schoolbook" w:hAnsi="Century Schoolbook" w:cs="Century Schoolbook"/>
          <w:color w:val="000000" w:themeColor="text2"/>
        </w:rPr>
        <w:t xml:space="preserve"> Kourtesopoulou, 2008), který přidává údaj o 43% snížení fluktuace u z</w:t>
      </w:r>
      <w:r w:rsidR="790A5CF6" w:rsidRPr="2F91A6A5">
        <w:rPr>
          <w:rFonts w:ascii="Century Schoolbook" w:eastAsia="Century Schoolbook" w:hAnsi="Century Schoolbook" w:cs="Century Schoolbook"/>
          <w:color w:val="000000" w:themeColor="text2"/>
        </w:rPr>
        <w:t xml:space="preserve">aměstnanců, kteří absolvovali </w:t>
      </w:r>
      <w:r w:rsidR="47A1A17D" w:rsidRPr="2F91A6A5">
        <w:rPr>
          <w:rFonts w:ascii="Century Schoolbook" w:eastAsia="Century Schoolbook" w:hAnsi="Century Schoolbook" w:cs="Century Schoolbook"/>
          <w:color w:val="000000" w:themeColor="text2"/>
        </w:rPr>
        <w:t>tento trénink.</w:t>
      </w:r>
      <w:r w:rsidR="00711135">
        <w:rPr>
          <w:rFonts w:ascii="Century Schoolbook" w:eastAsia="Century Schoolbook" w:hAnsi="Century Schoolbook" w:cs="Century Schoolbook"/>
          <w:i/>
        </w:rPr>
        <w:t xml:space="preserve"> </w:t>
      </w:r>
    </w:p>
    <w:p w14:paraId="666E0799" w14:textId="17010F09" w:rsidR="00BE7561" w:rsidRDefault="00BE7561" w:rsidP="00D66D0C">
      <w:pPr>
        <w:jc w:val="both"/>
        <w:rPr>
          <w:rFonts w:ascii="Century Schoolbook" w:eastAsia="Century Schoolbook" w:hAnsi="Century Schoolbook" w:cs="Century Schoolbook"/>
        </w:rPr>
      </w:pPr>
      <w:proofErr w:type="spellStart"/>
      <w:r>
        <w:t>Pollitt</w:t>
      </w:r>
      <w:proofErr w:type="spellEnd"/>
      <w:r>
        <w:t xml:space="preserve"> </w:t>
      </w:r>
      <w:sdt>
        <w:sdtPr>
          <w:id w:val="1637139772"/>
          <w:citation/>
        </w:sdtPr>
        <w:sdtEndPr/>
        <w:sdtContent>
          <w:r>
            <w:fldChar w:fldCharType="begin"/>
          </w:r>
          <w:r>
            <w:instrText xml:space="preserve">CITATION Pol07 \n  \t  \l 1029 </w:instrText>
          </w:r>
          <w:r>
            <w:fldChar w:fldCharType="separate"/>
          </w:r>
          <w:r w:rsidR="00876F8B">
            <w:rPr>
              <w:noProof/>
            </w:rPr>
            <w:t>(2007)</w:t>
          </w:r>
          <w:r>
            <w:fldChar w:fldCharType="end"/>
          </w:r>
        </w:sdtContent>
      </w:sdt>
      <w:r>
        <w:t xml:space="preserve"> popisuje velmi pozitivní dopad proběhlého OT v mezinárodní poradenské společnosti </w:t>
      </w:r>
      <w:proofErr w:type="spellStart"/>
      <w:r>
        <w:t>Convergys</w:t>
      </w:r>
      <w:proofErr w:type="spellEnd"/>
      <w:r>
        <w:t xml:space="preserve">, kterého se zúčastnil střední a vyšší management napříč firmou. Jednalo se o týmový komplexní projekt pro neziskovou organizaci </w:t>
      </w:r>
      <w:proofErr w:type="spellStart"/>
      <w:r>
        <w:t>S</w:t>
      </w:r>
      <w:r w:rsidRPr="00976F71">
        <w:t>cottish</w:t>
      </w:r>
      <w:proofErr w:type="spellEnd"/>
      <w:r w:rsidRPr="00976F71">
        <w:t xml:space="preserve"> </w:t>
      </w:r>
      <w:proofErr w:type="spellStart"/>
      <w:r>
        <w:t>W</w:t>
      </w:r>
      <w:r w:rsidRPr="00976F71">
        <w:t>ildlife</w:t>
      </w:r>
      <w:proofErr w:type="spellEnd"/>
      <w:r w:rsidRPr="00976F71">
        <w:t xml:space="preserve"> </w:t>
      </w:r>
      <w:r>
        <w:t>T</w:t>
      </w:r>
      <w:r w:rsidRPr="00976F71">
        <w:t>rust</w:t>
      </w:r>
      <w:r>
        <w:t xml:space="preserve">, díky kterému (kromě toho že </w:t>
      </w:r>
      <w:r>
        <w:lastRenderedPageBreak/>
        <w:t xml:space="preserve">pomohli zmiňované organizaci) účastníci identifikovali své slabé a silné stránky v oblasti </w:t>
      </w:r>
      <w:proofErr w:type="spellStart"/>
      <w:r>
        <w:t>leadershipu</w:t>
      </w:r>
      <w:proofErr w:type="spellEnd"/>
      <w:r>
        <w:t xml:space="preserve"> a týmové práce a mohli tak pracovat na jejich rozvoji. Pointou také bylo, aby si účastníci osvojili, že </w:t>
      </w:r>
      <w:r w:rsidRPr="008E3773">
        <w:t xml:space="preserve">klíčem </w:t>
      </w:r>
      <w:r>
        <w:t xml:space="preserve">k úspěšné realizaci projektu </w:t>
      </w:r>
      <w:r w:rsidRPr="008E3773">
        <w:t xml:space="preserve">je sdílená vize, spolupráce a snaha dosáhnout </w:t>
      </w:r>
      <w:r w:rsidR="003549FB">
        <w:t>něčeho</w:t>
      </w:r>
      <w:r w:rsidRPr="008E3773">
        <w:t xml:space="preserve"> jako celek</w:t>
      </w:r>
      <w:r>
        <w:t xml:space="preserve">. To se následně projevilo i na samotné výkonnosti zaměstnanců. </w:t>
      </w:r>
      <w:proofErr w:type="spellStart"/>
      <w:r w:rsidR="009A65EF" w:rsidRPr="2181205A">
        <w:rPr>
          <w:rFonts w:ascii="Century Schoolbook" w:eastAsia="Century Schoolbook" w:hAnsi="Century Schoolbook" w:cs="Century Schoolbook"/>
        </w:rPr>
        <w:t>Boettcher</w:t>
      </w:r>
      <w:proofErr w:type="spellEnd"/>
      <w:r w:rsidR="009A65EF" w:rsidRPr="2181205A">
        <w:rPr>
          <w:rFonts w:ascii="Century Schoolbook" w:eastAsia="Century Schoolbook" w:hAnsi="Century Schoolbook" w:cs="Century Schoolbook"/>
        </w:rPr>
        <w:t xml:space="preserve"> </w:t>
      </w:r>
      <w:r w:rsidR="009A65EF">
        <w:rPr>
          <w:rFonts w:ascii="Century Schoolbook" w:eastAsia="Century Schoolbook" w:hAnsi="Century Schoolbook" w:cs="Century Schoolbook"/>
        </w:rPr>
        <w:t>a</w:t>
      </w:r>
      <w:r w:rsidR="009A65EF" w:rsidRPr="2181205A">
        <w:rPr>
          <w:rFonts w:ascii="Century Schoolbook" w:eastAsia="Century Schoolbook" w:hAnsi="Century Schoolbook" w:cs="Century Schoolbook"/>
        </w:rPr>
        <w:t xml:space="preserve"> </w:t>
      </w:r>
      <w:proofErr w:type="spellStart"/>
      <w:r w:rsidR="009A65EF" w:rsidRPr="2181205A">
        <w:rPr>
          <w:rFonts w:ascii="Century Schoolbook" w:eastAsia="Century Schoolbook" w:hAnsi="Century Schoolbook" w:cs="Century Schoolbook"/>
        </w:rPr>
        <w:t>Gansemer-Topf</w:t>
      </w:r>
      <w:proofErr w:type="spellEnd"/>
      <w:r w:rsidR="009A65EF">
        <w:rPr>
          <w:rFonts w:ascii="Century Schoolbook" w:eastAsia="Century Schoolbook" w:hAnsi="Century Schoolbook" w:cs="Century Schoolbook"/>
        </w:rPr>
        <w:t xml:space="preserve"> také ve své studii</w:t>
      </w:r>
      <w:r w:rsidR="009A65EF" w:rsidRPr="2181205A">
        <w:rPr>
          <w:rFonts w:ascii="Century Schoolbook" w:eastAsia="Century Schoolbook" w:hAnsi="Century Schoolbook" w:cs="Century Schoolbook"/>
        </w:rPr>
        <w:t xml:space="preserve"> </w:t>
      </w:r>
      <w:sdt>
        <w:sdtPr>
          <w:rPr>
            <w:rFonts w:ascii="Century Schoolbook" w:eastAsia="Century Schoolbook" w:hAnsi="Century Schoolbook" w:cs="Century Schoolbook"/>
          </w:rPr>
          <w:id w:val="1124581911"/>
          <w:citation/>
        </w:sdtPr>
        <w:sdtEndPr/>
        <w:sdtContent>
          <w:r w:rsidR="009A65EF" w:rsidRPr="2181205A">
            <w:rPr>
              <w:rFonts w:ascii="Century Schoolbook" w:eastAsia="Century Schoolbook" w:hAnsi="Century Schoolbook" w:cs="Century Schoolbook"/>
            </w:rPr>
            <w:fldChar w:fldCharType="begin"/>
          </w:r>
          <w:r w:rsidR="009A65EF" w:rsidRPr="2181205A">
            <w:rPr>
              <w:rFonts w:ascii="Century Schoolbook" w:eastAsia="Century Schoolbook" w:hAnsi="Century Schoolbook" w:cs="Century Schoolbook"/>
            </w:rPr>
            <w:instrText xml:space="preserve">CITATION Boe15 \n  \t  \l 1029 </w:instrText>
          </w:r>
          <w:r w:rsidR="009A65EF" w:rsidRPr="2181205A">
            <w:rPr>
              <w:rFonts w:ascii="Century Schoolbook" w:eastAsia="Century Schoolbook" w:hAnsi="Century Schoolbook" w:cs="Century Schoolbook"/>
            </w:rPr>
            <w:fldChar w:fldCharType="separate"/>
          </w:r>
          <w:r w:rsidR="00876F8B" w:rsidRPr="00876F8B">
            <w:rPr>
              <w:rFonts w:ascii="Century Schoolbook" w:eastAsia="Century Schoolbook" w:hAnsi="Century Schoolbook" w:cs="Century Schoolbook"/>
              <w:noProof/>
            </w:rPr>
            <w:t>(2015)</w:t>
          </w:r>
          <w:r w:rsidR="009A65EF" w:rsidRPr="2181205A">
            <w:rPr>
              <w:rFonts w:ascii="Century Schoolbook" w:eastAsia="Century Schoolbook" w:hAnsi="Century Schoolbook" w:cs="Century Schoolbook"/>
            </w:rPr>
            <w:fldChar w:fldCharType="end"/>
          </w:r>
        </w:sdtContent>
      </w:sdt>
      <w:r w:rsidR="009A65EF" w:rsidRPr="2181205A">
        <w:rPr>
          <w:rFonts w:ascii="Century Schoolbook" w:eastAsia="Century Schoolbook" w:hAnsi="Century Schoolbook" w:cs="Century Schoolbook"/>
        </w:rPr>
        <w:t xml:space="preserve"> uvád</w:t>
      </w:r>
      <w:r w:rsidR="009A65EF">
        <w:rPr>
          <w:rFonts w:ascii="Century Schoolbook" w:eastAsia="Century Schoolbook" w:hAnsi="Century Schoolbook" w:cs="Century Schoolbook"/>
        </w:rPr>
        <w:t>ěj</w:t>
      </w:r>
      <w:r w:rsidR="009A65EF" w:rsidRPr="2181205A">
        <w:rPr>
          <w:rFonts w:ascii="Century Schoolbook" w:eastAsia="Century Schoolbook" w:hAnsi="Century Schoolbook" w:cs="Century Schoolbook"/>
        </w:rPr>
        <w:t>í, že účast na – byť lehce odlišném – „</w:t>
      </w:r>
      <w:proofErr w:type="spellStart"/>
      <w:r w:rsidR="009A65EF" w:rsidRPr="2181205A">
        <w:rPr>
          <w:rFonts w:ascii="Century Schoolbook" w:eastAsia="Century Schoolbook" w:hAnsi="Century Schoolbook" w:cs="Century Schoolbook"/>
        </w:rPr>
        <w:t>outdoor</w:t>
      </w:r>
      <w:proofErr w:type="spellEnd"/>
      <w:r w:rsidR="009A65EF" w:rsidRPr="2181205A">
        <w:rPr>
          <w:rFonts w:ascii="Century Schoolbook" w:eastAsia="Century Schoolbook" w:hAnsi="Century Schoolbook" w:cs="Century Schoolbook"/>
        </w:rPr>
        <w:t xml:space="preserve"> </w:t>
      </w:r>
      <w:proofErr w:type="spellStart"/>
      <w:r w:rsidR="009A65EF" w:rsidRPr="2181205A">
        <w:rPr>
          <w:rFonts w:ascii="Century Schoolbook" w:eastAsia="Century Schoolbook" w:hAnsi="Century Schoolbook" w:cs="Century Schoolbook"/>
        </w:rPr>
        <w:t>recreation</w:t>
      </w:r>
      <w:proofErr w:type="spellEnd"/>
      <w:r w:rsidR="009A65EF" w:rsidRPr="2181205A">
        <w:rPr>
          <w:rFonts w:ascii="Century Schoolbook" w:eastAsia="Century Schoolbook" w:hAnsi="Century Schoolbook" w:cs="Century Schoolbook"/>
        </w:rPr>
        <w:t>“ tréninku přináší zlepšení v oblastech komunikace, podpory ostatních členů týmu a chápání vlastní vůdcovské identity (</w:t>
      </w:r>
      <w:proofErr w:type="spellStart"/>
      <w:r w:rsidR="009A65EF" w:rsidRPr="2181205A">
        <w:rPr>
          <w:rFonts w:ascii="Century Schoolbook" w:eastAsia="Century Schoolbook" w:hAnsi="Century Schoolbook" w:cs="Century Schoolbook"/>
          <w:i/>
        </w:rPr>
        <w:t>individual</w:t>
      </w:r>
      <w:proofErr w:type="spellEnd"/>
      <w:r w:rsidR="009A65EF" w:rsidRPr="2181205A">
        <w:rPr>
          <w:rFonts w:ascii="Century Schoolbook" w:eastAsia="Century Schoolbook" w:hAnsi="Century Schoolbook" w:cs="Century Schoolbook"/>
          <w:i/>
        </w:rPr>
        <w:t xml:space="preserve"> </w:t>
      </w:r>
      <w:proofErr w:type="spellStart"/>
      <w:r w:rsidR="009A65EF" w:rsidRPr="2181205A">
        <w:rPr>
          <w:rFonts w:ascii="Century Schoolbook" w:eastAsia="Century Schoolbook" w:hAnsi="Century Schoolbook" w:cs="Century Schoolbook"/>
          <w:i/>
        </w:rPr>
        <w:t>leadership</w:t>
      </w:r>
      <w:proofErr w:type="spellEnd"/>
      <w:r w:rsidR="009A65EF" w:rsidRPr="2181205A">
        <w:rPr>
          <w:rFonts w:ascii="Century Schoolbook" w:eastAsia="Century Schoolbook" w:hAnsi="Century Schoolbook" w:cs="Century Schoolbook"/>
          <w:i/>
        </w:rPr>
        <w:t xml:space="preserve"> identity</w:t>
      </w:r>
      <w:r w:rsidR="009A65EF" w:rsidRPr="2181205A">
        <w:rPr>
          <w:rFonts w:ascii="Century Schoolbook" w:eastAsia="Century Schoolbook" w:hAnsi="Century Schoolbook" w:cs="Century Schoolbook"/>
        </w:rPr>
        <w:t>).</w:t>
      </w:r>
    </w:p>
    <w:p w14:paraId="75FCC7D9" w14:textId="70313273" w:rsidR="00D17E56" w:rsidRDefault="00D17E56" w:rsidP="00D66D0C">
      <w:pPr>
        <w:jc w:val="both"/>
      </w:pPr>
      <w:r>
        <w:t xml:space="preserve">Kim et al. </w:t>
      </w:r>
      <w:sdt>
        <w:sdtPr>
          <w:id w:val="-839767361"/>
          <w:citation/>
        </w:sdtPr>
        <w:sdtEndPr/>
        <w:sdtContent>
          <w:r>
            <w:fldChar w:fldCharType="begin"/>
          </w:r>
          <w:r>
            <w:instrText xml:space="preserve">CITATION Kim19 \n  \t  \l 1029 </w:instrText>
          </w:r>
          <w:r>
            <w:fldChar w:fldCharType="separate"/>
          </w:r>
          <w:r w:rsidR="00876F8B">
            <w:rPr>
              <w:noProof/>
            </w:rPr>
            <w:t>(2019)</w:t>
          </w:r>
          <w:r>
            <w:fldChar w:fldCharType="end"/>
          </w:r>
        </w:sdtContent>
      </w:sdt>
      <w:r>
        <w:t xml:space="preserve">, kteří zkoumali efekty OT na mladých zaměstnancích na částečný úvazek pracujících v pohostinství a maloobchodě, také přinášejí pozitivní výsledky. Po absolvování OT celkově potvrzují zlepšení klíčových dovedností pro toto odvětví jako jsou zvýšení spokojenosti s pracovní pozicí a loajality k zaměstnavateli, větší míra vstřícného chování k zákazníkům a v neposlední řadě také zlepšení komunikačních dovedností a podávání konstruktivní zpětné vazby. </w:t>
      </w:r>
    </w:p>
    <w:p w14:paraId="2B5AFED4" w14:textId="7245ACA2" w:rsidR="00C820E6" w:rsidRPr="00D17E56" w:rsidRDefault="00C820E6" w:rsidP="00D66D0C">
      <w:pPr>
        <w:jc w:val="both"/>
      </w:pPr>
      <w:r>
        <w:rPr>
          <w:rFonts w:ascii="Century Schoolbook" w:eastAsia="Century Schoolbook" w:hAnsi="Century Schoolbook" w:cs="Century Schoolbook"/>
          <w:szCs w:val="24"/>
        </w:rPr>
        <w:t>Je potřeba také dodat, že veškerý rozvoj zmíněných dovedností vedoucích pracovníků také sleduje i podnikové cíle jako jsou zvýšení produktivity, kvality a celkového výkonu nebo snížení fluktuace zaměstnanců (</w:t>
      </w:r>
      <w:proofErr w:type="spellStart"/>
      <w:r>
        <w:rPr>
          <w:rFonts w:ascii="Century Schoolbook" w:eastAsia="Century Schoolbook" w:hAnsi="Century Schoolbook" w:cs="Century Schoolbook"/>
          <w:szCs w:val="24"/>
        </w:rPr>
        <w:t>Williams</w:t>
      </w:r>
      <w:proofErr w:type="spellEnd"/>
      <w:r>
        <w:rPr>
          <w:rFonts w:ascii="Century Schoolbook" w:eastAsia="Century Schoolbook" w:hAnsi="Century Schoolbook" w:cs="Century Schoolbook"/>
          <w:szCs w:val="24"/>
        </w:rPr>
        <w:t xml:space="preserve"> et al., 2003).</w:t>
      </w:r>
    </w:p>
    <w:p w14:paraId="073E6DCB" w14:textId="3EA46267" w:rsidR="00FA4142" w:rsidRPr="008C4166" w:rsidRDefault="00FC16E8" w:rsidP="00D66D0C">
      <w:pPr>
        <w:jc w:val="both"/>
        <w:rPr>
          <w:rFonts w:ascii="Century Schoolbook" w:eastAsia="Century Schoolbook" w:hAnsi="Century Schoolbook" w:cs="Century Schoolbook"/>
          <w:szCs w:val="24"/>
          <w:u w:val="single"/>
        </w:rPr>
      </w:pPr>
      <w:r w:rsidRPr="008C4166">
        <w:rPr>
          <w:rFonts w:ascii="Century Schoolbook" w:eastAsia="Century Schoolbook" w:hAnsi="Century Schoolbook" w:cs="Century Schoolbook"/>
          <w:szCs w:val="24"/>
          <w:u w:val="single"/>
        </w:rPr>
        <w:t>Očekávané vs. reálně nabyté dovednosti</w:t>
      </w:r>
    </w:p>
    <w:p w14:paraId="435FDD43" w14:textId="13B0DC05" w:rsidR="00FC16E8" w:rsidRPr="00FC16E8" w:rsidRDefault="0004591C" w:rsidP="00D66D0C">
      <w:pPr>
        <w:jc w:val="both"/>
        <w:rPr>
          <w:rFonts w:ascii="Century Schoolbook" w:eastAsia="Century Schoolbook" w:hAnsi="Century Schoolbook" w:cs="Century Schoolbook"/>
          <w:i/>
        </w:rPr>
      </w:pPr>
      <w:r>
        <w:rPr>
          <w:rFonts w:ascii="Century Schoolbook" w:eastAsia="Century Schoolbook" w:hAnsi="Century Schoolbook" w:cs="Century Schoolbook"/>
          <w:szCs w:val="24"/>
        </w:rPr>
        <w:t xml:space="preserve">V průběhu této systematické literární rešerše byly </w:t>
      </w:r>
      <w:r w:rsidR="00BC1B0B">
        <w:rPr>
          <w:rFonts w:ascii="Century Schoolbook" w:eastAsia="Century Schoolbook" w:hAnsi="Century Schoolbook" w:cs="Century Schoolbook"/>
          <w:szCs w:val="24"/>
        </w:rPr>
        <w:t>v některých případových studií</w:t>
      </w:r>
      <w:r w:rsidR="00B444D9">
        <w:rPr>
          <w:rFonts w:ascii="Century Schoolbook" w:eastAsia="Century Schoolbook" w:hAnsi="Century Schoolbook" w:cs="Century Schoolbook"/>
          <w:szCs w:val="24"/>
        </w:rPr>
        <w:t>ch</w:t>
      </w:r>
      <w:r w:rsidR="00BC1B0B">
        <w:rPr>
          <w:rFonts w:ascii="Century Schoolbook" w:eastAsia="Century Schoolbook" w:hAnsi="Century Schoolbook" w:cs="Century Schoolbook"/>
          <w:szCs w:val="24"/>
        </w:rPr>
        <w:t xml:space="preserve"> a výzkumech identifikovány i</w:t>
      </w:r>
      <w:r>
        <w:rPr>
          <w:rFonts w:ascii="Century Schoolbook" w:eastAsia="Century Schoolbook" w:hAnsi="Century Schoolbook" w:cs="Century Schoolbook"/>
          <w:szCs w:val="24"/>
        </w:rPr>
        <w:t xml:space="preserve"> rozpory mezi očekávanými a reálně nabytými dovednostmi po účasti na OT programu</w:t>
      </w:r>
      <w:r w:rsidR="00BC1B0B">
        <w:rPr>
          <w:rFonts w:ascii="Century Schoolbook" w:eastAsia="Century Schoolbook" w:hAnsi="Century Schoolbook" w:cs="Century Schoolbook"/>
          <w:szCs w:val="24"/>
        </w:rPr>
        <w:t>.</w:t>
      </w:r>
    </w:p>
    <w:p w14:paraId="275E3331" w14:textId="04F64A1F" w:rsidR="00805D8E" w:rsidRDefault="0026589D" w:rsidP="00E615B4">
      <w:pPr>
        <w:jc w:val="both"/>
        <w:rPr>
          <w:rFonts w:ascii="Century Schoolbook" w:eastAsia="Century Schoolbook" w:hAnsi="Century Schoolbook" w:cs="Century Schoolbook"/>
        </w:rPr>
      </w:pPr>
      <w:r>
        <w:rPr>
          <w:rFonts w:ascii="Century Schoolbook" w:eastAsia="Century Schoolbook" w:hAnsi="Century Schoolbook" w:cs="Century Schoolbook"/>
        </w:rPr>
        <w:t>V</w:t>
      </w:r>
      <w:r w:rsidR="00805D8E" w:rsidRPr="2181205A">
        <w:rPr>
          <w:rFonts w:ascii="Century Schoolbook" w:eastAsia="Century Schoolbook" w:hAnsi="Century Schoolbook" w:cs="Century Schoolbook"/>
        </w:rPr>
        <w:t xml:space="preserve">ýzkum </w:t>
      </w:r>
      <w:proofErr w:type="spellStart"/>
      <w:r w:rsidR="00985F1B" w:rsidRPr="2181205A">
        <w:rPr>
          <w:rFonts w:ascii="Century Schoolbook" w:eastAsia="Century Schoolbook" w:hAnsi="Century Schoolbook" w:cs="Century Schoolbook"/>
        </w:rPr>
        <w:t>Shivers-Blackwell</w:t>
      </w:r>
      <w:proofErr w:type="spellEnd"/>
      <w:sdt>
        <w:sdtPr>
          <w:rPr>
            <w:rFonts w:ascii="Century Schoolbook" w:eastAsia="Century Schoolbook" w:hAnsi="Century Schoolbook" w:cs="Century Schoolbook"/>
          </w:rPr>
          <w:id w:val="1152409779"/>
          <w:citation/>
        </w:sdtPr>
        <w:sdtEndPr/>
        <w:sdtContent>
          <w:r w:rsidR="00985F1B" w:rsidRPr="2181205A">
            <w:rPr>
              <w:rFonts w:ascii="Century Schoolbook" w:eastAsia="Century Schoolbook" w:hAnsi="Century Schoolbook" w:cs="Century Schoolbook"/>
            </w:rPr>
            <w:fldChar w:fldCharType="begin"/>
          </w:r>
          <w:r w:rsidR="00985F1B" w:rsidRPr="2181205A">
            <w:rPr>
              <w:rFonts w:ascii="Century Schoolbook" w:eastAsia="Century Schoolbook" w:hAnsi="Century Schoolbook" w:cs="Century Schoolbook"/>
            </w:rPr>
            <w:instrText xml:space="preserve">CITATION Shi04 \n  \t  \l 1029 </w:instrText>
          </w:r>
          <w:r w:rsidR="00985F1B" w:rsidRPr="2181205A">
            <w:rPr>
              <w:rFonts w:ascii="Century Schoolbook" w:eastAsia="Century Schoolbook" w:hAnsi="Century Schoolbook" w:cs="Century Schoolbook"/>
            </w:rPr>
            <w:fldChar w:fldCharType="separate"/>
          </w:r>
          <w:r w:rsidR="00876F8B">
            <w:rPr>
              <w:rFonts w:ascii="Century Schoolbook" w:eastAsia="Century Schoolbook" w:hAnsi="Century Schoolbook" w:cs="Century Schoolbook"/>
              <w:noProof/>
            </w:rPr>
            <w:t xml:space="preserve"> </w:t>
          </w:r>
          <w:r w:rsidR="00876F8B" w:rsidRPr="00876F8B">
            <w:rPr>
              <w:rFonts w:ascii="Century Schoolbook" w:eastAsia="Century Schoolbook" w:hAnsi="Century Schoolbook" w:cs="Century Schoolbook"/>
              <w:noProof/>
            </w:rPr>
            <w:t>(2004)</w:t>
          </w:r>
          <w:r w:rsidR="00985F1B" w:rsidRPr="2181205A">
            <w:rPr>
              <w:rFonts w:ascii="Century Schoolbook" w:eastAsia="Century Schoolbook" w:hAnsi="Century Schoolbook" w:cs="Century Schoolbook"/>
            </w:rPr>
            <w:fldChar w:fldCharType="end"/>
          </w:r>
        </w:sdtContent>
      </w:sdt>
      <w:r w:rsidR="00AB2C3B" w:rsidRPr="2181205A">
        <w:rPr>
          <w:rFonts w:ascii="Century Schoolbook" w:eastAsia="Century Schoolbook" w:hAnsi="Century Schoolbook" w:cs="Century Schoolbook"/>
        </w:rPr>
        <w:t xml:space="preserve">, zabývající se výkonem </w:t>
      </w:r>
      <w:r w:rsidR="00F72268" w:rsidRPr="2181205A">
        <w:rPr>
          <w:rFonts w:ascii="Century Schoolbook" w:eastAsia="Century Schoolbook" w:hAnsi="Century Schoolbook" w:cs="Century Schoolbook"/>
        </w:rPr>
        <w:t>týmů složených ze studentů magisterského stupně účastnící</w:t>
      </w:r>
      <w:r w:rsidR="484526C0" w:rsidRPr="2181205A">
        <w:rPr>
          <w:rFonts w:ascii="Century Schoolbook" w:eastAsia="Century Schoolbook" w:hAnsi="Century Schoolbook" w:cs="Century Schoolbook"/>
        </w:rPr>
        <w:t>ch</w:t>
      </w:r>
      <w:r w:rsidR="00F72268" w:rsidRPr="2181205A">
        <w:rPr>
          <w:rFonts w:ascii="Century Schoolbook" w:eastAsia="Century Schoolbook" w:hAnsi="Century Schoolbook" w:cs="Century Schoolbook"/>
        </w:rPr>
        <w:t xml:space="preserve"> se OT programu</w:t>
      </w:r>
      <w:r w:rsidR="00C820E6">
        <w:rPr>
          <w:rFonts w:ascii="Century Schoolbook" w:eastAsia="Century Schoolbook" w:hAnsi="Century Schoolbook" w:cs="Century Schoolbook"/>
        </w:rPr>
        <w:t xml:space="preserve"> pře</w:t>
      </w:r>
      <w:r w:rsidR="004E1B11">
        <w:rPr>
          <w:rFonts w:ascii="Century Schoolbook" w:eastAsia="Century Schoolbook" w:hAnsi="Century Schoolbook" w:cs="Century Schoolbook"/>
        </w:rPr>
        <w:t>d</w:t>
      </w:r>
      <w:r w:rsidR="00C820E6">
        <w:rPr>
          <w:rFonts w:ascii="Century Schoolbook" w:eastAsia="Century Schoolbook" w:hAnsi="Century Schoolbook" w:cs="Century Schoolbook"/>
        </w:rPr>
        <w:t xml:space="preserve">stavil, že </w:t>
      </w:r>
      <w:r w:rsidR="007104EC" w:rsidRPr="2181205A">
        <w:rPr>
          <w:rFonts w:ascii="Century Schoolbook" w:eastAsia="Century Schoolbook" w:hAnsi="Century Schoolbook" w:cs="Century Schoolbook"/>
        </w:rPr>
        <w:t>respondenti uvedli více negativních vlivů</w:t>
      </w:r>
      <w:r w:rsidR="00C35986" w:rsidRPr="2181205A">
        <w:rPr>
          <w:rFonts w:ascii="Century Schoolbook" w:eastAsia="Century Schoolbook" w:hAnsi="Century Schoolbook" w:cs="Century Schoolbook"/>
        </w:rPr>
        <w:t xml:space="preserve"> než pozitivních přínosů,</w:t>
      </w:r>
      <w:r w:rsidR="00F1193B" w:rsidRPr="2181205A">
        <w:rPr>
          <w:rFonts w:ascii="Century Schoolbook" w:eastAsia="Century Schoolbook" w:hAnsi="Century Schoolbook" w:cs="Century Schoolbook"/>
        </w:rPr>
        <w:t xml:space="preserve"> které byly očekávány (zejména korelace mezi uvolněnou atmosférou a sledovanými ukaz</w:t>
      </w:r>
      <w:r w:rsidR="6C299E46" w:rsidRPr="2181205A">
        <w:rPr>
          <w:rFonts w:ascii="Century Schoolbook" w:eastAsia="Century Schoolbook" w:hAnsi="Century Schoolbook" w:cs="Century Schoolbook"/>
        </w:rPr>
        <w:t>a</w:t>
      </w:r>
      <w:r w:rsidR="00F1193B" w:rsidRPr="2181205A">
        <w:rPr>
          <w:rFonts w:ascii="Century Schoolbook" w:eastAsia="Century Schoolbook" w:hAnsi="Century Schoolbook" w:cs="Century Schoolbook"/>
        </w:rPr>
        <w:t>tel</w:t>
      </w:r>
      <w:r w:rsidR="00A4062C" w:rsidRPr="2181205A">
        <w:rPr>
          <w:rFonts w:ascii="Century Schoolbook" w:eastAsia="Century Schoolbook" w:hAnsi="Century Schoolbook" w:cs="Century Schoolbook"/>
        </w:rPr>
        <w:t>i</w:t>
      </w:r>
      <w:r w:rsidR="00F307D7" w:rsidRPr="2181205A">
        <w:rPr>
          <w:rFonts w:ascii="Century Schoolbook" w:eastAsia="Century Schoolbook" w:hAnsi="Century Schoolbook" w:cs="Century Schoolbook"/>
        </w:rPr>
        <w:t>, především výkonností</w:t>
      </w:r>
      <w:r w:rsidR="00F1193B" w:rsidRPr="2181205A">
        <w:rPr>
          <w:rFonts w:ascii="Century Schoolbook" w:eastAsia="Century Schoolbook" w:hAnsi="Century Schoolbook" w:cs="Century Schoolbook"/>
        </w:rPr>
        <w:t>)</w:t>
      </w:r>
      <w:r w:rsidR="00A4062C" w:rsidRPr="2181205A">
        <w:rPr>
          <w:rFonts w:ascii="Century Schoolbook" w:eastAsia="Century Schoolbook" w:hAnsi="Century Schoolbook" w:cs="Century Schoolbook"/>
        </w:rPr>
        <w:t>. Nicméně se alespoň potvrdilo</w:t>
      </w:r>
      <w:r w:rsidR="005742E3" w:rsidRPr="2181205A">
        <w:rPr>
          <w:rFonts w:ascii="Century Schoolbook" w:eastAsia="Century Schoolbook" w:hAnsi="Century Schoolbook" w:cs="Century Schoolbook"/>
        </w:rPr>
        <w:t>, že na kohezi týmu, jeho samotnou existenci</w:t>
      </w:r>
      <w:r w:rsidR="00F307D7" w:rsidRPr="2181205A">
        <w:rPr>
          <w:rFonts w:ascii="Century Schoolbook" w:eastAsia="Century Schoolbook" w:hAnsi="Century Schoolbook" w:cs="Century Schoolbook"/>
        </w:rPr>
        <w:t xml:space="preserve"> a </w:t>
      </w:r>
      <w:r w:rsidR="00477463" w:rsidRPr="2181205A">
        <w:rPr>
          <w:rFonts w:ascii="Century Schoolbook" w:eastAsia="Century Schoolbook" w:hAnsi="Century Schoolbook" w:cs="Century Schoolbook"/>
        </w:rPr>
        <w:t>intenci být součástí týmu</w:t>
      </w:r>
      <w:r w:rsidR="00CB5E2C" w:rsidRPr="2181205A">
        <w:rPr>
          <w:rFonts w:ascii="Century Schoolbook" w:eastAsia="Century Schoolbook" w:hAnsi="Century Schoolbook" w:cs="Century Schoolbook"/>
        </w:rPr>
        <w:t xml:space="preserve"> měla účast na OT programu pozitivní vliv.</w:t>
      </w:r>
    </w:p>
    <w:p w14:paraId="1522C061" w14:textId="62EAF277" w:rsidR="008C5BFC" w:rsidRPr="00A94EE4" w:rsidRDefault="00AB6EB8" w:rsidP="00E615B4">
      <w:pPr>
        <w:jc w:val="both"/>
      </w:pPr>
      <w:r>
        <w:t>Dále studie</w:t>
      </w:r>
      <w:r w:rsidR="008C5BFC">
        <w:t xml:space="preserve"> </w:t>
      </w:r>
      <w:proofErr w:type="spellStart"/>
      <w:r w:rsidR="008C5BFC">
        <w:t>Badgera</w:t>
      </w:r>
      <w:proofErr w:type="spellEnd"/>
      <w:r w:rsidR="008C5BFC">
        <w:t xml:space="preserve"> et al. </w:t>
      </w:r>
      <w:sdt>
        <w:sdtPr>
          <w:id w:val="-1611203121"/>
          <w:citation/>
        </w:sdtPr>
        <w:sdtEndPr/>
        <w:sdtContent>
          <w:r w:rsidR="008C5BFC">
            <w:fldChar w:fldCharType="begin"/>
          </w:r>
          <w:r w:rsidR="008C5BFC">
            <w:instrText xml:space="preserve">CITATION Bad97 \n  \t  \l 1029 </w:instrText>
          </w:r>
          <w:r w:rsidR="008C5BFC">
            <w:fldChar w:fldCharType="separate"/>
          </w:r>
          <w:r w:rsidR="00876F8B">
            <w:rPr>
              <w:noProof/>
            </w:rPr>
            <w:t>(1997)</w:t>
          </w:r>
          <w:r w:rsidR="008C5BFC">
            <w:fldChar w:fldCharType="end"/>
          </w:r>
        </w:sdtContent>
      </w:sdt>
      <w:r w:rsidR="008C5BFC">
        <w:t xml:space="preserve">, kde bylo dotazováno 100 firem na oblast zavádění OT, uvádí, že nadřízení od těchto programů očekávají především rozvoj dovedností v oblastech vůdcovství, komunikace a práce v týmech, ale nikoliv ve zvládání stresu a nejistoty. Tento pohled ukazuje představy nadřízených a jejich očekávané výstupy. Spolu s uvedenými oblastmi se ale pomocí jednotlivých OT aktivit mohou sekundárně rozvíjet i manažery primárně nezamýšlené dovednosti. Spojitost míry stresu s účastí na tréninkových programech ukazuje například výzkum </w:t>
      </w:r>
      <w:proofErr w:type="spellStart"/>
      <w:r w:rsidR="008C5BFC">
        <w:t>Donaldson-Feidler</w:t>
      </w:r>
      <w:proofErr w:type="spellEnd"/>
      <w:r w:rsidR="008C5BFC">
        <w:t xml:space="preserve"> et al. </w:t>
      </w:r>
      <w:sdt>
        <w:sdtPr>
          <w:id w:val="-626385838"/>
          <w:citation/>
        </w:sdtPr>
        <w:sdtEndPr/>
        <w:sdtContent>
          <w:r w:rsidR="008C5BFC">
            <w:fldChar w:fldCharType="begin"/>
          </w:r>
          <w:r w:rsidR="008C5BFC">
            <w:instrText xml:space="preserve">CITATION Don08 \n  \t  \l 1029 </w:instrText>
          </w:r>
          <w:r w:rsidR="008C5BFC">
            <w:fldChar w:fldCharType="separate"/>
          </w:r>
          <w:r w:rsidR="00876F8B">
            <w:rPr>
              <w:noProof/>
            </w:rPr>
            <w:t>(2008)</w:t>
          </w:r>
          <w:r w:rsidR="008C5BFC">
            <w:fldChar w:fldCharType="end"/>
          </w:r>
        </w:sdtContent>
      </w:sdt>
      <w:r w:rsidR="008C5BFC">
        <w:t>, kde uvádí v oblasti rozvoje, že umožnění kurzů s tréninkovými aktivitami a koučování patří mimo další oblasti k činnostem napomáhající</w:t>
      </w:r>
      <w:r w:rsidR="004F63AB">
        <w:t>ch</w:t>
      </w:r>
      <w:r w:rsidR="008C5BFC">
        <w:t xml:space="preserve"> ke snižování a prevenci proti stresu liniových manažerů.</w:t>
      </w:r>
    </w:p>
    <w:p w14:paraId="26C340DF" w14:textId="77777777" w:rsidR="00F229A8" w:rsidRDefault="00F229A8">
      <w:pPr>
        <w:rPr>
          <w:u w:val="single"/>
        </w:rPr>
      </w:pPr>
      <w:r>
        <w:rPr>
          <w:u w:val="single"/>
        </w:rPr>
        <w:br w:type="page"/>
      </w:r>
    </w:p>
    <w:p w14:paraId="67F38FE7" w14:textId="4783CFAF" w:rsidR="00036927" w:rsidRPr="008C4166" w:rsidRDefault="00036927" w:rsidP="00EC4455">
      <w:pPr>
        <w:jc w:val="both"/>
        <w:rPr>
          <w:u w:val="single"/>
        </w:rPr>
      </w:pPr>
      <w:r w:rsidRPr="008C4166">
        <w:rPr>
          <w:u w:val="single"/>
        </w:rPr>
        <w:lastRenderedPageBreak/>
        <w:t xml:space="preserve">Vliv </w:t>
      </w:r>
      <w:r w:rsidR="009D65B5" w:rsidRPr="008C4166">
        <w:rPr>
          <w:u w:val="single"/>
        </w:rPr>
        <w:t>jiných faktorů na nabývané dovednosti</w:t>
      </w:r>
    </w:p>
    <w:p w14:paraId="12C25A26" w14:textId="2FE02D9D" w:rsidR="009D65B5" w:rsidRPr="009D65B5" w:rsidRDefault="009D65B5" w:rsidP="00EC4455">
      <w:pPr>
        <w:jc w:val="both"/>
      </w:pPr>
      <w:r>
        <w:t xml:space="preserve">Na míru rozvíjených dovedností </w:t>
      </w:r>
      <w:r w:rsidR="004F41B6">
        <w:t>mají ovšem vliv i různé faktory týkající se OT, jak prokázali někteří autoři.</w:t>
      </w:r>
      <w:r w:rsidR="006B6D00">
        <w:t xml:space="preserve"> </w:t>
      </w:r>
      <w:r w:rsidR="00E06EBA">
        <w:t xml:space="preserve">Holden (1995) i </w:t>
      </w:r>
      <w:proofErr w:type="spellStart"/>
      <w:r w:rsidR="00337EE1">
        <w:t>Burke</w:t>
      </w:r>
      <w:proofErr w:type="spellEnd"/>
      <w:r w:rsidR="00337EE1">
        <w:t xml:space="preserve"> a </w:t>
      </w:r>
      <w:proofErr w:type="spellStart"/>
      <w:r w:rsidR="00337EE1">
        <w:t>Collins</w:t>
      </w:r>
      <w:proofErr w:type="spellEnd"/>
      <w:r w:rsidR="00337EE1">
        <w:t xml:space="preserve"> (</w:t>
      </w:r>
      <w:proofErr w:type="gramStart"/>
      <w:r w:rsidR="00337EE1">
        <w:t>2004a</w:t>
      </w:r>
      <w:proofErr w:type="gramEnd"/>
      <w:r w:rsidR="00337EE1">
        <w:t xml:space="preserve">) vyzdvihují </w:t>
      </w:r>
      <w:r w:rsidR="00E06EBA">
        <w:t xml:space="preserve">například </w:t>
      </w:r>
      <w:r w:rsidR="00337EE1">
        <w:t xml:space="preserve">důležitost výběru </w:t>
      </w:r>
      <w:r w:rsidR="00884298">
        <w:t xml:space="preserve">kompetentního </w:t>
      </w:r>
      <w:r w:rsidR="00337EE1">
        <w:t>organizátora a poskytovatele OT</w:t>
      </w:r>
      <w:r w:rsidR="00E06EBA">
        <w:t>, j</w:t>
      </w:r>
      <w:r w:rsidR="00884298">
        <w:t>inak může být přínos v podobě získávaných dovedností nízký.</w:t>
      </w:r>
    </w:p>
    <w:p w14:paraId="13A9086F" w14:textId="7AF72018" w:rsidR="00FF4438" w:rsidRDefault="00FF4438" w:rsidP="00EC4455">
      <w:pPr>
        <w:jc w:val="both"/>
      </w:pPr>
      <w:r>
        <w:t xml:space="preserve">Jones a </w:t>
      </w:r>
      <w:proofErr w:type="spellStart"/>
      <w:r>
        <w:t>Oswick</w:t>
      </w:r>
      <w:proofErr w:type="spellEnd"/>
      <w:r w:rsidR="00341F3F" w:rsidRPr="00341F3F">
        <w:t xml:space="preserve"> </w:t>
      </w:r>
      <w:sdt>
        <w:sdtPr>
          <w:id w:val="-850798032"/>
          <w:citation/>
        </w:sdtPr>
        <w:sdtEndPr/>
        <w:sdtContent>
          <w:r w:rsidR="00341F3F">
            <w:fldChar w:fldCharType="begin"/>
          </w:r>
          <w:r w:rsidR="009A65EF">
            <w:instrText xml:space="preserve">CITATION Jon07 \n  \t  \l 1029 </w:instrText>
          </w:r>
          <w:r w:rsidR="00341F3F">
            <w:fldChar w:fldCharType="separate"/>
          </w:r>
          <w:r w:rsidR="00876F8B">
            <w:rPr>
              <w:noProof/>
            </w:rPr>
            <w:t>(2007)</w:t>
          </w:r>
          <w:r w:rsidR="00341F3F">
            <w:fldChar w:fldCharType="end"/>
          </w:r>
        </w:sdtContent>
      </w:sdt>
      <w:r w:rsidR="00341F3F" w:rsidRPr="00341F3F">
        <w:t xml:space="preserve"> </w:t>
      </w:r>
      <w:r>
        <w:t xml:space="preserve">ve své studii zkoumali vliv využití OT na skupinu nižšího managementu. Po OT účastníci pociťovali dopad tréninku na jejich chování, a to konkrétně ve změně názoru na sebe sama, </w:t>
      </w:r>
      <w:r w:rsidR="006D0257">
        <w:t xml:space="preserve">dovednost </w:t>
      </w:r>
      <w:r>
        <w:t>týmov</w:t>
      </w:r>
      <w:r w:rsidR="006D0257">
        <w:t>é</w:t>
      </w:r>
      <w:r>
        <w:t xml:space="preserve"> prác</w:t>
      </w:r>
      <w:r w:rsidR="006D0257">
        <w:t>e</w:t>
      </w:r>
      <w:r>
        <w:t xml:space="preserve"> i </w:t>
      </w:r>
      <w:r w:rsidR="006D0257">
        <w:t xml:space="preserve">pohled na </w:t>
      </w:r>
      <w:r>
        <w:t xml:space="preserve">učenou teorii, které se program týkal. V rámci studie byla </w:t>
      </w:r>
      <w:r w:rsidR="006D0257">
        <w:t xml:space="preserve">také </w:t>
      </w:r>
      <w:r>
        <w:t xml:space="preserve">zjištěna spojitost mezi typem </w:t>
      </w:r>
      <w:r w:rsidR="00720F63">
        <w:t>OT</w:t>
      </w:r>
      <w:r>
        <w:t xml:space="preserve"> (prováděnou aktivitou) a kategorií změněného postoje (přístupu). Studie </w:t>
      </w:r>
      <w:r w:rsidR="006D0257">
        <w:t>dospívá k tomu</w:t>
      </w:r>
      <w:r>
        <w:t>, že na reakce a procesy při tréninku, ale i změnu postojů má vliv nejen výběr prováděné aktivity, ale také způsob kontroly.</w:t>
      </w:r>
    </w:p>
    <w:p w14:paraId="64778B70" w14:textId="2841AAC8" w:rsidR="00D17E56" w:rsidRDefault="00D17E56" w:rsidP="00EC4455">
      <w:pPr>
        <w:jc w:val="both"/>
      </w:pPr>
      <w:proofErr w:type="spellStart"/>
      <w:r>
        <w:t>Lau</w:t>
      </w:r>
      <w:proofErr w:type="spellEnd"/>
      <w:r>
        <w:t xml:space="preserve"> et al. </w:t>
      </w:r>
      <w:sdt>
        <w:sdtPr>
          <w:id w:val="1221334550"/>
          <w:citation/>
        </w:sdtPr>
        <w:sdtEndPr/>
        <w:sdtContent>
          <w:r>
            <w:fldChar w:fldCharType="begin"/>
          </w:r>
          <w:r>
            <w:instrText xml:space="preserve">CITATION Lau13 \n  \t  \l 1029 </w:instrText>
          </w:r>
          <w:r>
            <w:fldChar w:fldCharType="separate"/>
          </w:r>
          <w:r w:rsidR="00876F8B">
            <w:rPr>
              <w:noProof/>
            </w:rPr>
            <w:t>(2013)</w:t>
          </w:r>
          <w:r>
            <w:fldChar w:fldCharType="end"/>
          </w:r>
        </w:sdtContent>
      </w:sdt>
      <w:r>
        <w:t xml:space="preserve"> pak </w:t>
      </w:r>
      <w:r w:rsidR="00357F7C">
        <w:t>ve svém výzkumu zjišťovali</w:t>
      </w:r>
      <w:r w:rsidR="00683FC7">
        <w:t>,</w:t>
      </w:r>
      <w:r>
        <w:t xml:space="preserve"> jestli jednotlivé aktivity OT, charakteristiky účastníků a charakteristiky pracovního prostředí ovlivňují vnímané přenosné dovednosti. Studie se zúčastnilo 148 účastníků v rámci </w:t>
      </w:r>
      <w:r w:rsidR="00D94E23">
        <w:t>tří</w:t>
      </w:r>
      <w:r>
        <w:t xml:space="preserve">denního tréninku, který využíval zážitkového učení v malajsijském deštném pralese. Zatímco se u některých atributů, jako např. </w:t>
      </w:r>
      <w:r>
        <w:rPr>
          <w:rStyle w:val="jlqj4b"/>
        </w:rPr>
        <w:t xml:space="preserve">makro-dynamické aktivity, kontinuálního učení či </w:t>
      </w:r>
      <w:proofErr w:type="spellStart"/>
      <w:r>
        <w:rPr>
          <w:rStyle w:val="jlqj4b"/>
        </w:rPr>
        <w:t>sebeúčinnosti</w:t>
      </w:r>
      <w:proofErr w:type="spellEnd"/>
      <w:r>
        <w:rPr>
          <w:rStyle w:val="jlqj4b"/>
        </w:rPr>
        <w:t xml:space="preserve"> objevil významný vliv na získávané dovednosti, u mikro-dynamických činností, dovedností instruktora nebo vnímané platnosti obsahu takový vliv nebyl.</w:t>
      </w:r>
    </w:p>
    <w:p w14:paraId="03225446" w14:textId="0C57D7C3" w:rsidR="00577620" w:rsidRDefault="00577620" w:rsidP="00577620">
      <w:pPr>
        <w:pStyle w:val="berschrift3"/>
      </w:pPr>
      <w:proofErr w:type="gramStart"/>
      <w:r w:rsidRPr="00577620">
        <w:t>Diskuze</w:t>
      </w:r>
      <w:proofErr w:type="gramEnd"/>
    </w:p>
    <w:p w14:paraId="6EC799EE" w14:textId="59DEF6CC" w:rsidR="0007514C" w:rsidRDefault="004B1F1E" w:rsidP="00573676">
      <w:pPr>
        <w:jc w:val="both"/>
      </w:pPr>
      <w:r>
        <w:t xml:space="preserve">Provedená systematická literární rešerše prokazuje značný přínos OT v oblasti rozvoje dovedností vedoucích pracovníků. </w:t>
      </w:r>
      <w:r w:rsidR="0026353B">
        <w:t xml:space="preserve">Jak </w:t>
      </w:r>
      <w:r w:rsidR="00C3069C">
        <w:t>již</w:t>
      </w:r>
      <w:r w:rsidR="0026353B">
        <w:t xml:space="preserve"> bylo uvedeno</w:t>
      </w:r>
      <w:r w:rsidR="00C3069C">
        <w:t xml:space="preserve"> výše</w:t>
      </w:r>
      <w:r w:rsidR="0026353B">
        <w:t xml:space="preserve">, jedná se především o takové dovednosti, </w:t>
      </w:r>
      <w:r w:rsidR="00C20CAC">
        <w:t>pro jejichž zlepšení musí účastníci vykročit ze své komfortní zóny a ocitnout se mimo obvyklé pracovní prostředí</w:t>
      </w:r>
      <w:r w:rsidR="001A21F6">
        <w:t xml:space="preserve"> a</w:t>
      </w:r>
      <w:r w:rsidR="00E6023D">
        <w:t xml:space="preserve"> </w:t>
      </w:r>
      <w:r w:rsidR="0038709F">
        <w:t>čel</w:t>
      </w:r>
      <w:r w:rsidR="001A21F6">
        <w:t>it</w:t>
      </w:r>
      <w:r w:rsidR="0038709F">
        <w:t xml:space="preserve"> </w:t>
      </w:r>
      <w:r w:rsidR="001A21F6">
        <w:t xml:space="preserve">tak </w:t>
      </w:r>
      <w:r w:rsidR="00307951">
        <w:t xml:space="preserve">neočekávaným a pro </w:t>
      </w:r>
      <w:r w:rsidR="00D03E1B">
        <w:t>účastníky</w:t>
      </w:r>
      <w:r w:rsidR="00307951">
        <w:t xml:space="preserve"> netypickým </w:t>
      </w:r>
      <w:r w:rsidR="006E6455">
        <w:t>výzvám</w:t>
      </w:r>
      <w:r w:rsidR="00830F0E">
        <w:t>, se kterými si musí poradit</w:t>
      </w:r>
      <w:r w:rsidR="00C20CAC">
        <w:t xml:space="preserve">. OT přináší rozvoj </w:t>
      </w:r>
      <w:r w:rsidR="00A53A0A">
        <w:t xml:space="preserve">zejména </w:t>
      </w:r>
      <w:r w:rsidR="00E513E2">
        <w:t xml:space="preserve">v oblasti </w:t>
      </w:r>
      <w:proofErr w:type="spellStart"/>
      <w:r w:rsidR="00E513E2">
        <w:t>leadershipu</w:t>
      </w:r>
      <w:proofErr w:type="spellEnd"/>
      <w:r w:rsidR="00E513E2">
        <w:t xml:space="preserve">, </w:t>
      </w:r>
      <w:r w:rsidR="007D412B">
        <w:t>emoční inteligence</w:t>
      </w:r>
      <w:r w:rsidR="00E513E2">
        <w:t xml:space="preserve">, </w:t>
      </w:r>
      <w:r w:rsidR="00A53A0A">
        <w:t>týmové práce, komunikace</w:t>
      </w:r>
      <w:r w:rsidR="000A3F62">
        <w:t xml:space="preserve">, řešení neočekávaných problémů a schopnosti vypořádat se s konflikty. </w:t>
      </w:r>
      <w:r w:rsidR="00573676">
        <w:t xml:space="preserve">Implikace pro vedoucí pracovníky je zde tak jednoznačná, i když se </w:t>
      </w:r>
      <w:r w:rsidR="00EA577B">
        <w:t>některé zdroje nezabývají přímo podnikovým prostředím.</w:t>
      </w:r>
    </w:p>
    <w:p w14:paraId="49D858BC" w14:textId="0FD09695" w:rsidR="00F501F5" w:rsidRDefault="00F501F5" w:rsidP="00573676">
      <w:pPr>
        <w:jc w:val="both"/>
        <w:rPr>
          <w:rFonts w:ascii="Century Schoolbook" w:eastAsia="Century Schoolbook" w:hAnsi="Century Schoolbook" w:cs="Century Schoolbook"/>
        </w:rPr>
      </w:pPr>
      <w:r>
        <w:t xml:space="preserve">Dodatečnou otázkou, která plyne z naší rešerše však je, zda je metoda OT efektivnější ve všech směrech </w:t>
      </w:r>
      <w:r w:rsidR="004A3FC0">
        <w:t>oproti</w:t>
      </w:r>
      <w:r>
        <w:t xml:space="preserve"> program</w:t>
      </w:r>
      <w:r w:rsidR="004A3FC0">
        <w:t>ům</w:t>
      </w:r>
      <w:r>
        <w:t xml:space="preserve"> </w:t>
      </w:r>
      <w:r w:rsidR="00E20853">
        <w:t>zaměřen</w:t>
      </w:r>
      <w:r w:rsidR="004A3FC0">
        <w:t>ým</w:t>
      </w:r>
      <w:r w:rsidR="00E20853">
        <w:t xml:space="preserve"> na rozvoj o</w:t>
      </w:r>
      <w:r w:rsidR="007C40CA">
        <w:t>bdo</w:t>
      </w:r>
      <w:r w:rsidR="00E20853">
        <w:t>bných dovedností, ovšem organizovan</w:t>
      </w:r>
      <w:r w:rsidR="0028585E">
        <w:t>ých</w:t>
      </w:r>
      <w:r w:rsidR="00E20853">
        <w:t xml:space="preserve"> „uvnitř“ </w:t>
      </w:r>
      <w:r w:rsidR="00E20853" w:rsidRPr="00E20853">
        <w:rPr>
          <w:i/>
          <w:iCs/>
        </w:rPr>
        <w:t>(</w:t>
      </w:r>
      <w:proofErr w:type="spellStart"/>
      <w:r w:rsidR="00E20853" w:rsidRPr="00E20853">
        <w:rPr>
          <w:i/>
          <w:iCs/>
        </w:rPr>
        <w:t>indoor</w:t>
      </w:r>
      <w:proofErr w:type="spellEnd"/>
      <w:r w:rsidR="00E20853" w:rsidRPr="00E20853">
        <w:rPr>
          <w:i/>
          <w:iCs/>
        </w:rPr>
        <w:t xml:space="preserve"> </w:t>
      </w:r>
      <w:proofErr w:type="spellStart"/>
      <w:r w:rsidR="00E20853" w:rsidRPr="00E20853">
        <w:rPr>
          <w:i/>
          <w:iCs/>
        </w:rPr>
        <w:t>training</w:t>
      </w:r>
      <w:proofErr w:type="spellEnd"/>
      <w:r w:rsidR="00E20853" w:rsidRPr="00E20853">
        <w:rPr>
          <w:i/>
          <w:iCs/>
        </w:rPr>
        <w:t>)</w:t>
      </w:r>
      <w:r w:rsidR="00E20853">
        <w:t xml:space="preserve">. </w:t>
      </w:r>
      <w:r w:rsidR="00964317">
        <w:t xml:space="preserve">Problém neefektivity, ať již souvisí s vyššími náklady na OT, či </w:t>
      </w:r>
      <w:r w:rsidR="00A437C6">
        <w:t xml:space="preserve">s nedostatečnou přenositelností do praxe </w:t>
      </w:r>
      <w:r w:rsidR="000C4704">
        <w:t>připouštějí</w:t>
      </w:r>
      <w:r w:rsidR="00A437C6">
        <w:t xml:space="preserve"> </w:t>
      </w:r>
      <w:proofErr w:type="spellStart"/>
      <w:r w:rsidR="00386B6F">
        <w:rPr>
          <w:rFonts w:ascii="Century Schoolbook" w:eastAsia="Century Schoolbook" w:hAnsi="Century Schoolbook" w:cs="Century Schoolbook"/>
          <w:szCs w:val="24"/>
        </w:rPr>
        <w:t>Irvine</w:t>
      </w:r>
      <w:proofErr w:type="spellEnd"/>
      <w:r w:rsidR="00386B6F">
        <w:rPr>
          <w:rFonts w:ascii="Century Schoolbook" w:eastAsia="Century Schoolbook" w:hAnsi="Century Schoolbook" w:cs="Century Schoolbook"/>
          <w:szCs w:val="24"/>
        </w:rPr>
        <w:t xml:space="preserve"> </w:t>
      </w:r>
      <w:r w:rsidR="00563C68">
        <w:rPr>
          <w:rFonts w:ascii="Century Schoolbook" w:eastAsia="Century Schoolbook" w:hAnsi="Century Schoolbook" w:cs="Century Schoolbook"/>
          <w:szCs w:val="24"/>
        </w:rPr>
        <w:t>a</w:t>
      </w:r>
      <w:r w:rsidR="00386B6F">
        <w:rPr>
          <w:rFonts w:ascii="Century Schoolbook" w:eastAsia="Century Schoolbook" w:hAnsi="Century Schoolbook" w:cs="Century Schoolbook"/>
          <w:szCs w:val="24"/>
        </w:rPr>
        <w:t xml:space="preserve"> Wilson </w:t>
      </w:r>
      <w:sdt>
        <w:sdtPr>
          <w:rPr>
            <w:rFonts w:ascii="Century Schoolbook" w:eastAsia="Century Schoolbook" w:hAnsi="Century Schoolbook" w:cs="Century Schoolbook"/>
            <w:szCs w:val="24"/>
          </w:rPr>
          <w:id w:val="408588486"/>
          <w:citation/>
        </w:sdtPr>
        <w:sdtEndPr/>
        <w:sdtContent>
          <w:r w:rsidR="00386B6F">
            <w:rPr>
              <w:rFonts w:ascii="Century Schoolbook" w:eastAsia="Century Schoolbook" w:hAnsi="Century Schoolbook" w:cs="Century Schoolbook"/>
              <w:szCs w:val="24"/>
            </w:rPr>
            <w:fldChar w:fldCharType="begin"/>
          </w:r>
          <w:r w:rsidR="00386B6F">
            <w:rPr>
              <w:rFonts w:ascii="Century Schoolbook" w:eastAsia="Century Schoolbook" w:hAnsi="Century Schoolbook" w:cs="Century Schoolbook"/>
              <w:szCs w:val="24"/>
            </w:rPr>
            <w:instrText xml:space="preserve">CITATION Irv94 \n  \t  \l 1029 </w:instrText>
          </w:r>
          <w:r w:rsidR="00386B6F">
            <w:rPr>
              <w:rFonts w:ascii="Century Schoolbook" w:eastAsia="Century Schoolbook" w:hAnsi="Century Schoolbook" w:cs="Century Schoolbook"/>
              <w:szCs w:val="24"/>
            </w:rPr>
            <w:fldChar w:fldCharType="separate"/>
          </w:r>
          <w:r w:rsidR="00876F8B" w:rsidRPr="00876F8B">
            <w:rPr>
              <w:rFonts w:ascii="Century Schoolbook" w:eastAsia="Century Schoolbook" w:hAnsi="Century Schoolbook" w:cs="Century Schoolbook"/>
              <w:noProof/>
              <w:szCs w:val="24"/>
            </w:rPr>
            <w:t>(1994)</w:t>
          </w:r>
          <w:r w:rsidR="00386B6F">
            <w:rPr>
              <w:rFonts w:ascii="Century Schoolbook" w:eastAsia="Century Schoolbook" w:hAnsi="Century Schoolbook" w:cs="Century Schoolbook"/>
              <w:szCs w:val="24"/>
            </w:rPr>
            <w:fldChar w:fldCharType="end"/>
          </w:r>
        </w:sdtContent>
      </w:sdt>
      <w:r w:rsidR="00563C68">
        <w:rPr>
          <w:rFonts w:ascii="Century Schoolbook" w:eastAsia="Century Schoolbook" w:hAnsi="Century Schoolbook" w:cs="Century Schoolbook"/>
          <w:szCs w:val="24"/>
        </w:rPr>
        <w:t>,</w:t>
      </w:r>
      <w:r w:rsidR="000949C8" w:rsidRPr="000949C8">
        <w:rPr>
          <w:rFonts w:ascii="Century Schoolbook" w:eastAsia="Century Schoolbook" w:hAnsi="Century Schoolbook" w:cs="Century Schoolbook"/>
        </w:rPr>
        <w:t xml:space="preserve"> </w:t>
      </w:r>
      <w:proofErr w:type="spellStart"/>
      <w:r w:rsidR="000C4704">
        <w:rPr>
          <w:rFonts w:ascii="Century Schoolbook" w:eastAsia="Century Schoolbook" w:hAnsi="Century Schoolbook" w:cs="Century Schoolbook"/>
        </w:rPr>
        <w:t>Hamilton</w:t>
      </w:r>
      <w:proofErr w:type="spellEnd"/>
      <w:r w:rsidR="000C4704">
        <w:rPr>
          <w:rFonts w:ascii="Century Schoolbook" w:eastAsia="Century Schoolbook" w:hAnsi="Century Schoolbook" w:cs="Century Schoolbook"/>
        </w:rPr>
        <w:t xml:space="preserve"> a Cooper (2001), </w:t>
      </w:r>
      <w:r w:rsidR="00563C68" w:rsidRPr="6BC46852">
        <w:rPr>
          <w:rFonts w:ascii="Century Schoolbook" w:eastAsia="Century Schoolbook" w:hAnsi="Century Schoolbook" w:cs="Century Schoolbook"/>
          <w:szCs w:val="24"/>
        </w:rPr>
        <w:t xml:space="preserve">Kriemadis </w:t>
      </w:r>
      <w:r w:rsidR="00563C68">
        <w:rPr>
          <w:rFonts w:ascii="Century Schoolbook" w:eastAsia="Century Schoolbook" w:hAnsi="Century Schoolbook" w:cs="Century Schoolbook"/>
          <w:szCs w:val="24"/>
        </w:rPr>
        <w:t>a</w:t>
      </w:r>
      <w:r w:rsidR="00563C68" w:rsidRPr="6BC46852">
        <w:rPr>
          <w:rFonts w:ascii="Century Schoolbook" w:eastAsia="Century Schoolbook" w:hAnsi="Century Schoolbook" w:cs="Century Schoolbook"/>
          <w:szCs w:val="24"/>
        </w:rPr>
        <w:t xml:space="preserve"> </w:t>
      </w:r>
      <w:proofErr w:type="spellStart"/>
      <w:r w:rsidR="00563C68" w:rsidRPr="6BC46852">
        <w:rPr>
          <w:rFonts w:ascii="Century Schoolbook" w:eastAsia="Century Schoolbook" w:hAnsi="Century Schoolbook" w:cs="Century Schoolbook"/>
          <w:szCs w:val="24"/>
        </w:rPr>
        <w:t>Kourtesopoulou</w:t>
      </w:r>
      <w:proofErr w:type="spellEnd"/>
      <w:r w:rsidR="00563C68" w:rsidRPr="6BC46852">
        <w:rPr>
          <w:rFonts w:ascii="Century Schoolbook" w:eastAsia="Century Schoolbook" w:hAnsi="Century Schoolbook" w:cs="Century Schoolbook"/>
          <w:szCs w:val="24"/>
        </w:rPr>
        <w:t xml:space="preserve"> (2008)</w:t>
      </w:r>
      <w:r w:rsidR="00563C68">
        <w:rPr>
          <w:rFonts w:ascii="Century Schoolbook" w:eastAsia="Century Schoolbook" w:hAnsi="Century Schoolbook" w:cs="Century Schoolbook"/>
          <w:szCs w:val="24"/>
        </w:rPr>
        <w:t xml:space="preserve"> nebo </w:t>
      </w:r>
      <w:proofErr w:type="spellStart"/>
      <w:r w:rsidR="000949C8" w:rsidRPr="6BC46852">
        <w:rPr>
          <w:rFonts w:ascii="Century Schoolbook" w:eastAsia="Century Schoolbook" w:hAnsi="Century Schoolbook" w:cs="Century Schoolbook"/>
        </w:rPr>
        <w:t>Kass</w:t>
      </w:r>
      <w:proofErr w:type="spellEnd"/>
      <w:r w:rsidR="000949C8" w:rsidRPr="6BC46852">
        <w:rPr>
          <w:rFonts w:ascii="Century Schoolbook" w:eastAsia="Century Schoolbook" w:hAnsi="Century Schoolbook" w:cs="Century Schoolbook"/>
        </w:rPr>
        <w:t xml:space="preserve"> a </w:t>
      </w:r>
      <w:proofErr w:type="spellStart"/>
      <w:r w:rsidR="000949C8" w:rsidRPr="6BC46852">
        <w:rPr>
          <w:rFonts w:ascii="Century Schoolbook" w:eastAsia="Century Schoolbook" w:hAnsi="Century Schoolbook" w:cs="Century Schoolbook"/>
        </w:rPr>
        <w:t>Grandzol</w:t>
      </w:r>
      <w:proofErr w:type="spellEnd"/>
      <w:r w:rsidR="000949C8" w:rsidRPr="6BC46852">
        <w:rPr>
          <w:rFonts w:ascii="Century Schoolbook" w:eastAsia="Century Schoolbook" w:hAnsi="Century Schoolbook" w:cs="Century Schoolbook"/>
        </w:rPr>
        <w:t xml:space="preserve"> </w:t>
      </w:r>
      <w:sdt>
        <w:sdtPr>
          <w:rPr>
            <w:rFonts w:ascii="Century Schoolbook" w:eastAsia="Century Schoolbook" w:hAnsi="Century Schoolbook" w:cs="Century Schoolbook"/>
          </w:rPr>
          <w:id w:val="-1902904469"/>
          <w:citation/>
        </w:sdtPr>
        <w:sdtEndPr/>
        <w:sdtContent>
          <w:r w:rsidR="000949C8" w:rsidRPr="6BC46852">
            <w:rPr>
              <w:rFonts w:ascii="Century Schoolbook" w:eastAsia="Century Schoolbook" w:hAnsi="Century Schoolbook" w:cs="Century Schoolbook"/>
            </w:rPr>
            <w:fldChar w:fldCharType="begin"/>
          </w:r>
          <w:r w:rsidR="000949C8" w:rsidRPr="6BC46852">
            <w:rPr>
              <w:rFonts w:ascii="Century Schoolbook" w:eastAsia="Century Schoolbook" w:hAnsi="Century Schoolbook" w:cs="Century Schoolbook"/>
            </w:rPr>
            <w:instrText xml:space="preserve">CITATION Kas12 \n  \t  \l 1029 </w:instrText>
          </w:r>
          <w:r w:rsidR="000949C8" w:rsidRPr="6BC46852">
            <w:rPr>
              <w:rFonts w:ascii="Century Schoolbook" w:eastAsia="Century Schoolbook" w:hAnsi="Century Schoolbook" w:cs="Century Schoolbook"/>
            </w:rPr>
            <w:fldChar w:fldCharType="separate"/>
          </w:r>
          <w:r w:rsidR="00876F8B" w:rsidRPr="00876F8B">
            <w:rPr>
              <w:rFonts w:ascii="Century Schoolbook" w:eastAsia="Century Schoolbook" w:hAnsi="Century Schoolbook" w:cs="Century Schoolbook"/>
              <w:noProof/>
            </w:rPr>
            <w:t>(2012)</w:t>
          </w:r>
          <w:r w:rsidR="000949C8" w:rsidRPr="6BC46852">
            <w:rPr>
              <w:rFonts w:ascii="Century Schoolbook" w:eastAsia="Century Schoolbook" w:hAnsi="Century Schoolbook" w:cs="Century Schoolbook"/>
            </w:rPr>
            <w:fldChar w:fldCharType="end"/>
          </w:r>
        </w:sdtContent>
      </w:sdt>
      <w:r w:rsidR="00563C68">
        <w:rPr>
          <w:rFonts w:ascii="Century Schoolbook" w:eastAsia="Century Schoolbook" w:hAnsi="Century Schoolbook" w:cs="Century Schoolbook"/>
        </w:rPr>
        <w:t xml:space="preserve">. </w:t>
      </w:r>
      <w:r w:rsidR="004F1C5E">
        <w:rPr>
          <w:rFonts w:ascii="Century Schoolbook" w:eastAsia="Century Schoolbook" w:hAnsi="Century Schoolbook" w:cs="Century Schoolbook"/>
        </w:rPr>
        <w:t>Výsledná efektivita však závisí na kon</w:t>
      </w:r>
      <w:r w:rsidR="0011641F">
        <w:rPr>
          <w:rFonts w:ascii="Century Schoolbook" w:eastAsia="Century Schoolbook" w:hAnsi="Century Schoolbook" w:cs="Century Schoolbook"/>
        </w:rPr>
        <w:t>k</w:t>
      </w:r>
      <w:r w:rsidR="004F1C5E">
        <w:rPr>
          <w:rFonts w:ascii="Century Schoolbook" w:eastAsia="Century Schoolbook" w:hAnsi="Century Schoolbook" w:cs="Century Schoolbook"/>
        </w:rPr>
        <w:t>rétním podniku, respektive týmech a účastnících OT</w:t>
      </w:r>
      <w:r w:rsidR="0077381F">
        <w:rPr>
          <w:rFonts w:ascii="Century Schoolbook" w:eastAsia="Century Schoolbook" w:hAnsi="Century Schoolbook" w:cs="Century Schoolbook"/>
        </w:rPr>
        <w:t xml:space="preserve">, skladbě a účelu OT programu a kvalitách organizátora OT. </w:t>
      </w:r>
      <w:r w:rsidR="005719A2">
        <w:rPr>
          <w:rFonts w:ascii="Century Schoolbook" w:eastAsia="Century Schoolbook" w:hAnsi="Century Schoolbook" w:cs="Century Schoolbook"/>
        </w:rPr>
        <w:t xml:space="preserve">Je </w:t>
      </w:r>
      <w:r w:rsidR="00B06BF4">
        <w:rPr>
          <w:rFonts w:ascii="Century Schoolbook" w:eastAsia="Century Schoolbook" w:hAnsi="Century Schoolbook" w:cs="Century Schoolbook"/>
        </w:rPr>
        <w:t>však</w:t>
      </w:r>
      <w:r w:rsidR="005719A2">
        <w:rPr>
          <w:rFonts w:ascii="Century Schoolbook" w:eastAsia="Century Schoolbook" w:hAnsi="Century Schoolbook" w:cs="Century Schoolbook"/>
        </w:rPr>
        <w:t xml:space="preserve"> potřeba zmínit,</w:t>
      </w:r>
      <w:r w:rsidR="0011641F">
        <w:rPr>
          <w:rFonts w:ascii="Century Schoolbook" w:eastAsia="Century Schoolbook" w:hAnsi="Century Schoolbook" w:cs="Century Schoolbook"/>
        </w:rPr>
        <w:t xml:space="preserve"> že samotná efektivita se u tohoto typu vzdělávání zaměstnanců hůře vyhodnocuje</w:t>
      </w:r>
      <w:r w:rsidR="005719A2">
        <w:rPr>
          <w:rFonts w:ascii="Century Schoolbook" w:eastAsia="Century Schoolbook" w:hAnsi="Century Schoolbook" w:cs="Century Schoolbook"/>
        </w:rPr>
        <w:t xml:space="preserve">. </w:t>
      </w:r>
    </w:p>
    <w:p w14:paraId="5BFF0D9D" w14:textId="115FAC5C" w:rsidR="006A7EAA" w:rsidRPr="00577620" w:rsidRDefault="00F02B0F" w:rsidP="00DD7E3A">
      <w:pPr>
        <w:jc w:val="both"/>
      </w:pPr>
      <w:r>
        <w:rPr>
          <w:rFonts w:ascii="Century Schoolbook" w:eastAsia="Century Schoolbook" w:hAnsi="Century Schoolbook" w:cs="Century Schoolbook"/>
        </w:rPr>
        <w:lastRenderedPageBreak/>
        <w:t>Limit</w:t>
      </w:r>
      <w:r w:rsidR="00762CA5">
        <w:rPr>
          <w:rFonts w:ascii="Century Schoolbook" w:eastAsia="Century Schoolbook" w:hAnsi="Century Schoolbook" w:cs="Century Schoolbook"/>
        </w:rPr>
        <w:t>em</w:t>
      </w:r>
      <w:r>
        <w:rPr>
          <w:rFonts w:ascii="Century Schoolbook" w:eastAsia="Century Schoolbook" w:hAnsi="Century Schoolbook" w:cs="Century Schoolbook"/>
        </w:rPr>
        <w:t xml:space="preserve"> naší práce může být stáří některých zdrojů vzhledem k nevelkému množství těch aktuálních, jak bylo naznačeno </w:t>
      </w:r>
      <w:r w:rsidR="007237BD">
        <w:rPr>
          <w:rFonts w:ascii="Century Schoolbook" w:eastAsia="Century Schoolbook" w:hAnsi="Century Schoolbook" w:cs="Century Schoolbook"/>
        </w:rPr>
        <w:t xml:space="preserve">dříve v práci. Plyne z toho, že OT zažil svůj velký </w:t>
      </w:r>
      <w:r w:rsidR="00382249">
        <w:rPr>
          <w:rFonts w:ascii="Century Schoolbook" w:eastAsia="Century Schoolbook" w:hAnsi="Century Schoolbook" w:cs="Century Schoolbook"/>
        </w:rPr>
        <w:t xml:space="preserve">rozvoj právě v osmdesátých a devadesátých letech 20. století. </w:t>
      </w:r>
      <w:r w:rsidR="00594AA6">
        <w:rPr>
          <w:rFonts w:ascii="Century Schoolbook" w:eastAsia="Century Schoolbook" w:hAnsi="Century Schoolbook" w:cs="Century Schoolbook"/>
        </w:rPr>
        <w:t xml:space="preserve">Nedostatek aktuálních relevantních zdrojů také může naznačovat, že se pozornost přenesla na jiné, modernější a efektivnější metody rozvoje dovedností vedoucích pracovníků. </w:t>
      </w:r>
      <w:r w:rsidR="0075408B">
        <w:rPr>
          <w:rFonts w:ascii="Century Schoolbook" w:eastAsia="Century Schoolbook" w:hAnsi="Century Schoolbook" w:cs="Century Schoolbook"/>
        </w:rPr>
        <w:t>Je také nutné zmínit, že OT byla i v minulosti považována za jednu z lehce „kontroverzních“ metod</w:t>
      </w:r>
      <w:r w:rsidR="00A31E23">
        <w:rPr>
          <w:rFonts w:ascii="Century Schoolbook" w:eastAsia="Century Schoolbook" w:hAnsi="Century Schoolbook" w:cs="Century Schoolbook"/>
        </w:rPr>
        <w:t xml:space="preserve">, jak </w:t>
      </w:r>
      <w:r w:rsidR="00841312">
        <w:rPr>
          <w:rFonts w:ascii="Century Schoolbook" w:eastAsia="Century Schoolbook" w:hAnsi="Century Schoolbook" w:cs="Century Schoolbook"/>
        </w:rPr>
        <w:t>naznačují</w:t>
      </w:r>
      <w:r w:rsidR="00A31E23">
        <w:rPr>
          <w:rFonts w:ascii="Century Schoolbook" w:eastAsia="Century Schoolbook" w:hAnsi="Century Schoolbook" w:cs="Century Schoolbook"/>
        </w:rPr>
        <w:t xml:space="preserve"> </w:t>
      </w:r>
      <w:r w:rsidR="00841312">
        <w:rPr>
          <w:rFonts w:ascii="Century Schoolbook" w:eastAsia="Century Schoolbook" w:hAnsi="Century Schoolbook" w:cs="Century Schoolbook"/>
        </w:rPr>
        <w:t>některé články z rešerše.</w:t>
      </w:r>
      <w:r w:rsidR="0075408B">
        <w:rPr>
          <w:rFonts w:ascii="Century Schoolbook" w:eastAsia="Century Schoolbook" w:hAnsi="Century Schoolbook" w:cs="Century Schoolbook"/>
        </w:rPr>
        <w:t xml:space="preserve"> </w:t>
      </w:r>
      <w:r w:rsidR="00244CF1">
        <w:rPr>
          <w:rFonts w:ascii="Century Schoolbook" w:eastAsia="Century Schoolbook" w:hAnsi="Century Schoolbook" w:cs="Century Schoolbook"/>
        </w:rPr>
        <w:t xml:space="preserve">Pro budoucí výzkum by bylo </w:t>
      </w:r>
      <w:r w:rsidR="007F5367">
        <w:rPr>
          <w:rFonts w:ascii="Century Schoolbook" w:eastAsia="Century Schoolbook" w:hAnsi="Century Schoolbook" w:cs="Century Schoolbook"/>
        </w:rPr>
        <w:t>vhodné srovnat OT s jinými aktuálně používanými metodami</w:t>
      </w:r>
      <w:r w:rsidR="00351287">
        <w:rPr>
          <w:rFonts w:ascii="Century Schoolbook" w:eastAsia="Century Schoolbook" w:hAnsi="Century Schoolbook" w:cs="Century Schoolbook"/>
        </w:rPr>
        <w:t xml:space="preserve"> na podobném kvalitativním vzorku v konkrétním podniku</w:t>
      </w:r>
      <w:r w:rsidR="00DD7E3A">
        <w:rPr>
          <w:rFonts w:ascii="Century Schoolbook" w:eastAsia="Century Schoolbook" w:hAnsi="Century Schoolbook" w:cs="Century Schoolbook"/>
        </w:rPr>
        <w:t xml:space="preserve"> a prokázat či vyvrátit, zda OT má ještě v dnešní době smysl.</w:t>
      </w:r>
    </w:p>
    <w:p w14:paraId="62BA16A7" w14:textId="1F1590B0" w:rsidR="006A7EAA" w:rsidRDefault="00577620" w:rsidP="006A7EAA">
      <w:pPr>
        <w:pStyle w:val="berschrift3"/>
        <w:numPr>
          <w:ilvl w:val="0"/>
          <w:numId w:val="0"/>
        </w:numPr>
      </w:pPr>
      <w:r w:rsidRPr="00577620">
        <w:t>Závěr</w:t>
      </w:r>
    </w:p>
    <w:p w14:paraId="1803DD9C" w14:textId="0A8BA4A0" w:rsidR="006A7EAA" w:rsidRDefault="00907A45" w:rsidP="00306E64">
      <w:pPr>
        <w:jc w:val="both"/>
      </w:pPr>
      <w:r>
        <w:t xml:space="preserve">V této práci jsme </w:t>
      </w:r>
      <w:r w:rsidR="006015E2">
        <w:t xml:space="preserve">se </w:t>
      </w:r>
      <w:r w:rsidR="00734079">
        <w:t xml:space="preserve">pomocí systematické literární rešerše snažili odpovědět na námi stanovenou výzkumnou otázku, </w:t>
      </w:r>
      <w:r w:rsidR="001D45B1">
        <w:t xml:space="preserve">jaké dovednosti </w:t>
      </w:r>
      <w:r w:rsidR="00F121C6">
        <w:t xml:space="preserve">vedoucích pracovníků lze rozvíjet pomocí metody OT. </w:t>
      </w:r>
      <w:r w:rsidR="003A5964">
        <w:t xml:space="preserve">V rámci </w:t>
      </w:r>
      <w:r w:rsidR="000C3052">
        <w:t>systematické literární</w:t>
      </w:r>
      <w:r w:rsidR="003A5964">
        <w:t xml:space="preserve"> rešerše jsme pracovali zejména s recenzovanými </w:t>
      </w:r>
      <w:r w:rsidR="00D0756B">
        <w:t xml:space="preserve">články vydaných v letech 1990 až 2020, </w:t>
      </w:r>
      <w:r w:rsidR="00471A8F">
        <w:t xml:space="preserve">ke </w:t>
      </w:r>
      <w:r w:rsidR="00D0756B">
        <w:t>kter</w:t>
      </w:r>
      <w:r w:rsidR="00471A8F">
        <w:t>ým</w:t>
      </w:r>
      <w:r w:rsidR="00D0756B">
        <w:t xml:space="preserve"> jsme </w:t>
      </w:r>
      <w:r w:rsidR="00471A8F">
        <w:t>dostali</w:t>
      </w:r>
      <w:r w:rsidR="00D0756B">
        <w:t xml:space="preserve"> </w:t>
      </w:r>
      <w:r w:rsidR="00306E64">
        <w:t xml:space="preserve">díky vyhledávači EBSCO na databázi MUNI </w:t>
      </w:r>
      <w:proofErr w:type="spellStart"/>
      <w:r w:rsidR="00306E64">
        <w:t>Discovery</w:t>
      </w:r>
      <w:proofErr w:type="spellEnd"/>
      <w:r w:rsidR="00306E64">
        <w:t>.</w:t>
      </w:r>
    </w:p>
    <w:p w14:paraId="70FC4616" w14:textId="22797AAD" w:rsidR="00E447EB" w:rsidRDefault="00786084" w:rsidP="00E447EB">
      <w:pPr>
        <w:jc w:val="both"/>
      </w:pPr>
      <w:r>
        <w:t>Z </w:t>
      </w:r>
      <w:r w:rsidR="00936E42">
        <w:t xml:space="preserve">provedené systematické </w:t>
      </w:r>
      <w:r>
        <w:t xml:space="preserve">literární rešerše </w:t>
      </w:r>
      <w:r w:rsidR="005E59A3">
        <w:t>jsme získali potřebné informace</w:t>
      </w:r>
      <w:r w:rsidR="001210C8">
        <w:t>, z nichž</w:t>
      </w:r>
      <w:r w:rsidR="008A6A6C">
        <w:t xml:space="preserve"> jsme </w:t>
      </w:r>
      <w:r w:rsidR="001210C8">
        <w:t>vyvodili následující závěr:</w:t>
      </w:r>
      <w:r w:rsidR="008A6A6C">
        <w:t xml:space="preserve"> </w:t>
      </w:r>
      <w:r w:rsidR="00641169">
        <w:t xml:space="preserve">OT přináší rozvoj zejména v oblasti </w:t>
      </w:r>
      <w:proofErr w:type="spellStart"/>
      <w:r w:rsidR="00641169">
        <w:t>leadershipu</w:t>
      </w:r>
      <w:proofErr w:type="spellEnd"/>
      <w:r w:rsidR="00641169">
        <w:t xml:space="preserve">, emoční inteligence, týmové práce, komunikace, řešení neočekávaných problémů a schopnosti vypořádat se s konflikty. </w:t>
      </w:r>
      <w:r w:rsidR="003B3284">
        <w:t>Očekávané a skutečně nabyté dovednosti se však mohou lišit</w:t>
      </w:r>
      <w:r w:rsidR="00DE083E">
        <w:t>, přičemž při OT hraje roli také mnoho dalších faktorů, kter</w:t>
      </w:r>
      <w:r w:rsidR="002E4A1D">
        <w:t xml:space="preserve">ými jsou např. </w:t>
      </w:r>
      <w:r w:rsidR="0037347B">
        <w:t>organizátor</w:t>
      </w:r>
      <w:r w:rsidR="00CF0903">
        <w:t xml:space="preserve"> a poskytovatel OT</w:t>
      </w:r>
      <w:r w:rsidR="0037347B">
        <w:t xml:space="preserve">, </w:t>
      </w:r>
      <w:r w:rsidR="00B633A2">
        <w:t>postavení účastníka</w:t>
      </w:r>
      <w:r w:rsidR="008105ED">
        <w:t xml:space="preserve"> či</w:t>
      </w:r>
      <w:r w:rsidR="00B633A2">
        <w:t xml:space="preserve"> prováděná aktivita při OT</w:t>
      </w:r>
      <w:r w:rsidR="008105ED">
        <w:t>.</w:t>
      </w:r>
    </w:p>
    <w:p w14:paraId="67597473" w14:textId="50D7EF53" w:rsidR="006A7EAA" w:rsidRPr="006A7EAA" w:rsidRDefault="001400FB" w:rsidP="005E01A8">
      <w:pPr>
        <w:jc w:val="both"/>
      </w:pPr>
      <w:r>
        <w:t xml:space="preserve">OT je tak metodou, která </w:t>
      </w:r>
      <w:r w:rsidR="001B7BD9">
        <w:t>se může jevit vhodnou pro rozvoj vedoucích pracovníků</w:t>
      </w:r>
      <w:r w:rsidR="00FF5B71">
        <w:t>,</w:t>
      </w:r>
      <w:r w:rsidR="001B7BD9">
        <w:t xml:space="preserve"> a to především z důvodu </w:t>
      </w:r>
      <w:r w:rsidR="00AE12CC">
        <w:t>zlepšení</w:t>
      </w:r>
      <w:r w:rsidR="001B7BD9">
        <w:t xml:space="preserve"> dovedností, které jsou pro vedoucí pracovníky důležitými</w:t>
      </w:r>
      <w:r w:rsidR="0044244D">
        <w:t xml:space="preserve"> (např</w:t>
      </w:r>
      <w:r w:rsidR="000F5154">
        <w:t>íklad</w:t>
      </w:r>
      <w:r w:rsidR="0044244D">
        <w:t xml:space="preserve"> leadership,</w:t>
      </w:r>
      <w:r w:rsidR="00877446">
        <w:t xml:space="preserve"> </w:t>
      </w:r>
      <w:r w:rsidR="00BC7632">
        <w:t>komunikace</w:t>
      </w:r>
      <w:r w:rsidR="006C3888">
        <w:t xml:space="preserve">, </w:t>
      </w:r>
      <w:r w:rsidR="008831A7">
        <w:t>řešení neočekávaných situac</w:t>
      </w:r>
      <w:r w:rsidR="000F5154">
        <w:t>í</w:t>
      </w:r>
      <w:r w:rsidR="008831A7">
        <w:t>)</w:t>
      </w:r>
      <w:r w:rsidR="001B7BD9">
        <w:t xml:space="preserve">. </w:t>
      </w:r>
      <w:r w:rsidR="00FF5B71">
        <w:t xml:space="preserve">Při aplikaci této metody je však zapotřebí vzít v úvahu také její </w:t>
      </w:r>
      <w:r w:rsidR="00B03DAC">
        <w:t>náklado</w:t>
      </w:r>
      <w:r w:rsidR="00E3297C">
        <w:t xml:space="preserve">vou stránku a </w:t>
      </w:r>
      <w:r w:rsidR="00E548DF">
        <w:t xml:space="preserve">faktory, které mohou </w:t>
      </w:r>
      <w:r w:rsidR="005A4609">
        <w:t xml:space="preserve">rozvoj dovedností ovlivnit a </w:t>
      </w:r>
      <w:r w:rsidR="00017EA2">
        <w:t xml:space="preserve">mohou tak </w:t>
      </w:r>
      <w:r w:rsidR="000C4B30">
        <w:t>způsobit</w:t>
      </w:r>
      <w:r w:rsidR="00A95BA4">
        <w:t>, že nebude nabyto požadovaných</w:t>
      </w:r>
      <w:r w:rsidR="00486110">
        <w:t xml:space="preserve"> dovedností.</w:t>
      </w:r>
    </w:p>
    <w:p w14:paraId="6DD54441" w14:textId="77777777" w:rsidR="00577620" w:rsidRPr="00577620" w:rsidRDefault="00577620" w:rsidP="00577620">
      <w:pPr>
        <w:pStyle w:val="berschrift3"/>
        <w:numPr>
          <w:ilvl w:val="0"/>
          <w:numId w:val="0"/>
        </w:numPr>
        <w:ind w:left="360" w:hanging="360"/>
      </w:pPr>
      <w:r w:rsidRPr="00577620">
        <w:t>Literatur</w:t>
      </w:r>
      <w:r w:rsidR="002E6CC4">
        <w:rPr>
          <w:noProof/>
        </w:rPr>
        <w:t>a</w:t>
      </w:r>
    </w:p>
    <w:sdt>
      <w:sdtPr>
        <w:rPr>
          <w:rFonts w:asciiTheme="majorHAnsi" w:eastAsiaTheme="majorEastAsia" w:hAnsiTheme="majorHAnsi" w:cstheme="majorBidi"/>
          <w:color w:val="000000" w:themeColor="text1"/>
          <w:sz w:val="48"/>
          <w:szCs w:val="72"/>
        </w:rPr>
        <w:id w:val="2049101024"/>
        <w:docPartObj>
          <w:docPartGallery w:val="Bibliographies"/>
          <w:docPartUnique/>
        </w:docPartObj>
      </w:sdtPr>
      <w:sdtEndPr/>
      <w:sdtContent>
        <w:p w14:paraId="4694E94A" w14:textId="220A8D9B" w:rsidR="00876F8B" w:rsidRDefault="00876F8B" w:rsidP="00876F8B">
          <w:pPr>
            <w:pStyle w:val="Literaturverzeichnis"/>
            <w:ind w:left="720" w:hanging="720"/>
            <w:rPr>
              <w:noProof/>
            </w:rPr>
          </w:pPr>
          <w:r>
            <w:rPr>
              <w:noProof/>
            </w:rPr>
            <w:t xml:space="preserve">Armstrong, M. (2015). </w:t>
          </w:r>
          <w:r>
            <w:rPr>
              <w:i/>
              <w:iCs/>
              <w:noProof/>
            </w:rPr>
            <w:t>Řízení lidských zdrojů, moderní pojetí a postupy.</w:t>
          </w:r>
          <w:r>
            <w:rPr>
              <w:noProof/>
            </w:rPr>
            <w:t xml:space="preserve"> Praha: Grada Publishing.</w:t>
          </w:r>
        </w:p>
        <w:p w14:paraId="59C69BA4" w14:textId="77777777" w:rsidR="00876F8B" w:rsidRDefault="00876F8B" w:rsidP="00876F8B">
          <w:pPr>
            <w:pStyle w:val="Literaturverzeichnis"/>
            <w:ind w:left="720" w:hanging="720"/>
            <w:rPr>
              <w:noProof/>
            </w:rPr>
          </w:pPr>
          <w:r>
            <w:rPr>
              <w:noProof/>
            </w:rPr>
            <w:t xml:space="preserve">Badger, B., Sadler-Smith, E., &amp; Michie, E. (1997). Outdoor management development: use and evaluation. </w:t>
          </w:r>
          <w:r>
            <w:rPr>
              <w:i/>
              <w:iCs/>
              <w:noProof/>
            </w:rPr>
            <w:t>Journal of European Industrial Training, 21</w:t>
          </w:r>
          <w:r>
            <w:rPr>
              <w:noProof/>
            </w:rPr>
            <w:t>(9), stránky 318-325.</w:t>
          </w:r>
        </w:p>
        <w:p w14:paraId="334DC1AA" w14:textId="77777777" w:rsidR="00876F8B" w:rsidRDefault="00876F8B" w:rsidP="00876F8B">
          <w:pPr>
            <w:pStyle w:val="Literaturverzeichnis"/>
            <w:ind w:left="720" w:hanging="720"/>
            <w:rPr>
              <w:noProof/>
            </w:rPr>
          </w:pPr>
          <w:r>
            <w:rPr>
              <w:noProof/>
            </w:rPr>
            <w:t xml:space="preserve">Boettcher, M. L., &amp; Gansemer-Topf, A. M. (2015). Examining Leadership Development Through Student Leader Outdoor Recreation Training. </w:t>
          </w:r>
          <w:r>
            <w:rPr>
              <w:i/>
              <w:iCs/>
              <w:noProof/>
            </w:rPr>
            <w:t>Recreational Sports Journal, 39</w:t>
          </w:r>
          <w:r>
            <w:rPr>
              <w:noProof/>
            </w:rPr>
            <w:t>(2), stránky 49-58.</w:t>
          </w:r>
        </w:p>
        <w:p w14:paraId="490B5D7D" w14:textId="77777777" w:rsidR="00876F8B" w:rsidRDefault="00876F8B" w:rsidP="00876F8B">
          <w:pPr>
            <w:pStyle w:val="Literaturverzeichnis"/>
            <w:ind w:left="720" w:hanging="720"/>
            <w:rPr>
              <w:noProof/>
            </w:rPr>
          </w:pPr>
          <w:r>
            <w:rPr>
              <w:noProof/>
            </w:rPr>
            <w:t xml:space="preserve">Burke, V., &amp; Collins, D. (2004a). Optimising skills transfer via outdoor management development: Part I: the provider's perspective. </w:t>
          </w:r>
          <w:r>
            <w:rPr>
              <w:i/>
              <w:iCs/>
              <w:noProof/>
            </w:rPr>
            <w:t>The Journal of Management Development, 23</w:t>
          </w:r>
          <w:r>
            <w:rPr>
              <w:noProof/>
            </w:rPr>
            <w:t>(7/8), stránky 678-696.</w:t>
          </w:r>
        </w:p>
        <w:p w14:paraId="540E703B" w14:textId="2098472B" w:rsidR="00876F8B" w:rsidRDefault="00876F8B" w:rsidP="00876F8B">
          <w:pPr>
            <w:pStyle w:val="Literaturverzeichnis"/>
            <w:ind w:left="720" w:hanging="720"/>
            <w:rPr>
              <w:noProof/>
            </w:rPr>
          </w:pPr>
          <w:r>
            <w:rPr>
              <w:noProof/>
            </w:rPr>
            <w:lastRenderedPageBreak/>
            <w:t xml:space="preserve">Burke, V., &amp; Collins, D. (2004b). Optimising skills transfer via outdoor management development: Part II: the client's perspective. </w:t>
          </w:r>
          <w:r>
            <w:rPr>
              <w:i/>
              <w:iCs/>
              <w:noProof/>
            </w:rPr>
            <w:t>The Journal of Management Development, 23</w:t>
          </w:r>
          <w:r>
            <w:rPr>
              <w:noProof/>
            </w:rPr>
            <w:t>(7/8), stránky 715-728.</w:t>
          </w:r>
        </w:p>
        <w:p w14:paraId="0CEF08E7" w14:textId="2AB2FB3B" w:rsidR="008C4166" w:rsidRPr="008C4166" w:rsidRDefault="008C4166" w:rsidP="008C4166">
          <w:pPr>
            <w:pStyle w:val="Literaturverzeichnis"/>
            <w:ind w:left="720" w:hanging="720"/>
            <w:rPr>
              <w:noProof/>
              <w:szCs w:val="24"/>
            </w:rPr>
          </w:pPr>
          <w:r>
            <w:rPr>
              <w:noProof/>
            </w:rPr>
            <w:t xml:space="preserve">Clements, C., Wagner, R. J., &amp; Roland, C. C. (1995). The Ins and Out of Experiential Training. </w:t>
          </w:r>
          <w:r>
            <w:rPr>
              <w:i/>
              <w:iCs/>
              <w:noProof/>
            </w:rPr>
            <w:t>Training &amp; Development</w:t>
          </w:r>
          <w:r>
            <w:rPr>
              <w:noProof/>
            </w:rPr>
            <w:t>, stránky 53-56.</w:t>
          </w:r>
        </w:p>
        <w:p w14:paraId="48F46FE2" w14:textId="77777777" w:rsidR="00876F8B" w:rsidRDefault="00876F8B" w:rsidP="00876F8B">
          <w:pPr>
            <w:pStyle w:val="Literaturverzeichnis"/>
            <w:ind w:left="720" w:hanging="720"/>
            <w:rPr>
              <w:noProof/>
            </w:rPr>
          </w:pPr>
          <w:r>
            <w:rPr>
              <w:noProof/>
            </w:rPr>
            <w:t xml:space="preserve">Dieleman, H., &amp; Huisingh, D. (2006). Games by which to learn and tech about sustainable development: Exploring the relevance of games and experiential learning for sustainability. </w:t>
          </w:r>
          <w:r>
            <w:rPr>
              <w:i/>
              <w:iCs/>
              <w:noProof/>
            </w:rPr>
            <w:t>Journal of Cleaner Production, 14</w:t>
          </w:r>
          <w:r>
            <w:rPr>
              <w:noProof/>
            </w:rPr>
            <w:t>, stránky 837-847.</w:t>
          </w:r>
        </w:p>
        <w:p w14:paraId="647512E2" w14:textId="77777777" w:rsidR="00876F8B" w:rsidRDefault="00876F8B" w:rsidP="00876F8B">
          <w:pPr>
            <w:pStyle w:val="Literaturverzeichnis"/>
            <w:ind w:left="720" w:hanging="720"/>
            <w:rPr>
              <w:noProof/>
            </w:rPr>
          </w:pPr>
          <w:r>
            <w:rPr>
              <w:noProof/>
            </w:rPr>
            <w:t xml:space="preserve">Donaldson-Fiedler, E., Yarker, Y., &amp; Lewis, R. (2008). Line management competence: the key to preventing and reducing stress at work. </w:t>
          </w:r>
          <w:r>
            <w:rPr>
              <w:i/>
              <w:iCs/>
              <w:noProof/>
            </w:rPr>
            <w:t>Strategic HR Reviwe, 7</w:t>
          </w:r>
          <w:r>
            <w:rPr>
              <w:noProof/>
            </w:rPr>
            <w:t>(2), stránky 11-16.</w:t>
          </w:r>
        </w:p>
        <w:p w14:paraId="7A624383" w14:textId="77777777" w:rsidR="00876F8B" w:rsidRDefault="00876F8B" w:rsidP="00876F8B">
          <w:pPr>
            <w:pStyle w:val="Literaturverzeichnis"/>
            <w:ind w:left="720" w:hanging="720"/>
            <w:rPr>
              <w:noProof/>
            </w:rPr>
          </w:pPr>
          <w:r>
            <w:rPr>
              <w:noProof/>
            </w:rPr>
            <w:t xml:space="preserve">Fernández-Gaméz, M., Rosales-Pérez, A., Molina-Gomez, J., &amp; Mora-Lucena, L. (2018). The effects of outdoor training on the development of emotional intelligence among undergraduate tourism students. </w:t>
          </w:r>
          <w:r>
            <w:rPr>
              <w:i/>
              <w:iCs/>
              <w:noProof/>
            </w:rPr>
            <w:t>Journal of Hospitality, Leisure, Sport &amp; Tourism Education, 23</w:t>
          </w:r>
          <w:r>
            <w:rPr>
              <w:noProof/>
            </w:rPr>
            <w:t>, stránky 39-39.</w:t>
          </w:r>
        </w:p>
        <w:p w14:paraId="26C4E982" w14:textId="77777777" w:rsidR="00876F8B" w:rsidRDefault="00876F8B" w:rsidP="00876F8B">
          <w:pPr>
            <w:pStyle w:val="Literaturverzeichnis"/>
            <w:ind w:left="720" w:hanging="720"/>
            <w:rPr>
              <w:noProof/>
            </w:rPr>
          </w:pPr>
          <w:r>
            <w:rPr>
              <w:noProof/>
            </w:rPr>
            <w:t xml:space="preserve">Hamilton, T. A., &amp; Cooper, C. (2001). The impact of outdoor management development (OMD) programmes. </w:t>
          </w:r>
          <w:r>
            <w:rPr>
              <w:i/>
              <w:iCs/>
              <w:noProof/>
            </w:rPr>
            <w:t>Leadership &amp; Organization Development Journal, 22</w:t>
          </w:r>
          <w:r>
            <w:rPr>
              <w:noProof/>
            </w:rPr>
            <w:t>(7), stránky 330-340.</w:t>
          </w:r>
        </w:p>
        <w:p w14:paraId="6B3EEFDF" w14:textId="77777777" w:rsidR="00876F8B" w:rsidRDefault="00876F8B" w:rsidP="00876F8B">
          <w:pPr>
            <w:pStyle w:val="Literaturverzeichnis"/>
            <w:ind w:left="720" w:hanging="720"/>
            <w:rPr>
              <w:noProof/>
            </w:rPr>
          </w:pPr>
          <w:r>
            <w:rPr>
              <w:noProof/>
            </w:rPr>
            <w:t xml:space="preserve">Holden, R. (1995). Penetrating the mystique of outdoor management development. </w:t>
          </w:r>
          <w:r>
            <w:rPr>
              <w:i/>
              <w:iCs/>
              <w:noProof/>
            </w:rPr>
            <w:t>Education &amp; Training, 37</w:t>
          </w:r>
          <w:r>
            <w:rPr>
              <w:noProof/>
            </w:rPr>
            <w:t>(2), stránky 22-25.</w:t>
          </w:r>
        </w:p>
        <w:p w14:paraId="6885416F" w14:textId="77777777" w:rsidR="00876F8B" w:rsidRDefault="00876F8B" w:rsidP="00876F8B">
          <w:pPr>
            <w:pStyle w:val="Literaturverzeichnis"/>
            <w:ind w:left="720" w:hanging="720"/>
            <w:rPr>
              <w:noProof/>
            </w:rPr>
          </w:pPr>
          <w:r>
            <w:rPr>
              <w:noProof/>
            </w:rPr>
            <w:t xml:space="preserve">Irvine, D., &amp; Wilson, J. P. (1994). Outdoor management development - Reality or Illusion? </w:t>
          </w:r>
          <w:r>
            <w:rPr>
              <w:i/>
              <w:iCs/>
              <w:noProof/>
            </w:rPr>
            <w:t>The Journal of Management Development, 13</w:t>
          </w:r>
          <w:r>
            <w:rPr>
              <w:noProof/>
            </w:rPr>
            <w:t>(5), stránky 23-37.</w:t>
          </w:r>
        </w:p>
        <w:p w14:paraId="5B2C303D" w14:textId="77777777" w:rsidR="00876F8B" w:rsidRDefault="00876F8B" w:rsidP="00876F8B">
          <w:pPr>
            <w:pStyle w:val="Literaturverzeichnis"/>
            <w:ind w:left="720" w:hanging="720"/>
            <w:rPr>
              <w:noProof/>
            </w:rPr>
          </w:pPr>
          <w:r>
            <w:rPr>
              <w:noProof/>
            </w:rPr>
            <w:t xml:space="preserve">Jones, P. J., &amp; Oswick, C. (2007). Inputs and Outcomes of Outdoor Management Development: Of Design, Dogma and Dissonance. </w:t>
          </w:r>
          <w:r>
            <w:rPr>
              <w:i/>
              <w:iCs/>
              <w:noProof/>
            </w:rPr>
            <w:t>British Journal of Management, 18</w:t>
          </w:r>
          <w:r>
            <w:rPr>
              <w:noProof/>
            </w:rPr>
            <w:t>(4), stránky 327-341.</w:t>
          </w:r>
        </w:p>
        <w:p w14:paraId="49438A19" w14:textId="77777777" w:rsidR="00876F8B" w:rsidRDefault="00876F8B" w:rsidP="00876F8B">
          <w:pPr>
            <w:pStyle w:val="Literaturverzeichnis"/>
            <w:ind w:left="720" w:hanging="720"/>
            <w:rPr>
              <w:noProof/>
            </w:rPr>
          </w:pPr>
          <w:r>
            <w:rPr>
              <w:noProof/>
            </w:rPr>
            <w:t xml:space="preserve">Kareš, J., Klímová, M., &amp; Brabcová, I. (2006). </w:t>
          </w:r>
          <w:r>
            <w:rPr>
              <w:i/>
              <w:iCs/>
              <w:noProof/>
            </w:rPr>
            <w:t>Moderní metody v řízení.</w:t>
          </w:r>
          <w:r>
            <w:rPr>
              <w:noProof/>
            </w:rPr>
            <w:t xml:space="preserve"> České Budějovice: Jihočeská univerzita v Českých Budějovicích, Zdravotně sociální fakulta.</w:t>
          </w:r>
        </w:p>
        <w:p w14:paraId="3F15B72D" w14:textId="77777777" w:rsidR="00876F8B" w:rsidRDefault="00876F8B" w:rsidP="00876F8B">
          <w:pPr>
            <w:pStyle w:val="Literaturverzeichnis"/>
            <w:ind w:left="720" w:hanging="720"/>
            <w:rPr>
              <w:noProof/>
            </w:rPr>
          </w:pPr>
          <w:r>
            <w:rPr>
              <w:noProof/>
            </w:rPr>
            <w:t xml:space="preserve">Kass, D., &amp; Grandzol, C. (2012). Evaluating the Value-Added Impact of Outdoor Management Training for Leadership Development in an MBA Program. </w:t>
          </w:r>
          <w:r>
            <w:rPr>
              <w:i/>
              <w:iCs/>
              <w:noProof/>
            </w:rPr>
            <w:t>Journal of Experiential Education, 35</w:t>
          </w:r>
          <w:r>
            <w:rPr>
              <w:noProof/>
            </w:rPr>
            <w:t>(3), stránky 429-446.</w:t>
          </w:r>
        </w:p>
        <w:p w14:paraId="3F2107DF" w14:textId="77777777" w:rsidR="00876F8B" w:rsidRDefault="00876F8B" w:rsidP="00876F8B">
          <w:pPr>
            <w:pStyle w:val="Literaturverzeichnis"/>
            <w:ind w:left="720" w:hanging="720"/>
            <w:rPr>
              <w:noProof/>
            </w:rPr>
          </w:pPr>
          <w:r>
            <w:rPr>
              <w:noProof/>
            </w:rPr>
            <w:t xml:space="preserve">Kim, S.-H., Childs, M., &amp; Williams, J. (2019). The effects of outdoor experiential training on part-time student employees’ organizational citizenship behavior. </w:t>
          </w:r>
          <w:r>
            <w:rPr>
              <w:i/>
              <w:iCs/>
              <w:noProof/>
            </w:rPr>
            <w:t>Journal of Hospitality and Tourism Management, 41</w:t>
          </w:r>
          <w:r>
            <w:rPr>
              <w:noProof/>
            </w:rPr>
            <w:t>, stránky 90-100.</w:t>
          </w:r>
        </w:p>
        <w:p w14:paraId="7137DDA3" w14:textId="77777777" w:rsidR="00876F8B" w:rsidRDefault="00876F8B" w:rsidP="00876F8B">
          <w:pPr>
            <w:pStyle w:val="Literaturverzeichnis"/>
            <w:ind w:left="720" w:hanging="720"/>
            <w:rPr>
              <w:noProof/>
            </w:rPr>
          </w:pPr>
          <w:r>
            <w:rPr>
              <w:noProof/>
            </w:rPr>
            <w:t xml:space="preserve">Kolb, D. (1984). </w:t>
          </w:r>
          <w:r>
            <w:rPr>
              <w:i/>
              <w:iCs/>
              <w:noProof/>
            </w:rPr>
            <w:t>Experiential Learning.</w:t>
          </w:r>
          <w:r>
            <w:rPr>
              <w:noProof/>
            </w:rPr>
            <w:t xml:space="preserve"> Englewood Cliffs, NJ: Prentice Hall.</w:t>
          </w:r>
        </w:p>
        <w:p w14:paraId="073E9813" w14:textId="77777777" w:rsidR="00876F8B" w:rsidRDefault="00876F8B" w:rsidP="00876F8B">
          <w:pPr>
            <w:pStyle w:val="Literaturverzeichnis"/>
            <w:ind w:left="720" w:hanging="720"/>
            <w:rPr>
              <w:noProof/>
            </w:rPr>
          </w:pPr>
          <w:r>
            <w:rPr>
              <w:noProof/>
            </w:rPr>
            <w:lastRenderedPageBreak/>
            <w:t xml:space="preserve">Kriemadis, T., &amp; Kourtesopoulou, A. (2008). Human Resource Training and Development: The Outdoor Management Development (OMD) Μethod. </w:t>
          </w:r>
          <w:r>
            <w:rPr>
              <w:i/>
              <w:iCs/>
              <w:noProof/>
            </w:rPr>
            <w:t>Sport Management International Journal, 4</w:t>
          </w:r>
          <w:r>
            <w:rPr>
              <w:noProof/>
            </w:rPr>
            <w:t>(1), stránky 31-44.</w:t>
          </w:r>
        </w:p>
        <w:p w14:paraId="075CCD13" w14:textId="77777777" w:rsidR="00876F8B" w:rsidRDefault="00876F8B" w:rsidP="00876F8B">
          <w:pPr>
            <w:pStyle w:val="Literaturverzeichnis"/>
            <w:ind w:left="720" w:hanging="720"/>
            <w:rPr>
              <w:noProof/>
            </w:rPr>
          </w:pPr>
          <w:r>
            <w:rPr>
              <w:noProof/>
            </w:rPr>
            <w:t xml:space="preserve">Krouwel, B. (2017). </w:t>
          </w:r>
          <w:r>
            <w:rPr>
              <w:i/>
              <w:iCs/>
              <w:noProof/>
            </w:rPr>
            <w:t>Management Development Using the Outdoors.</w:t>
          </w:r>
          <w:r>
            <w:rPr>
              <w:noProof/>
            </w:rPr>
            <w:t xml:space="preserve"> </w:t>
          </w:r>
        </w:p>
        <w:p w14:paraId="0E33FFE9" w14:textId="77777777" w:rsidR="00876F8B" w:rsidRDefault="00876F8B" w:rsidP="00876F8B">
          <w:pPr>
            <w:pStyle w:val="Literaturverzeichnis"/>
            <w:ind w:left="720" w:hanging="720"/>
            <w:rPr>
              <w:noProof/>
            </w:rPr>
          </w:pPr>
          <w:r>
            <w:rPr>
              <w:noProof/>
            </w:rPr>
            <w:t xml:space="preserve">Lau, P., &amp; McLean, G. (2013). Factors influencing perceived learning transfer of an outdoor management development programme in Malaysia. </w:t>
          </w:r>
          <w:r>
            <w:rPr>
              <w:i/>
              <w:iCs/>
              <w:noProof/>
            </w:rPr>
            <w:t>Human Resource Development International, 16</w:t>
          </w:r>
          <w:r>
            <w:rPr>
              <w:noProof/>
            </w:rPr>
            <w:t>(2), stránky 186-204.</w:t>
          </w:r>
        </w:p>
        <w:p w14:paraId="7BED5559" w14:textId="77777777" w:rsidR="00876F8B" w:rsidRDefault="00876F8B" w:rsidP="00876F8B">
          <w:pPr>
            <w:pStyle w:val="Literaturverzeichnis"/>
            <w:ind w:left="720" w:hanging="720"/>
            <w:rPr>
              <w:noProof/>
            </w:rPr>
          </w:pPr>
          <w:r>
            <w:rPr>
              <w:noProof/>
            </w:rPr>
            <w:t xml:space="preserve">McEvoy, G. M. (1997). Organisation change and outdoor management education. </w:t>
          </w:r>
          <w:r>
            <w:rPr>
              <w:i/>
              <w:iCs/>
              <w:noProof/>
            </w:rPr>
            <w:t>Human Resource Management, 36</w:t>
          </w:r>
          <w:r>
            <w:rPr>
              <w:noProof/>
            </w:rPr>
            <w:t>, stránky 235-250.</w:t>
          </w:r>
        </w:p>
        <w:p w14:paraId="5AF03104" w14:textId="77777777" w:rsidR="00876F8B" w:rsidRDefault="00876F8B" w:rsidP="00876F8B">
          <w:pPr>
            <w:pStyle w:val="Literaturverzeichnis"/>
            <w:ind w:left="720" w:hanging="720"/>
            <w:rPr>
              <w:noProof/>
            </w:rPr>
          </w:pPr>
          <w:r>
            <w:rPr>
              <w:noProof/>
            </w:rPr>
            <w:t xml:space="preserve">McEvoy, G. M., &amp; Buller, P. F. (1997). The power of outdoor management development. </w:t>
          </w:r>
          <w:r>
            <w:rPr>
              <w:i/>
              <w:iCs/>
              <w:noProof/>
            </w:rPr>
            <w:t>The Journal of Management Development, 16</w:t>
          </w:r>
          <w:r>
            <w:rPr>
              <w:noProof/>
            </w:rPr>
            <w:t>(3), stránky 208-217.</w:t>
          </w:r>
        </w:p>
        <w:p w14:paraId="4B953FB1" w14:textId="77777777" w:rsidR="00876F8B" w:rsidRDefault="00876F8B" w:rsidP="00876F8B">
          <w:pPr>
            <w:pStyle w:val="Literaturverzeichnis"/>
            <w:ind w:left="720" w:hanging="720"/>
            <w:rPr>
              <w:noProof/>
            </w:rPr>
          </w:pPr>
          <w:r>
            <w:rPr>
              <w:noProof/>
            </w:rPr>
            <w:t xml:space="preserve">Pollitt, D. (2007). Convergys managers build platform for success. </w:t>
          </w:r>
          <w:r>
            <w:rPr>
              <w:i/>
              <w:iCs/>
              <w:noProof/>
            </w:rPr>
            <w:t>Human Resource Management International Digest, 15</w:t>
          </w:r>
          <w:r>
            <w:rPr>
              <w:noProof/>
            </w:rPr>
            <w:t>(7), stránky 25-26.</w:t>
          </w:r>
        </w:p>
        <w:p w14:paraId="37B94FF4" w14:textId="77777777" w:rsidR="00876F8B" w:rsidRDefault="00876F8B" w:rsidP="00876F8B">
          <w:pPr>
            <w:pStyle w:val="Literaturverzeichnis"/>
            <w:ind w:left="720" w:hanging="720"/>
            <w:rPr>
              <w:noProof/>
            </w:rPr>
          </w:pPr>
          <w:r>
            <w:rPr>
              <w:noProof/>
            </w:rPr>
            <w:t xml:space="preserve">Rathborn, S., &amp; Beeby, J. M. (1983). Development Training - Using the Outdoors in Management Development. </w:t>
          </w:r>
          <w:r>
            <w:rPr>
              <w:i/>
              <w:iCs/>
              <w:noProof/>
            </w:rPr>
            <w:t>Management Education and Development, 14</w:t>
          </w:r>
          <w:r>
            <w:rPr>
              <w:noProof/>
            </w:rPr>
            <w:t>(3), stránky 170-181.</w:t>
          </w:r>
        </w:p>
        <w:p w14:paraId="5B3D17A2" w14:textId="77777777" w:rsidR="00876F8B" w:rsidRDefault="00876F8B" w:rsidP="00876F8B">
          <w:pPr>
            <w:pStyle w:val="Literaturverzeichnis"/>
            <w:ind w:left="720" w:hanging="720"/>
            <w:rPr>
              <w:noProof/>
            </w:rPr>
          </w:pPr>
          <w:r>
            <w:rPr>
              <w:noProof/>
            </w:rPr>
            <w:t xml:space="preserve">Shivers-Blackwell, S. L. (2004). Reactions to outdoor teambuilding initiatives in MBA education. </w:t>
          </w:r>
          <w:r>
            <w:rPr>
              <w:i/>
              <w:iCs/>
              <w:noProof/>
            </w:rPr>
            <w:t>Journal of Management Development, 23</w:t>
          </w:r>
          <w:r>
            <w:rPr>
              <w:noProof/>
            </w:rPr>
            <w:t>(7), stránky 614-630.</w:t>
          </w:r>
        </w:p>
        <w:p w14:paraId="51C09371" w14:textId="77777777" w:rsidR="00876F8B" w:rsidRDefault="00876F8B" w:rsidP="00876F8B">
          <w:pPr>
            <w:pStyle w:val="Literaturverzeichnis"/>
            <w:ind w:left="720" w:hanging="720"/>
            <w:rPr>
              <w:noProof/>
            </w:rPr>
          </w:pPr>
          <w:r>
            <w:rPr>
              <w:noProof/>
            </w:rPr>
            <w:t xml:space="preserve">Wagner, R. J., Baldwin, T. T., &amp; Roland, C. C. (1991). Outdoor Training: Revolution or Fad? </w:t>
          </w:r>
          <w:r>
            <w:rPr>
              <w:i/>
              <w:iCs/>
              <w:noProof/>
            </w:rPr>
            <w:t>Training &amp; Development Journal, 45</w:t>
          </w:r>
          <w:r>
            <w:rPr>
              <w:noProof/>
            </w:rPr>
            <w:t>(3), str. 50.</w:t>
          </w:r>
        </w:p>
        <w:p w14:paraId="63E53DF9" w14:textId="77777777" w:rsidR="00876F8B" w:rsidRDefault="00876F8B" w:rsidP="00876F8B">
          <w:pPr>
            <w:pStyle w:val="Literaturverzeichnis"/>
            <w:ind w:left="720" w:hanging="720"/>
            <w:rPr>
              <w:noProof/>
            </w:rPr>
          </w:pPr>
          <w:r>
            <w:rPr>
              <w:noProof/>
            </w:rPr>
            <w:t xml:space="preserve">Williams, S. D., Graham, T. S., &amp; Baker, B. (2003). Evaluating outdoor experiential training for leadership and team building. </w:t>
          </w:r>
          <w:r>
            <w:rPr>
              <w:i/>
              <w:iCs/>
              <w:noProof/>
            </w:rPr>
            <w:t>The Journal of Management Development, 22</w:t>
          </w:r>
          <w:r>
            <w:rPr>
              <w:noProof/>
            </w:rPr>
            <w:t>(1), stránky 45-59.</w:t>
          </w:r>
        </w:p>
        <w:p w14:paraId="6C87772F" w14:textId="77777777" w:rsidR="00876F8B" w:rsidRDefault="00876F8B" w:rsidP="00876F8B">
          <w:pPr>
            <w:pStyle w:val="Literaturverzeichnis"/>
            <w:ind w:left="720" w:hanging="720"/>
            <w:rPr>
              <w:noProof/>
            </w:rPr>
          </w:pPr>
          <w:r>
            <w:rPr>
              <w:noProof/>
            </w:rPr>
            <w:t xml:space="preserve">Wiltscheck, A. (2000). Outdoor experiential training in the classroom setting. </w:t>
          </w:r>
          <w:r>
            <w:rPr>
              <w:i/>
              <w:iCs/>
              <w:noProof/>
            </w:rPr>
            <w:t>Unpublished Master Thesis</w:t>
          </w:r>
          <w:r>
            <w:rPr>
              <w:noProof/>
            </w:rPr>
            <w:t>. University of Wisconsin- Stout.</w:t>
          </w:r>
        </w:p>
        <w:p w14:paraId="2F097C49" w14:textId="072890F8" w:rsidR="008A76D5" w:rsidRDefault="00CB3362" w:rsidP="00876F8B">
          <w:pPr>
            <w:pStyle w:val="berschrift1"/>
          </w:pPr>
        </w:p>
      </w:sdtContent>
    </w:sdt>
    <w:p w14:paraId="49E9487B" w14:textId="6E06F599" w:rsidR="002E6CC4" w:rsidRPr="00066C99" w:rsidRDefault="002E6CC4" w:rsidP="00093DE8">
      <w:pPr>
        <w:pStyle w:val="berschrift1"/>
      </w:pPr>
    </w:p>
    <w:sectPr w:rsidR="002E6CC4" w:rsidRPr="00066C99" w:rsidSect="00002819">
      <w:footerReference w:type="first" r:id="rId16"/>
      <w:type w:val="continuous"/>
      <w:pgSz w:w="11907" w:h="16839" w:code="9"/>
      <w:pgMar w:top="1417" w:right="1417" w:bottom="1417" w:left="1417" w:header="708" w:footer="708" w:gutter="0"/>
      <w:cols w:space="708"/>
      <w:titlePg/>
      <w:docGrid w:linePitch="653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0" w:author="Microsoft Office-Benutzer" w:date="2021-01-07T13:41:00Z" w:initials="MO">
    <w:p w14:paraId="2164574C" w14:textId="3AF3A9DC" w:rsidR="005A1817" w:rsidRDefault="005A1817">
      <w:pPr>
        <w:pStyle w:val="Kommentartext"/>
      </w:pPr>
      <w:r>
        <w:rPr>
          <w:rStyle w:val="Kommentarzeichen"/>
        </w:rPr>
        <w:annotationRef/>
      </w:r>
      <w:r>
        <w:t xml:space="preserve">První práce, kde je </w:t>
      </w:r>
      <w:proofErr w:type="spellStart"/>
      <w:r>
        <w:t>spravna</w:t>
      </w:r>
      <w:proofErr w:type="spellEnd"/>
      <w:r>
        <w:t xml:space="preserve"> formulace! </w:t>
      </w:r>
      <w:proofErr w:type="spellStart"/>
      <w:r>
        <w:t>Udelali</w:t>
      </w:r>
      <w:proofErr w:type="spellEnd"/>
      <w:r>
        <w:t xml:space="preserve"> jste mi radost, </w:t>
      </w:r>
      <w:proofErr w:type="gramStart"/>
      <w:r>
        <w:t>ze</w:t>
      </w:r>
      <w:proofErr w:type="gramEnd"/>
      <w:r>
        <w:t xml:space="preserve"> aspoň někdo.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164574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18E1B" w16cex:dateUtc="2021-01-07T12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164574C" w16cid:durableId="23A18E1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C58E92" w14:textId="77777777" w:rsidR="00CB3362" w:rsidRDefault="00CB3362" w:rsidP="00577620">
      <w:pPr>
        <w:spacing w:after="0" w:line="240" w:lineRule="auto"/>
      </w:pPr>
      <w:r>
        <w:separator/>
      </w:r>
    </w:p>
  </w:endnote>
  <w:endnote w:type="continuationSeparator" w:id="0">
    <w:p w14:paraId="116C0426" w14:textId="77777777" w:rsidR="00CB3362" w:rsidRDefault="00CB3362" w:rsidP="00577620">
      <w:pPr>
        <w:spacing w:after="0" w:line="240" w:lineRule="auto"/>
      </w:pPr>
      <w:r>
        <w:continuationSeparator/>
      </w:r>
    </w:p>
  </w:endnote>
  <w:endnote w:type="continuationNotice" w:id="1">
    <w:p w14:paraId="13FA972B" w14:textId="77777777" w:rsidR="00CB3362" w:rsidRDefault="00CB336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Schoolbook">
    <w:altName w:val="Century Schoolbook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ntax LT CE">
    <w:altName w:val="Cambria Math"/>
    <w:panose1 w:val="020B0604020202020204"/>
    <w:charset w:val="00"/>
    <w:family w:val="modern"/>
    <w:notTrueType/>
    <w:pitch w:val="variable"/>
    <w:sig w:usb0="00000001" w:usb1="4000004A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47707118"/>
      <w:docPartObj>
        <w:docPartGallery w:val="Page Numbers (Bottom of Page)"/>
        <w:docPartUnique/>
      </w:docPartObj>
    </w:sdtPr>
    <w:sdtEndPr/>
    <w:sdtContent>
      <w:p w14:paraId="6A377497" w14:textId="77777777" w:rsidR="00577620" w:rsidRDefault="00577620" w:rsidP="00577620">
        <w:pPr>
          <w:pStyle w:val="Fuzeile"/>
          <w:jc w:val="cen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32C6EC8D" wp14:editId="1A5C21C7">
                  <wp:simplePos x="0" y="0"/>
                  <wp:positionH relativeFrom="leftMargin">
                    <wp:posOffset>3408968</wp:posOffset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49" name="Obdélník 6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FB81B0" w14:textId="77777777" w:rsidR="00577620" w:rsidRPr="00577620" w:rsidRDefault="00577620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7F7F7F" w:themeColor="text1" w:themeTint="80"/>
                                </w:rPr>
                              </w:pPr>
                              <w:r w:rsidRPr="00577620">
                                <w:rPr>
                                  <w:color w:val="7F7F7F" w:themeColor="text1" w:themeTint="80"/>
                                </w:rPr>
                                <w:fldChar w:fldCharType="begin"/>
                              </w:r>
                              <w:r w:rsidRPr="00577620">
                                <w:rPr>
                                  <w:color w:val="7F7F7F" w:themeColor="text1" w:themeTint="80"/>
                                </w:rPr>
                                <w:instrText>PAGE   \* MERGEFORMAT</w:instrText>
                              </w:r>
                              <w:r w:rsidRPr="00577620">
                                <w:rPr>
                                  <w:color w:val="7F7F7F" w:themeColor="text1" w:themeTint="80"/>
                                </w:rPr>
                                <w:fldChar w:fldCharType="separate"/>
                              </w:r>
                              <w:r w:rsidR="00C94575">
                                <w:rPr>
                                  <w:noProof/>
                                  <w:color w:val="7F7F7F" w:themeColor="text1" w:themeTint="80"/>
                                </w:rPr>
                                <w:t>2</w:t>
                              </w:r>
                              <w:r w:rsidRPr="00577620">
                                <w:rPr>
                                  <w:color w:val="7F7F7F" w:themeColor="text1" w:themeTint="8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 xmlns:arto="http://schemas.microsoft.com/office/word/2006/arto">
              <w:pict>
                <v:rect w14:anchorId="32C6EC8D" id="Obdélník 649" o:spid="_x0000_s1040" style="position:absolute;left:0;text-align:left;margin-left:268.4pt;margin-top:0;width:44.55pt;height:15.1pt;rotation:18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" filled="f" fillcolor="#c0504d" stroked="f" strokecolor="#5c83b4" strokeweight="2.25pt">
                  <v:textbox inset=",0,,0">
                    <w:txbxContent>
                      <w:p w14:paraId="4BFB81B0" w14:textId="77777777" w:rsidR="00577620" w:rsidRPr="00577620" w:rsidRDefault="00577620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7F7F7F" w:themeColor="text1" w:themeTint="80"/>
                          </w:rPr>
                        </w:pPr>
                        <w:r w:rsidRPr="00577620">
                          <w:rPr>
                            <w:color w:val="7F7F7F" w:themeColor="text1" w:themeTint="80"/>
                          </w:rPr>
                          <w:fldChar w:fldCharType="begin"/>
                        </w:r>
                        <w:r w:rsidRPr="00577620">
                          <w:rPr>
                            <w:color w:val="7F7F7F" w:themeColor="text1" w:themeTint="80"/>
                          </w:rPr>
                          <w:instrText>PAGE   \* MERGEFORMAT</w:instrText>
                        </w:r>
                        <w:r w:rsidRPr="00577620">
                          <w:rPr>
                            <w:color w:val="7F7F7F" w:themeColor="text1" w:themeTint="80"/>
                          </w:rPr>
                          <w:fldChar w:fldCharType="separate"/>
                        </w:r>
                        <w:r w:rsidR="00C94575">
                          <w:rPr>
                            <w:noProof/>
                            <w:color w:val="7F7F7F" w:themeColor="text1" w:themeTint="80"/>
                          </w:rPr>
                          <w:t>2</w:t>
                        </w:r>
                        <w:r w:rsidRPr="00577620">
                          <w:rPr>
                            <w:color w:val="7F7F7F" w:themeColor="text1" w:themeTint="8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DF2CFA" w14:textId="35BB532F" w:rsidR="008357F2" w:rsidRDefault="008357F2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E731354" wp14:editId="135F1D89">
              <wp:simplePos x="0" y="0"/>
              <wp:positionH relativeFrom="leftMargin">
                <wp:posOffset>3480262</wp:posOffset>
              </wp:positionH>
              <wp:positionV relativeFrom="bottomMargin">
                <wp:posOffset>275590</wp:posOffset>
              </wp:positionV>
              <wp:extent cx="565785" cy="191770"/>
              <wp:effectExtent l="0" t="0" r="0" b="0"/>
              <wp:wrapNone/>
              <wp:docPr id="3" name="Obdélní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B0EAA7" w14:textId="77777777" w:rsidR="008357F2" w:rsidRPr="00577620" w:rsidRDefault="008357F2" w:rsidP="008357F2">
                          <w:pPr>
                            <w:pBdr>
                              <w:top w:val="single" w:sz="4" w:space="1" w:color="7F7F7F" w:themeColor="background1" w:themeShade="7F"/>
                            </w:pBdr>
                            <w:jc w:val="center"/>
                            <w:rPr>
                              <w:color w:val="7F7F7F" w:themeColor="text1" w:themeTint="80"/>
                            </w:rPr>
                          </w:pPr>
                          <w:r w:rsidRPr="00577620">
                            <w:rPr>
                              <w:color w:val="7F7F7F" w:themeColor="text1" w:themeTint="80"/>
                            </w:rPr>
                            <w:fldChar w:fldCharType="begin"/>
                          </w:r>
                          <w:r w:rsidRPr="00577620">
                            <w:rPr>
                              <w:color w:val="7F7F7F" w:themeColor="text1" w:themeTint="80"/>
                            </w:rPr>
                            <w:instrText>PAGE   \* MERGEFORMAT</w:instrText>
                          </w:r>
                          <w:r w:rsidRPr="00577620">
                            <w:rPr>
                              <w:color w:val="7F7F7F" w:themeColor="text1" w:themeTint="8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7F7F7F" w:themeColor="text1" w:themeTint="80"/>
                            </w:rPr>
                            <w:t>2</w:t>
                          </w:r>
                          <w:r w:rsidRPr="00577620">
                            <w:rPr>
                              <w:color w:val="7F7F7F" w:themeColor="text1" w:themeTint="8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E731354" id="Obdélník 3" o:spid="_x0000_s1041" style="position:absolute;margin-left:274.05pt;margin-top:21.7pt;width:44.55pt;height:15.1pt;rotation:180;flip:x;z-index:25165824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bottom-margin-area;mso-width-percent:0;mso-height-percent:0;mso-width-relative:page;mso-height-relative:bottom-margin-area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" filled="f" fillcolor="#c0504d" stroked="f" strokecolor="#5c83b4" strokeweight="2.25pt">
              <v:textbox inset=",0,,0">
                <w:txbxContent>
                  <w:p w14:paraId="52B0EAA7" w14:textId="77777777" w:rsidR="008357F2" w:rsidRPr="00577620" w:rsidRDefault="008357F2" w:rsidP="008357F2">
                    <w:pPr>
                      <w:pBdr>
                        <w:top w:val="single" w:sz="4" w:space="1" w:color="7F7F7F" w:themeColor="background1" w:themeShade="7F"/>
                      </w:pBdr>
                      <w:jc w:val="center"/>
                      <w:rPr>
                        <w:color w:val="7F7F7F" w:themeColor="text1" w:themeTint="80"/>
                      </w:rPr>
                    </w:pPr>
                    <w:r w:rsidRPr="00577620">
                      <w:rPr>
                        <w:color w:val="7F7F7F" w:themeColor="text1" w:themeTint="80"/>
                      </w:rPr>
                      <w:fldChar w:fldCharType="begin"/>
                    </w:r>
                    <w:r w:rsidRPr="00577620">
                      <w:rPr>
                        <w:color w:val="7F7F7F" w:themeColor="text1" w:themeTint="80"/>
                      </w:rPr>
                      <w:instrText>PAGE   \* MERGEFORMAT</w:instrText>
                    </w:r>
                    <w:r w:rsidRPr="00577620">
                      <w:rPr>
                        <w:color w:val="7F7F7F" w:themeColor="text1" w:themeTint="80"/>
                      </w:rPr>
                      <w:fldChar w:fldCharType="separate"/>
                    </w:r>
                    <w:r>
                      <w:rPr>
                        <w:noProof/>
                        <w:color w:val="7F7F7F" w:themeColor="text1" w:themeTint="80"/>
                      </w:rPr>
                      <w:t>2</w:t>
                    </w:r>
                    <w:r w:rsidRPr="00577620">
                      <w:rPr>
                        <w:color w:val="7F7F7F" w:themeColor="text1" w:themeTint="80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BC26E9" w14:textId="37790C47" w:rsidR="00935562" w:rsidRDefault="00AD560B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9D8DC08" wp14:editId="498AAC04">
              <wp:simplePos x="0" y="0"/>
              <wp:positionH relativeFrom="leftMargin">
                <wp:posOffset>3526155</wp:posOffset>
              </wp:positionH>
              <wp:positionV relativeFrom="bottomMargin">
                <wp:posOffset>265429</wp:posOffset>
              </wp:positionV>
              <wp:extent cx="565785" cy="191770"/>
              <wp:effectExtent l="0" t="0" r="0" b="0"/>
              <wp:wrapNone/>
              <wp:docPr id="2" name="Obdélní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61810E" w14:textId="77777777" w:rsidR="00AD560B" w:rsidRPr="00577620" w:rsidRDefault="00AD560B" w:rsidP="00AD560B">
                          <w:pPr>
                            <w:pBdr>
                              <w:top w:val="single" w:sz="4" w:space="1" w:color="7F7F7F" w:themeColor="background1" w:themeShade="7F"/>
                            </w:pBdr>
                            <w:jc w:val="center"/>
                            <w:rPr>
                              <w:color w:val="7F7F7F" w:themeColor="text1" w:themeTint="80"/>
                            </w:rPr>
                          </w:pPr>
                          <w:r w:rsidRPr="00577620">
                            <w:rPr>
                              <w:color w:val="7F7F7F" w:themeColor="text1" w:themeTint="80"/>
                            </w:rPr>
                            <w:fldChar w:fldCharType="begin"/>
                          </w:r>
                          <w:r w:rsidRPr="00577620">
                            <w:rPr>
                              <w:color w:val="7F7F7F" w:themeColor="text1" w:themeTint="80"/>
                            </w:rPr>
                            <w:instrText>PAGE   \* MERGEFORMAT</w:instrText>
                          </w:r>
                          <w:r w:rsidRPr="00577620">
                            <w:rPr>
                              <w:color w:val="7F7F7F" w:themeColor="text1" w:themeTint="8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7F7F7F" w:themeColor="text1" w:themeTint="80"/>
                            </w:rPr>
                            <w:t>2</w:t>
                          </w:r>
                          <w:r w:rsidRPr="00577620">
                            <w:rPr>
                              <w:color w:val="7F7F7F" w:themeColor="text1" w:themeTint="8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000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39D8DC08" id="Obdélník 2" o:spid="_x0000_s1041" style="position:absolute;margin-left:277.65pt;margin-top:20.9pt;width:44.55pt;height:15.1pt;rotation:18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bottom-margin-area;mso-width-percent:0;mso-height-percent:0;mso-width-relative:page;mso-height-relative:bottom-margin-area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" filled="f" fillcolor="#c0504d" stroked="f" strokecolor="#5c83b4" strokeweight="2.25pt">
              <v:textbox inset="2.5mm,0,,0">
                <w:txbxContent>
                  <w:p w14:paraId="1E61810E" w14:textId="77777777" w:rsidR="00AD560B" w:rsidRPr="00577620" w:rsidRDefault="00AD560B" w:rsidP="00AD560B">
                    <w:pPr>
                      <w:pBdr>
                        <w:top w:val="single" w:sz="4" w:space="1" w:color="7F7F7F" w:themeColor="background1" w:themeShade="7F"/>
                      </w:pBdr>
                      <w:jc w:val="center"/>
                      <w:rPr>
                        <w:color w:val="7F7F7F" w:themeColor="text1" w:themeTint="80"/>
                      </w:rPr>
                    </w:pPr>
                    <w:r w:rsidRPr="00577620">
                      <w:rPr>
                        <w:color w:val="7F7F7F" w:themeColor="text1" w:themeTint="80"/>
                      </w:rPr>
                      <w:fldChar w:fldCharType="begin"/>
                    </w:r>
                    <w:r w:rsidRPr="00577620">
                      <w:rPr>
                        <w:color w:val="7F7F7F" w:themeColor="text1" w:themeTint="80"/>
                      </w:rPr>
                      <w:instrText>PAGE   \* MERGEFORMAT</w:instrText>
                    </w:r>
                    <w:r w:rsidRPr="00577620">
                      <w:rPr>
                        <w:color w:val="7F7F7F" w:themeColor="text1" w:themeTint="80"/>
                      </w:rPr>
                      <w:fldChar w:fldCharType="separate"/>
                    </w:r>
                    <w:r>
                      <w:rPr>
                        <w:noProof/>
                        <w:color w:val="7F7F7F" w:themeColor="text1" w:themeTint="80"/>
                      </w:rPr>
                      <w:t>2</w:t>
                    </w:r>
                    <w:r w:rsidRPr="00577620">
                      <w:rPr>
                        <w:color w:val="7F7F7F" w:themeColor="text1" w:themeTint="80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529B12" w14:textId="77777777" w:rsidR="00CB3362" w:rsidRDefault="00CB3362" w:rsidP="00577620">
      <w:pPr>
        <w:spacing w:after="0" w:line="240" w:lineRule="auto"/>
      </w:pPr>
      <w:r>
        <w:separator/>
      </w:r>
    </w:p>
  </w:footnote>
  <w:footnote w:type="continuationSeparator" w:id="0">
    <w:p w14:paraId="39B371DC" w14:textId="77777777" w:rsidR="00CB3362" w:rsidRDefault="00CB3362" w:rsidP="00577620">
      <w:pPr>
        <w:spacing w:after="0" w:line="240" w:lineRule="auto"/>
      </w:pPr>
      <w:r>
        <w:continuationSeparator/>
      </w:r>
    </w:p>
  </w:footnote>
  <w:footnote w:type="continuationNotice" w:id="1">
    <w:p w14:paraId="5C8DAE62" w14:textId="77777777" w:rsidR="00CB3362" w:rsidRDefault="00CB336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C6C956" w14:textId="77777777" w:rsidR="006A7EAA" w:rsidRDefault="006A7EAA" w:rsidP="006A7EAA">
    <w:pPr>
      <w:pStyle w:val="Kopfzeile"/>
      <w:jc w:val="center"/>
    </w:pPr>
    <w:r>
      <w:fldChar w:fldCharType="begin"/>
    </w:r>
    <w:r>
      <w:instrText xml:space="preserve"> REF _Ref476046181 \h  \* MERGEFORMAT </w:instrText>
    </w:r>
    <w:r>
      <w:fldChar w:fldCharType="separate"/>
    </w:r>
    <w:r w:rsidR="00107E31">
      <w:t>Jakubcová</w:t>
    </w:r>
    <w:r w:rsidR="00107E31" w:rsidRPr="006A7EAA">
      <w:t xml:space="preserve">, </w:t>
    </w:r>
    <w:r w:rsidR="00107E31">
      <w:t>Štěpánka</w:t>
    </w:r>
    <w:r w:rsidR="00107E31" w:rsidRPr="006A7EAA">
      <w:t xml:space="preserve">; </w:t>
    </w:r>
    <w:proofErr w:type="spellStart"/>
    <w:r w:rsidR="00107E31">
      <w:t>Gloss</w:t>
    </w:r>
    <w:proofErr w:type="spellEnd"/>
    <w:r>
      <w:fldChar w:fldCharType="end"/>
    </w:r>
    <w:r w:rsidR="00107E31">
      <w:t>, Jan</w:t>
    </w:r>
    <w:r>
      <w:t xml:space="preserve"> / </w:t>
    </w:r>
    <w:r w:rsidR="00107E31" w:rsidRPr="00107E31">
      <w:rPr>
        <w:b/>
        <w:bCs/>
      </w:rPr>
      <w:t>Outdoor Training a jeho vliv na rozvoj vedoucích pracovníků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3171F"/>
    <w:multiLevelType w:val="hybridMultilevel"/>
    <w:tmpl w:val="267A8968"/>
    <w:lvl w:ilvl="0" w:tplc="6148834A">
      <w:numFmt w:val="bullet"/>
      <w:lvlText w:val="-"/>
      <w:lvlJc w:val="left"/>
      <w:pPr>
        <w:ind w:left="720" w:hanging="360"/>
      </w:pPr>
      <w:rPr>
        <w:rFonts w:ascii="Century Schoolbook" w:eastAsiaTheme="minorHAnsi" w:hAnsi="Century Schoolbook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D12F5"/>
    <w:multiLevelType w:val="hybridMultilevel"/>
    <w:tmpl w:val="63FAD6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E8121F"/>
    <w:multiLevelType w:val="hybridMultilevel"/>
    <w:tmpl w:val="5D66A15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C054292"/>
    <w:multiLevelType w:val="hybridMultilevel"/>
    <w:tmpl w:val="FFFFFFFF"/>
    <w:lvl w:ilvl="0" w:tplc="4D36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2048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80EF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3833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007F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FCAE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1842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FC0B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527F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230AA2"/>
    <w:multiLevelType w:val="hybridMultilevel"/>
    <w:tmpl w:val="0F2E97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9044EC"/>
    <w:multiLevelType w:val="hybridMultilevel"/>
    <w:tmpl w:val="C1E026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1F60EE"/>
    <w:multiLevelType w:val="hybridMultilevel"/>
    <w:tmpl w:val="A0625C9C"/>
    <w:lvl w:ilvl="0" w:tplc="53F07F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5621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A98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5CDA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D4B9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F08D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EA39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EA6B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58DE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337B17"/>
    <w:multiLevelType w:val="hybridMultilevel"/>
    <w:tmpl w:val="3F725DD2"/>
    <w:lvl w:ilvl="0" w:tplc="9C726AC8">
      <w:start w:val="1"/>
      <w:numFmt w:val="decimal"/>
      <w:pStyle w:val="berschrift3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6"/>
  </w:num>
  <w:num w:numId="5">
    <w:abstractNumId w:val="3"/>
  </w:num>
  <w:num w:numId="6">
    <w:abstractNumId w:val="0"/>
  </w:num>
  <w:num w:numId="7">
    <w:abstractNumId w:val="1"/>
  </w:num>
  <w:num w:numId="8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icrosoft Office-Benutzer">
    <w15:presenceInfo w15:providerId="None" w15:userId="Microsoft Office-Benutz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71FC"/>
    <w:rsid w:val="00000572"/>
    <w:rsid w:val="0000200E"/>
    <w:rsid w:val="00002819"/>
    <w:rsid w:val="00004105"/>
    <w:rsid w:val="00004823"/>
    <w:rsid w:val="00006045"/>
    <w:rsid w:val="000064C8"/>
    <w:rsid w:val="00013D69"/>
    <w:rsid w:val="000145D0"/>
    <w:rsid w:val="0001530D"/>
    <w:rsid w:val="0001614C"/>
    <w:rsid w:val="00017EA2"/>
    <w:rsid w:val="00021AF8"/>
    <w:rsid w:val="00023E25"/>
    <w:rsid w:val="00023F2F"/>
    <w:rsid w:val="00026C52"/>
    <w:rsid w:val="000318CB"/>
    <w:rsid w:val="00035C09"/>
    <w:rsid w:val="00036927"/>
    <w:rsid w:val="0004188F"/>
    <w:rsid w:val="000431D8"/>
    <w:rsid w:val="00044CD6"/>
    <w:rsid w:val="0004591C"/>
    <w:rsid w:val="000459DD"/>
    <w:rsid w:val="00046DC3"/>
    <w:rsid w:val="00047A78"/>
    <w:rsid w:val="00050204"/>
    <w:rsid w:val="0005334C"/>
    <w:rsid w:val="00055F7B"/>
    <w:rsid w:val="00056589"/>
    <w:rsid w:val="00064DDC"/>
    <w:rsid w:val="00066C99"/>
    <w:rsid w:val="00066CD9"/>
    <w:rsid w:val="00070344"/>
    <w:rsid w:val="000722C0"/>
    <w:rsid w:val="00072434"/>
    <w:rsid w:val="000727E2"/>
    <w:rsid w:val="00072B7D"/>
    <w:rsid w:val="0007514C"/>
    <w:rsid w:val="000752D6"/>
    <w:rsid w:val="000823F8"/>
    <w:rsid w:val="00085D2F"/>
    <w:rsid w:val="00086520"/>
    <w:rsid w:val="0008675E"/>
    <w:rsid w:val="00087F4C"/>
    <w:rsid w:val="00090AD8"/>
    <w:rsid w:val="000921CC"/>
    <w:rsid w:val="00093DE8"/>
    <w:rsid w:val="000949C8"/>
    <w:rsid w:val="00096E16"/>
    <w:rsid w:val="00097378"/>
    <w:rsid w:val="000A1C9E"/>
    <w:rsid w:val="000A3E51"/>
    <w:rsid w:val="000A3F62"/>
    <w:rsid w:val="000A64CD"/>
    <w:rsid w:val="000A759E"/>
    <w:rsid w:val="000A775B"/>
    <w:rsid w:val="000B1497"/>
    <w:rsid w:val="000B2C5C"/>
    <w:rsid w:val="000B2D52"/>
    <w:rsid w:val="000B4039"/>
    <w:rsid w:val="000C04AE"/>
    <w:rsid w:val="000C11FF"/>
    <w:rsid w:val="000C1C44"/>
    <w:rsid w:val="000C3019"/>
    <w:rsid w:val="000C3052"/>
    <w:rsid w:val="000C3346"/>
    <w:rsid w:val="000C4704"/>
    <w:rsid w:val="000C4B30"/>
    <w:rsid w:val="000C6E2C"/>
    <w:rsid w:val="000C7F66"/>
    <w:rsid w:val="000D1B5C"/>
    <w:rsid w:val="000D4E96"/>
    <w:rsid w:val="000D55DC"/>
    <w:rsid w:val="000D7C91"/>
    <w:rsid w:val="000E549E"/>
    <w:rsid w:val="000F38F3"/>
    <w:rsid w:val="000F5154"/>
    <w:rsid w:val="000F6A92"/>
    <w:rsid w:val="00100404"/>
    <w:rsid w:val="00102B91"/>
    <w:rsid w:val="00103BB9"/>
    <w:rsid w:val="001057FD"/>
    <w:rsid w:val="00106741"/>
    <w:rsid w:val="00107E31"/>
    <w:rsid w:val="00110D1F"/>
    <w:rsid w:val="001120F5"/>
    <w:rsid w:val="00112EC5"/>
    <w:rsid w:val="00114639"/>
    <w:rsid w:val="001161E3"/>
    <w:rsid w:val="0011641F"/>
    <w:rsid w:val="00116D94"/>
    <w:rsid w:val="00120256"/>
    <w:rsid w:val="00120E4F"/>
    <w:rsid w:val="001210C8"/>
    <w:rsid w:val="00121D72"/>
    <w:rsid w:val="00126DA9"/>
    <w:rsid w:val="00127459"/>
    <w:rsid w:val="0012784C"/>
    <w:rsid w:val="001369CE"/>
    <w:rsid w:val="001400FB"/>
    <w:rsid w:val="00147E6A"/>
    <w:rsid w:val="0015751E"/>
    <w:rsid w:val="00162B37"/>
    <w:rsid w:val="00166654"/>
    <w:rsid w:val="001701D4"/>
    <w:rsid w:val="0017083F"/>
    <w:rsid w:val="001733A7"/>
    <w:rsid w:val="00174A9E"/>
    <w:rsid w:val="00175929"/>
    <w:rsid w:val="00177134"/>
    <w:rsid w:val="001800EF"/>
    <w:rsid w:val="00180518"/>
    <w:rsid w:val="00183B65"/>
    <w:rsid w:val="00184FB8"/>
    <w:rsid w:val="00186BED"/>
    <w:rsid w:val="00187E37"/>
    <w:rsid w:val="0019090A"/>
    <w:rsid w:val="00191575"/>
    <w:rsid w:val="001917DD"/>
    <w:rsid w:val="00192DF4"/>
    <w:rsid w:val="001964FC"/>
    <w:rsid w:val="00196CE6"/>
    <w:rsid w:val="001A21F6"/>
    <w:rsid w:val="001A4117"/>
    <w:rsid w:val="001A5CC4"/>
    <w:rsid w:val="001B225B"/>
    <w:rsid w:val="001B2B9D"/>
    <w:rsid w:val="001B3FE9"/>
    <w:rsid w:val="001B6E17"/>
    <w:rsid w:val="001B74CC"/>
    <w:rsid w:val="001B7BD9"/>
    <w:rsid w:val="001C2A97"/>
    <w:rsid w:val="001C32E2"/>
    <w:rsid w:val="001C394B"/>
    <w:rsid w:val="001C41F8"/>
    <w:rsid w:val="001C4E7B"/>
    <w:rsid w:val="001C670F"/>
    <w:rsid w:val="001C6D6F"/>
    <w:rsid w:val="001D1C0C"/>
    <w:rsid w:val="001D1F8A"/>
    <w:rsid w:val="001D45B1"/>
    <w:rsid w:val="001D6CAD"/>
    <w:rsid w:val="001E07A8"/>
    <w:rsid w:val="001E08D5"/>
    <w:rsid w:val="001E2E61"/>
    <w:rsid w:val="001E4F43"/>
    <w:rsid w:val="001E52E6"/>
    <w:rsid w:val="001E7D41"/>
    <w:rsid w:val="001F0010"/>
    <w:rsid w:val="001F0D1E"/>
    <w:rsid w:val="001F1B4B"/>
    <w:rsid w:val="001F2253"/>
    <w:rsid w:val="001F32EC"/>
    <w:rsid w:val="001F3EC7"/>
    <w:rsid w:val="001F49CC"/>
    <w:rsid w:val="001F51C0"/>
    <w:rsid w:val="001F5564"/>
    <w:rsid w:val="001F7CC3"/>
    <w:rsid w:val="002017C9"/>
    <w:rsid w:val="00205486"/>
    <w:rsid w:val="00206CE5"/>
    <w:rsid w:val="00212069"/>
    <w:rsid w:val="00212ADC"/>
    <w:rsid w:val="00212D6D"/>
    <w:rsid w:val="0021385F"/>
    <w:rsid w:val="00215F63"/>
    <w:rsid w:val="00216796"/>
    <w:rsid w:val="002206A9"/>
    <w:rsid w:val="00221EDB"/>
    <w:rsid w:val="0022628B"/>
    <w:rsid w:val="00227260"/>
    <w:rsid w:val="00227836"/>
    <w:rsid w:val="00232C41"/>
    <w:rsid w:val="00233435"/>
    <w:rsid w:val="00235017"/>
    <w:rsid w:val="002350BA"/>
    <w:rsid w:val="002358C4"/>
    <w:rsid w:val="00235C13"/>
    <w:rsid w:val="00236AA1"/>
    <w:rsid w:val="00244405"/>
    <w:rsid w:val="00244CF1"/>
    <w:rsid w:val="00245639"/>
    <w:rsid w:val="002456DE"/>
    <w:rsid w:val="00250607"/>
    <w:rsid w:val="0025380D"/>
    <w:rsid w:val="00255416"/>
    <w:rsid w:val="00256769"/>
    <w:rsid w:val="00260AF1"/>
    <w:rsid w:val="0026353B"/>
    <w:rsid w:val="00263B65"/>
    <w:rsid w:val="00263BBB"/>
    <w:rsid w:val="00264631"/>
    <w:rsid w:val="002654F7"/>
    <w:rsid w:val="0026589D"/>
    <w:rsid w:val="00272002"/>
    <w:rsid w:val="002740DC"/>
    <w:rsid w:val="00274A6D"/>
    <w:rsid w:val="00276A36"/>
    <w:rsid w:val="00281C35"/>
    <w:rsid w:val="0028317F"/>
    <w:rsid w:val="00283F93"/>
    <w:rsid w:val="0028504C"/>
    <w:rsid w:val="0028585E"/>
    <w:rsid w:val="00286555"/>
    <w:rsid w:val="002910BA"/>
    <w:rsid w:val="00293CB0"/>
    <w:rsid w:val="002957FB"/>
    <w:rsid w:val="00295819"/>
    <w:rsid w:val="002A1396"/>
    <w:rsid w:val="002A506A"/>
    <w:rsid w:val="002A58C7"/>
    <w:rsid w:val="002A7917"/>
    <w:rsid w:val="002B0D52"/>
    <w:rsid w:val="002B16BF"/>
    <w:rsid w:val="002B2896"/>
    <w:rsid w:val="002B4F71"/>
    <w:rsid w:val="002B7739"/>
    <w:rsid w:val="002C0B8E"/>
    <w:rsid w:val="002C2D7B"/>
    <w:rsid w:val="002C34B4"/>
    <w:rsid w:val="002C3D87"/>
    <w:rsid w:val="002C5021"/>
    <w:rsid w:val="002D0ADD"/>
    <w:rsid w:val="002D1A24"/>
    <w:rsid w:val="002D1DD0"/>
    <w:rsid w:val="002D4614"/>
    <w:rsid w:val="002D5EFB"/>
    <w:rsid w:val="002D6099"/>
    <w:rsid w:val="002E36B0"/>
    <w:rsid w:val="002E4A1D"/>
    <w:rsid w:val="002E6CC4"/>
    <w:rsid w:val="002E73C0"/>
    <w:rsid w:val="002F4B12"/>
    <w:rsid w:val="003032B6"/>
    <w:rsid w:val="003050E4"/>
    <w:rsid w:val="00306CD5"/>
    <w:rsid w:val="00306E64"/>
    <w:rsid w:val="00307951"/>
    <w:rsid w:val="0032645A"/>
    <w:rsid w:val="00326DDA"/>
    <w:rsid w:val="00327578"/>
    <w:rsid w:val="00327D05"/>
    <w:rsid w:val="00334323"/>
    <w:rsid w:val="00335F70"/>
    <w:rsid w:val="00337AE0"/>
    <w:rsid w:val="00337EE1"/>
    <w:rsid w:val="00341F3F"/>
    <w:rsid w:val="00345696"/>
    <w:rsid w:val="003472B4"/>
    <w:rsid w:val="00351287"/>
    <w:rsid w:val="003512BD"/>
    <w:rsid w:val="00352E55"/>
    <w:rsid w:val="00353052"/>
    <w:rsid w:val="00353EEB"/>
    <w:rsid w:val="003549FB"/>
    <w:rsid w:val="00355726"/>
    <w:rsid w:val="00356833"/>
    <w:rsid w:val="00357F7C"/>
    <w:rsid w:val="00361DB2"/>
    <w:rsid w:val="00362063"/>
    <w:rsid w:val="003627D0"/>
    <w:rsid w:val="00362D64"/>
    <w:rsid w:val="003648FB"/>
    <w:rsid w:val="00367922"/>
    <w:rsid w:val="00373305"/>
    <w:rsid w:val="0037347B"/>
    <w:rsid w:val="00375388"/>
    <w:rsid w:val="00375D9D"/>
    <w:rsid w:val="00377894"/>
    <w:rsid w:val="003805F1"/>
    <w:rsid w:val="00380FE2"/>
    <w:rsid w:val="003820ED"/>
    <w:rsid w:val="00382249"/>
    <w:rsid w:val="003835F2"/>
    <w:rsid w:val="00386B6F"/>
    <w:rsid w:val="00386F24"/>
    <w:rsid w:val="0038709F"/>
    <w:rsid w:val="00387434"/>
    <w:rsid w:val="0038783E"/>
    <w:rsid w:val="00390BE7"/>
    <w:rsid w:val="00390F1B"/>
    <w:rsid w:val="00391422"/>
    <w:rsid w:val="00391753"/>
    <w:rsid w:val="00391992"/>
    <w:rsid w:val="00391F3E"/>
    <w:rsid w:val="00392B2F"/>
    <w:rsid w:val="00392BBF"/>
    <w:rsid w:val="0039487F"/>
    <w:rsid w:val="003A050F"/>
    <w:rsid w:val="003A2143"/>
    <w:rsid w:val="003A4317"/>
    <w:rsid w:val="003A5799"/>
    <w:rsid w:val="003A5964"/>
    <w:rsid w:val="003A5D47"/>
    <w:rsid w:val="003A7425"/>
    <w:rsid w:val="003A7D36"/>
    <w:rsid w:val="003B07DA"/>
    <w:rsid w:val="003B0B03"/>
    <w:rsid w:val="003B0D68"/>
    <w:rsid w:val="003B180D"/>
    <w:rsid w:val="003B21A4"/>
    <w:rsid w:val="003B3284"/>
    <w:rsid w:val="003B5143"/>
    <w:rsid w:val="003B5641"/>
    <w:rsid w:val="003B6CE7"/>
    <w:rsid w:val="003C0252"/>
    <w:rsid w:val="003C0A5B"/>
    <w:rsid w:val="003C1BFE"/>
    <w:rsid w:val="003C3E6F"/>
    <w:rsid w:val="003C454B"/>
    <w:rsid w:val="003C5C58"/>
    <w:rsid w:val="003C5D84"/>
    <w:rsid w:val="003C603D"/>
    <w:rsid w:val="003C6A0E"/>
    <w:rsid w:val="003C7634"/>
    <w:rsid w:val="003D1AC9"/>
    <w:rsid w:val="003D6DE1"/>
    <w:rsid w:val="003E0ACF"/>
    <w:rsid w:val="003E1CAA"/>
    <w:rsid w:val="003E2ACF"/>
    <w:rsid w:val="003E3A4E"/>
    <w:rsid w:val="003E3D47"/>
    <w:rsid w:val="003E772D"/>
    <w:rsid w:val="003F1A6E"/>
    <w:rsid w:val="003F6449"/>
    <w:rsid w:val="003F7FD0"/>
    <w:rsid w:val="0040079A"/>
    <w:rsid w:val="00401A06"/>
    <w:rsid w:val="0040232E"/>
    <w:rsid w:val="00402A65"/>
    <w:rsid w:val="00404898"/>
    <w:rsid w:val="00410507"/>
    <w:rsid w:val="00411C83"/>
    <w:rsid w:val="004139EE"/>
    <w:rsid w:val="004162D4"/>
    <w:rsid w:val="004170CB"/>
    <w:rsid w:val="00422915"/>
    <w:rsid w:val="004231EC"/>
    <w:rsid w:val="00424A8D"/>
    <w:rsid w:val="00426C43"/>
    <w:rsid w:val="004320DB"/>
    <w:rsid w:val="0043289A"/>
    <w:rsid w:val="00432AC4"/>
    <w:rsid w:val="00434F1B"/>
    <w:rsid w:val="00435B22"/>
    <w:rsid w:val="0044244D"/>
    <w:rsid w:val="00444280"/>
    <w:rsid w:val="00444F61"/>
    <w:rsid w:val="004451DC"/>
    <w:rsid w:val="00446229"/>
    <w:rsid w:val="004477CB"/>
    <w:rsid w:val="004509D1"/>
    <w:rsid w:val="00452171"/>
    <w:rsid w:val="00464278"/>
    <w:rsid w:val="00466D58"/>
    <w:rsid w:val="00467847"/>
    <w:rsid w:val="004713C8"/>
    <w:rsid w:val="00471A8F"/>
    <w:rsid w:val="004729D2"/>
    <w:rsid w:val="0047441A"/>
    <w:rsid w:val="00475F6D"/>
    <w:rsid w:val="00476AE9"/>
    <w:rsid w:val="00477463"/>
    <w:rsid w:val="00485AC7"/>
    <w:rsid w:val="00486110"/>
    <w:rsid w:val="004863F3"/>
    <w:rsid w:val="00490D1D"/>
    <w:rsid w:val="004917B3"/>
    <w:rsid w:val="004918E9"/>
    <w:rsid w:val="004A3FC0"/>
    <w:rsid w:val="004A754D"/>
    <w:rsid w:val="004B1F1E"/>
    <w:rsid w:val="004B374B"/>
    <w:rsid w:val="004B4739"/>
    <w:rsid w:val="004B5C36"/>
    <w:rsid w:val="004B772E"/>
    <w:rsid w:val="004C3509"/>
    <w:rsid w:val="004C44FD"/>
    <w:rsid w:val="004D02B3"/>
    <w:rsid w:val="004D07A1"/>
    <w:rsid w:val="004D3035"/>
    <w:rsid w:val="004D5E12"/>
    <w:rsid w:val="004D75FF"/>
    <w:rsid w:val="004D7606"/>
    <w:rsid w:val="004E1B11"/>
    <w:rsid w:val="004E33D2"/>
    <w:rsid w:val="004F13F8"/>
    <w:rsid w:val="004F1C5E"/>
    <w:rsid w:val="004F1DA9"/>
    <w:rsid w:val="004F2B96"/>
    <w:rsid w:val="004F41B6"/>
    <w:rsid w:val="004F5C2F"/>
    <w:rsid w:val="004F63AB"/>
    <w:rsid w:val="005004A5"/>
    <w:rsid w:val="00502274"/>
    <w:rsid w:val="00502CC8"/>
    <w:rsid w:val="0051278E"/>
    <w:rsid w:val="005169CF"/>
    <w:rsid w:val="005170DD"/>
    <w:rsid w:val="005205D1"/>
    <w:rsid w:val="00521433"/>
    <w:rsid w:val="00522502"/>
    <w:rsid w:val="00523F4E"/>
    <w:rsid w:val="0052481B"/>
    <w:rsid w:val="00526BBB"/>
    <w:rsid w:val="00533569"/>
    <w:rsid w:val="00537DAC"/>
    <w:rsid w:val="005405F6"/>
    <w:rsid w:val="00540BB0"/>
    <w:rsid w:val="0054205C"/>
    <w:rsid w:val="005464D4"/>
    <w:rsid w:val="005469F7"/>
    <w:rsid w:val="00550435"/>
    <w:rsid w:val="00551B74"/>
    <w:rsid w:val="00554AD7"/>
    <w:rsid w:val="005554FC"/>
    <w:rsid w:val="00557D6C"/>
    <w:rsid w:val="0056172D"/>
    <w:rsid w:val="00563541"/>
    <w:rsid w:val="00563C68"/>
    <w:rsid w:val="00565B2F"/>
    <w:rsid w:val="0056798F"/>
    <w:rsid w:val="00570424"/>
    <w:rsid w:val="005719A2"/>
    <w:rsid w:val="00572350"/>
    <w:rsid w:val="00573676"/>
    <w:rsid w:val="005737B3"/>
    <w:rsid w:val="00574016"/>
    <w:rsid w:val="005742E3"/>
    <w:rsid w:val="00577620"/>
    <w:rsid w:val="00581280"/>
    <w:rsid w:val="00585B80"/>
    <w:rsid w:val="00592356"/>
    <w:rsid w:val="00593E90"/>
    <w:rsid w:val="00594524"/>
    <w:rsid w:val="00594AA6"/>
    <w:rsid w:val="00594B9B"/>
    <w:rsid w:val="00596502"/>
    <w:rsid w:val="00597A49"/>
    <w:rsid w:val="005A1817"/>
    <w:rsid w:val="005A2A7F"/>
    <w:rsid w:val="005A2C17"/>
    <w:rsid w:val="005A4609"/>
    <w:rsid w:val="005A546B"/>
    <w:rsid w:val="005A6800"/>
    <w:rsid w:val="005A71FC"/>
    <w:rsid w:val="005B5596"/>
    <w:rsid w:val="005B762F"/>
    <w:rsid w:val="005B7F4A"/>
    <w:rsid w:val="005C05FF"/>
    <w:rsid w:val="005C0888"/>
    <w:rsid w:val="005C2245"/>
    <w:rsid w:val="005C3047"/>
    <w:rsid w:val="005C37BE"/>
    <w:rsid w:val="005C46D7"/>
    <w:rsid w:val="005C6111"/>
    <w:rsid w:val="005D250E"/>
    <w:rsid w:val="005D3046"/>
    <w:rsid w:val="005D4C27"/>
    <w:rsid w:val="005D4FAD"/>
    <w:rsid w:val="005D6014"/>
    <w:rsid w:val="005D653A"/>
    <w:rsid w:val="005D7BD9"/>
    <w:rsid w:val="005E01A8"/>
    <w:rsid w:val="005E2C49"/>
    <w:rsid w:val="005E4259"/>
    <w:rsid w:val="005E59A3"/>
    <w:rsid w:val="005E5C8C"/>
    <w:rsid w:val="005E7821"/>
    <w:rsid w:val="005F7032"/>
    <w:rsid w:val="005F7D4E"/>
    <w:rsid w:val="006015E2"/>
    <w:rsid w:val="006034A6"/>
    <w:rsid w:val="006047F9"/>
    <w:rsid w:val="006049F2"/>
    <w:rsid w:val="00605E73"/>
    <w:rsid w:val="0061547A"/>
    <w:rsid w:val="00615637"/>
    <w:rsid w:val="006225CA"/>
    <w:rsid w:val="00623625"/>
    <w:rsid w:val="00623664"/>
    <w:rsid w:val="00624335"/>
    <w:rsid w:val="00624DA8"/>
    <w:rsid w:val="00624E01"/>
    <w:rsid w:val="00625DF2"/>
    <w:rsid w:val="006275F5"/>
    <w:rsid w:val="00635538"/>
    <w:rsid w:val="00635E03"/>
    <w:rsid w:val="00635F93"/>
    <w:rsid w:val="0063703A"/>
    <w:rsid w:val="00641169"/>
    <w:rsid w:val="00645329"/>
    <w:rsid w:val="00645A72"/>
    <w:rsid w:val="00647751"/>
    <w:rsid w:val="00650BD3"/>
    <w:rsid w:val="0065101B"/>
    <w:rsid w:val="00651E1A"/>
    <w:rsid w:val="0065272E"/>
    <w:rsid w:val="00655DE6"/>
    <w:rsid w:val="00655F94"/>
    <w:rsid w:val="00660FB1"/>
    <w:rsid w:val="006628BF"/>
    <w:rsid w:val="006653C2"/>
    <w:rsid w:val="006660ED"/>
    <w:rsid w:val="00666159"/>
    <w:rsid w:val="00666A8D"/>
    <w:rsid w:val="006754C1"/>
    <w:rsid w:val="006779B9"/>
    <w:rsid w:val="006803B9"/>
    <w:rsid w:val="006826D4"/>
    <w:rsid w:val="00682EA0"/>
    <w:rsid w:val="00683FC7"/>
    <w:rsid w:val="00685864"/>
    <w:rsid w:val="0068770E"/>
    <w:rsid w:val="00691AE0"/>
    <w:rsid w:val="00691D9C"/>
    <w:rsid w:val="00694079"/>
    <w:rsid w:val="006940A2"/>
    <w:rsid w:val="00694CDD"/>
    <w:rsid w:val="006972F8"/>
    <w:rsid w:val="006978B2"/>
    <w:rsid w:val="006A7B1A"/>
    <w:rsid w:val="006A7EAA"/>
    <w:rsid w:val="006B4E67"/>
    <w:rsid w:val="006B6703"/>
    <w:rsid w:val="006B6D00"/>
    <w:rsid w:val="006C037A"/>
    <w:rsid w:val="006C3394"/>
    <w:rsid w:val="006C3888"/>
    <w:rsid w:val="006C47A7"/>
    <w:rsid w:val="006C5702"/>
    <w:rsid w:val="006C7D1F"/>
    <w:rsid w:val="006D0257"/>
    <w:rsid w:val="006D5F80"/>
    <w:rsid w:val="006D76D6"/>
    <w:rsid w:val="006D7C7E"/>
    <w:rsid w:val="006E2E83"/>
    <w:rsid w:val="006E34C8"/>
    <w:rsid w:val="006E3BC7"/>
    <w:rsid w:val="006E5ABD"/>
    <w:rsid w:val="006E6455"/>
    <w:rsid w:val="006E6E74"/>
    <w:rsid w:val="006F0C7B"/>
    <w:rsid w:val="006F0EE4"/>
    <w:rsid w:val="006F2BCE"/>
    <w:rsid w:val="006F32CE"/>
    <w:rsid w:val="006F488F"/>
    <w:rsid w:val="0070379F"/>
    <w:rsid w:val="00705CC9"/>
    <w:rsid w:val="00706D6C"/>
    <w:rsid w:val="0070768C"/>
    <w:rsid w:val="007104EC"/>
    <w:rsid w:val="00710507"/>
    <w:rsid w:val="00710D13"/>
    <w:rsid w:val="00711135"/>
    <w:rsid w:val="007145CE"/>
    <w:rsid w:val="00714B78"/>
    <w:rsid w:val="00717B82"/>
    <w:rsid w:val="00720F63"/>
    <w:rsid w:val="0072280F"/>
    <w:rsid w:val="007237BD"/>
    <w:rsid w:val="007251D2"/>
    <w:rsid w:val="007267F0"/>
    <w:rsid w:val="00732524"/>
    <w:rsid w:val="00733F43"/>
    <w:rsid w:val="00734079"/>
    <w:rsid w:val="00734AB1"/>
    <w:rsid w:val="00734E6B"/>
    <w:rsid w:val="0073634E"/>
    <w:rsid w:val="007453B6"/>
    <w:rsid w:val="007463B0"/>
    <w:rsid w:val="00746A9B"/>
    <w:rsid w:val="00746D25"/>
    <w:rsid w:val="007474EC"/>
    <w:rsid w:val="0074795D"/>
    <w:rsid w:val="00747B6F"/>
    <w:rsid w:val="0075408B"/>
    <w:rsid w:val="007542B4"/>
    <w:rsid w:val="00757957"/>
    <w:rsid w:val="00761A81"/>
    <w:rsid w:val="00762CA5"/>
    <w:rsid w:val="007644DE"/>
    <w:rsid w:val="00766520"/>
    <w:rsid w:val="00766AB3"/>
    <w:rsid w:val="0076753A"/>
    <w:rsid w:val="0077017A"/>
    <w:rsid w:val="00770216"/>
    <w:rsid w:val="00771559"/>
    <w:rsid w:val="0077381F"/>
    <w:rsid w:val="00780CFC"/>
    <w:rsid w:val="00783E3E"/>
    <w:rsid w:val="00784D77"/>
    <w:rsid w:val="00786084"/>
    <w:rsid w:val="00790809"/>
    <w:rsid w:val="00790D2E"/>
    <w:rsid w:val="0079233E"/>
    <w:rsid w:val="00793FF2"/>
    <w:rsid w:val="00794069"/>
    <w:rsid w:val="00795997"/>
    <w:rsid w:val="00796556"/>
    <w:rsid w:val="007972D3"/>
    <w:rsid w:val="007A2AB4"/>
    <w:rsid w:val="007A6CBD"/>
    <w:rsid w:val="007B1CCD"/>
    <w:rsid w:val="007B702D"/>
    <w:rsid w:val="007C136F"/>
    <w:rsid w:val="007C27DA"/>
    <w:rsid w:val="007C40CA"/>
    <w:rsid w:val="007C534C"/>
    <w:rsid w:val="007C59F6"/>
    <w:rsid w:val="007C6841"/>
    <w:rsid w:val="007D0310"/>
    <w:rsid w:val="007D1DEF"/>
    <w:rsid w:val="007D32B7"/>
    <w:rsid w:val="007D412B"/>
    <w:rsid w:val="007D4B39"/>
    <w:rsid w:val="007D5E21"/>
    <w:rsid w:val="007D60CE"/>
    <w:rsid w:val="007D7002"/>
    <w:rsid w:val="007E24D4"/>
    <w:rsid w:val="007E354A"/>
    <w:rsid w:val="007E435A"/>
    <w:rsid w:val="007E5032"/>
    <w:rsid w:val="007E586D"/>
    <w:rsid w:val="007E5DDD"/>
    <w:rsid w:val="007F01F7"/>
    <w:rsid w:val="007F04C7"/>
    <w:rsid w:val="007F36AA"/>
    <w:rsid w:val="007F5367"/>
    <w:rsid w:val="007F723B"/>
    <w:rsid w:val="00801F96"/>
    <w:rsid w:val="00804770"/>
    <w:rsid w:val="00805D8E"/>
    <w:rsid w:val="008063AB"/>
    <w:rsid w:val="0080673B"/>
    <w:rsid w:val="008105ED"/>
    <w:rsid w:val="0081132A"/>
    <w:rsid w:val="00814800"/>
    <w:rsid w:val="00815C0C"/>
    <w:rsid w:val="00817617"/>
    <w:rsid w:val="00817818"/>
    <w:rsid w:val="0082522F"/>
    <w:rsid w:val="00825562"/>
    <w:rsid w:val="008274BA"/>
    <w:rsid w:val="00830F0E"/>
    <w:rsid w:val="008325E8"/>
    <w:rsid w:val="00834590"/>
    <w:rsid w:val="008356E3"/>
    <w:rsid w:val="008357F2"/>
    <w:rsid w:val="0083641B"/>
    <w:rsid w:val="0083668E"/>
    <w:rsid w:val="00837AC2"/>
    <w:rsid w:val="00841312"/>
    <w:rsid w:val="00841BF5"/>
    <w:rsid w:val="008449A4"/>
    <w:rsid w:val="00844E52"/>
    <w:rsid w:val="008470A7"/>
    <w:rsid w:val="0085122D"/>
    <w:rsid w:val="0085166D"/>
    <w:rsid w:val="008557BD"/>
    <w:rsid w:val="008579D4"/>
    <w:rsid w:val="0086392E"/>
    <w:rsid w:val="00864027"/>
    <w:rsid w:val="00864F61"/>
    <w:rsid w:val="008651F6"/>
    <w:rsid w:val="0087003C"/>
    <w:rsid w:val="00874282"/>
    <w:rsid w:val="00874A8C"/>
    <w:rsid w:val="00875B8D"/>
    <w:rsid w:val="008765D1"/>
    <w:rsid w:val="00876F86"/>
    <w:rsid w:val="00876F8B"/>
    <w:rsid w:val="00877446"/>
    <w:rsid w:val="00877F21"/>
    <w:rsid w:val="00881044"/>
    <w:rsid w:val="008813C5"/>
    <w:rsid w:val="0088293E"/>
    <w:rsid w:val="008831A7"/>
    <w:rsid w:val="00884298"/>
    <w:rsid w:val="00886E03"/>
    <w:rsid w:val="00890272"/>
    <w:rsid w:val="008908CB"/>
    <w:rsid w:val="0089140F"/>
    <w:rsid w:val="00893166"/>
    <w:rsid w:val="00894DBD"/>
    <w:rsid w:val="00895C28"/>
    <w:rsid w:val="008965A7"/>
    <w:rsid w:val="00896A54"/>
    <w:rsid w:val="008A48B8"/>
    <w:rsid w:val="008A52C4"/>
    <w:rsid w:val="008A5ABD"/>
    <w:rsid w:val="008A6A6C"/>
    <w:rsid w:val="008A6DB4"/>
    <w:rsid w:val="008A6DDF"/>
    <w:rsid w:val="008A7442"/>
    <w:rsid w:val="008A76D5"/>
    <w:rsid w:val="008B0683"/>
    <w:rsid w:val="008B1179"/>
    <w:rsid w:val="008B2C6C"/>
    <w:rsid w:val="008B3829"/>
    <w:rsid w:val="008B5C89"/>
    <w:rsid w:val="008B71A7"/>
    <w:rsid w:val="008C08FF"/>
    <w:rsid w:val="008C4166"/>
    <w:rsid w:val="008C57A2"/>
    <w:rsid w:val="008C5BFC"/>
    <w:rsid w:val="008C5CE2"/>
    <w:rsid w:val="008C71D3"/>
    <w:rsid w:val="008C75A7"/>
    <w:rsid w:val="008D1302"/>
    <w:rsid w:val="008D2E9E"/>
    <w:rsid w:val="008D5BD2"/>
    <w:rsid w:val="008D6A7E"/>
    <w:rsid w:val="008D6BDF"/>
    <w:rsid w:val="008E3236"/>
    <w:rsid w:val="008E3773"/>
    <w:rsid w:val="008E38CB"/>
    <w:rsid w:val="008E3C39"/>
    <w:rsid w:val="008F031D"/>
    <w:rsid w:val="008F2CF9"/>
    <w:rsid w:val="008F31CF"/>
    <w:rsid w:val="0090264F"/>
    <w:rsid w:val="00902BB3"/>
    <w:rsid w:val="00905A04"/>
    <w:rsid w:val="00905B0A"/>
    <w:rsid w:val="0090668A"/>
    <w:rsid w:val="00907A45"/>
    <w:rsid w:val="009103FA"/>
    <w:rsid w:val="0091139D"/>
    <w:rsid w:val="0091168E"/>
    <w:rsid w:val="009133ED"/>
    <w:rsid w:val="00916880"/>
    <w:rsid w:val="00922FC0"/>
    <w:rsid w:val="0092389F"/>
    <w:rsid w:val="00924217"/>
    <w:rsid w:val="00924F5F"/>
    <w:rsid w:val="00930434"/>
    <w:rsid w:val="00930674"/>
    <w:rsid w:val="009336EB"/>
    <w:rsid w:val="00935562"/>
    <w:rsid w:val="00935F84"/>
    <w:rsid w:val="00936E42"/>
    <w:rsid w:val="00936F6C"/>
    <w:rsid w:val="009370B0"/>
    <w:rsid w:val="0094029A"/>
    <w:rsid w:val="009406D0"/>
    <w:rsid w:val="009407B0"/>
    <w:rsid w:val="009419C9"/>
    <w:rsid w:val="0094567D"/>
    <w:rsid w:val="00945844"/>
    <w:rsid w:val="009458A1"/>
    <w:rsid w:val="009465D5"/>
    <w:rsid w:val="009470C9"/>
    <w:rsid w:val="00950269"/>
    <w:rsid w:val="009504E9"/>
    <w:rsid w:val="00951196"/>
    <w:rsid w:val="0095267C"/>
    <w:rsid w:val="00954BB2"/>
    <w:rsid w:val="00956EE1"/>
    <w:rsid w:val="00957DC7"/>
    <w:rsid w:val="00957E1B"/>
    <w:rsid w:val="009632F5"/>
    <w:rsid w:val="00964317"/>
    <w:rsid w:val="009662A3"/>
    <w:rsid w:val="00967F81"/>
    <w:rsid w:val="0097038F"/>
    <w:rsid w:val="00976F71"/>
    <w:rsid w:val="00977093"/>
    <w:rsid w:val="009779D8"/>
    <w:rsid w:val="00980086"/>
    <w:rsid w:val="00983ACA"/>
    <w:rsid w:val="00983B47"/>
    <w:rsid w:val="00985C99"/>
    <w:rsid w:val="00985F1B"/>
    <w:rsid w:val="009903C0"/>
    <w:rsid w:val="00990EA7"/>
    <w:rsid w:val="009946BE"/>
    <w:rsid w:val="00994848"/>
    <w:rsid w:val="009A0C0D"/>
    <w:rsid w:val="009A1CB0"/>
    <w:rsid w:val="009A39B9"/>
    <w:rsid w:val="009A43C7"/>
    <w:rsid w:val="009A65EF"/>
    <w:rsid w:val="009B00BB"/>
    <w:rsid w:val="009B1352"/>
    <w:rsid w:val="009B4361"/>
    <w:rsid w:val="009B6DB2"/>
    <w:rsid w:val="009B6E6A"/>
    <w:rsid w:val="009C225D"/>
    <w:rsid w:val="009C2894"/>
    <w:rsid w:val="009C2E21"/>
    <w:rsid w:val="009C2F4C"/>
    <w:rsid w:val="009C73B2"/>
    <w:rsid w:val="009C760A"/>
    <w:rsid w:val="009D1554"/>
    <w:rsid w:val="009D2676"/>
    <w:rsid w:val="009D41E1"/>
    <w:rsid w:val="009D65B5"/>
    <w:rsid w:val="009E3CB7"/>
    <w:rsid w:val="009E3F26"/>
    <w:rsid w:val="009E558C"/>
    <w:rsid w:val="009E7BFD"/>
    <w:rsid w:val="009F116B"/>
    <w:rsid w:val="009F1BDB"/>
    <w:rsid w:val="009F1F6F"/>
    <w:rsid w:val="009F2CAC"/>
    <w:rsid w:val="009F2F59"/>
    <w:rsid w:val="009F3EF1"/>
    <w:rsid w:val="009F522F"/>
    <w:rsid w:val="00A00D14"/>
    <w:rsid w:val="00A01A87"/>
    <w:rsid w:val="00A02EDF"/>
    <w:rsid w:val="00A10AA1"/>
    <w:rsid w:val="00A1448D"/>
    <w:rsid w:val="00A16A36"/>
    <w:rsid w:val="00A23FB2"/>
    <w:rsid w:val="00A24039"/>
    <w:rsid w:val="00A261A9"/>
    <w:rsid w:val="00A26891"/>
    <w:rsid w:val="00A30847"/>
    <w:rsid w:val="00A31E23"/>
    <w:rsid w:val="00A346C0"/>
    <w:rsid w:val="00A3593A"/>
    <w:rsid w:val="00A3642A"/>
    <w:rsid w:val="00A36EFE"/>
    <w:rsid w:val="00A3774B"/>
    <w:rsid w:val="00A4062C"/>
    <w:rsid w:val="00A42A1D"/>
    <w:rsid w:val="00A437C6"/>
    <w:rsid w:val="00A51D82"/>
    <w:rsid w:val="00A53A0A"/>
    <w:rsid w:val="00A55374"/>
    <w:rsid w:val="00A558E6"/>
    <w:rsid w:val="00A56FC9"/>
    <w:rsid w:val="00A629A2"/>
    <w:rsid w:val="00A64317"/>
    <w:rsid w:val="00A665BE"/>
    <w:rsid w:val="00A66D58"/>
    <w:rsid w:val="00A71260"/>
    <w:rsid w:val="00A821BE"/>
    <w:rsid w:val="00A82B90"/>
    <w:rsid w:val="00A85519"/>
    <w:rsid w:val="00A86681"/>
    <w:rsid w:val="00A86F81"/>
    <w:rsid w:val="00A91116"/>
    <w:rsid w:val="00A91324"/>
    <w:rsid w:val="00A919E3"/>
    <w:rsid w:val="00A91A65"/>
    <w:rsid w:val="00A939B1"/>
    <w:rsid w:val="00A94AFF"/>
    <w:rsid w:val="00A94E30"/>
    <w:rsid w:val="00A94EE4"/>
    <w:rsid w:val="00A95112"/>
    <w:rsid w:val="00A95BA4"/>
    <w:rsid w:val="00AA0D1B"/>
    <w:rsid w:val="00AA6C97"/>
    <w:rsid w:val="00AA7C4A"/>
    <w:rsid w:val="00AB0919"/>
    <w:rsid w:val="00AB0A7B"/>
    <w:rsid w:val="00AB2C3B"/>
    <w:rsid w:val="00AB5F71"/>
    <w:rsid w:val="00AB6CE0"/>
    <w:rsid w:val="00AB6EB8"/>
    <w:rsid w:val="00AB7649"/>
    <w:rsid w:val="00AB7CB6"/>
    <w:rsid w:val="00AB7F55"/>
    <w:rsid w:val="00AD1D03"/>
    <w:rsid w:val="00AD1F8A"/>
    <w:rsid w:val="00AD2DEE"/>
    <w:rsid w:val="00AD5237"/>
    <w:rsid w:val="00AD560B"/>
    <w:rsid w:val="00AE0532"/>
    <w:rsid w:val="00AE12CC"/>
    <w:rsid w:val="00AE1FB0"/>
    <w:rsid w:val="00AE6917"/>
    <w:rsid w:val="00AE6EE6"/>
    <w:rsid w:val="00AF43BC"/>
    <w:rsid w:val="00AF4E62"/>
    <w:rsid w:val="00AF6F4D"/>
    <w:rsid w:val="00B03728"/>
    <w:rsid w:val="00B03DAC"/>
    <w:rsid w:val="00B04733"/>
    <w:rsid w:val="00B05BD3"/>
    <w:rsid w:val="00B06BF4"/>
    <w:rsid w:val="00B15096"/>
    <w:rsid w:val="00B16A33"/>
    <w:rsid w:val="00B216FD"/>
    <w:rsid w:val="00B2314F"/>
    <w:rsid w:val="00B30A5E"/>
    <w:rsid w:val="00B32EEE"/>
    <w:rsid w:val="00B40BAF"/>
    <w:rsid w:val="00B41B59"/>
    <w:rsid w:val="00B442B6"/>
    <w:rsid w:val="00B444D9"/>
    <w:rsid w:val="00B44876"/>
    <w:rsid w:val="00B452A3"/>
    <w:rsid w:val="00B47DFA"/>
    <w:rsid w:val="00B5177A"/>
    <w:rsid w:val="00B53BED"/>
    <w:rsid w:val="00B544D4"/>
    <w:rsid w:val="00B55EC8"/>
    <w:rsid w:val="00B561A7"/>
    <w:rsid w:val="00B564C3"/>
    <w:rsid w:val="00B60332"/>
    <w:rsid w:val="00B628A8"/>
    <w:rsid w:val="00B62BAF"/>
    <w:rsid w:val="00B633A2"/>
    <w:rsid w:val="00B63428"/>
    <w:rsid w:val="00B63ECB"/>
    <w:rsid w:val="00B67563"/>
    <w:rsid w:val="00B729AD"/>
    <w:rsid w:val="00B75FD3"/>
    <w:rsid w:val="00B76938"/>
    <w:rsid w:val="00B80E18"/>
    <w:rsid w:val="00B81FB3"/>
    <w:rsid w:val="00B8219F"/>
    <w:rsid w:val="00B847CE"/>
    <w:rsid w:val="00B854C5"/>
    <w:rsid w:val="00B86074"/>
    <w:rsid w:val="00B86A9E"/>
    <w:rsid w:val="00B87B58"/>
    <w:rsid w:val="00B94FC4"/>
    <w:rsid w:val="00BA1D78"/>
    <w:rsid w:val="00BA23FD"/>
    <w:rsid w:val="00BA3DE8"/>
    <w:rsid w:val="00BA5172"/>
    <w:rsid w:val="00BB29B5"/>
    <w:rsid w:val="00BB315F"/>
    <w:rsid w:val="00BB558D"/>
    <w:rsid w:val="00BB77FA"/>
    <w:rsid w:val="00BC08D5"/>
    <w:rsid w:val="00BC1B0B"/>
    <w:rsid w:val="00BC231D"/>
    <w:rsid w:val="00BC5B0E"/>
    <w:rsid w:val="00BC7632"/>
    <w:rsid w:val="00BD0F78"/>
    <w:rsid w:val="00BD3EFC"/>
    <w:rsid w:val="00BD4616"/>
    <w:rsid w:val="00BD4CF5"/>
    <w:rsid w:val="00BD7167"/>
    <w:rsid w:val="00BD749A"/>
    <w:rsid w:val="00BD7FE4"/>
    <w:rsid w:val="00BE0548"/>
    <w:rsid w:val="00BE3F42"/>
    <w:rsid w:val="00BE4300"/>
    <w:rsid w:val="00BE7561"/>
    <w:rsid w:val="00BE76B1"/>
    <w:rsid w:val="00BE7FC3"/>
    <w:rsid w:val="00BF2BA6"/>
    <w:rsid w:val="00BF43B6"/>
    <w:rsid w:val="00BF4569"/>
    <w:rsid w:val="00C00E66"/>
    <w:rsid w:val="00C02DBC"/>
    <w:rsid w:val="00C03E21"/>
    <w:rsid w:val="00C05376"/>
    <w:rsid w:val="00C067D5"/>
    <w:rsid w:val="00C077C5"/>
    <w:rsid w:val="00C11C5D"/>
    <w:rsid w:val="00C12E0D"/>
    <w:rsid w:val="00C13BE4"/>
    <w:rsid w:val="00C159A4"/>
    <w:rsid w:val="00C20CAC"/>
    <w:rsid w:val="00C23C9E"/>
    <w:rsid w:val="00C26A92"/>
    <w:rsid w:val="00C3069C"/>
    <w:rsid w:val="00C339F7"/>
    <w:rsid w:val="00C3535C"/>
    <w:rsid w:val="00C35986"/>
    <w:rsid w:val="00C36AE0"/>
    <w:rsid w:val="00C36F6A"/>
    <w:rsid w:val="00C37A8F"/>
    <w:rsid w:val="00C404BE"/>
    <w:rsid w:val="00C411E1"/>
    <w:rsid w:val="00C45A22"/>
    <w:rsid w:val="00C45EC7"/>
    <w:rsid w:val="00C50CC7"/>
    <w:rsid w:val="00C533AB"/>
    <w:rsid w:val="00C53A10"/>
    <w:rsid w:val="00C56312"/>
    <w:rsid w:val="00C56D6E"/>
    <w:rsid w:val="00C56FBD"/>
    <w:rsid w:val="00C5788F"/>
    <w:rsid w:val="00C625AF"/>
    <w:rsid w:val="00C644D9"/>
    <w:rsid w:val="00C65D8B"/>
    <w:rsid w:val="00C7015E"/>
    <w:rsid w:val="00C721F2"/>
    <w:rsid w:val="00C729FF"/>
    <w:rsid w:val="00C7386A"/>
    <w:rsid w:val="00C74B19"/>
    <w:rsid w:val="00C77B38"/>
    <w:rsid w:val="00C80022"/>
    <w:rsid w:val="00C820E6"/>
    <w:rsid w:val="00C834A5"/>
    <w:rsid w:val="00C85905"/>
    <w:rsid w:val="00C90357"/>
    <w:rsid w:val="00C93556"/>
    <w:rsid w:val="00C93676"/>
    <w:rsid w:val="00C94575"/>
    <w:rsid w:val="00C9773E"/>
    <w:rsid w:val="00CA1CA2"/>
    <w:rsid w:val="00CA2E92"/>
    <w:rsid w:val="00CAE443"/>
    <w:rsid w:val="00CB0E76"/>
    <w:rsid w:val="00CB3362"/>
    <w:rsid w:val="00CB355C"/>
    <w:rsid w:val="00CB4DC3"/>
    <w:rsid w:val="00CB5E2C"/>
    <w:rsid w:val="00CB6B24"/>
    <w:rsid w:val="00CC02CD"/>
    <w:rsid w:val="00CC1F7C"/>
    <w:rsid w:val="00CC6B07"/>
    <w:rsid w:val="00CD076D"/>
    <w:rsid w:val="00CD25B8"/>
    <w:rsid w:val="00CD3768"/>
    <w:rsid w:val="00CD55DE"/>
    <w:rsid w:val="00CD5FAC"/>
    <w:rsid w:val="00CD6D1D"/>
    <w:rsid w:val="00CD754D"/>
    <w:rsid w:val="00CE0059"/>
    <w:rsid w:val="00CE0D3D"/>
    <w:rsid w:val="00CE1039"/>
    <w:rsid w:val="00CE599A"/>
    <w:rsid w:val="00CE5C68"/>
    <w:rsid w:val="00CE62E6"/>
    <w:rsid w:val="00CF0828"/>
    <w:rsid w:val="00CF0903"/>
    <w:rsid w:val="00CF0BE3"/>
    <w:rsid w:val="00CF3B3C"/>
    <w:rsid w:val="00CF5C62"/>
    <w:rsid w:val="00D00259"/>
    <w:rsid w:val="00D01879"/>
    <w:rsid w:val="00D018D3"/>
    <w:rsid w:val="00D030B0"/>
    <w:rsid w:val="00D03E1B"/>
    <w:rsid w:val="00D04384"/>
    <w:rsid w:val="00D06D32"/>
    <w:rsid w:val="00D06E80"/>
    <w:rsid w:val="00D0756B"/>
    <w:rsid w:val="00D0769B"/>
    <w:rsid w:val="00D14672"/>
    <w:rsid w:val="00D170AF"/>
    <w:rsid w:val="00D177A0"/>
    <w:rsid w:val="00D17E56"/>
    <w:rsid w:val="00D215C8"/>
    <w:rsid w:val="00D23A82"/>
    <w:rsid w:val="00D257AF"/>
    <w:rsid w:val="00D25C8C"/>
    <w:rsid w:val="00D27F35"/>
    <w:rsid w:val="00D30439"/>
    <w:rsid w:val="00D314EE"/>
    <w:rsid w:val="00D36F3C"/>
    <w:rsid w:val="00D40416"/>
    <w:rsid w:val="00D45D37"/>
    <w:rsid w:val="00D52B11"/>
    <w:rsid w:val="00D57ADA"/>
    <w:rsid w:val="00D606AD"/>
    <w:rsid w:val="00D608C0"/>
    <w:rsid w:val="00D62BA1"/>
    <w:rsid w:val="00D669D0"/>
    <w:rsid w:val="00D66D0C"/>
    <w:rsid w:val="00D672BC"/>
    <w:rsid w:val="00D7332F"/>
    <w:rsid w:val="00D73726"/>
    <w:rsid w:val="00D73FF9"/>
    <w:rsid w:val="00D7485D"/>
    <w:rsid w:val="00D77723"/>
    <w:rsid w:val="00D808AD"/>
    <w:rsid w:val="00D850B9"/>
    <w:rsid w:val="00D8605F"/>
    <w:rsid w:val="00D91042"/>
    <w:rsid w:val="00D924AB"/>
    <w:rsid w:val="00D941F9"/>
    <w:rsid w:val="00D94E23"/>
    <w:rsid w:val="00D9500B"/>
    <w:rsid w:val="00D9695E"/>
    <w:rsid w:val="00DA019C"/>
    <w:rsid w:val="00DA05C9"/>
    <w:rsid w:val="00DA1C61"/>
    <w:rsid w:val="00DA212F"/>
    <w:rsid w:val="00DA2135"/>
    <w:rsid w:val="00DA3326"/>
    <w:rsid w:val="00DA4A43"/>
    <w:rsid w:val="00DA5302"/>
    <w:rsid w:val="00DA5997"/>
    <w:rsid w:val="00DC292D"/>
    <w:rsid w:val="00DC3228"/>
    <w:rsid w:val="00DC43B0"/>
    <w:rsid w:val="00DC5573"/>
    <w:rsid w:val="00DC760F"/>
    <w:rsid w:val="00DD189E"/>
    <w:rsid w:val="00DD219F"/>
    <w:rsid w:val="00DD37BF"/>
    <w:rsid w:val="00DD44BF"/>
    <w:rsid w:val="00DD48D6"/>
    <w:rsid w:val="00DD667B"/>
    <w:rsid w:val="00DD712B"/>
    <w:rsid w:val="00DD7E3A"/>
    <w:rsid w:val="00DE083E"/>
    <w:rsid w:val="00DE0C12"/>
    <w:rsid w:val="00DE36BE"/>
    <w:rsid w:val="00DF625E"/>
    <w:rsid w:val="00E0203A"/>
    <w:rsid w:val="00E0383E"/>
    <w:rsid w:val="00E038E0"/>
    <w:rsid w:val="00E06EBA"/>
    <w:rsid w:val="00E10185"/>
    <w:rsid w:val="00E11132"/>
    <w:rsid w:val="00E11F7F"/>
    <w:rsid w:val="00E139BD"/>
    <w:rsid w:val="00E13A89"/>
    <w:rsid w:val="00E13B12"/>
    <w:rsid w:val="00E1662F"/>
    <w:rsid w:val="00E20853"/>
    <w:rsid w:val="00E20C22"/>
    <w:rsid w:val="00E2713C"/>
    <w:rsid w:val="00E2797F"/>
    <w:rsid w:val="00E3297C"/>
    <w:rsid w:val="00E40556"/>
    <w:rsid w:val="00E40BAF"/>
    <w:rsid w:val="00E425C2"/>
    <w:rsid w:val="00E44541"/>
    <w:rsid w:val="00E447EB"/>
    <w:rsid w:val="00E459A8"/>
    <w:rsid w:val="00E476AD"/>
    <w:rsid w:val="00E513E2"/>
    <w:rsid w:val="00E54876"/>
    <w:rsid w:val="00E548DF"/>
    <w:rsid w:val="00E564B2"/>
    <w:rsid w:val="00E565B7"/>
    <w:rsid w:val="00E57DF9"/>
    <w:rsid w:val="00E6023D"/>
    <w:rsid w:val="00E612CE"/>
    <w:rsid w:val="00E615B4"/>
    <w:rsid w:val="00E6223D"/>
    <w:rsid w:val="00E6343C"/>
    <w:rsid w:val="00E63FF0"/>
    <w:rsid w:val="00E775AA"/>
    <w:rsid w:val="00E8015E"/>
    <w:rsid w:val="00E82441"/>
    <w:rsid w:val="00E87821"/>
    <w:rsid w:val="00E87E11"/>
    <w:rsid w:val="00E91F9B"/>
    <w:rsid w:val="00E92274"/>
    <w:rsid w:val="00E9495D"/>
    <w:rsid w:val="00EA09A4"/>
    <w:rsid w:val="00EA2238"/>
    <w:rsid w:val="00EA253D"/>
    <w:rsid w:val="00EA5343"/>
    <w:rsid w:val="00EA577B"/>
    <w:rsid w:val="00EA5EA2"/>
    <w:rsid w:val="00EA7B7F"/>
    <w:rsid w:val="00EA7E14"/>
    <w:rsid w:val="00EB0C00"/>
    <w:rsid w:val="00EC36D9"/>
    <w:rsid w:val="00EC4455"/>
    <w:rsid w:val="00EC5395"/>
    <w:rsid w:val="00EC73A0"/>
    <w:rsid w:val="00ED32A0"/>
    <w:rsid w:val="00EE0518"/>
    <w:rsid w:val="00EE11FC"/>
    <w:rsid w:val="00EE2958"/>
    <w:rsid w:val="00EE351F"/>
    <w:rsid w:val="00EE44BA"/>
    <w:rsid w:val="00EE64D1"/>
    <w:rsid w:val="00EE7BB2"/>
    <w:rsid w:val="00EF2635"/>
    <w:rsid w:val="00EF3E56"/>
    <w:rsid w:val="00EF4023"/>
    <w:rsid w:val="00EF48C3"/>
    <w:rsid w:val="00EF5CEF"/>
    <w:rsid w:val="00EF697C"/>
    <w:rsid w:val="00EF7ACE"/>
    <w:rsid w:val="00F00597"/>
    <w:rsid w:val="00F0254F"/>
    <w:rsid w:val="00F02B0F"/>
    <w:rsid w:val="00F05845"/>
    <w:rsid w:val="00F068EA"/>
    <w:rsid w:val="00F070C7"/>
    <w:rsid w:val="00F0DA6B"/>
    <w:rsid w:val="00F1193B"/>
    <w:rsid w:val="00F121C6"/>
    <w:rsid w:val="00F12D93"/>
    <w:rsid w:val="00F12FA9"/>
    <w:rsid w:val="00F13166"/>
    <w:rsid w:val="00F13D21"/>
    <w:rsid w:val="00F141BB"/>
    <w:rsid w:val="00F1497D"/>
    <w:rsid w:val="00F15C20"/>
    <w:rsid w:val="00F229A8"/>
    <w:rsid w:val="00F25FD6"/>
    <w:rsid w:val="00F274AB"/>
    <w:rsid w:val="00F307D7"/>
    <w:rsid w:val="00F33A31"/>
    <w:rsid w:val="00F34462"/>
    <w:rsid w:val="00F3507D"/>
    <w:rsid w:val="00F35898"/>
    <w:rsid w:val="00F35F32"/>
    <w:rsid w:val="00F42F1E"/>
    <w:rsid w:val="00F4304C"/>
    <w:rsid w:val="00F4463E"/>
    <w:rsid w:val="00F45C5B"/>
    <w:rsid w:val="00F46C6C"/>
    <w:rsid w:val="00F47501"/>
    <w:rsid w:val="00F501F5"/>
    <w:rsid w:val="00F50862"/>
    <w:rsid w:val="00F543C0"/>
    <w:rsid w:val="00F55273"/>
    <w:rsid w:val="00F55F9D"/>
    <w:rsid w:val="00F5650C"/>
    <w:rsid w:val="00F57F8C"/>
    <w:rsid w:val="00F60BBA"/>
    <w:rsid w:val="00F622A0"/>
    <w:rsid w:val="00F65B10"/>
    <w:rsid w:val="00F67301"/>
    <w:rsid w:val="00F7066A"/>
    <w:rsid w:val="00F70FF0"/>
    <w:rsid w:val="00F715FC"/>
    <w:rsid w:val="00F72268"/>
    <w:rsid w:val="00F729D7"/>
    <w:rsid w:val="00F73656"/>
    <w:rsid w:val="00F737F0"/>
    <w:rsid w:val="00F74EAF"/>
    <w:rsid w:val="00F760CA"/>
    <w:rsid w:val="00F82898"/>
    <w:rsid w:val="00F855E6"/>
    <w:rsid w:val="00F90C16"/>
    <w:rsid w:val="00F91051"/>
    <w:rsid w:val="00F941D4"/>
    <w:rsid w:val="00FA35ED"/>
    <w:rsid w:val="00FA407C"/>
    <w:rsid w:val="00FA4142"/>
    <w:rsid w:val="00FA4888"/>
    <w:rsid w:val="00FA5EBC"/>
    <w:rsid w:val="00FB0AE4"/>
    <w:rsid w:val="00FB22E4"/>
    <w:rsid w:val="00FB3A58"/>
    <w:rsid w:val="00FB3F75"/>
    <w:rsid w:val="00FB5ED0"/>
    <w:rsid w:val="00FB60BA"/>
    <w:rsid w:val="00FB7AA5"/>
    <w:rsid w:val="00FC030D"/>
    <w:rsid w:val="00FC0B12"/>
    <w:rsid w:val="00FC145F"/>
    <w:rsid w:val="00FC14FF"/>
    <w:rsid w:val="00FC16E8"/>
    <w:rsid w:val="00FC5F4D"/>
    <w:rsid w:val="00FC7C84"/>
    <w:rsid w:val="00FD3627"/>
    <w:rsid w:val="00FD5278"/>
    <w:rsid w:val="00FD67E0"/>
    <w:rsid w:val="00FE1BC5"/>
    <w:rsid w:val="00FE2396"/>
    <w:rsid w:val="00FE31F4"/>
    <w:rsid w:val="00FE4567"/>
    <w:rsid w:val="00FF2B24"/>
    <w:rsid w:val="00FF2EBE"/>
    <w:rsid w:val="00FF43D5"/>
    <w:rsid w:val="00FF4438"/>
    <w:rsid w:val="00FF5B71"/>
    <w:rsid w:val="00FF7693"/>
    <w:rsid w:val="0105BA5F"/>
    <w:rsid w:val="012589E9"/>
    <w:rsid w:val="01CB5066"/>
    <w:rsid w:val="01F0C6A3"/>
    <w:rsid w:val="02495C4F"/>
    <w:rsid w:val="026ED49A"/>
    <w:rsid w:val="02D15D9F"/>
    <w:rsid w:val="02F844BC"/>
    <w:rsid w:val="02F9DA8C"/>
    <w:rsid w:val="030B3C04"/>
    <w:rsid w:val="0327563D"/>
    <w:rsid w:val="036103F6"/>
    <w:rsid w:val="03DF450E"/>
    <w:rsid w:val="03F11787"/>
    <w:rsid w:val="040B6011"/>
    <w:rsid w:val="0414AB39"/>
    <w:rsid w:val="04164DBA"/>
    <w:rsid w:val="04B20E5D"/>
    <w:rsid w:val="04D694DF"/>
    <w:rsid w:val="052A8695"/>
    <w:rsid w:val="05547B79"/>
    <w:rsid w:val="0570338C"/>
    <w:rsid w:val="060D5588"/>
    <w:rsid w:val="062D7B1B"/>
    <w:rsid w:val="0639DB8B"/>
    <w:rsid w:val="065D29EE"/>
    <w:rsid w:val="0677F3DD"/>
    <w:rsid w:val="068A0799"/>
    <w:rsid w:val="06D7B704"/>
    <w:rsid w:val="070C03ED"/>
    <w:rsid w:val="072136FF"/>
    <w:rsid w:val="07226034"/>
    <w:rsid w:val="074F8DEE"/>
    <w:rsid w:val="0785C0D2"/>
    <w:rsid w:val="07963B09"/>
    <w:rsid w:val="080EFF19"/>
    <w:rsid w:val="082081B9"/>
    <w:rsid w:val="0853231B"/>
    <w:rsid w:val="087B2019"/>
    <w:rsid w:val="08E1D95C"/>
    <w:rsid w:val="09448C18"/>
    <w:rsid w:val="0974839E"/>
    <w:rsid w:val="0A54A0F4"/>
    <w:rsid w:val="0A74B8D3"/>
    <w:rsid w:val="0A83F2C8"/>
    <w:rsid w:val="0AF40936"/>
    <w:rsid w:val="0B45A65F"/>
    <w:rsid w:val="0B5F3F24"/>
    <w:rsid w:val="0B739EB0"/>
    <w:rsid w:val="0BFC66AB"/>
    <w:rsid w:val="0C065073"/>
    <w:rsid w:val="0C2FEFF2"/>
    <w:rsid w:val="0C38368C"/>
    <w:rsid w:val="0C72E310"/>
    <w:rsid w:val="0CBC25C6"/>
    <w:rsid w:val="0CC19861"/>
    <w:rsid w:val="0CE4FB30"/>
    <w:rsid w:val="0D07540A"/>
    <w:rsid w:val="0D0FBBF2"/>
    <w:rsid w:val="0D168FC8"/>
    <w:rsid w:val="0D35A32C"/>
    <w:rsid w:val="0D3F6A40"/>
    <w:rsid w:val="0D4E913C"/>
    <w:rsid w:val="0DAF2092"/>
    <w:rsid w:val="0E06F475"/>
    <w:rsid w:val="0E0EB371"/>
    <w:rsid w:val="0E0F8852"/>
    <w:rsid w:val="0E17B48D"/>
    <w:rsid w:val="0E2D2331"/>
    <w:rsid w:val="0E929F23"/>
    <w:rsid w:val="0F28CFED"/>
    <w:rsid w:val="0FDE8951"/>
    <w:rsid w:val="1004B1A7"/>
    <w:rsid w:val="105E4170"/>
    <w:rsid w:val="1068C540"/>
    <w:rsid w:val="10B3CAE9"/>
    <w:rsid w:val="10BD51B4"/>
    <w:rsid w:val="10C126D4"/>
    <w:rsid w:val="10E89A88"/>
    <w:rsid w:val="10FB1BC7"/>
    <w:rsid w:val="11280A9D"/>
    <w:rsid w:val="1128718E"/>
    <w:rsid w:val="11453F9C"/>
    <w:rsid w:val="114F554F"/>
    <w:rsid w:val="11A50C65"/>
    <w:rsid w:val="11BE859A"/>
    <w:rsid w:val="11EA00EB"/>
    <w:rsid w:val="1281FD94"/>
    <w:rsid w:val="12A44EB5"/>
    <w:rsid w:val="12C0F2D7"/>
    <w:rsid w:val="12DD7345"/>
    <w:rsid w:val="1338DA37"/>
    <w:rsid w:val="1378BB57"/>
    <w:rsid w:val="138C9CC9"/>
    <w:rsid w:val="13BEBF70"/>
    <w:rsid w:val="13D6BC68"/>
    <w:rsid w:val="142C43B2"/>
    <w:rsid w:val="1438D034"/>
    <w:rsid w:val="14D91EE9"/>
    <w:rsid w:val="14DC0341"/>
    <w:rsid w:val="14E251DB"/>
    <w:rsid w:val="14E39D2E"/>
    <w:rsid w:val="1503AE2D"/>
    <w:rsid w:val="154F58BF"/>
    <w:rsid w:val="1585D5FF"/>
    <w:rsid w:val="15BDA9DB"/>
    <w:rsid w:val="169279A5"/>
    <w:rsid w:val="16CB54EA"/>
    <w:rsid w:val="171D2054"/>
    <w:rsid w:val="17C145E7"/>
    <w:rsid w:val="17C33760"/>
    <w:rsid w:val="180BA2C9"/>
    <w:rsid w:val="1867254B"/>
    <w:rsid w:val="1887F20A"/>
    <w:rsid w:val="19CDED94"/>
    <w:rsid w:val="19EF52CF"/>
    <w:rsid w:val="19F512D0"/>
    <w:rsid w:val="1A0523B6"/>
    <w:rsid w:val="1A317448"/>
    <w:rsid w:val="1A3F0FD8"/>
    <w:rsid w:val="1A9D3CF3"/>
    <w:rsid w:val="1AA8725B"/>
    <w:rsid w:val="1ACD5580"/>
    <w:rsid w:val="1AD3088A"/>
    <w:rsid w:val="1AD4B04D"/>
    <w:rsid w:val="1AF8E6A9"/>
    <w:rsid w:val="1B0B4EB2"/>
    <w:rsid w:val="1B3982F5"/>
    <w:rsid w:val="1B4FAC16"/>
    <w:rsid w:val="1B6BDF0A"/>
    <w:rsid w:val="1B9EC60D"/>
    <w:rsid w:val="1BFC3F3E"/>
    <w:rsid w:val="1C194277"/>
    <w:rsid w:val="1C6A1768"/>
    <w:rsid w:val="1C84A624"/>
    <w:rsid w:val="1CF7F451"/>
    <w:rsid w:val="1D0624B8"/>
    <w:rsid w:val="1D421D49"/>
    <w:rsid w:val="1D49F055"/>
    <w:rsid w:val="1D526DF6"/>
    <w:rsid w:val="1D8B1047"/>
    <w:rsid w:val="1D9CE2C0"/>
    <w:rsid w:val="1DBA0607"/>
    <w:rsid w:val="1DD19BF8"/>
    <w:rsid w:val="1DD8D60B"/>
    <w:rsid w:val="1DDA2C8F"/>
    <w:rsid w:val="1DDC7388"/>
    <w:rsid w:val="1E9AFE90"/>
    <w:rsid w:val="1F7B82DB"/>
    <w:rsid w:val="1FBC81F7"/>
    <w:rsid w:val="1FE4C70C"/>
    <w:rsid w:val="1FF0A5FD"/>
    <w:rsid w:val="200D2083"/>
    <w:rsid w:val="201CCDAF"/>
    <w:rsid w:val="2079A37E"/>
    <w:rsid w:val="2085D7DE"/>
    <w:rsid w:val="208ABB40"/>
    <w:rsid w:val="209EE573"/>
    <w:rsid w:val="20A1AC43"/>
    <w:rsid w:val="211A35B0"/>
    <w:rsid w:val="21239A7E"/>
    <w:rsid w:val="21546660"/>
    <w:rsid w:val="2181205A"/>
    <w:rsid w:val="21AE15B7"/>
    <w:rsid w:val="2269A718"/>
    <w:rsid w:val="231A68FC"/>
    <w:rsid w:val="237827B6"/>
    <w:rsid w:val="23B3F382"/>
    <w:rsid w:val="23E19D32"/>
    <w:rsid w:val="23F3688A"/>
    <w:rsid w:val="23FB4DEA"/>
    <w:rsid w:val="24A2A0B3"/>
    <w:rsid w:val="24B48287"/>
    <w:rsid w:val="2555023A"/>
    <w:rsid w:val="25D11684"/>
    <w:rsid w:val="261BE7FD"/>
    <w:rsid w:val="2629B83E"/>
    <w:rsid w:val="2654FF04"/>
    <w:rsid w:val="267449A0"/>
    <w:rsid w:val="269BA4A3"/>
    <w:rsid w:val="269FBE15"/>
    <w:rsid w:val="26DE8752"/>
    <w:rsid w:val="277B054A"/>
    <w:rsid w:val="278134F0"/>
    <w:rsid w:val="28101A01"/>
    <w:rsid w:val="285C2492"/>
    <w:rsid w:val="288DD1EC"/>
    <w:rsid w:val="289579F7"/>
    <w:rsid w:val="28AF5533"/>
    <w:rsid w:val="28F480C5"/>
    <w:rsid w:val="28FC7E6C"/>
    <w:rsid w:val="29D26015"/>
    <w:rsid w:val="29DE7B80"/>
    <w:rsid w:val="29EC98E4"/>
    <w:rsid w:val="2A2449B1"/>
    <w:rsid w:val="2A4098F1"/>
    <w:rsid w:val="2AE1F82B"/>
    <w:rsid w:val="2AEF5CE5"/>
    <w:rsid w:val="2BB39902"/>
    <w:rsid w:val="2BC0E6BA"/>
    <w:rsid w:val="2BF8768B"/>
    <w:rsid w:val="2C483FC6"/>
    <w:rsid w:val="2C9E6218"/>
    <w:rsid w:val="2CC04F23"/>
    <w:rsid w:val="2D311745"/>
    <w:rsid w:val="2D3F18B6"/>
    <w:rsid w:val="2D53CA89"/>
    <w:rsid w:val="2DD393CC"/>
    <w:rsid w:val="2E1FFC44"/>
    <w:rsid w:val="2E9B9736"/>
    <w:rsid w:val="2F0B6B9F"/>
    <w:rsid w:val="2F2698FA"/>
    <w:rsid w:val="2F71C0C6"/>
    <w:rsid w:val="2F91A6A5"/>
    <w:rsid w:val="30693D47"/>
    <w:rsid w:val="306D59B3"/>
    <w:rsid w:val="30AD18A4"/>
    <w:rsid w:val="30CFB958"/>
    <w:rsid w:val="3146ED9C"/>
    <w:rsid w:val="3158FD31"/>
    <w:rsid w:val="3167880E"/>
    <w:rsid w:val="316A8FD7"/>
    <w:rsid w:val="318179E3"/>
    <w:rsid w:val="31A5FDD0"/>
    <w:rsid w:val="31A66236"/>
    <w:rsid w:val="31EFBA1C"/>
    <w:rsid w:val="31F7F7B3"/>
    <w:rsid w:val="31FE12CA"/>
    <w:rsid w:val="321E3605"/>
    <w:rsid w:val="324E8FB2"/>
    <w:rsid w:val="32E26FC4"/>
    <w:rsid w:val="32EC92F1"/>
    <w:rsid w:val="32FEC5F1"/>
    <w:rsid w:val="33222BCC"/>
    <w:rsid w:val="3330D20F"/>
    <w:rsid w:val="337151DA"/>
    <w:rsid w:val="33AEC0E5"/>
    <w:rsid w:val="33B75BBB"/>
    <w:rsid w:val="340F8C0A"/>
    <w:rsid w:val="34664D4C"/>
    <w:rsid w:val="34F71912"/>
    <w:rsid w:val="356D1C16"/>
    <w:rsid w:val="35747129"/>
    <w:rsid w:val="359678A1"/>
    <w:rsid w:val="35CA71F1"/>
    <w:rsid w:val="36213FC8"/>
    <w:rsid w:val="36C5DDB2"/>
    <w:rsid w:val="370EE3EB"/>
    <w:rsid w:val="371CAD06"/>
    <w:rsid w:val="37376781"/>
    <w:rsid w:val="3768FAEF"/>
    <w:rsid w:val="37856A08"/>
    <w:rsid w:val="37D7C5B1"/>
    <w:rsid w:val="37E4BE46"/>
    <w:rsid w:val="38878E4A"/>
    <w:rsid w:val="3889B8E3"/>
    <w:rsid w:val="388A0A0E"/>
    <w:rsid w:val="38F163F3"/>
    <w:rsid w:val="39000316"/>
    <w:rsid w:val="39781695"/>
    <w:rsid w:val="3982CE66"/>
    <w:rsid w:val="39A01393"/>
    <w:rsid w:val="39E29A2A"/>
    <w:rsid w:val="3A35D9F1"/>
    <w:rsid w:val="3ADC46D2"/>
    <w:rsid w:val="3B08E91C"/>
    <w:rsid w:val="3B0A4E5E"/>
    <w:rsid w:val="3B0F6673"/>
    <w:rsid w:val="3B40674D"/>
    <w:rsid w:val="3B40F142"/>
    <w:rsid w:val="3B76962B"/>
    <w:rsid w:val="3BCD0F6E"/>
    <w:rsid w:val="3BE2A1F8"/>
    <w:rsid w:val="3C05BA25"/>
    <w:rsid w:val="3C0A4CA3"/>
    <w:rsid w:val="3C51A180"/>
    <w:rsid w:val="3C63D88E"/>
    <w:rsid w:val="3CA95B21"/>
    <w:rsid w:val="3E29AB27"/>
    <w:rsid w:val="3E71ACDD"/>
    <w:rsid w:val="3E8712C5"/>
    <w:rsid w:val="3F17E3B3"/>
    <w:rsid w:val="3F237FAA"/>
    <w:rsid w:val="3FC2F69D"/>
    <w:rsid w:val="3FEAE577"/>
    <w:rsid w:val="401B81DE"/>
    <w:rsid w:val="40AA2F21"/>
    <w:rsid w:val="40CA4FAA"/>
    <w:rsid w:val="40EF903F"/>
    <w:rsid w:val="4114070D"/>
    <w:rsid w:val="412AA140"/>
    <w:rsid w:val="41DA6FAB"/>
    <w:rsid w:val="4209120E"/>
    <w:rsid w:val="421322F5"/>
    <w:rsid w:val="42506D90"/>
    <w:rsid w:val="425BD34C"/>
    <w:rsid w:val="431CD741"/>
    <w:rsid w:val="4339CA85"/>
    <w:rsid w:val="4358766F"/>
    <w:rsid w:val="435C895D"/>
    <w:rsid w:val="43BCC553"/>
    <w:rsid w:val="43C424F0"/>
    <w:rsid w:val="4422876B"/>
    <w:rsid w:val="446C425D"/>
    <w:rsid w:val="447EAB5F"/>
    <w:rsid w:val="4481E0CF"/>
    <w:rsid w:val="4496D200"/>
    <w:rsid w:val="449B75EC"/>
    <w:rsid w:val="44AAC4C6"/>
    <w:rsid w:val="44BD9B3C"/>
    <w:rsid w:val="451509E0"/>
    <w:rsid w:val="45A441C4"/>
    <w:rsid w:val="45CD2869"/>
    <w:rsid w:val="45E6F406"/>
    <w:rsid w:val="45FC1A25"/>
    <w:rsid w:val="461D6198"/>
    <w:rsid w:val="46384F8B"/>
    <w:rsid w:val="46480180"/>
    <w:rsid w:val="46628B3D"/>
    <w:rsid w:val="469C2D05"/>
    <w:rsid w:val="46A956B2"/>
    <w:rsid w:val="46D9C7D2"/>
    <w:rsid w:val="47063650"/>
    <w:rsid w:val="4727EA98"/>
    <w:rsid w:val="4780BA67"/>
    <w:rsid w:val="4789ED59"/>
    <w:rsid w:val="47A1A17D"/>
    <w:rsid w:val="483C2FBF"/>
    <w:rsid w:val="484526C0"/>
    <w:rsid w:val="48DBE286"/>
    <w:rsid w:val="4905FDB4"/>
    <w:rsid w:val="4921B5C7"/>
    <w:rsid w:val="49677604"/>
    <w:rsid w:val="49836DBC"/>
    <w:rsid w:val="4AD45B3D"/>
    <w:rsid w:val="4B509480"/>
    <w:rsid w:val="4B54C156"/>
    <w:rsid w:val="4B73D081"/>
    <w:rsid w:val="4BAEAEDB"/>
    <w:rsid w:val="4C52E02E"/>
    <w:rsid w:val="4C8E71E0"/>
    <w:rsid w:val="4C9821BA"/>
    <w:rsid w:val="4D1726A7"/>
    <w:rsid w:val="4D51DED9"/>
    <w:rsid w:val="4D752968"/>
    <w:rsid w:val="4D8212FA"/>
    <w:rsid w:val="4DA08227"/>
    <w:rsid w:val="4E8969CB"/>
    <w:rsid w:val="4F0EFAF7"/>
    <w:rsid w:val="4F6D7BDD"/>
    <w:rsid w:val="4F757FAC"/>
    <w:rsid w:val="4F7EA0DF"/>
    <w:rsid w:val="4F892EDC"/>
    <w:rsid w:val="4FCF13BB"/>
    <w:rsid w:val="50135CAF"/>
    <w:rsid w:val="5029048E"/>
    <w:rsid w:val="50313F6C"/>
    <w:rsid w:val="505A4406"/>
    <w:rsid w:val="507F9ADD"/>
    <w:rsid w:val="50978ED1"/>
    <w:rsid w:val="50C19C25"/>
    <w:rsid w:val="50F29D0C"/>
    <w:rsid w:val="515B1B5C"/>
    <w:rsid w:val="51701F71"/>
    <w:rsid w:val="51A68491"/>
    <w:rsid w:val="51BB57BA"/>
    <w:rsid w:val="51C9E9A8"/>
    <w:rsid w:val="52519A45"/>
    <w:rsid w:val="526F6657"/>
    <w:rsid w:val="5368E02E"/>
    <w:rsid w:val="536993FA"/>
    <w:rsid w:val="53B8DB0F"/>
    <w:rsid w:val="543F5C76"/>
    <w:rsid w:val="5464686E"/>
    <w:rsid w:val="54AAA5B0"/>
    <w:rsid w:val="54DDB239"/>
    <w:rsid w:val="54DE2553"/>
    <w:rsid w:val="54E1CDCE"/>
    <w:rsid w:val="55D3849A"/>
    <w:rsid w:val="5615324C"/>
    <w:rsid w:val="561680B3"/>
    <w:rsid w:val="5650B3B1"/>
    <w:rsid w:val="5679F313"/>
    <w:rsid w:val="56889236"/>
    <w:rsid w:val="568B27CB"/>
    <w:rsid w:val="56B71E67"/>
    <w:rsid w:val="56CE3227"/>
    <w:rsid w:val="56D75374"/>
    <w:rsid w:val="56E0C53E"/>
    <w:rsid w:val="56EDF5CB"/>
    <w:rsid w:val="56F4F7E1"/>
    <w:rsid w:val="56FEDABD"/>
    <w:rsid w:val="5740DF3C"/>
    <w:rsid w:val="5748B0E0"/>
    <w:rsid w:val="5767C133"/>
    <w:rsid w:val="576F54FB"/>
    <w:rsid w:val="57EB8373"/>
    <w:rsid w:val="5844A513"/>
    <w:rsid w:val="584FBE21"/>
    <w:rsid w:val="588E6113"/>
    <w:rsid w:val="58AA1493"/>
    <w:rsid w:val="58B7F24B"/>
    <w:rsid w:val="58FC5D2B"/>
    <w:rsid w:val="58FF78C6"/>
    <w:rsid w:val="5908425B"/>
    <w:rsid w:val="5987DE10"/>
    <w:rsid w:val="59932FC2"/>
    <w:rsid w:val="5A498E42"/>
    <w:rsid w:val="5A5905E0"/>
    <w:rsid w:val="5AB32284"/>
    <w:rsid w:val="5ABA8195"/>
    <w:rsid w:val="5AD5705A"/>
    <w:rsid w:val="5B44489D"/>
    <w:rsid w:val="5BAA8049"/>
    <w:rsid w:val="5BAB09E9"/>
    <w:rsid w:val="5C0842B3"/>
    <w:rsid w:val="5C2B2E79"/>
    <w:rsid w:val="5C5F1861"/>
    <w:rsid w:val="5C77ECB4"/>
    <w:rsid w:val="5C84BA43"/>
    <w:rsid w:val="5CC55205"/>
    <w:rsid w:val="5CE6B55E"/>
    <w:rsid w:val="5D6ACFC2"/>
    <w:rsid w:val="5D9FD968"/>
    <w:rsid w:val="5DA3A0B1"/>
    <w:rsid w:val="5DB63626"/>
    <w:rsid w:val="5E17402D"/>
    <w:rsid w:val="5E28575F"/>
    <w:rsid w:val="5E2E1CCF"/>
    <w:rsid w:val="5E6FA042"/>
    <w:rsid w:val="5E7D1153"/>
    <w:rsid w:val="5EC9FE88"/>
    <w:rsid w:val="5ED0986C"/>
    <w:rsid w:val="5FDE6D9A"/>
    <w:rsid w:val="60205B26"/>
    <w:rsid w:val="6075D210"/>
    <w:rsid w:val="6115F88C"/>
    <w:rsid w:val="6146B4B4"/>
    <w:rsid w:val="614980F4"/>
    <w:rsid w:val="614EE0EF"/>
    <w:rsid w:val="616B8842"/>
    <w:rsid w:val="618E30C1"/>
    <w:rsid w:val="61CDFF32"/>
    <w:rsid w:val="61D4930E"/>
    <w:rsid w:val="61E457EE"/>
    <w:rsid w:val="62067E26"/>
    <w:rsid w:val="63160E5C"/>
    <w:rsid w:val="63B01454"/>
    <w:rsid w:val="641CD28E"/>
    <w:rsid w:val="644D994E"/>
    <w:rsid w:val="645952FF"/>
    <w:rsid w:val="64632A43"/>
    <w:rsid w:val="64825DAF"/>
    <w:rsid w:val="6496484F"/>
    <w:rsid w:val="653EB7F5"/>
    <w:rsid w:val="65575B50"/>
    <w:rsid w:val="65A4E686"/>
    <w:rsid w:val="662A299C"/>
    <w:rsid w:val="66776260"/>
    <w:rsid w:val="6682C164"/>
    <w:rsid w:val="668C0F5D"/>
    <w:rsid w:val="66FB419B"/>
    <w:rsid w:val="67058E5B"/>
    <w:rsid w:val="678A834A"/>
    <w:rsid w:val="67941387"/>
    <w:rsid w:val="67B55927"/>
    <w:rsid w:val="67C515D4"/>
    <w:rsid w:val="6811B110"/>
    <w:rsid w:val="684AC5F9"/>
    <w:rsid w:val="68A323D7"/>
    <w:rsid w:val="68BF7BCF"/>
    <w:rsid w:val="68CBCF31"/>
    <w:rsid w:val="692ED31C"/>
    <w:rsid w:val="696BBD43"/>
    <w:rsid w:val="69C25A1B"/>
    <w:rsid w:val="6A3D916E"/>
    <w:rsid w:val="6A9EBF85"/>
    <w:rsid w:val="6ACF3A2B"/>
    <w:rsid w:val="6B6A26BB"/>
    <w:rsid w:val="6BC46852"/>
    <w:rsid w:val="6BCC9B3E"/>
    <w:rsid w:val="6C24368D"/>
    <w:rsid w:val="6C299E46"/>
    <w:rsid w:val="6C563D22"/>
    <w:rsid w:val="6C6D0435"/>
    <w:rsid w:val="6CA2677F"/>
    <w:rsid w:val="6CE0F44E"/>
    <w:rsid w:val="6D4C92E1"/>
    <w:rsid w:val="6D817C79"/>
    <w:rsid w:val="6D9F4054"/>
    <w:rsid w:val="6DC0F574"/>
    <w:rsid w:val="6DDB2488"/>
    <w:rsid w:val="6E675196"/>
    <w:rsid w:val="6ECC71DE"/>
    <w:rsid w:val="6F11375E"/>
    <w:rsid w:val="6F18437D"/>
    <w:rsid w:val="6F4D43B5"/>
    <w:rsid w:val="6F5DF4C5"/>
    <w:rsid w:val="6F98397B"/>
    <w:rsid w:val="6FF0F089"/>
    <w:rsid w:val="6FFA0B90"/>
    <w:rsid w:val="701BB9BB"/>
    <w:rsid w:val="705C5D0F"/>
    <w:rsid w:val="7098D97D"/>
    <w:rsid w:val="70C5DD17"/>
    <w:rsid w:val="70F32336"/>
    <w:rsid w:val="7100EB9E"/>
    <w:rsid w:val="715DA6CB"/>
    <w:rsid w:val="71EA8502"/>
    <w:rsid w:val="72196181"/>
    <w:rsid w:val="72592407"/>
    <w:rsid w:val="72809268"/>
    <w:rsid w:val="72A82864"/>
    <w:rsid w:val="73DF04D1"/>
    <w:rsid w:val="73E0D226"/>
    <w:rsid w:val="73EBFCBD"/>
    <w:rsid w:val="73F22278"/>
    <w:rsid w:val="74722AD0"/>
    <w:rsid w:val="747510DF"/>
    <w:rsid w:val="749FFCE3"/>
    <w:rsid w:val="74A9914B"/>
    <w:rsid w:val="750694EF"/>
    <w:rsid w:val="75194E87"/>
    <w:rsid w:val="753EA653"/>
    <w:rsid w:val="75474D37"/>
    <w:rsid w:val="755C07FF"/>
    <w:rsid w:val="7561DBAE"/>
    <w:rsid w:val="75E6FD8F"/>
    <w:rsid w:val="760011ED"/>
    <w:rsid w:val="76A4DC80"/>
    <w:rsid w:val="76BEE3B7"/>
    <w:rsid w:val="76D7B9FE"/>
    <w:rsid w:val="76F21BE3"/>
    <w:rsid w:val="77337C37"/>
    <w:rsid w:val="77DA64A2"/>
    <w:rsid w:val="78003132"/>
    <w:rsid w:val="7830A2B2"/>
    <w:rsid w:val="788DEC44"/>
    <w:rsid w:val="78900872"/>
    <w:rsid w:val="78AEE0D3"/>
    <w:rsid w:val="790A5CF6"/>
    <w:rsid w:val="79990B72"/>
    <w:rsid w:val="79E90128"/>
    <w:rsid w:val="7ABF1F79"/>
    <w:rsid w:val="7AFB302D"/>
    <w:rsid w:val="7B36EC43"/>
    <w:rsid w:val="7B3D85D2"/>
    <w:rsid w:val="7B7D9226"/>
    <w:rsid w:val="7BB5C56D"/>
    <w:rsid w:val="7BBD08FC"/>
    <w:rsid w:val="7C1A076F"/>
    <w:rsid w:val="7C1A993D"/>
    <w:rsid w:val="7C2935FE"/>
    <w:rsid w:val="7C35E24D"/>
    <w:rsid w:val="7C8AEF3D"/>
    <w:rsid w:val="7CD8D04F"/>
    <w:rsid w:val="7D1308BF"/>
    <w:rsid w:val="7D13132D"/>
    <w:rsid w:val="7D29A540"/>
    <w:rsid w:val="7D2B48A3"/>
    <w:rsid w:val="7E564A59"/>
    <w:rsid w:val="7ECAB3F8"/>
    <w:rsid w:val="7F1A1A64"/>
    <w:rsid w:val="7F5DE263"/>
    <w:rsid w:val="7F9534E8"/>
    <w:rsid w:val="7F9F1AAC"/>
    <w:rsid w:val="7FC6B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70C9F8"/>
  <w15:docId w15:val="{F337114A-A577-2846-89FB-7B8AB6A47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66C99"/>
    <w:rPr>
      <w:sz w:val="24"/>
      <w:szCs w:val="4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776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0000" w:themeColor="text1"/>
      <w:sz w:val="48"/>
      <w:szCs w:val="7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A7EAA"/>
    <w:pPr>
      <w:keepNext/>
      <w:keepLines/>
      <w:spacing w:before="200" w:after="0"/>
      <w:jc w:val="both"/>
      <w:outlineLvl w:val="1"/>
    </w:pPr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30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77620"/>
    <w:pPr>
      <w:keepNext/>
      <w:keepLines/>
      <w:numPr>
        <w:numId w:val="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77620"/>
    <w:rPr>
      <w:rFonts w:asciiTheme="majorHAnsi" w:eastAsiaTheme="majorEastAsia" w:hAnsiTheme="majorHAnsi" w:cstheme="majorBidi"/>
      <w:color w:val="000000" w:themeColor="text1"/>
      <w:sz w:val="48"/>
      <w:szCs w:val="7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C99"/>
    <w:rPr>
      <w:rFonts w:ascii="Tahoma" w:hAnsi="Tahoma" w:cs="Tahoma"/>
      <w:sz w:val="16"/>
      <w:szCs w:val="16"/>
      <w:lang w:val="en-GB"/>
    </w:rPr>
  </w:style>
  <w:style w:type="paragraph" w:styleId="KeinLeerraum">
    <w:name w:val="No Spacing"/>
    <w:uiPriority w:val="1"/>
    <w:qFormat/>
    <w:rsid w:val="00066C99"/>
    <w:pPr>
      <w:spacing w:after="0" w:line="240" w:lineRule="auto"/>
    </w:pPr>
    <w:rPr>
      <w:rFonts w:ascii="Syntax LT CE" w:hAnsi="Syntax LT CE"/>
      <w:sz w:val="48"/>
      <w:szCs w:val="48"/>
      <w:lang w:val="en-GB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A7EAA"/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30"/>
    </w:rPr>
  </w:style>
  <w:style w:type="paragraph" w:styleId="Kopfzeile">
    <w:name w:val="header"/>
    <w:basedOn w:val="Standard"/>
    <w:link w:val="KopfzeileZchn"/>
    <w:uiPriority w:val="99"/>
    <w:unhideWhenUsed/>
    <w:rsid w:val="005776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7620"/>
    <w:rPr>
      <w:sz w:val="24"/>
      <w:szCs w:val="48"/>
    </w:rPr>
  </w:style>
  <w:style w:type="paragraph" w:styleId="Fuzeile">
    <w:name w:val="footer"/>
    <w:basedOn w:val="Standard"/>
    <w:link w:val="FuzeileZchn"/>
    <w:uiPriority w:val="99"/>
    <w:unhideWhenUsed/>
    <w:rsid w:val="005776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7620"/>
    <w:rPr>
      <w:sz w:val="24"/>
      <w:szCs w:val="48"/>
    </w:rPr>
  </w:style>
  <w:style w:type="paragraph" w:styleId="Listenabsatz">
    <w:name w:val="List Paragraph"/>
    <w:basedOn w:val="Standard"/>
    <w:uiPriority w:val="34"/>
    <w:qFormat/>
    <w:rsid w:val="00577620"/>
    <w:pPr>
      <w:ind w:left="720"/>
      <w:contextualSpacing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77620"/>
    <w:rPr>
      <w:rFonts w:asciiTheme="majorHAnsi" w:eastAsiaTheme="majorEastAsia" w:hAnsiTheme="majorHAnsi" w:cstheme="majorBidi"/>
      <w:b/>
      <w:bCs/>
      <w:color w:val="000000" w:themeColor="text1"/>
      <w:sz w:val="24"/>
      <w:szCs w:val="48"/>
    </w:rPr>
  </w:style>
  <w:style w:type="paragraph" w:styleId="Literaturverzeichnis">
    <w:name w:val="Bibliography"/>
    <w:basedOn w:val="Standard"/>
    <w:next w:val="Standard"/>
    <w:uiPriority w:val="37"/>
    <w:unhideWhenUsed/>
    <w:rsid w:val="002E6CC4"/>
  </w:style>
  <w:style w:type="character" w:styleId="Kommentarzeichen">
    <w:name w:val="annotation reference"/>
    <w:basedOn w:val="Absatz-Standardschriftart"/>
    <w:uiPriority w:val="99"/>
    <w:semiHidden/>
    <w:unhideWhenUsed/>
    <w:rsid w:val="00A8668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8668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8668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8668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86681"/>
    <w:rPr>
      <w:b/>
      <w:bCs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D030B0"/>
    <w:pPr>
      <w:spacing w:after="200" w:line="240" w:lineRule="auto"/>
    </w:pPr>
    <w:rPr>
      <w:i/>
      <w:iCs/>
      <w:color w:val="000000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0B4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iiyi">
    <w:name w:val="viiyi"/>
    <w:basedOn w:val="Absatz-Standardschriftart"/>
    <w:rsid w:val="003B0B03"/>
  </w:style>
  <w:style w:type="character" w:customStyle="1" w:styleId="jlqj4b">
    <w:name w:val="jlqj4b"/>
    <w:basedOn w:val="Absatz-Standardschriftart"/>
    <w:rsid w:val="003B0B03"/>
  </w:style>
  <w:style w:type="paragraph" w:styleId="berarbeitung">
    <w:name w:val="Revision"/>
    <w:hidden/>
    <w:uiPriority w:val="99"/>
    <w:semiHidden/>
    <w:rsid w:val="00CC1F7C"/>
    <w:pPr>
      <w:spacing w:after="0" w:line="240" w:lineRule="auto"/>
    </w:pPr>
    <w:rPr>
      <w:sz w:val="24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5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6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5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9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5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2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1/relationships/commentsExtended" Target="commentsExtended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CBE98B814DE6A44AC24793E674A61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BBFFA9-62D5-B44C-8164-16E8573E68EA}"/>
      </w:docPartPr>
      <w:docPartBody>
        <w:p w:rsidR="00F72264" w:rsidRDefault="00F72264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Schoolbook">
    <w:altName w:val="Century Schoolbook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ntax LT CE">
    <w:altName w:val="Cambria Math"/>
    <w:panose1 w:val="020B0604020202020204"/>
    <w:charset w:val="00"/>
    <w:family w:val="modern"/>
    <w:notTrueType/>
    <w:pitch w:val="variable"/>
    <w:sig w:usb0="00000001" w:usb1="4000004A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EA3"/>
    <w:rsid w:val="000324F2"/>
    <w:rsid w:val="00032E72"/>
    <w:rsid w:val="000C4080"/>
    <w:rsid w:val="000D3BDA"/>
    <w:rsid w:val="00116EA3"/>
    <w:rsid w:val="00124234"/>
    <w:rsid w:val="0031244D"/>
    <w:rsid w:val="003961C1"/>
    <w:rsid w:val="00397C10"/>
    <w:rsid w:val="003D7303"/>
    <w:rsid w:val="00561428"/>
    <w:rsid w:val="00655103"/>
    <w:rsid w:val="00700A80"/>
    <w:rsid w:val="007315B7"/>
    <w:rsid w:val="00741914"/>
    <w:rsid w:val="008C0DE4"/>
    <w:rsid w:val="00922D01"/>
    <w:rsid w:val="00A20DC6"/>
    <w:rsid w:val="00A34AB9"/>
    <w:rsid w:val="00A5384A"/>
    <w:rsid w:val="00BC54AB"/>
    <w:rsid w:val="00E936F5"/>
    <w:rsid w:val="00EA150A"/>
    <w:rsid w:val="00F72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windows-1252"/>
  <w:optimizeForBrowser/>
  <w:allowPNG/>
</w:webSettings>
</file>

<file path=word/theme/theme1.xml><?xml version="1.0" encoding="utf-8"?>
<a:theme xmlns:a="http://schemas.openxmlformats.org/drawingml/2006/main" name="Motiv Office">
  <a:themeElements>
    <a:clrScheme name="Stupně šedé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kýř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>
  <b:Source>
    <b:Tag>Arm15</b:Tag>
    <b:SourceType>Book</b:SourceType>
    <b:Guid>{9C27BB29-F011-D343-A0B9-12ECFEF8C08A}</b:Guid>
    <b:Title>Řízení lidských zdrojů, moderní pojetí a postupy</b:Title>
    <b:Year>2015</b:Year>
    <b:City>Praha</b:City>
    <b:Publisher>Grada Publishing</b:Publisher>
    <b:Author>
      <b:Author>
        <b:NameList>
          <b:Person>
            <b:Last>Armstrong</b:Last>
            <b:First>Michael</b:First>
          </b:Person>
        </b:NameList>
      </b:Author>
    </b:Author>
    <b:RefOrder>1</b:RefOrder>
  </b:Source>
  <b:Source>
    <b:Tag>Wag91</b:Tag>
    <b:SourceType>ArticleInAPeriodical</b:SourceType>
    <b:Guid>{F9819D34-FBC4-794E-915F-325A2D5C59A4}</b:Guid>
    <b:Title>Outdoor Training: Revolution or Fad?</b:Title>
    <b:Year>1991</b:Year>
    <b:PeriodicalTitle>Training &amp; Development Journal</b:PeriodicalTitle>
    <b:Pages>50</b:Pages>
    <b:Author>
      <b:Author>
        <b:NameList>
          <b:Person>
            <b:Last>Wagner</b:Last>
            <b:Middle>J.</b:Middle>
            <b:First>Richard</b:First>
          </b:Person>
          <b:Person>
            <b:Last>Baldwin</b:Last>
            <b:Middle>T.</b:Middle>
            <b:First>Timothy</b:First>
          </b:Person>
          <b:Person>
            <b:Last>Roland</b:Last>
            <b:Middle>C.</b:Middle>
            <b:First>Christopher</b:First>
          </b:Person>
        </b:NameList>
      </b:Author>
    </b:Author>
    <b:Volume>45</b:Volume>
    <b:Issue>3</b:Issue>
    <b:RefOrder>5</b:RefOrder>
  </b:Source>
  <b:Source>
    <b:Tag>Wil03</b:Tag>
    <b:SourceType>ArticleInAPeriodical</b:SourceType>
    <b:Guid>{B9213A8B-82A5-3E48-86BA-BA2EBF436C7C}</b:Guid>
    <b:Title>Evaluating outdoor experiential training for leadership and team building</b:Title>
    <b:PeriodicalTitle>The Journal of Management Development</b:PeriodicalTitle>
    <b:Year>2003</b:Year>
    <b:Pages>45-59</b:Pages>
    <b:Author>
      <b:Author>
        <b:NameList>
          <b:Person>
            <b:Last>Williams</b:Last>
            <b:Middle>D</b:Middle>
            <b:First>Scott</b:First>
          </b:Person>
          <b:Person>
            <b:Last>Graham</b:Last>
            <b:Middle>Scott</b:Middle>
            <b:First>T</b:First>
          </b:Person>
          <b:Person>
            <b:Last>Baker</b:Last>
            <b:First>Bud</b:First>
          </b:Person>
        </b:NameList>
      </b:Author>
    </b:Author>
    <b:Volume>22</b:Volume>
    <b:Issue>1</b:Issue>
    <b:RefOrder>14</b:RefOrder>
  </b:Source>
  <b:Source>
    <b:Tag>Pol07</b:Tag>
    <b:SourceType>ArticleInAPeriodical</b:SourceType>
    <b:Guid>{60018FB9-055D-B941-B2AE-9961EF6B1E1A}</b:Guid>
    <b:Title>Convergys managers build platform for success</b:Title>
    <b:PeriodicalTitle>Human Resource Management International Digest</b:PeriodicalTitle>
    <b:Year>2007</b:Year>
    <b:Pages>25-26</b:Pages>
    <b:Author>
      <b:Author>
        <b:NameList>
          <b:Person>
            <b:Last>Pollitt</b:Last>
            <b:First>David</b:First>
          </b:Person>
        </b:NameList>
      </b:Author>
    </b:Author>
    <b:Volume>15</b:Volume>
    <b:Issue>7</b:Issue>
    <b:RefOrder>20</b:RefOrder>
  </b:Source>
  <b:Source>
    <b:Tag>Kar06</b:Tag>
    <b:SourceType>Book</b:SourceType>
    <b:Guid>{DF3E04C1-1D19-CE41-BF1B-A9992C12CFCD}</b:Guid>
    <b:Title>Moderní metody v řízení</b:Title>
    <b:Year>2006</b:Year>
    <b:City>České Budějovice</b:City>
    <b:Publisher>Jihočeská univerzita v Českých Budějovicích, Zdravotně sociální fakulta</b:Publisher>
    <b:Author>
      <b:Author>
        <b:NameList>
          <b:Person>
            <b:Last>Kareš</b:Last>
            <b:First>Jiří</b:First>
          </b:Person>
          <b:Person>
            <b:Last>Klímová</b:Last>
            <b:First>Marie</b:First>
          </b:Person>
          <b:Person>
            <b:Last>Brabcová</b:Last>
            <b:First>Iva</b:First>
          </b:Person>
        </b:NameList>
      </b:Author>
    </b:Author>
    <b:RefOrder>4</b:RefOrder>
  </b:Source>
  <b:Source>
    <b:Tag>Ham01</b:Tag>
    <b:SourceType>ArticleInAPeriodical</b:SourceType>
    <b:Guid>{CF4DDF54-D6E4-8F44-BDA1-528F888E2EAF}</b:Guid>
    <b:Title>The impact of outdoor management development (OMD) programmes</b:Title>
    <b:Year>2001</b:Year>
    <b:Author>
      <b:Author>
        <b:NameList>
          <b:Person>
            <b:Last>Hamilton</b:Last>
            <b:Middle>A.</b:Middle>
            <b:First>Thomas</b:First>
          </b:Person>
          <b:Person>
            <b:Last>Cooper</b:Last>
            <b:First>Cary</b:First>
          </b:Person>
        </b:NameList>
      </b:Author>
    </b:Author>
    <b:PeriodicalTitle>Leadership &amp; Organization Development Journal</b:PeriodicalTitle>
    <b:Pages>330-340</b:Pages>
    <b:Volume>22</b:Volume>
    <b:Issue>7</b:Issue>
    <b:RefOrder>2</b:RefOrder>
  </b:Source>
  <b:Source>
    <b:Tag>Rat83</b:Tag>
    <b:SourceType>ArticleInAPeriodical</b:SourceType>
    <b:Guid>{B473A1EB-A3AE-6E41-A4CC-051DBDF4AA8A}</b:Guid>
    <b:Title>Development Training - Using the Outdoors in Management Development</b:Title>
    <b:PeriodicalTitle>Management Education and Development</b:PeriodicalTitle>
    <b:Year>1983</b:Year>
    <b:Pages>170-181</b:Pages>
    <b:Volume>14</b:Volume>
    <b:Issue>3</b:Issue>
    <b:Author>
      <b:Author>
        <b:NameList>
          <b:Person>
            <b:Last>Rathborn</b:Last>
            <b:First>S.</b:First>
          </b:Person>
          <b:Person>
            <b:Last>Beeby</b:Last>
            <b:Middle>M.</b:Middle>
            <b:First>J.</b:First>
          </b:Person>
        </b:NameList>
      </b:Author>
    </b:Author>
    <b:RefOrder>3</b:RefOrder>
  </b:Source>
  <b:Source>
    <b:Tag>Cle95</b:Tag>
    <b:SourceType>ArticleInAPeriodical</b:SourceType>
    <b:Guid>{E9CD4575-6F6C-0342-900C-1D34E5E8B66D}</b:Guid>
    <b:Title>The Ins and Out of Experiential Training</b:Title>
    <b:PeriodicalTitle>Training &amp; Development</b:PeriodicalTitle>
    <b:Year>1995</b:Year>
    <b:Pages>53-56</b:Pages>
    <b:Author>
      <b:Author>
        <b:NameList>
          <b:Person>
            <b:Last>Clements</b:Last>
            <b:First>Christine</b:First>
          </b:Person>
          <b:Person>
            <b:Last>Wagner</b:Last>
            <b:Middle>J.</b:Middle>
            <b:First>Richard</b:First>
          </b:Person>
          <b:Person>
            <b:Last>Roland</b:Last>
            <b:Middle>C.</b:Middle>
            <b:First>Christopher</b:First>
          </b:Person>
        </b:NameList>
      </b:Author>
    </b:Author>
    <b:RefOrder>13</b:RefOrder>
  </b:Source>
  <b:Source>
    <b:Tag>Don08</b:Tag>
    <b:SourceType>ArticleInAPeriodical</b:SourceType>
    <b:Guid>{2740B488-FFCA-0B46-A8BA-874D9E352788}</b:Guid>
    <b:Title>Line management competence: the key to preventing and reducing stress at work</b:Title>
    <b:PeriodicalTitle>Strategic HR Reviwe</b:PeriodicalTitle>
    <b:Year>2008</b:Year>
    <b:Pages>11-16</b:Pages>
    <b:Author>
      <b:Author>
        <b:NameList>
          <b:Person>
            <b:Last>Donaldson-Fiedler</b:Last>
            <b:First>Emma</b:First>
          </b:Person>
          <b:Person>
            <b:Last>Yarker</b:Last>
            <b:First>Yo</b:First>
          </b:Person>
          <b:Person>
            <b:Last>Lewis</b:Last>
            <b:First>Rachel</b:First>
          </b:Person>
        </b:NameList>
      </b:Author>
    </b:Author>
    <b:Volume>7</b:Volume>
    <b:Issue>2</b:Issue>
    <b:RefOrder>24</b:RefOrder>
  </b:Source>
  <b:Source>
    <b:Tag>Bad97</b:Tag>
    <b:SourceType>ArticleInAPeriodical</b:SourceType>
    <b:Guid>{0E1D95F5-AEC5-4440-B293-6DCC9C5EB6FC}</b:Guid>
    <b:Title>Outdoor management development: use and evaluation</b:Title>
    <b:PeriodicalTitle>Journal of European Industrial Training</b:PeriodicalTitle>
    <b:Year>1997</b:Year>
    <b:Pages>318-325</b:Pages>
    <b:Author>
      <b:Author>
        <b:NameList>
          <b:Person>
            <b:Last>Badger</b:Last>
            <b:First>Beryl</b:First>
          </b:Person>
          <b:Person>
            <b:Last>Sadler-Smith</b:Last>
            <b:First>Eugene</b:First>
          </b:Person>
          <b:Person>
            <b:Last>Michie</b:Last>
            <b:First>Edwin</b:First>
          </b:Person>
        </b:NameList>
      </b:Author>
    </b:Author>
    <b:Volume>21</b:Volume>
    <b:Issue>9</b:Issue>
    <b:RefOrder>18</b:RefOrder>
  </b:Source>
  <b:Source>
    <b:Tag>Kas12</b:Tag>
    <b:SourceType>ArticleInAPeriodical</b:SourceType>
    <b:Guid>{DB56F24A-0E34-8749-9E96-32CA59ED89F9}</b:Guid>
    <b:Title>Evaluating the Value-Added Impact of Outdoor Management Training for Leadership Development in an MBA Program</b:Title>
    <b:PeriodicalTitle>Journal of Experiential Education</b:PeriodicalTitle>
    <b:Year>2012</b:Year>
    <b:Pages>429-446</b:Pages>
    <b:Author>
      <b:Author>
        <b:NameList>
          <b:Person>
            <b:Last>Kass</b:Last>
            <b:First>Darrin</b:First>
          </b:Person>
          <b:Person>
            <b:Last>Grandzol</b:Last>
            <b:First>Christian</b:First>
          </b:Person>
        </b:NameList>
      </b:Author>
    </b:Author>
    <b:Volume>35</b:Volume>
    <b:Issue>3</b:Issue>
    <b:RefOrder>15</b:RefOrder>
  </b:Source>
  <b:Source>
    <b:Tag>Fer18</b:Tag>
    <b:SourceType>ArticleInAPeriodical</b:SourceType>
    <b:Guid>{8F89E6C1-46F4-2F44-9A27-177938348D0A}</b:Guid>
    <b:Title>The effects of outdoor training on the development of emotional intelligence among undergraduate tourism students</b:Title>
    <b:PeriodicalTitle>Journal of Hospitality, Leisure, Sport &amp; Tourism Education</b:PeriodicalTitle>
    <b:Year>2018</b:Year>
    <b:Pages>39-39</b:Pages>
    <b:Author>
      <b:Author>
        <b:NameList>
          <b:Person>
            <b:Last>Fernández-Gaméz</b:Last>
            <b:First>M.A.</b:First>
          </b:Person>
          <b:Person>
            <b:Last>Rosales-Pérez</b:Last>
            <b:First>A.</b:First>
          </b:Person>
          <b:Person>
            <b:Last>Molina-Gomez</b:Last>
            <b:First>J.</b:First>
          </b:Person>
          <b:Person>
            <b:Last>Mora-Lucena</b:Last>
            <b:First>L</b:First>
          </b:Person>
        </b:NameList>
      </b:Author>
    </b:Author>
    <b:Volume>23</b:Volume>
    <b:RefOrder>21</b:RefOrder>
  </b:Source>
  <b:Source>
    <b:Tag>Kim19</b:Tag>
    <b:SourceType>ArticleInAPeriodical</b:SourceType>
    <b:Guid>{A5716B34-D353-A44E-A50C-2CECBF5E4017}</b:Guid>
    <b:Title>The effects of outdoor experiential training on part-time student employees’ organizational citizenship behavior</b:Title>
    <b:PeriodicalTitle>Journal of Hospitality and Tourism Management</b:PeriodicalTitle>
    <b:Year>2019</b:Year>
    <b:Pages>90-100</b:Pages>
    <b:Author>
      <b:Author>
        <b:NameList>
          <b:Person>
            <b:Last>Kim</b:Last>
            <b:First>Sun-Hwa</b:First>
          </b:Person>
          <b:Person>
            <b:Last>Childs</b:Last>
            <b:First>Michelle</b:First>
          </b:Person>
          <b:Person>
            <b:Last>Williams</b:Last>
            <b:First>James</b:First>
          </b:Person>
        </b:NameList>
      </b:Author>
    </b:Author>
    <b:Volume>41</b:Volume>
    <b:RefOrder>22</b:RefOrder>
  </b:Source>
  <b:Source>
    <b:Tag>Lau13</b:Tag>
    <b:SourceType>ArticleInAPeriodical</b:SourceType>
    <b:Guid>{1E76FECD-8BAD-F04D-B05E-C99174E3F7CF}</b:Guid>
    <b:Title>Factors influencing perceived learning transfer of an outdoor management development programme in Malaysia</b:Title>
    <b:PeriodicalTitle>Human Resource Development International</b:PeriodicalTitle>
    <b:Year>2013</b:Year>
    <b:Pages>186-204</b:Pages>
    <b:Author>
      <b:Author>
        <b:NameList>
          <b:Person>
            <b:Last>Lau</b:Last>
            <b:First>Patricie Yin Yin</b:First>
          </b:Person>
          <b:Person>
            <b:Last>McLean</b:Last>
            <b:First>GaryN</b:First>
          </b:Person>
        </b:NameList>
      </b:Author>
    </b:Author>
    <b:Volume>16</b:Volume>
    <b:Issue>2</b:Issue>
    <b:RefOrder>23</b:RefOrder>
  </b:Source>
  <b:Source>
    <b:Tag>Boe15</b:Tag>
    <b:SourceType>ArticleInAPeriodical</b:SourceType>
    <b:Guid>{4DA36551-BD6D-BD4C-A52E-2BF919A24540}</b:Guid>
    <b:Title>Examining Leadership Development Through Student Leader Outdoor Recreation Training</b:Title>
    <b:PeriodicalTitle>Recreational Sports Journal</b:PeriodicalTitle>
    <b:Year>2015</b:Year>
    <b:Pages>49-58</b:Pages>
    <b:Author>
      <b:Author>
        <b:NameList>
          <b:Person>
            <b:Last>Boettcher</b:Last>
            <b:Middle>Lea</b:Middle>
            <b:First>Michelle</b:First>
          </b:Person>
          <b:Person>
            <b:Last>Gansemer-Topf</b:Last>
            <b:Middle>M.</b:Middle>
            <b:First>Ann</b:First>
          </b:Person>
        </b:NameList>
      </b:Author>
    </b:Author>
    <b:Volume>39</b:Volume>
    <b:Issue>2</b:Issue>
    <b:RefOrder>16</b:RefOrder>
  </b:Source>
  <b:Source>
    <b:Tag>Kri08</b:Tag>
    <b:SourceType>ArticleInAPeriodical</b:SourceType>
    <b:Guid>{FCEC4F92-7438-4D42-AF1E-BD307733B644}</b:Guid>
    <b:Title>Human Resource Training and Development: The Outdoor Management Development (OMD) Μethod</b:Title>
    <b:PeriodicalTitle>Sport Management International Journal</b:PeriodicalTitle>
    <b:Year>2008</b:Year>
    <b:Pages>31-44</b:Pages>
    <b:Author>
      <b:Author>
        <b:NameList>
          <b:Person>
            <b:Last>Kriemadis</b:Last>
            <b:First>Thanos</b:First>
          </b:Person>
          <b:Person>
            <b:Last>Kourtesopoulou</b:Last>
            <b:First>Anna</b:First>
          </b:Person>
        </b:NameList>
      </b:Author>
    </b:Author>
    <b:Volume>4</b:Volume>
    <b:Issue>1</b:Issue>
    <b:RefOrder>7</b:RefOrder>
  </b:Source>
  <b:Source>
    <b:Tag>Bur4a</b:Tag>
    <b:SourceType>ArticleInAPeriodical</b:SourceType>
    <b:Guid>{DB5D0EA5-9B23-5945-955E-0E0408A4F1B0}</b:Guid>
    <b:Title>Optimising skills transfer via outdoor management development: Part I: the provider's perspective</b:Title>
    <b:PeriodicalTitle>The Journal of Management Development</b:PeriodicalTitle>
    <b:Year>2004a</b:Year>
    <b:Pages>678-696</b:Pages>
    <b:Author>
      <b:Author>
        <b:NameList>
          <b:Person>
            <b:Last>Burke</b:Last>
            <b:First>Veronica</b:First>
          </b:Person>
          <b:Person>
            <b:Last>Collins</b:Last>
            <b:First>David</b:First>
          </b:Person>
        </b:NameList>
      </b:Author>
    </b:Author>
    <b:Volume>23</b:Volume>
    <b:Issue>7/8</b:Issue>
    <b:RefOrder>8</b:RefOrder>
  </b:Source>
  <b:Source>
    <b:Tag>Bur4b</b:Tag>
    <b:SourceType>ArticleInAPeriodical</b:SourceType>
    <b:Guid>{D18A6D52-526D-B543-B70B-C23674CE731C}</b:Guid>
    <b:Title>Optimising skills transfer via outdoor management development: Part II: the client's perspective</b:Title>
    <b:PeriodicalTitle>The Journal of Management Development</b:PeriodicalTitle>
    <b:Year>2004b</b:Year>
    <b:Pages>715-728</b:Pages>
    <b:Author>
      <b:Author>
        <b:NameList>
          <b:Person>
            <b:Last>Burke</b:Last>
            <b:First>Veronica</b:First>
          </b:Person>
          <b:Person>
            <b:Last>Collins</b:Last>
            <b:First>David</b:First>
          </b:Person>
        </b:NameList>
      </b:Author>
    </b:Author>
    <b:Volume>23</b:Volume>
    <b:Issue>7/8</b:Issue>
    <b:RefOrder>9</b:RefOrder>
  </b:Source>
  <b:Source>
    <b:Tag>McE97</b:Tag>
    <b:SourceType>ArticleInAPeriodical</b:SourceType>
    <b:Guid>{2BFFB463-A9FF-1940-B277-2569F09C2320}</b:Guid>
    <b:Title>The power of outdoor management development</b:Title>
    <b:PeriodicalTitle>The Journal of Management Development</b:PeriodicalTitle>
    <b:Year>1997</b:Year>
    <b:Pages>208-217</b:Pages>
    <b:Author>
      <b:Author>
        <b:NameList>
          <b:Person>
            <b:Last>McEvoy</b:Last>
            <b:Middle>M</b:Middle>
            <b:First>Glenn</b:First>
          </b:Person>
          <b:Person>
            <b:Last>Buller</b:Last>
            <b:Middle>F</b:Middle>
            <b:First>Paul</b:First>
          </b:Person>
        </b:NameList>
      </b:Author>
    </b:Author>
    <b:Volume>16</b:Volume>
    <b:Issue>3</b:Issue>
    <b:RefOrder>10</b:RefOrder>
  </b:Source>
  <b:Source>
    <b:Tag>Hol95</b:Tag>
    <b:SourceType>ArticleInAPeriodical</b:SourceType>
    <b:Guid>{74047B2A-A171-7B4E-8BC9-B9447348C5CF}</b:Guid>
    <b:Author>
      <b:Author>
        <b:NameList>
          <b:Person>
            <b:Last>Holden</b:Last>
            <b:First>Richard</b:First>
          </b:Person>
        </b:NameList>
      </b:Author>
    </b:Author>
    <b:Title>Penetrating the mystique of outdoor management development</b:Title>
    <b:PeriodicalTitle>Education &amp; Training</b:PeriodicalTitle>
    <b:Year>1995</b:Year>
    <b:Pages>22-25</b:Pages>
    <b:Volume>37</b:Volume>
    <b:Issue>2</b:Issue>
    <b:RefOrder>11</b:RefOrder>
  </b:Source>
  <b:Source>
    <b:Tag>Irv94</b:Tag>
    <b:SourceType>ArticleInAPeriodical</b:SourceType>
    <b:Guid>{7652D929-52E5-BB4B-A955-C1B9A8B7025D}</b:Guid>
    <b:Title>Outdoor management development - Reality or Illusion?</b:Title>
    <b:PeriodicalTitle>The Journal of Management Development</b:PeriodicalTitle>
    <b:Year>1994</b:Year>
    <b:Pages>23-37</b:Pages>
    <b:Author>
      <b:Author>
        <b:NameList>
          <b:Person>
            <b:Last>Irvine</b:Last>
            <b:First>Dominic</b:First>
          </b:Person>
          <b:Person>
            <b:Last>Wilson</b:Last>
            <b:Middle>P.</b:Middle>
            <b:First>John</b:First>
          </b:Person>
        </b:NameList>
      </b:Author>
    </b:Author>
    <b:Volume>13</b:Volume>
    <b:Issue>5</b:Issue>
    <b:RefOrder>12</b:RefOrder>
  </b:Source>
  <b:Source>
    <b:Tag>Jon07</b:Tag>
    <b:SourceType>ArticleInAPeriodical</b:SourceType>
    <b:Guid>{E60C0398-20E1-6F41-93F1-4166384850C0}</b:Guid>
    <b:Title>Inputs and Outcomes of Outdoor Management Development: Of Design, Dogma and Dissonance</b:Title>
    <b:PeriodicalTitle>British Journal of Management</b:PeriodicalTitle>
    <b:Year>2007</b:Year>
    <b:Pages>327-341</b:Pages>
    <b:Author>
      <b:Author>
        <b:NameList>
          <b:Person>
            <b:Last>Jones</b:Last>
            <b:Middle>J.</b:Middle>
            <b:First>Philip</b:First>
          </b:Person>
          <b:Person>
            <b:Last>Oswick</b:Last>
            <b:First>Cliff</b:First>
          </b:Person>
        </b:NameList>
      </b:Author>
    </b:Author>
    <b:Volume>18</b:Volume>
    <b:Issue>4</b:Issue>
    <b:RefOrder>19</b:RefOrder>
  </b:Source>
  <b:Source>
    <b:Tag>Shi04</b:Tag>
    <b:SourceType>ArticleInAPeriodical</b:SourceType>
    <b:Guid>{3503E950-4ADB-2E45-8D5F-24B0B858F962}</b:Guid>
    <b:Author>
      <b:Author>
        <b:NameList>
          <b:Person>
            <b:Last>Shivers-Blackwell</b:Last>
            <b:First>Sheryl</b:First>
            <b:Middle>L.</b:Middle>
          </b:Person>
        </b:NameList>
      </b:Author>
    </b:Author>
    <b:Title>Reactions to outdoor teambuilding initiatives in MBA education</b:Title>
    <b:PeriodicalTitle>Journal of Management Development</b:PeriodicalTitle>
    <b:Year>2004</b:Year>
    <b:Pages>614-630</b:Pages>
    <b:Volume>23</b:Volume>
    <b:Issue>7</b:Issue>
    <b:RefOrder>17</b:RefOrder>
  </b:Source>
  <b:Source>
    <b:Tag>McE971</b:Tag>
    <b:SourceType>ArticleInAPeriodical</b:SourceType>
    <b:Guid>{71842456-2515-1B4E-ABA5-6662F7BCFC43}</b:Guid>
    <b:Author>
      <b:Author>
        <b:NameList>
          <b:Person>
            <b:Last>McEvoy</b:Last>
            <b:Middle>M</b:Middle>
            <b:First>G</b:First>
          </b:Person>
        </b:NameList>
      </b:Author>
    </b:Author>
    <b:Title>Organisation change and outdoor management education</b:Title>
    <b:PeriodicalTitle>Human Resource Management</b:PeriodicalTitle>
    <b:Year>1997</b:Year>
    <b:Pages>235-250</b:Pages>
    <b:Volume>36</b:Volume>
    <b:RefOrder>25</b:RefOrder>
  </b:Source>
  <b:Source>
    <b:Tag>Wil00</b:Tag>
    <b:SourceType>Misc</b:SourceType>
    <b:Guid>{CF85DE99-ABD4-8F41-B59E-63176D992A3D}</b:Guid>
    <b:Author>
      <b:Author>
        <b:NameList>
          <b:Person>
            <b:Last>Wiltscheck</b:Last>
            <b:First>A.F.</b:First>
          </b:Person>
        </b:NameList>
      </b:Author>
    </b:Author>
    <b:Title>Outdoor experiential training in the classroom setting</b:Title>
    <b:PeriodicalTitle>Unpublished Master Thesis</b:PeriodicalTitle>
    <b:Year>2000</b:Year>
    <b:PublicationTitle>Unpublished Master Thesis</b:PublicationTitle>
    <b:Publisher>University of Wisconsin- Stout</b:Publisher>
    <b:RefOrder>26</b:RefOrder>
  </b:Source>
  <b:Source>
    <b:Tag>Kol84</b:Tag>
    <b:SourceType>Book</b:SourceType>
    <b:Guid>{0BA15BEA-CA5D-B14A-90A4-3A743EC196BE}</b:Guid>
    <b:Title>Experiential Learning</b:Title>
    <b:Publisher>Prentice Hall</b:Publisher>
    <b:City>Englewood Cliffs, NJ</b:City>
    <b:Year>1984</b:Year>
    <b:Author>
      <b:Author>
        <b:NameList>
          <b:Person>
            <b:Last>Kolb</b:Last>
            <b:First>D.</b:First>
          </b:Person>
        </b:NameList>
      </b:Author>
    </b:Author>
    <b:RefOrder>27</b:RefOrder>
  </b:Source>
  <b:Source>
    <b:Tag>Die06</b:Tag>
    <b:SourceType>ArticleInAPeriodical</b:SourceType>
    <b:Guid>{2C0BC42B-AF19-2040-A7C2-0F48DC480D82}</b:Guid>
    <b:Title>Games by which to learn and tech about sustainable development: Exploring the relevance of games and experiential learning for sustainability</b:Title>
    <b:Year>2006</b:Year>
    <b:PeriodicalTitle>Journal of Cleaner Production</b:PeriodicalTitle>
    <b:Pages>837-847</b:Pages>
    <b:Author>
      <b:Author>
        <b:NameList>
          <b:Person>
            <b:Last>Dieleman</b:Last>
            <b:First>H.</b:First>
          </b:Person>
          <b:Person>
            <b:Last>Huisingh</b:Last>
            <b:First>D.</b:First>
          </b:Person>
        </b:NameList>
      </b:Author>
    </b:Author>
    <b:Volume>14</b:Volume>
    <b:RefOrder>28</b:RefOrder>
  </b:Source>
  <b:Source>
    <b:Tag>Bil17</b:Tag>
    <b:SourceType>Book</b:SourceType>
    <b:Guid>{548B5513-226E-436D-8143-BC6E5D736C8A}</b:Guid>
    <b:Author>
      <b:Author>
        <b:NameList>
          <b:Person>
            <b:Last>Krouwel</b:Last>
            <b:First>Bill</b:First>
          </b:Person>
        </b:NameList>
      </b:Author>
    </b:Author>
    <b:Title>Management Development Using the Outdoors</b:Title>
    <b:Year>2017</b:Year>
    <b:RefOrder>6</b:RefOrder>
  </b:Source>
</b:Sources>
</file>

<file path=customXml/itemProps1.xml><?xml version="1.0" encoding="utf-8"?>
<ds:datastoreItem xmlns:ds="http://schemas.openxmlformats.org/officeDocument/2006/customXml" ds:itemID="{2BF886A7-0C73-F04F-8B78-21A8B4B30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3444</Words>
  <Characters>21704</Characters>
  <Application>Microsoft Office Word</Application>
  <DocSecurity>0</DocSecurity>
  <Lines>180</Lines>
  <Paragraphs>50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Ekonomicko-správní fakulta Masarykovy univerzity</Company>
  <LinksUpToDate>false</LinksUpToDate>
  <CharactersWithSpaces>25098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Jirásek</dc:creator>
  <cp:keywords/>
  <cp:lastModifiedBy>Microsoft Office-Benutzer</cp:lastModifiedBy>
  <cp:revision>3</cp:revision>
  <dcterms:created xsi:type="dcterms:W3CDTF">2021-01-02T20:34:00Z</dcterms:created>
  <dcterms:modified xsi:type="dcterms:W3CDTF">2021-01-07T12:44:00Z</dcterms:modified>
</cp:coreProperties>
</file>