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9C7C35" w14:textId="77777777" w:rsidR="00577620" w:rsidRDefault="00577620" w:rsidP="5486BD13">
      <w:pPr>
        <w:jc w:val="both"/>
        <w:rPr>
          <w:rFonts w:eastAsiaTheme="minorEastAsia"/>
        </w:rPr>
      </w:pPr>
      <w:r>
        <w:rPr>
          <w:noProof/>
          <w:lang w:val="en-GB" w:eastAsia="en-GB"/>
        </w:rPr>
        <w:drawing>
          <wp:anchor distT="0" distB="0" distL="114300" distR="114300" simplePos="0" relativeHeight="251658240" behindDoc="0" locked="0" layoutInCell="1" allowOverlap="1" wp14:anchorId="68FF2274" wp14:editId="29EE4585">
            <wp:simplePos x="0" y="0"/>
            <wp:positionH relativeFrom="column">
              <wp:posOffset>10795</wp:posOffset>
            </wp:positionH>
            <wp:positionV relativeFrom="paragraph">
              <wp:posOffset>-332740</wp:posOffset>
            </wp:positionV>
            <wp:extent cx="2880360" cy="1151890"/>
            <wp:effectExtent l="0" t="0" r="0" b="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n_stitek-uni_outline_cz.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360" cy="1151890"/>
                    </a:xfrm>
                    <a:prstGeom prst="rect">
                      <a:avLst/>
                    </a:prstGeom>
                  </pic:spPr>
                </pic:pic>
              </a:graphicData>
            </a:graphic>
            <wp14:sizeRelH relativeFrom="page">
              <wp14:pctWidth>0</wp14:pctWidth>
            </wp14:sizeRelH>
            <wp14:sizeRelV relativeFrom="page">
              <wp14:pctHeight>0</wp14:pctHeight>
            </wp14:sizeRelV>
          </wp:anchor>
        </w:drawing>
      </w:r>
    </w:p>
    <w:p w14:paraId="2A55DCB7" w14:textId="77777777" w:rsidR="00577620" w:rsidRDefault="00577620" w:rsidP="5486BD13">
      <w:pPr>
        <w:jc w:val="both"/>
        <w:rPr>
          <w:rFonts w:eastAsiaTheme="minorEastAsia"/>
        </w:rPr>
      </w:pPr>
    </w:p>
    <w:p w14:paraId="3B011BB1" w14:textId="77777777" w:rsidR="00577620" w:rsidRPr="00577620" w:rsidRDefault="00577620" w:rsidP="5486BD13">
      <w:pPr>
        <w:jc w:val="both"/>
        <w:rPr>
          <w:rFonts w:eastAsiaTheme="minorEastAsia"/>
        </w:rPr>
      </w:pPr>
    </w:p>
    <w:p w14:paraId="28515179" w14:textId="77777777" w:rsidR="006B4911" w:rsidRDefault="006B4911" w:rsidP="5486BD13">
      <w:pPr>
        <w:pStyle w:val="berschrift2"/>
        <w:jc w:val="right"/>
        <w:rPr>
          <w:rFonts w:asciiTheme="minorHAnsi" w:eastAsiaTheme="minorEastAsia" w:hAnsiTheme="minorHAnsi" w:cstheme="minorBidi"/>
          <w:b w:val="0"/>
          <w:bCs w:val="0"/>
          <w:color w:val="000000" w:themeColor="text1"/>
          <w:sz w:val="48"/>
          <w:szCs w:val="48"/>
        </w:rPr>
      </w:pPr>
      <w:bookmarkStart w:id="0" w:name="_Ref476046181"/>
    </w:p>
    <w:p w14:paraId="1EC04A70" w14:textId="51F46847" w:rsidR="006B4911" w:rsidRDefault="20858EC8" w:rsidP="5486BD13">
      <w:pPr>
        <w:pStyle w:val="berschrift2"/>
        <w:jc w:val="left"/>
        <w:rPr>
          <w:rFonts w:asciiTheme="minorHAnsi" w:eastAsiaTheme="minorEastAsia" w:hAnsiTheme="minorHAnsi" w:cstheme="minorBidi"/>
          <w:b w:val="0"/>
          <w:bCs w:val="0"/>
          <w:color w:val="000000" w:themeColor="text1"/>
          <w:sz w:val="48"/>
          <w:szCs w:val="48"/>
        </w:rPr>
      </w:pPr>
      <w:r w:rsidRPr="5486BD13">
        <w:rPr>
          <w:rFonts w:asciiTheme="minorHAnsi" w:eastAsiaTheme="minorEastAsia" w:hAnsiTheme="minorHAnsi" w:cstheme="minorBidi"/>
          <w:b w:val="0"/>
          <w:bCs w:val="0"/>
          <w:color w:val="000000" w:themeColor="text2"/>
          <w:sz w:val="48"/>
          <w:szCs w:val="48"/>
        </w:rPr>
        <w:t>Horizontální rozvoj odbornosti v multioborových týmech</w:t>
      </w:r>
    </w:p>
    <w:p w14:paraId="1A08AE47" w14:textId="51EBDF96" w:rsidR="00066C99" w:rsidRPr="006A7EAA" w:rsidRDefault="536D34C9" w:rsidP="5486BD13">
      <w:pPr>
        <w:pStyle w:val="berschrift2"/>
        <w:rPr>
          <w:rFonts w:asciiTheme="minorHAnsi" w:eastAsiaTheme="minorEastAsia" w:hAnsiTheme="minorHAnsi" w:cstheme="minorBidi"/>
        </w:rPr>
      </w:pPr>
      <w:r w:rsidRPr="5486BD13">
        <w:rPr>
          <w:rFonts w:asciiTheme="minorHAnsi" w:eastAsiaTheme="minorEastAsia" w:hAnsiTheme="minorHAnsi" w:cstheme="minorBidi"/>
        </w:rPr>
        <w:t>Brabec</w:t>
      </w:r>
      <w:r w:rsidR="055B3221" w:rsidRPr="5486BD13">
        <w:rPr>
          <w:rFonts w:asciiTheme="minorHAnsi" w:eastAsiaTheme="minorEastAsia" w:hAnsiTheme="minorHAnsi" w:cstheme="minorBidi"/>
        </w:rPr>
        <w:t xml:space="preserve">, </w:t>
      </w:r>
      <w:r w:rsidRPr="5486BD13">
        <w:rPr>
          <w:rFonts w:asciiTheme="minorHAnsi" w:eastAsiaTheme="minorEastAsia" w:hAnsiTheme="minorHAnsi" w:cstheme="minorBidi"/>
        </w:rPr>
        <w:t>Tomáš</w:t>
      </w:r>
      <w:r w:rsidR="055B3221" w:rsidRPr="5486BD13">
        <w:rPr>
          <w:rFonts w:asciiTheme="minorHAnsi" w:eastAsiaTheme="minorEastAsia" w:hAnsiTheme="minorHAnsi" w:cstheme="minorBidi"/>
        </w:rPr>
        <w:t xml:space="preserve">; </w:t>
      </w:r>
      <w:r w:rsidRPr="5486BD13">
        <w:rPr>
          <w:rFonts w:asciiTheme="minorHAnsi" w:eastAsiaTheme="minorEastAsia" w:hAnsiTheme="minorHAnsi" w:cstheme="minorBidi"/>
        </w:rPr>
        <w:t>Machalka</w:t>
      </w:r>
      <w:r w:rsidR="055B3221" w:rsidRPr="5486BD13">
        <w:rPr>
          <w:rFonts w:asciiTheme="minorHAnsi" w:eastAsiaTheme="minorEastAsia" w:hAnsiTheme="minorHAnsi" w:cstheme="minorBidi"/>
        </w:rPr>
        <w:t xml:space="preserve">, </w:t>
      </w:r>
      <w:bookmarkEnd w:id="0"/>
      <w:r w:rsidRPr="5486BD13">
        <w:rPr>
          <w:rFonts w:asciiTheme="minorHAnsi" w:eastAsiaTheme="minorEastAsia" w:hAnsiTheme="minorHAnsi" w:cstheme="minorBidi"/>
        </w:rPr>
        <w:t>Jakub</w:t>
      </w:r>
    </w:p>
    <w:p w14:paraId="5A12A9F7" w14:textId="77777777" w:rsidR="00577620" w:rsidRDefault="00577620" w:rsidP="5486BD13">
      <w:pPr>
        <w:jc w:val="both"/>
        <w:rPr>
          <w:rFonts w:eastAsiaTheme="minorEastAsia"/>
        </w:rPr>
      </w:pPr>
    </w:p>
    <w:p w14:paraId="190F5036" w14:textId="46D1E184" w:rsidR="00577620" w:rsidRDefault="055B3221" w:rsidP="5486BD13">
      <w:pPr>
        <w:jc w:val="both"/>
        <w:rPr>
          <w:rFonts w:eastAsiaTheme="minorEastAsia"/>
        </w:rPr>
      </w:pPr>
      <w:r w:rsidRPr="5486BD13">
        <w:rPr>
          <w:rFonts w:eastAsiaTheme="minorEastAsia"/>
        </w:rPr>
        <w:t xml:space="preserve">Klíčová slova: </w:t>
      </w:r>
      <w:r w:rsidR="3DC20503" w:rsidRPr="5486BD13">
        <w:rPr>
          <w:rFonts w:eastAsiaTheme="minorEastAsia"/>
        </w:rPr>
        <w:t>m</w:t>
      </w:r>
      <w:r w:rsidR="56ACD7BD" w:rsidRPr="5486BD13">
        <w:rPr>
          <w:rFonts w:eastAsiaTheme="minorEastAsia"/>
        </w:rPr>
        <w:t>u</w:t>
      </w:r>
      <w:r w:rsidR="3DC20503" w:rsidRPr="5486BD13">
        <w:rPr>
          <w:rFonts w:eastAsiaTheme="minorEastAsia"/>
        </w:rPr>
        <w:t xml:space="preserve">ltioborové týmy, horizontální vzdělávání, </w:t>
      </w:r>
      <w:r w:rsidR="5F0ED0F5" w:rsidRPr="5486BD13">
        <w:rPr>
          <w:rFonts w:eastAsiaTheme="minorEastAsia"/>
        </w:rPr>
        <w:t>vedoucí pracovn</w:t>
      </w:r>
      <w:r w:rsidR="1CD08057" w:rsidRPr="5486BD13">
        <w:rPr>
          <w:rFonts w:eastAsiaTheme="minorEastAsia"/>
        </w:rPr>
        <w:t>íci</w:t>
      </w:r>
    </w:p>
    <w:p w14:paraId="7B84D52C" w14:textId="77777777" w:rsidR="00577620" w:rsidRDefault="00E425C2" w:rsidP="5486BD13">
      <w:pPr>
        <w:jc w:val="both"/>
        <w:rPr>
          <w:rFonts w:eastAsiaTheme="minorEastAsia"/>
        </w:rPr>
      </w:pPr>
      <w:r>
        <w:rPr>
          <w:noProof/>
          <w:lang w:val="en-GB" w:eastAsia="en-GB"/>
        </w:rPr>
        <mc:AlternateContent>
          <mc:Choice Requires="wps">
            <w:drawing>
              <wp:anchor distT="0" distB="0" distL="114300" distR="114300" simplePos="0" relativeHeight="251658241" behindDoc="0" locked="0" layoutInCell="1" allowOverlap="1" wp14:anchorId="1E21BB6D" wp14:editId="34EDC96C">
                <wp:simplePos x="0" y="0"/>
                <wp:positionH relativeFrom="column">
                  <wp:posOffset>14605</wp:posOffset>
                </wp:positionH>
                <wp:positionV relativeFrom="paragraph">
                  <wp:posOffset>108181</wp:posOffset>
                </wp:positionV>
                <wp:extent cx="5700156" cy="0"/>
                <wp:effectExtent l="0" t="0" r="15240" b="19050"/>
                <wp:wrapNone/>
                <wp:docPr id="11" name="Přímá spojnice 11"/>
                <wp:cNvGraphicFramePr/>
                <a:graphic xmlns:a="http://schemas.openxmlformats.org/drawingml/2006/main">
                  <a:graphicData uri="http://schemas.microsoft.com/office/word/2010/wordprocessingShape">
                    <wps:wsp>
                      <wps:cNvCnPr/>
                      <wps:spPr>
                        <a:xfrm>
                          <a:off x="0" y="0"/>
                          <a:ext cx="570015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73B2F4E" id="Přímá spojnice 11"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1.15pt,8.5pt" to="45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" strokecolor="black [3200]" strokeweight=".5pt">
                <v:stroke joinstyle="miter"/>
              </v:line>
            </w:pict>
          </mc:Fallback>
        </mc:AlternateContent>
      </w:r>
    </w:p>
    <w:p w14:paraId="31F2E39C" w14:textId="0E8507FB" w:rsidR="00577620" w:rsidRDefault="66979533" w:rsidP="5486BD13">
      <w:pPr>
        <w:pStyle w:val="berschrift3"/>
        <w:numPr>
          <w:ilvl w:val="0"/>
          <w:numId w:val="0"/>
        </w:numPr>
        <w:ind w:left="360" w:hanging="360"/>
        <w:jc w:val="both"/>
        <w:rPr>
          <w:rFonts w:asciiTheme="minorHAnsi" w:eastAsiaTheme="minorEastAsia" w:hAnsiTheme="minorHAnsi" w:cstheme="minorBidi"/>
        </w:rPr>
      </w:pPr>
      <w:r w:rsidRPr="5486BD13">
        <w:rPr>
          <w:rFonts w:asciiTheme="minorHAnsi" w:eastAsiaTheme="minorEastAsia" w:hAnsiTheme="minorHAnsi" w:cstheme="minorBidi"/>
        </w:rPr>
        <w:t>Abstrakt</w:t>
      </w:r>
    </w:p>
    <w:p w14:paraId="3B2E62EC" w14:textId="36B5F9CA" w:rsidR="00577620" w:rsidRPr="002E4269" w:rsidRDefault="39E2424C" w:rsidP="5486BD13">
      <w:pPr>
        <w:jc w:val="both"/>
        <w:rPr>
          <w:rFonts w:eastAsiaTheme="minorEastAsia"/>
          <w:strike/>
        </w:rPr>
      </w:pPr>
      <w:commentRangeStart w:id="1"/>
      <w:r w:rsidRPr="002E4269">
        <w:rPr>
          <w:rFonts w:eastAsiaTheme="minorEastAsia"/>
          <w:strike/>
        </w:rPr>
        <w:t xml:space="preserve">Tato práce je </w:t>
      </w:r>
      <w:r w:rsidR="7E763DEA" w:rsidRPr="002E4269">
        <w:rPr>
          <w:rFonts w:eastAsiaTheme="minorEastAsia"/>
          <w:strike/>
        </w:rPr>
        <w:t>systematickou</w:t>
      </w:r>
      <w:r w:rsidRPr="002E4269">
        <w:rPr>
          <w:rFonts w:eastAsiaTheme="minorEastAsia"/>
          <w:strike/>
        </w:rPr>
        <w:t xml:space="preserve"> literární rešerší zaměřenou na horizontální rozvoj odbornosti pracovníků skrze multioborové týmy. Cílem této práce je za pomoci recenzovaných článků z odborných časopisů představit různé pohledy na tuto problematiku, dále tyto pohledy porovnat, analyzovat a představit, jakým způsobem lze multioborové týmy využít při praktickém vzdělávání a rozvoji manažerů a pracovníků ve vedoucích pozicích.</w:t>
      </w:r>
      <w:r w:rsidR="7C78248D" w:rsidRPr="002E4269">
        <w:rPr>
          <w:rFonts w:eastAsiaTheme="minorEastAsia"/>
          <w:strike/>
        </w:rPr>
        <w:t xml:space="preserve"> Především pak jakým způsobem dochází k přenosu znalostí v těchto týmech.</w:t>
      </w:r>
      <w:r w:rsidRPr="002E4269">
        <w:rPr>
          <w:rFonts w:eastAsiaTheme="minorEastAsia"/>
          <w:strike/>
        </w:rPr>
        <w:t xml:space="preserve"> </w:t>
      </w:r>
      <w:r w:rsidR="21120DC8" w:rsidRPr="002E4269">
        <w:rPr>
          <w:rFonts w:eastAsiaTheme="minorEastAsia"/>
          <w:strike/>
        </w:rPr>
        <w:t>Články</w:t>
      </w:r>
      <w:r w:rsidR="6CAE88AE" w:rsidRPr="002E4269">
        <w:rPr>
          <w:rFonts w:eastAsiaTheme="minorEastAsia"/>
          <w:strike/>
        </w:rPr>
        <w:t xml:space="preserve"> se z velké většiny zaměřují spíše na řešení problému</w:t>
      </w:r>
      <w:r w:rsidR="7C78248D" w:rsidRPr="002E4269">
        <w:rPr>
          <w:rFonts w:eastAsiaTheme="minorEastAsia"/>
          <w:strike/>
        </w:rPr>
        <w:t xml:space="preserve"> za pomoci multioborového týmu</w:t>
      </w:r>
      <w:r w:rsidR="6CAE88AE" w:rsidRPr="002E4269">
        <w:rPr>
          <w:rFonts w:eastAsiaTheme="minorEastAsia"/>
          <w:strike/>
        </w:rPr>
        <w:t xml:space="preserve"> a přínosy ve vzdělávání spíše opomíjejí, </w:t>
      </w:r>
      <w:r w:rsidR="4904714D" w:rsidRPr="002E4269">
        <w:rPr>
          <w:rFonts w:eastAsiaTheme="minorEastAsia"/>
          <w:strike/>
        </w:rPr>
        <w:t>a proto bylo zapotřebí najít způsoby</w:t>
      </w:r>
      <w:r w:rsidR="3B5B6CA9" w:rsidRPr="002E4269">
        <w:rPr>
          <w:rFonts w:eastAsiaTheme="minorEastAsia"/>
          <w:strike/>
        </w:rPr>
        <w:t>,</w:t>
      </w:r>
      <w:r w:rsidR="4904714D" w:rsidRPr="002E4269">
        <w:rPr>
          <w:rFonts w:eastAsiaTheme="minorEastAsia"/>
          <w:strike/>
        </w:rPr>
        <w:t xml:space="preserve"> jak tyto poznatky využít při vzdělávání vedoucích pracovníků.</w:t>
      </w:r>
      <w:commentRangeEnd w:id="1"/>
      <w:r w:rsidR="002E4269" w:rsidRPr="002E4269">
        <w:rPr>
          <w:rStyle w:val="Kommentarzeichen"/>
          <w:strike/>
        </w:rPr>
        <w:commentReference w:id="1"/>
      </w:r>
    </w:p>
    <w:p w14:paraId="7D95C907" w14:textId="77777777" w:rsidR="00577620" w:rsidRDefault="055B3221" w:rsidP="00D3674A">
      <w:pPr>
        <w:pStyle w:val="berschrift3"/>
        <w:jc w:val="both"/>
        <w:rPr>
          <w:rFonts w:asciiTheme="minorHAnsi" w:eastAsiaTheme="minorEastAsia" w:hAnsiTheme="minorHAnsi" w:cstheme="minorBidi"/>
        </w:rPr>
      </w:pPr>
      <w:commentRangeStart w:id="2"/>
      <w:r w:rsidRPr="5486BD13">
        <w:rPr>
          <w:rFonts w:asciiTheme="minorHAnsi" w:eastAsiaTheme="minorEastAsia" w:hAnsiTheme="minorHAnsi" w:cstheme="minorBidi"/>
        </w:rPr>
        <w:t>Teoretická východiska</w:t>
      </w:r>
      <w:commentRangeEnd w:id="2"/>
      <w:r w:rsidR="002E4269">
        <w:rPr>
          <w:rStyle w:val="Kommentarzeichen"/>
          <w:rFonts w:asciiTheme="minorHAnsi" w:eastAsiaTheme="minorHAnsi" w:hAnsiTheme="minorHAnsi" w:cstheme="minorBidi"/>
          <w:b w:val="0"/>
          <w:bCs w:val="0"/>
          <w:color w:val="auto"/>
        </w:rPr>
        <w:commentReference w:id="2"/>
      </w:r>
    </w:p>
    <w:p w14:paraId="05F6DF0A" w14:textId="68B1EB86" w:rsidR="00706755" w:rsidRDefault="025FC536" w:rsidP="5486BD13">
      <w:pPr>
        <w:jc w:val="both"/>
        <w:rPr>
          <w:rFonts w:eastAsiaTheme="minorEastAsia"/>
        </w:rPr>
      </w:pPr>
      <w:r w:rsidRPr="5486BD13">
        <w:rPr>
          <w:rFonts w:eastAsiaTheme="minorEastAsia"/>
        </w:rPr>
        <w:t xml:space="preserve">Multioborové týmy, někdy také multidisciplinární nebo „cross-funkcionální“, se stávají v posledních letech malou revolucí, která se dotýká velké řady dnešních organizací. Zdá se, že jejich možnosti nejsou ničím omezeny a můžeme je najít v širokém výběru odvětví, zastávající velké množství obchodních funkci, které dříve byly izolovány. Je důležité pochopit, že </w:t>
      </w:r>
      <w:r w:rsidR="6BA7DA55" w:rsidRPr="5486BD13">
        <w:rPr>
          <w:rFonts w:eastAsiaTheme="minorEastAsia"/>
        </w:rPr>
        <w:t>„</w:t>
      </w:r>
      <w:r w:rsidRPr="5486BD13">
        <w:rPr>
          <w:rFonts w:eastAsiaTheme="minorEastAsia"/>
        </w:rPr>
        <w:t>standartní multioborový tým je složený z jedinců dané firmy, jeji</w:t>
      </w:r>
      <w:r w:rsidR="6B19A5A3" w:rsidRPr="5486BD13">
        <w:rPr>
          <w:rFonts w:eastAsiaTheme="minorEastAsia"/>
        </w:rPr>
        <w:t>ch</w:t>
      </w:r>
      <w:r w:rsidRPr="5486BD13">
        <w:rPr>
          <w:rFonts w:eastAsiaTheme="minorEastAsia"/>
        </w:rPr>
        <w:t>ž kompetence jsou nezbytné k dosažení optimálního ohodnocení“</w:t>
      </w:r>
      <w:r w:rsidR="6BA7DA55" w:rsidRPr="5486BD13">
        <w:rPr>
          <w:rFonts w:eastAsiaTheme="minorEastAsia"/>
        </w:rPr>
        <w:t xml:space="preserve"> (Doyle 1991, str. 20). „Zvyšující se počet firem svěřuje vývoj produktů právě do rukou týmů složených z odborníků z různých funkčních odvětví jako je marketing, výzkum a vývoj, výroba a nákup“ (Sethi 2000, str. 2). </w:t>
      </w:r>
    </w:p>
    <w:p w14:paraId="454B40E5" w14:textId="3344CAD6" w:rsidR="00DE74B3" w:rsidRDefault="60C3AA79" w:rsidP="5486BD13">
      <w:pPr>
        <w:jc w:val="both"/>
        <w:rPr>
          <w:rFonts w:eastAsiaTheme="minorEastAsia"/>
        </w:rPr>
      </w:pPr>
      <w:r w:rsidRPr="5486BD13">
        <w:rPr>
          <w:rFonts w:eastAsiaTheme="minorEastAsia"/>
        </w:rPr>
        <w:t xml:space="preserve">Rogers a </w:t>
      </w:r>
      <w:proofErr w:type="spellStart"/>
      <w:r w:rsidRPr="5486BD13">
        <w:rPr>
          <w:rFonts w:eastAsiaTheme="minorEastAsia"/>
        </w:rPr>
        <w:t>Badger</w:t>
      </w:r>
      <w:proofErr w:type="spellEnd"/>
      <w:r w:rsidRPr="5486BD13">
        <w:rPr>
          <w:rFonts w:eastAsiaTheme="minorEastAsia"/>
        </w:rPr>
        <w:t xml:space="preserve"> (2012) tvrdí, ž</w:t>
      </w:r>
      <w:ins w:id="3" w:author="Microsoft Office-Benutzer" w:date="2021-01-07T13:34:00Z">
        <w:r w:rsidR="002E4269">
          <w:rPr>
            <w:rFonts w:eastAsiaTheme="minorEastAsia"/>
          </w:rPr>
          <w:t>e</w:t>
        </w:r>
      </w:ins>
      <w:r w:rsidRPr="5486BD13">
        <w:rPr>
          <w:rFonts w:eastAsiaTheme="minorEastAsia"/>
        </w:rPr>
        <w:t xml:space="preserve"> drtivá většina studií se shoduje, že pokud multioborové týmy správně fungují, jsou schopné poskytnout řešení problémů rychle, s větší představivostí, častěji a s méně námahy. Dále říkají, že takové týmy vytváří prostředí, které nabádá členy týmu k získávání znalostí z nových oborů, či nabízí jiný pohled na znalosti z vlastního oboru, čímž se zvyšuje i jejich osobní </w:t>
      </w:r>
      <w:r w:rsidRPr="5486BD13">
        <w:rPr>
          <w:rFonts w:eastAsiaTheme="minorEastAsia"/>
        </w:rPr>
        <w:lastRenderedPageBreak/>
        <w:t>hodnota. Tento proces je podle nich v přímém rozporu s dnes všudypřítomným trendem zvyšování vertikální, disciplinární specializace.</w:t>
      </w:r>
    </w:p>
    <w:p w14:paraId="0F63DF2C" w14:textId="7F24E3FC" w:rsidR="00DE74B3" w:rsidRDefault="60C3AA79" w:rsidP="5486BD13">
      <w:pPr>
        <w:jc w:val="both"/>
        <w:rPr>
          <w:rFonts w:eastAsiaTheme="minorEastAsia"/>
        </w:rPr>
      </w:pPr>
      <w:r w:rsidRPr="5486BD13">
        <w:rPr>
          <w:rFonts w:eastAsiaTheme="minorEastAsia"/>
        </w:rPr>
        <w:t xml:space="preserve">Jedním z velkých nedostatků vertikální specializace je, že </w:t>
      </w:r>
      <w:r w:rsidR="5960BDAA" w:rsidRPr="5486BD13">
        <w:rPr>
          <w:rFonts w:eastAsiaTheme="minorEastAsia"/>
        </w:rPr>
        <w:t xml:space="preserve">specializovaní jedinci přestávají vnímat lidské poznání jako celek, a to je jeden z mnoha důvodů vzniku dnes velice rozšířené úzkosti (Kline 1995, str. 3). Kline (1995) tedy podporu multidisciplinární </w:t>
      </w:r>
      <w:r w:rsidR="6B19A5A3" w:rsidRPr="5486BD13">
        <w:rPr>
          <w:rFonts w:eastAsiaTheme="minorEastAsia"/>
        </w:rPr>
        <w:t>týmy,</w:t>
      </w:r>
      <w:r w:rsidR="5960BDAA" w:rsidRPr="5486BD13">
        <w:rPr>
          <w:rFonts w:eastAsiaTheme="minorEastAsia"/>
        </w:rPr>
        <w:t xml:space="preserve"> protože podporují u jedinců inovativní řešení problémů a pomáhají členům týmu skrze sociální interakci k holistickému přístupu. Tím u členů týmu dochází k lepšímu chápání problému na </w:t>
      </w:r>
      <w:r w:rsidR="784D1140" w:rsidRPr="5486BD13">
        <w:rPr>
          <w:rFonts w:eastAsiaTheme="minorEastAsia"/>
        </w:rPr>
        <w:t>úrovni více oborů.</w:t>
      </w:r>
    </w:p>
    <w:p w14:paraId="3AB4F6F9" w14:textId="11875210" w:rsidR="00E92B62" w:rsidRDefault="784D1140" w:rsidP="5486BD13">
      <w:pPr>
        <w:jc w:val="both"/>
        <w:rPr>
          <w:rFonts w:eastAsiaTheme="minorEastAsia"/>
        </w:rPr>
      </w:pPr>
      <w:r w:rsidRPr="5486BD13">
        <w:rPr>
          <w:rFonts w:eastAsiaTheme="minorEastAsia"/>
        </w:rPr>
        <w:t xml:space="preserve">K samotnému pojmu „multidisciplinární“ existuje hned několik interpretací, jelikož se používá v kontextu s týmy napříč mnoho odvětvími. Warren (1994, str. 1016) říká, že základní myšlenka multioborových týmu se objeví na povrchu znovu a znovu každých deset let akorát pod novou nálepkou. </w:t>
      </w:r>
      <w:r w:rsidR="2A57D3E4" w:rsidRPr="5486BD13">
        <w:rPr>
          <w:rFonts w:eastAsiaTheme="minorEastAsia"/>
        </w:rPr>
        <w:t>Tento termín nakonec ustálili až Wilson a Pirrie (2001, str. 1), kteří vymezili rozdíl mezi „inter“ a „multi“ ve 3 dimenzích: číselné, územní a epistemologické. Z pohledu číselné dimenze tvrdí, že pokud tým pracuje v rámci více než dvou disciplín, zasluhuje si označení „multi“, kdyžto termín “inter“ je vyhrazen pro instance, kde jsou přítomny pouze 2 disciplíny.</w:t>
      </w:r>
    </w:p>
    <w:p w14:paraId="367C74C7" w14:textId="762669C7" w:rsidR="00E92B62" w:rsidRDefault="51B6A576" w:rsidP="5486BD13">
      <w:pPr>
        <w:jc w:val="both"/>
        <w:rPr>
          <w:rFonts w:eastAsiaTheme="minorEastAsia"/>
        </w:rPr>
      </w:pPr>
      <w:r w:rsidRPr="5486BD13">
        <w:rPr>
          <w:rFonts w:eastAsiaTheme="minorEastAsia"/>
        </w:rPr>
        <w:t xml:space="preserve">Bezpochyby existuje mnoho různých druhů týmů, pochopitelně je čtyřmi způsoby rozdělil Øvretveit (1997) na základě a, stupně integrace b, členství v týmu c, </w:t>
      </w:r>
      <w:r w:rsidR="205EE18C" w:rsidRPr="5486BD13">
        <w:rPr>
          <w:rFonts w:eastAsiaTheme="minorEastAsia"/>
        </w:rPr>
        <w:t xml:space="preserve">cest klienta a d, manažerských týmů. Pro tuto seminární práci je nejvíce rozdělení a, podle stupně integrace. Navrhl kontinuum na základě toho, jak úzce spolu členi týmu spolupracovali na dosažení týmového cíle. Na jedné straně spektra byl tzv. „loose-knit“ tým, kde se členi často mění a tým je dobrovolný a na druhé straně úzce integrovaný tým. </w:t>
      </w:r>
    </w:p>
    <w:p w14:paraId="26035A1A" w14:textId="77777777" w:rsidR="00D43632" w:rsidRDefault="0B5126C6" w:rsidP="5486BD13">
      <w:pPr>
        <w:jc w:val="both"/>
        <w:rPr>
          <w:rFonts w:eastAsiaTheme="minorEastAsia"/>
        </w:rPr>
      </w:pPr>
      <w:r w:rsidRPr="5486BD13">
        <w:rPr>
          <w:rFonts w:eastAsiaTheme="minorEastAsia"/>
        </w:rPr>
        <w:t>Mezi těmito týmy pak</w:t>
      </w:r>
      <w:r w:rsidR="17BAB20E" w:rsidRPr="5486BD13">
        <w:rPr>
          <w:rFonts w:eastAsiaTheme="minorEastAsia"/>
        </w:rPr>
        <w:t xml:space="preserve"> Øvretveit (1997)</w:t>
      </w:r>
      <w:r w:rsidRPr="5486BD13">
        <w:rPr>
          <w:rFonts w:eastAsiaTheme="minorEastAsia"/>
        </w:rPr>
        <w:t xml:space="preserve"> nastolil důležitý rozdíl.</w:t>
      </w:r>
      <w:r w:rsidR="00B23B4E">
        <w:br/>
      </w:r>
      <w:r w:rsidRPr="5486BD13">
        <w:rPr>
          <w:rFonts w:eastAsiaTheme="minorEastAsia"/>
        </w:rPr>
        <w:t xml:space="preserve">Rozdíl mezi těmito dvěma typy týmů spočívá v důrazu na </w:t>
      </w:r>
      <w:r w:rsidR="6B19A5A3" w:rsidRPr="5486BD13">
        <w:rPr>
          <w:rFonts w:eastAsiaTheme="minorEastAsia"/>
        </w:rPr>
        <w:t>kolektivní</w:t>
      </w:r>
      <w:r w:rsidRPr="5486BD13">
        <w:rPr>
          <w:rFonts w:eastAsiaTheme="minorEastAsia"/>
        </w:rPr>
        <w:t xml:space="preserve"> úsilí. Kdyžto první druh týmu na problém nahlíží pouze z různých pohledů různých </w:t>
      </w:r>
      <w:r w:rsidR="484383E0" w:rsidRPr="5486BD13">
        <w:rPr>
          <w:rFonts w:eastAsiaTheme="minorEastAsia"/>
        </w:rPr>
        <w:t xml:space="preserve">oborů, druhý druh týmu spojuje tyto různé pohledy a </w:t>
      </w:r>
      <w:r w:rsidR="6B19A5A3" w:rsidRPr="5486BD13">
        <w:rPr>
          <w:rFonts w:eastAsiaTheme="minorEastAsia"/>
        </w:rPr>
        <w:t>vytváří</w:t>
      </w:r>
      <w:r w:rsidR="484383E0" w:rsidRPr="5486BD13">
        <w:rPr>
          <w:rFonts w:eastAsiaTheme="minorEastAsia"/>
        </w:rPr>
        <w:t xml:space="preserve"> spolu úplně nový pohled na věc</w:t>
      </w:r>
      <w:r w:rsidR="15ED9156" w:rsidRPr="5486BD13">
        <w:rPr>
          <w:rFonts w:eastAsiaTheme="minorEastAsia"/>
        </w:rPr>
        <w:t>.</w:t>
      </w:r>
    </w:p>
    <w:p w14:paraId="09621A83" w14:textId="554DD579" w:rsidR="00557320" w:rsidRDefault="5B8275AA" w:rsidP="5486BD13">
      <w:pPr>
        <w:jc w:val="both"/>
        <w:rPr>
          <w:rFonts w:eastAsiaTheme="minorEastAsia"/>
        </w:rPr>
      </w:pPr>
      <w:r w:rsidRPr="5486BD13">
        <w:rPr>
          <w:rFonts w:eastAsiaTheme="minorEastAsia"/>
        </w:rPr>
        <w:t xml:space="preserve">Biologicky jsou si lidé velice podobní ale zároveň se velmi liší díky jejich osobnostem. Jedním </w:t>
      </w:r>
      <w:r w:rsidR="3F888F87" w:rsidRPr="5486BD13">
        <w:rPr>
          <w:rFonts w:eastAsiaTheme="minorEastAsia"/>
        </w:rPr>
        <w:t>dělením zaměstnanců je dělení podle tvaru různých písmen.</w:t>
      </w:r>
      <w:r w:rsidR="00A74EFA">
        <w:br/>
      </w:r>
      <w:r w:rsidR="3F888F87" w:rsidRPr="5486BD13">
        <w:rPr>
          <w:rFonts w:eastAsiaTheme="minorEastAsia"/>
        </w:rPr>
        <w:t xml:space="preserve">První je takzvaná skupina ve tvaru I. Akay (2012) tuto skupinu popisuje jako specialisty. Tato skupina je podle něj v přítomnosti velice rozšířená. Jedná se o zaměstnance, kteří mají hluboké znalosti jednoho odvětví. Písmeno I představuje jejich hlubokou vertikální specializaci na jeden obor. Pokud je tým tvořen pouze ze specialistů, často je </w:t>
      </w:r>
      <w:r w:rsidR="6B19A5A3" w:rsidRPr="5486BD13">
        <w:rPr>
          <w:rFonts w:eastAsiaTheme="minorEastAsia"/>
        </w:rPr>
        <w:t>nefunkční,</w:t>
      </w:r>
      <w:r w:rsidR="3F888F87" w:rsidRPr="5486BD13">
        <w:rPr>
          <w:rFonts w:eastAsiaTheme="minorEastAsia"/>
        </w:rPr>
        <w:t xml:space="preserve"> jelikož jednotliví členové považují právě svůj obor za nadřazený a v týmu poté dochází k neefektivní komunikaci, empatii a spolupráci. Druhou podkategorií zaměstnanců tvaru I jsou podle Akaye (2012) generalisté, kteří mají jen povrchové znalosti mnoha odvětví, ale v žádném ze zmíněných odvětví nejsou odborníky. Tím pádem nejsou specialisty respektováni.</w:t>
      </w:r>
    </w:p>
    <w:p w14:paraId="6F9B615F" w14:textId="30D87D4F" w:rsidR="00C25FFD" w:rsidRDefault="3F888F87" w:rsidP="5486BD13">
      <w:pPr>
        <w:jc w:val="both"/>
        <w:rPr>
          <w:rFonts w:eastAsiaTheme="minorEastAsia"/>
        </w:rPr>
      </w:pPr>
      <w:r w:rsidRPr="5486BD13">
        <w:rPr>
          <w:rFonts w:eastAsiaTheme="minorEastAsia"/>
        </w:rPr>
        <w:lastRenderedPageBreak/>
        <w:t xml:space="preserve"> </w:t>
      </w:r>
      <w:r w:rsidR="29EA0840" w:rsidRPr="5486BD13">
        <w:rPr>
          <w:rFonts w:eastAsiaTheme="minorEastAsia"/>
        </w:rPr>
        <w:t>Třetí skupinou jsou pracovníci ve tvaru T. Akay (2012) je popisuje jako odborníky, kteří mají silné znalosti v jednom oboru, ale zároveň jsou schopni pracovat v řadě dalších disciplín a jsou schopni spolupracovat s odborníky v jiných oborech. Tito pracovníci jsou ideálními adepty na členy multidisciplinárních týmů. Na druhou stranu multidisciplinární týmy mají moc z pracovníků ve tvaru I skrze jejich vzdělávání tvořit pracovníky ve tvaru T</w:t>
      </w:r>
      <w:r w:rsidR="7D0E917B" w:rsidRPr="5486BD13">
        <w:rPr>
          <w:rFonts w:eastAsiaTheme="minorEastAsia"/>
        </w:rPr>
        <w:t xml:space="preserve"> (viz obrázek 1)</w:t>
      </w:r>
      <w:r w:rsidR="29EA0840" w:rsidRPr="5486BD13">
        <w:rPr>
          <w:rFonts w:eastAsiaTheme="minorEastAsia"/>
        </w:rPr>
        <w:t>.</w:t>
      </w:r>
    </w:p>
    <w:p w14:paraId="769057C1" w14:textId="77777777" w:rsidR="00C25FFD" w:rsidRDefault="29EA0840" w:rsidP="5486BD13">
      <w:pPr>
        <w:keepNext/>
        <w:jc w:val="both"/>
        <w:rPr>
          <w:rFonts w:eastAsiaTheme="minorEastAsia"/>
        </w:rPr>
      </w:pPr>
      <w:r>
        <w:rPr>
          <w:noProof/>
        </w:rPr>
        <w:drawing>
          <wp:inline distT="0" distB="0" distL="0" distR="0" wp14:anchorId="142DCFB4" wp14:editId="07824BD8">
            <wp:extent cx="2219325" cy="26955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3">
                      <a:extLst>
                        <a:ext uri="{28A0092B-C50C-407E-A947-70E740481C1C}">
                          <a14:useLocalDpi xmlns:a14="http://schemas.microsoft.com/office/drawing/2010/main" val="0"/>
                        </a:ext>
                      </a:extLst>
                    </a:blip>
                    <a:stretch>
                      <a:fillRect/>
                    </a:stretch>
                  </pic:blipFill>
                  <pic:spPr>
                    <a:xfrm>
                      <a:off x="0" y="0"/>
                      <a:ext cx="2219325" cy="2695575"/>
                    </a:xfrm>
                    <a:prstGeom prst="rect">
                      <a:avLst/>
                    </a:prstGeom>
                  </pic:spPr>
                </pic:pic>
              </a:graphicData>
            </a:graphic>
          </wp:inline>
        </w:drawing>
      </w:r>
    </w:p>
    <w:p w14:paraId="4023B364" w14:textId="1A72D303" w:rsidR="007A5143" w:rsidRDefault="7D0E917B" w:rsidP="5486BD13">
      <w:pPr>
        <w:pStyle w:val="Beschriftung"/>
        <w:jc w:val="both"/>
        <w:rPr>
          <w:rFonts w:eastAsiaTheme="minorEastAsia"/>
        </w:rPr>
      </w:pPr>
      <w:r w:rsidRPr="5486BD13">
        <w:rPr>
          <w:rFonts w:eastAsiaTheme="minorEastAsia"/>
        </w:rPr>
        <w:t xml:space="preserve">Obrázek </w:t>
      </w:r>
      <w:r w:rsidRPr="5486BD13">
        <w:rPr>
          <w:noProof/>
        </w:rPr>
        <w:t>1</w:t>
      </w:r>
      <w:r w:rsidRPr="5486BD13">
        <w:rPr>
          <w:rFonts w:eastAsiaTheme="minorEastAsia"/>
        </w:rPr>
        <w:t xml:space="preserve"> - pracovníci ve tvaru T (Zdroj: Akay, 2012)</w:t>
      </w:r>
    </w:p>
    <w:p w14:paraId="2BE07AA3" w14:textId="26E66F9D" w:rsidR="007A5143" w:rsidRDefault="29EA0840" w:rsidP="5486BD13">
      <w:pPr>
        <w:jc w:val="both"/>
        <w:rPr>
          <w:rFonts w:eastAsiaTheme="minorEastAsia"/>
        </w:rPr>
      </w:pPr>
      <w:r w:rsidRPr="5486BD13">
        <w:rPr>
          <w:rFonts w:eastAsiaTheme="minorEastAsia"/>
        </w:rPr>
        <w:t xml:space="preserve">Poslední představenou skupinou budou pracovníci ve tvaru </w:t>
      </w:r>
      <w:r w:rsidR="4A8FC4F9" w:rsidRPr="5486BD13">
        <w:rPr>
          <w:rFonts w:eastAsiaTheme="minorEastAsia"/>
        </w:rPr>
        <w:t>hřebenu</w:t>
      </w:r>
      <w:r w:rsidR="7D0E917B" w:rsidRPr="5486BD13">
        <w:rPr>
          <w:rFonts w:eastAsiaTheme="minorEastAsia"/>
        </w:rPr>
        <w:t xml:space="preserve"> (viz obrázek 2)</w:t>
      </w:r>
      <w:r w:rsidR="4A8FC4F9" w:rsidRPr="5486BD13">
        <w:rPr>
          <w:rFonts w:eastAsiaTheme="minorEastAsia"/>
        </w:rPr>
        <w:t xml:space="preserve">, kteří nedosahují tak vysoké vertikální odbornosti v jednom oboru jako specialisté, ale dosahují </w:t>
      </w:r>
      <w:r w:rsidR="6B19A5A3" w:rsidRPr="5486BD13">
        <w:rPr>
          <w:rFonts w:eastAsiaTheme="minorEastAsia"/>
        </w:rPr>
        <w:t>dostatečně</w:t>
      </w:r>
      <w:r w:rsidR="4A8FC4F9" w:rsidRPr="5486BD13">
        <w:rPr>
          <w:rFonts w:eastAsiaTheme="minorEastAsia"/>
        </w:rPr>
        <w:t xml:space="preserve"> vysoké odbornosti hned v několika oborech, které zároveň musejí umět spojit do </w:t>
      </w:r>
      <w:r w:rsidR="6B19A5A3" w:rsidRPr="5486BD13">
        <w:rPr>
          <w:rFonts w:eastAsiaTheme="minorEastAsia"/>
        </w:rPr>
        <w:t>hromady</w:t>
      </w:r>
      <w:r w:rsidR="4A8FC4F9" w:rsidRPr="5486BD13">
        <w:rPr>
          <w:rFonts w:eastAsiaTheme="minorEastAsia"/>
        </w:rPr>
        <w:t xml:space="preserve"> pomocí svých horizontálních znalostí. Toho „tvaru“ podle Akaye (2012) dosáhnou pracovníci kteří jsou ochotni se celoživotně vzdělávat. Jedním ze způsobu rozšiřování horizontální způsobilosti jsou i multioborové týmy. </w:t>
      </w:r>
    </w:p>
    <w:p w14:paraId="5B435051" w14:textId="77777777" w:rsidR="00C25FFD" w:rsidRDefault="4A8FC4F9" w:rsidP="5486BD13">
      <w:pPr>
        <w:keepNext/>
        <w:jc w:val="both"/>
        <w:rPr>
          <w:rFonts w:eastAsiaTheme="minorEastAsia"/>
        </w:rPr>
      </w:pPr>
      <w:r>
        <w:rPr>
          <w:noProof/>
        </w:rPr>
        <w:drawing>
          <wp:inline distT="0" distB="0" distL="0" distR="0" wp14:anchorId="2863833D" wp14:editId="4DE7DC69">
            <wp:extent cx="4314825" cy="2209800"/>
            <wp:effectExtent l="0" t="0" r="952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4">
                      <a:extLst>
                        <a:ext uri="{28A0092B-C50C-407E-A947-70E740481C1C}">
                          <a14:useLocalDpi xmlns:a14="http://schemas.microsoft.com/office/drawing/2010/main" val="0"/>
                        </a:ext>
                      </a:extLst>
                    </a:blip>
                    <a:stretch>
                      <a:fillRect/>
                    </a:stretch>
                  </pic:blipFill>
                  <pic:spPr>
                    <a:xfrm>
                      <a:off x="0" y="0"/>
                      <a:ext cx="4314825" cy="2209800"/>
                    </a:xfrm>
                    <a:prstGeom prst="rect">
                      <a:avLst/>
                    </a:prstGeom>
                  </pic:spPr>
                </pic:pic>
              </a:graphicData>
            </a:graphic>
          </wp:inline>
        </w:drawing>
      </w:r>
    </w:p>
    <w:p w14:paraId="195E7440" w14:textId="5CA1EAC4" w:rsidR="007E41BC" w:rsidRDefault="7D0E917B" w:rsidP="5486BD13">
      <w:pPr>
        <w:pStyle w:val="Beschriftung"/>
        <w:jc w:val="both"/>
        <w:rPr>
          <w:rFonts w:eastAsiaTheme="minorEastAsia"/>
        </w:rPr>
      </w:pPr>
      <w:r w:rsidRPr="5486BD13">
        <w:rPr>
          <w:rFonts w:eastAsiaTheme="minorEastAsia"/>
        </w:rPr>
        <w:t xml:space="preserve">Obrázek </w:t>
      </w:r>
      <w:r w:rsidRPr="5486BD13">
        <w:rPr>
          <w:noProof/>
        </w:rPr>
        <w:t>2</w:t>
      </w:r>
      <w:r w:rsidRPr="5486BD13">
        <w:rPr>
          <w:rFonts w:eastAsiaTheme="minorEastAsia"/>
        </w:rPr>
        <w:t xml:space="preserve"> - Pracovníci ve tvaru hřebenu (Zdroj: Akay, 2012)</w:t>
      </w:r>
    </w:p>
    <w:p w14:paraId="7E02746D" w14:textId="77777777" w:rsidR="00577620" w:rsidRDefault="055B3221" w:rsidP="00D3674A">
      <w:pPr>
        <w:pStyle w:val="berschrift3"/>
        <w:jc w:val="both"/>
        <w:rPr>
          <w:rFonts w:asciiTheme="minorHAnsi" w:eastAsiaTheme="minorEastAsia" w:hAnsiTheme="minorHAnsi" w:cstheme="minorBidi"/>
        </w:rPr>
      </w:pPr>
      <w:r w:rsidRPr="5486BD13">
        <w:rPr>
          <w:rFonts w:asciiTheme="minorHAnsi" w:eastAsiaTheme="minorEastAsia" w:hAnsiTheme="minorHAnsi" w:cstheme="minorBidi"/>
        </w:rPr>
        <w:lastRenderedPageBreak/>
        <w:t>Výzkumné metody a data</w:t>
      </w:r>
    </w:p>
    <w:p w14:paraId="3FE13297" w14:textId="7220D72B" w:rsidR="00C25FFD" w:rsidRDefault="78CDE16D" w:rsidP="5486BD13">
      <w:pPr>
        <w:jc w:val="both"/>
        <w:rPr>
          <w:rFonts w:eastAsiaTheme="minorEastAsia"/>
        </w:rPr>
      </w:pPr>
      <w:del w:id="4" w:author="Microsoft Office-Benutzer" w:date="2021-01-07T13:38:00Z">
        <w:r w:rsidRPr="5486BD13" w:rsidDel="002E4269">
          <w:rPr>
            <w:rFonts w:eastAsiaTheme="minorEastAsia"/>
          </w:rPr>
          <w:delText xml:space="preserve">Tato práce je </w:delText>
        </w:r>
        <w:commentRangeStart w:id="5"/>
        <w:r w:rsidRPr="5486BD13" w:rsidDel="002E4269">
          <w:rPr>
            <w:rFonts w:eastAsiaTheme="minorEastAsia"/>
          </w:rPr>
          <w:delText>literární rešerš</w:delText>
        </w:r>
        <w:r w:rsidR="1CA8B1D7" w:rsidRPr="5486BD13" w:rsidDel="002E4269">
          <w:rPr>
            <w:rFonts w:eastAsiaTheme="minorEastAsia"/>
          </w:rPr>
          <w:delText>í</w:delText>
        </w:r>
        <w:r w:rsidRPr="5486BD13" w:rsidDel="002E4269">
          <w:rPr>
            <w:rFonts w:eastAsiaTheme="minorEastAsia"/>
          </w:rPr>
          <w:delText xml:space="preserve"> </w:delText>
        </w:r>
        <w:commentRangeEnd w:id="5"/>
        <w:r w:rsidR="002E4269" w:rsidDel="002E4269">
          <w:rPr>
            <w:rStyle w:val="Kommentarzeichen"/>
          </w:rPr>
          <w:commentReference w:id="5"/>
        </w:r>
        <w:r w:rsidRPr="5486BD13" w:rsidDel="002E4269">
          <w:rPr>
            <w:rFonts w:eastAsiaTheme="minorEastAsia"/>
          </w:rPr>
          <w:delText xml:space="preserve">na téma Multidisciplinární týmy a jejich využití pro horizontální vzdělávání vedoucích pracovníků. </w:delText>
        </w:r>
      </w:del>
      <w:r w:rsidR="1CA8B1D7" w:rsidRPr="5486BD13">
        <w:rPr>
          <w:rFonts w:eastAsiaTheme="minorEastAsia"/>
        </w:rPr>
        <w:t xml:space="preserve">Vzhledem k absenci literatury, která by na multidisciplinární týmy primárně nahlížela jako na nástroj pro rozvoj horizontálních znalostí a která v tomto kontextu nezohledňuje specifické postavení manažera, bylo cílem </w:t>
      </w:r>
      <w:commentRangeStart w:id="6"/>
      <w:del w:id="7" w:author="Microsoft Office-Benutzer" w:date="2021-01-07T13:39:00Z">
        <w:r w:rsidR="1CA8B1D7" w:rsidRPr="5486BD13" w:rsidDel="002E4269">
          <w:rPr>
            <w:rFonts w:eastAsiaTheme="minorEastAsia"/>
          </w:rPr>
          <w:delText xml:space="preserve">této </w:delText>
        </w:r>
      </w:del>
      <w:r w:rsidR="1CA8B1D7" w:rsidRPr="5486BD13">
        <w:rPr>
          <w:rFonts w:eastAsiaTheme="minorEastAsia"/>
        </w:rPr>
        <w:t xml:space="preserve">rešerše </w:t>
      </w:r>
      <w:commentRangeEnd w:id="6"/>
      <w:r w:rsidR="002E4269">
        <w:rPr>
          <w:rStyle w:val="Kommentarzeichen"/>
        </w:rPr>
        <w:commentReference w:id="6"/>
      </w:r>
      <w:r w:rsidR="1CA8B1D7" w:rsidRPr="5486BD13">
        <w:rPr>
          <w:rFonts w:eastAsiaTheme="minorEastAsia"/>
        </w:rPr>
        <w:t xml:space="preserve">stanovit předpoklady pro efektivní přenos horizontálních znalostí v multidisciplinárních týmech na základě již provedených studií na související témata. </w:t>
      </w:r>
    </w:p>
    <w:p w14:paraId="26F58F3B" w14:textId="6760C26D" w:rsidR="008A2852" w:rsidRDefault="008A2852" w:rsidP="5486BD13">
      <w:pPr>
        <w:jc w:val="both"/>
        <w:rPr>
          <w:rFonts w:eastAsiaTheme="minorEastAsia"/>
        </w:rPr>
      </w:pPr>
      <w:r>
        <w:rPr>
          <w:noProof/>
        </w:rPr>
        <mc:AlternateContent>
          <mc:Choice Requires="wpg">
            <w:drawing>
              <wp:anchor distT="0" distB="0" distL="114300" distR="114300" simplePos="0" relativeHeight="251658242" behindDoc="0" locked="0" layoutInCell="1" allowOverlap="1" wp14:anchorId="66A38D8B" wp14:editId="6A5123E1">
                <wp:simplePos x="0" y="0"/>
                <wp:positionH relativeFrom="margin">
                  <wp:posOffset>40640</wp:posOffset>
                </wp:positionH>
                <wp:positionV relativeFrom="paragraph">
                  <wp:posOffset>722630</wp:posOffset>
                </wp:positionV>
                <wp:extent cx="4070985" cy="3746500"/>
                <wp:effectExtent l="0" t="0" r="24765" b="6350"/>
                <wp:wrapTopAndBottom/>
                <wp:docPr id="20" name="Skupina 20"/>
                <wp:cNvGraphicFramePr/>
                <a:graphic xmlns:a="http://schemas.openxmlformats.org/drawingml/2006/main">
                  <a:graphicData uri="http://schemas.microsoft.com/office/word/2010/wordprocessingGroup">
                    <wpg:wgp>
                      <wpg:cNvGrpSpPr/>
                      <wpg:grpSpPr>
                        <a:xfrm>
                          <a:off x="0" y="0"/>
                          <a:ext cx="4070985" cy="3746500"/>
                          <a:chOff x="0" y="0"/>
                          <a:chExt cx="4070985" cy="3746500"/>
                        </a:xfrm>
                      </wpg:grpSpPr>
                      <wpg:grpSp>
                        <wpg:cNvPr id="3" name="Skupina 3"/>
                        <wpg:cNvGrpSpPr/>
                        <wpg:grpSpPr>
                          <a:xfrm>
                            <a:off x="0" y="0"/>
                            <a:ext cx="4070985" cy="3360420"/>
                            <a:chOff x="0" y="0"/>
                            <a:chExt cx="4070985" cy="3360420"/>
                          </a:xfrm>
                        </wpg:grpSpPr>
                        <wps:wsp>
                          <wps:cNvPr id="4" name="Rectangle 10"/>
                          <wps:cNvSpPr>
                            <a:spLocks noChangeArrowheads="1"/>
                          </wps:cNvSpPr>
                          <wps:spPr bwMode="auto">
                            <a:xfrm>
                              <a:off x="38100" y="0"/>
                              <a:ext cx="1654175" cy="548640"/>
                            </a:xfrm>
                            <a:prstGeom prst="rect">
                              <a:avLst/>
                            </a:prstGeom>
                            <a:solidFill>
                              <a:srgbClr val="FFFFFF"/>
                            </a:solidFill>
                            <a:ln w="9525">
                              <a:solidFill>
                                <a:srgbClr val="000000"/>
                              </a:solidFill>
                              <a:miter lim="800000"/>
                              <a:headEnd/>
                              <a:tailEnd/>
                            </a:ln>
                          </wps:spPr>
                          <wps:txbx>
                            <w:txbxContent>
                              <w:p w14:paraId="10C1889B" w14:textId="196662A1" w:rsidR="00D04575" w:rsidRPr="00802DB9" w:rsidRDefault="00D04575" w:rsidP="00D04575">
                                <w:pPr>
                                  <w:jc w:val="center"/>
                                  <w:rPr>
                                    <w:rFonts w:ascii="Century Schoolbook" w:hAnsi="Century Schoolbook"/>
                                    <w:sz w:val="22"/>
                                    <w:szCs w:val="22"/>
                                  </w:rPr>
                                </w:pPr>
                                <w:r w:rsidRPr="00802DB9">
                                  <w:rPr>
                                    <w:rFonts w:ascii="Century Schoolbook" w:hAnsi="Century Schoolbook"/>
                                    <w:sz w:val="22"/>
                                    <w:szCs w:val="22"/>
                                  </w:rPr>
                                  <w:t>Vyhledané články</w:t>
                                </w:r>
                                <w:r>
                                  <w:rPr>
                                    <w:rFonts w:ascii="Century Schoolbook" w:hAnsi="Century Schoolbook"/>
                                    <w:sz w:val="22"/>
                                    <w:szCs w:val="22"/>
                                  </w:rPr>
                                  <w:br/>
                                </w:r>
                                <w:r w:rsidRPr="00802DB9">
                                  <w:rPr>
                                    <w:rFonts w:ascii="Century Schoolbook" w:hAnsi="Century Schoolbook"/>
                                    <w:sz w:val="22"/>
                                    <w:szCs w:val="22"/>
                                  </w:rPr>
                                  <w:t>(n = 27)</w:t>
                                </w:r>
                              </w:p>
                            </w:txbxContent>
                          </wps:txbx>
                          <wps:bodyPr rot="0" vert="horz" wrap="square" lIns="91440" tIns="91440" rIns="91440" bIns="91440" anchor="t" anchorCtr="0" upright="1">
                            <a:noAutofit/>
                          </wps:bodyPr>
                        </wps:wsp>
                        <wps:wsp>
                          <wps:cNvPr id="5" name="Rectangle 11"/>
                          <wps:cNvSpPr>
                            <a:spLocks noChangeArrowheads="1"/>
                          </wps:cNvSpPr>
                          <wps:spPr bwMode="auto">
                            <a:xfrm>
                              <a:off x="35560" y="1000125"/>
                              <a:ext cx="1670050" cy="571500"/>
                            </a:xfrm>
                            <a:prstGeom prst="rect">
                              <a:avLst/>
                            </a:prstGeom>
                            <a:solidFill>
                              <a:srgbClr val="FFFFFF"/>
                            </a:solidFill>
                            <a:ln w="9525">
                              <a:solidFill>
                                <a:srgbClr val="000000"/>
                              </a:solidFill>
                              <a:miter lim="800000"/>
                              <a:headEnd/>
                              <a:tailEnd/>
                            </a:ln>
                          </wps:spPr>
                          <wps:txbx>
                            <w:txbxContent>
                              <w:p w14:paraId="4CFE5A7C" w14:textId="77777777" w:rsidR="00D04575" w:rsidRPr="00802DB9" w:rsidRDefault="00D04575" w:rsidP="00D04575">
                                <w:pPr>
                                  <w:jc w:val="center"/>
                                  <w:rPr>
                                    <w:rFonts w:ascii="Century Schoolbook" w:hAnsi="Century Schoolbook"/>
                                    <w:sz w:val="22"/>
                                    <w:szCs w:val="22"/>
                                  </w:rPr>
                                </w:pPr>
                                <w:r w:rsidRPr="00802DB9">
                                  <w:rPr>
                                    <w:rFonts w:ascii="Century Schoolbook" w:hAnsi="Century Schoolbook"/>
                                    <w:sz w:val="22"/>
                                    <w:szCs w:val="22"/>
                                  </w:rPr>
                                  <w:t>Články z relevantních odvětví (n = 22)</w:t>
                                </w:r>
                              </w:p>
                            </w:txbxContent>
                          </wps:txbx>
                          <wps:bodyPr rot="0" vert="horz" wrap="square" lIns="91440" tIns="91440" rIns="91440" bIns="91440" anchor="t" anchorCtr="0" upright="1">
                            <a:noAutofit/>
                          </wps:bodyPr>
                        </wps:wsp>
                        <wps:wsp>
                          <wps:cNvPr id="6" name="Rectangle 12"/>
                          <wps:cNvSpPr>
                            <a:spLocks noChangeArrowheads="1"/>
                          </wps:cNvSpPr>
                          <wps:spPr bwMode="auto">
                            <a:xfrm>
                              <a:off x="2356485" y="1000125"/>
                              <a:ext cx="1714500" cy="571500"/>
                            </a:xfrm>
                            <a:prstGeom prst="rect">
                              <a:avLst/>
                            </a:prstGeom>
                            <a:solidFill>
                              <a:srgbClr val="FFFFFF"/>
                            </a:solidFill>
                            <a:ln w="9525">
                              <a:solidFill>
                                <a:srgbClr val="000000"/>
                              </a:solidFill>
                              <a:miter lim="800000"/>
                              <a:headEnd/>
                              <a:tailEnd/>
                            </a:ln>
                          </wps:spPr>
                          <wps:txbx>
                            <w:txbxContent>
                              <w:p w14:paraId="5FD3D57C" w14:textId="58F80982" w:rsidR="00D04575" w:rsidRPr="00802DB9" w:rsidRDefault="00D04575" w:rsidP="00D04575">
                                <w:pPr>
                                  <w:jc w:val="center"/>
                                  <w:rPr>
                                    <w:rFonts w:ascii="Century Schoolbook" w:hAnsi="Century Schoolbook"/>
                                    <w:sz w:val="22"/>
                                    <w:szCs w:val="22"/>
                                  </w:rPr>
                                </w:pPr>
                                <w:r w:rsidRPr="00802DB9">
                                  <w:rPr>
                                    <w:rFonts w:ascii="Century Schoolbook" w:hAnsi="Century Schoolbook"/>
                                    <w:sz w:val="22"/>
                                    <w:szCs w:val="22"/>
                                  </w:rPr>
                                  <w:t>Vyřazené články</w:t>
                                </w:r>
                                <w:r>
                                  <w:rPr>
                                    <w:rFonts w:ascii="Century Schoolbook" w:hAnsi="Century Schoolbook"/>
                                    <w:sz w:val="22"/>
                                    <w:szCs w:val="22"/>
                                  </w:rPr>
                                  <w:br/>
                                </w:r>
                                <w:r w:rsidRPr="00802DB9">
                                  <w:rPr>
                                    <w:rFonts w:ascii="Century Schoolbook" w:hAnsi="Century Schoolbook"/>
                                    <w:sz w:val="22"/>
                                    <w:szCs w:val="22"/>
                                  </w:rPr>
                                  <w:t>(n = 11)</w:t>
                                </w:r>
                              </w:p>
                            </w:txbxContent>
                          </wps:txbx>
                          <wps:bodyPr rot="0" vert="horz" wrap="square" lIns="91440" tIns="91440" rIns="91440" bIns="91440" anchor="t" anchorCtr="0" upright="1">
                            <a:noAutofit/>
                          </wps:bodyPr>
                        </wps:wsp>
                        <wps:wsp>
                          <wps:cNvPr id="7" name="Rectangle 13"/>
                          <wps:cNvSpPr>
                            <a:spLocks noChangeArrowheads="1"/>
                          </wps:cNvSpPr>
                          <wps:spPr bwMode="auto">
                            <a:xfrm>
                              <a:off x="15240" y="1920240"/>
                              <a:ext cx="1714500" cy="579120"/>
                            </a:xfrm>
                            <a:prstGeom prst="rect">
                              <a:avLst/>
                            </a:prstGeom>
                            <a:solidFill>
                              <a:srgbClr val="FFFFFF"/>
                            </a:solidFill>
                            <a:ln w="9525">
                              <a:solidFill>
                                <a:srgbClr val="000000"/>
                              </a:solidFill>
                              <a:miter lim="800000"/>
                              <a:headEnd/>
                              <a:tailEnd/>
                            </a:ln>
                          </wps:spPr>
                          <wps:txbx>
                            <w:txbxContent>
                              <w:p w14:paraId="2D8C5D1C" w14:textId="77777777" w:rsidR="00D04575" w:rsidRPr="00802DB9" w:rsidRDefault="00D04575" w:rsidP="00D04575">
                                <w:pPr>
                                  <w:jc w:val="center"/>
                                  <w:rPr>
                                    <w:rFonts w:ascii="Century Schoolbook" w:hAnsi="Century Schoolbook"/>
                                    <w:sz w:val="22"/>
                                    <w:szCs w:val="22"/>
                                  </w:rPr>
                                </w:pPr>
                                <w:r w:rsidRPr="00802DB9">
                                  <w:rPr>
                                    <w:rFonts w:ascii="Century Schoolbook" w:hAnsi="Century Schoolbook"/>
                                    <w:sz w:val="22"/>
                                    <w:szCs w:val="22"/>
                                  </w:rPr>
                                  <w:t>Články k dalšímu studiu (n = 11)</w:t>
                                </w:r>
                              </w:p>
                            </w:txbxContent>
                          </wps:txbx>
                          <wps:bodyPr rot="0" vert="horz" wrap="square" lIns="91440" tIns="91440" rIns="91440" bIns="91440" anchor="ctr" anchorCtr="0" upright="1">
                            <a:noAutofit/>
                          </wps:bodyPr>
                        </wps:wsp>
                        <wps:wsp>
                          <wps:cNvPr id="8" name="Rectangle 14"/>
                          <wps:cNvSpPr>
                            <a:spLocks noChangeArrowheads="1"/>
                          </wps:cNvSpPr>
                          <wps:spPr bwMode="auto">
                            <a:xfrm>
                              <a:off x="2354580" y="1920240"/>
                              <a:ext cx="1714500" cy="571500"/>
                            </a:xfrm>
                            <a:prstGeom prst="rect">
                              <a:avLst/>
                            </a:prstGeom>
                            <a:solidFill>
                              <a:srgbClr val="FFFFFF"/>
                            </a:solidFill>
                            <a:ln w="9525">
                              <a:solidFill>
                                <a:srgbClr val="000000"/>
                              </a:solidFill>
                              <a:miter lim="800000"/>
                              <a:headEnd/>
                              <a:tailEnd/>
                            </a:ln>
                          </wps:spPr>
                          <wps:txbx>
                            <w:txbxContent>
                              <w:p w14:paraId="76719969" w14:textId="08670575" w:rsidR="00D04575" w:rsidRPr="00802DB9" w:rsidRDefault="00D04575" w:rsidP="00D04575">
                                <w:pPr>
                                  <w:jc w:val="center"/>
                                  <w:rPr>
                                    <w:rFonts w:ascii="Century Schoolbook" w:hAnsi="Century Schoolbook"/>
                                    <w:sz w:val="22"/>
                                    <w:szCs w:val="22"/>
                                  </w:rPr>
                                </w:pPr>
                                <w:r w:rsidRPr="00802DB9">
                                  <w:rPr>
                                    <w:rFonts w:ascii="Century Schoolbook" w:hAnsi="Century Schoolbook"/>
                                    <w:sz w:val="22"/>
                                    <w:szCs w:val="22"/>
                                  </w:rPr>
                                  <w:t xml:space="preserve">Vyřazené články </w:t>
                                </w:r>
                                <w:r>
                                  <w:rPr>
                                    <w:rFonts w:ascii="Century Schoolbook" w:hAnsi="Century Schoolbook"/>
                                    <w:sz w:val="22"/>
                                    <w:szCs w:val="22"/>
                                  </w:rPr>
                                  <w:br/>
                                </w:r>
                                <w:r w:rsidRPr="00802DB9">
                                  <w:rPr>
                                    <w:rFonts w:ascii="Century Schoolbook" w:hAnsi="Century Schoolbook"/>
                                    <w:sz w:val="22"/>
                                    <w:szCs w:val="22"/>
                                  </w:rPr>
                                  <w:t>(n = 3)</w:t>
                                </w:r>
                              </w:p>
                            </w:txbxContent>
                          </wps:txbx>
                          <wps:bodyPr rot="0" vert="horz" wrap="square" lIns="91440" tIns="91440" rIns="91440" bIns="91440" anchor="ctr" anchorCtr="0" upright="1">
                            <a:noAutofit/>
                          </wps:bodyPr>
                        </wps:wsp>
                        <wps:wsp>
                          <wps:cNvPr id="9" name="Rectangle 15"/>
                          <wps:cNvSpPr>
                            <a:spLocks noChangeArrowheads="1"/>
                          </wps:cNvSpPr>
                          <wps:spPr bwMode="auto">
                            <a:xfrm>
                              <a:off x="0" y="2849880"/>
                              <a:ext cx="1714500" cy="510540"/>
                            </a:xfrm>
                            <a:prstGeom prst="rect">
                              <a:avLst/>
                            </a:prstGeom>
                            <a:solidFill>
                              <a:srgbClr val="FFFFFF"/>
                            </a:solidFill>
                            <a:ln w="9525">
                              <a:solidFill>
                                <a:srgbClr val="000000"/>
                              </a:solidFill>
                              <a:miter lim="800000"/>
                              <a:headEnd/>
                              <a:tailEnd/>
                            </a:ln>
                          </wps:spPr>
                          <wps:txbx>
                            <w:txbxContent>
                              <w:p w14:paraId="3BD7FDAB" w14:textId="1705B2DC" w:rsidR="00D04575" w:rsidRPr="00802DB9" w:rsidRDefault="00D04575" w:rsidP="00D04575">
                                <w:pPr>
                                  <w:jc w:val="center"/>
                                  <w:rPr>
                                    <w:rFonts w:ascii="Century Schoolbook" w:hAnsi="Century Schoolbook"/>
                                    <w:sz w:val="22"/>
                                    <w:szCs w:val="22"/>
                                  </w:rPr>
                                </w:pPr>
                                <w:r w:rsidRPr="00802DB9">
                                  <w:rPr>
                                    <w:rFonts w:ascii="Century Schoolbook" w:hAnsi="Century Schoolbook"/>
                                    <w:sz w:val="22"/>
                                    <w:szCs w:val="22"/>
                                  </w:rPr>
                                  <w:t>Články použité pro rešerši</w:t>
                                </w:r>
                                <w:r>
                                  <w:rPr>
                                    <w:rFonts w:ascii="Century Schoolbook" w:hAnsi="Century Schoolbook"/>
                                    <w:sz w:val="22"/>
                                    <w:szCs w:val="22"/>
                                  </w:rPr>
                                  <w:t xml:space="preserve"> </w:t>
                                </w:r>
                                <w:r w:rsidRPr="00802DB9">
                                  <w:rPr>
                                    <w:rFonts w:ascii="Century Schoolbook" w:hAnsi="Century Schoolbook"/>
                                    <w:sz w:val="22"/>
                                    <w:szCs w:val="22"/>
                                  </w:rPr>
                                  <w:t>(n = 8)</w:t>
                                </w:r>
                              </w:p>
                            </w:txbxContent>
                          </wps:txbx>
                          <wps:bodyPr rot="0" vert="horz" wrap="square" lIns="91440" tIns="91440" rIns="91440" bIns="91440" anchor="t" anchorCtr="0" upright="1">
                            <a:noAutofit/>
                          </wps:bodyPr>
                        </wps:wsp>
                        <wps:wsp>
                          <wps:cNvPr id="12" name="AutoShape 17"/>
                          <wps:cNvCnPr>
                            <a:cxnSpLocks noChangeShapeType="1"/>
                          </wps:cNvCnPr>
                          <wps:spPr bwMode="auto">
                            <a:xfrm>
                              <a:off x="864870" y="542925"/>
                              <a:ext cx="7620" cy="4572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3" name="AutoShape 18"/>
                          <wps:cNvCnPr>
                            <a:cxnSpLocks noChangeShapeType="1"/>
                          </wps:cNvCnPr>
                          <wps:spPr bwMode="auto">
                            <a:xfrm>
                              <a:off x="872490" y="1571625"/>
                              <a:ext cx="0"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4" name="AutoShape 19"/>
                          <wps:cNvCnPr>
                            <a:cxnSpLocks noChangeShapeType="1"/>
                          </wps:cNvCnPr>
                          <wps:spPr bwMode="auto">
                            <a:xfrm>
                              <a:off x="872490" y="2501265"/>
                              <a:ext cx="0"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5" name="AutoShape 21"/>
                          <wps:cNvCnPr>
                            <a:cxnSpLocks noChangeShapeType="1"/>
                          </wps:cNvCnPr>
                          <wps:spPr bwMode="auto">
                            <a:xfrm>
                              <a:off x="1705610" y="1291590"/>
                              <a:ext cx="650875" cy="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6" name="AutoShape 22"/>
                          <wps:cNvCnPr>
                            <a:cxnSpLocks noChangeShapeType="1"/>
                          </wps:cNvCnPr>
                          <wps:spPr bwMode="auto">
                            <a:xfrm>
                              <a:off x="1724025" y="2198370"/>
                              <a:ext cx="628650" cy="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7" name="Rectangle 25"/>
                          <wps:cNvSpPr>
                            <a:spLocks noChangeArrowheads="1"/>
                          </wps:cNvSpPr>
                          <wps:spPr bwMode="auto">
                            <a:xfrm>
                              <a:off x="2354580" y="7620"/>
                              <a:ext cx="1714500" cy="571500"/>
                            </a:xfrm>
                            <a:prstGeom prst="rect">
                              <a:avLst/>
                            </a:prstGeom>
                            <a:solidFill>
                              <a:srgbClr val="FFFFFF"/>
                            </a:solidFill>
                            <a:ln w="9525">
                              <a:solidFill>
                                <a:srgbClr val="000000"/>
                              </a:solidFill>
                              <a:miter lim="800000"/>
                              <a:headEnd/>
                              <a:tailEnd/>
                            </a:ln>
                          </wps:spPr>
                          <wps:txbx>
                            <w:txbxContent>
                              <w:p w14:paraId="25E69387" w14:textId="692C5A70" w:rsidR="00D04575" w:rsidRPr="00802DB9" w:rsidRDefault="00D04575" w:rsidP="00D04575">
                                <w:pPr>
                                  <w:jc w:val="center"/>
                                  <w:rPr>
                                    <w:rFonts w:ascii="Century Schoolbook" w:hAnsi="Century Schoolbook"/>
                                    <w:sz w:val="22"/>
                                    <w:szCs w:val="22"/>
                                  </w:rPr>
                                </w:pPr>
                                <w:r w:rsidRPr="00802DB9">
                                  <w:rPr>
                                    <w:rFonts w:ascii="Century Schoolbook" w:hAnsi="Century Schoolbook"/>
                                    <w:sz w:val="22"/>
                                    <w:szCs w:val="22"/>
                                  </w:rPr>
                                  <w:t>Vyřazené články</w:t>
                                </w:r>
                                <w:r>
                                  <w:rPr>
                                    <w:rFonts w:ascii="Century Schoolbook" w:hAnsi="Century Schoolbook"/>
                                    <w:sz w:val="22"/>
                                    <w:szCs w:val="22"/>
                                  </w:rPr>
                                  <w:br/>
                                </w:r>
                                <w:r w:rsidRPr="00802DB9">
                                  <w:rPr>
                                    <w:rFonts w:ascii="Century Schoolbook" w:hAnsi="Century Schoolbook"/>
                                    <w:sz w:val="22"/>
                                    <w:szCs w:val="22"/>
                                  </w:rPr>
                                  <w:t>(n = 5)</w:t>
                                </w:r>
                              </w:p>
                            </w:txbxContent>
                          </wps:txbx>
                          <wps:bodyPr rot="0" vert="horz" wrap="square" lIns="91440" tIns="91440" rIns="91440" bIns="91440" anchor="t" anchorCtr="0" upright="1">
                            <a:noAutofit/>
                          </wps:bodyPr>
                        </wps:wsp>
                        <wps:wsp>
                          <wps:cNvPr id="18" name="AutoShape 26"/>
                          <wps:cNvCnPr>
                            <a:cxnSpLocks noChangeShapeType="1"/>
                          </wps:cNvCnPr>
                          <wps:spPr bwMode="auto">
                            <a:xfrm>
                              <a:off x="1704975" y="268605"/>
                              <a:ext cx="650875" cy="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grpSp>
                      <wps:wsp>
                        <wps:cNvPr id="19" name="Textové pole 19"/>
                        <wps:cNvSpPr txBox="1"/>
                        <wps:spPr>
                          <a:xfrm>
                            <a:off x="0" y="3482340"/>
                            <a:ext cx="4070985" cy="264160"/>
                          </a:xfrm>
                          <a:prstGeom prst="rect">
                            <a:avLst/>
                          </a:prstGeom>
                          <a:solidFill>
                            <a:prstClr val="white"/>
                          </a:solidFill>
                          <a:ln>
                            <a:noFill/>
                          </a:ln>
                        </wps:spPr>
                        <wps:txbx>
                          <w:txbxContent>
                            <w:p w14:paraId="1DDB46D2" w14:textId="035D5DF1" w:rsidR="00C25FFD" w:rsidRPr="00D4612E" w:rsidRDefault="00C25FFD" w:rsidP="00C25FFD">
                              <w:pPr>
                                <w:pStyle w:val="Beschriftung"/>
                                <w:rPr>
                                  <w:rFonts w:ascii="Century Schoolbook" w:hAnsi="Century Schoolbook" w:cs="Calibri"/>
                                  <w:noProof/>
                                  <w:sz w:val="24"/>
                                  <w:szCs w:val="48"/>
                                </w:rPr>
                              </w:pPr>
                              <w:r>
                                <w:t xml:space="preserve">Obrázek </w:t>
                              </w:r>
                              <w:r>
                                <w:fldChar w:fldCharType="begin"/>
                              </w:r>
                              <w:r>
                                <w:instrText>SEQ Obrázek \* ARABIC</w:instrText>
                              </w:r>
                              <w:r>
                                <w:fldChar w:fldCharType="separate"/>
                              </w:r>
                              <w:r>
                                <w:rPr>
                                  <w:noProof/>
                                </w:rPr>
                                <w:t>3</w:t>
                              </w:r>
                              <w:r>
                                <w:fldChar w:fldCharType="end"/>
                              </w:r>
                              <w:r>
                                <w:t xml:space="preserve"> – Flow diagram výběru článků (Zdroj: vlastní zpracování)</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66A38D8B" id="Skupina 20" o:spid="_x0000_s1026" style="position:absolute;left:0;text-align:left;margin-left:3.2pt;margin-top:56.9pt;width:320.55pt;height:295pt;z-index:251658242;mso-position-horizontal-relative:margin" coordsize="40709,37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">
                <v:group id="Skupina 3" o:spid="_x0000_s1027" style="position:absolute;width:40709;height:33604" coordsize="40709,33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10" o:spid="_x0000_s1028" style="position:absolute;left:381;width:16541;height:5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">
                    <v:textbox inset=",7.2pt,,7.2pt">
                      <w:txbxContent>
                        <w:p w14:paraId="10C1889B" w14:textId="196662A1" w:rsidR="00D04575" w:rsidRPr="00802DB9" w:rsidRDefault="00D04575" w:rsidP="00D04575">
                          <w:pPr>
                            <w:jc w:val="center"/>
                            <w:rPr>
                              <w:rFonts w:ascii="Century Schoolbook" w:hAnsi="Century Schoolbook"/>
                              <w:sz w:val="22"/>
                              <w:szCs w:val="22"/>
                            </w:rPr>
                          </w:pPr>
                          <w:r w:rsidRPr="00802DB9">
                            <w:rPr>
                              <w:rFonts w:ascii="Century Schoolbook" w:hAnsi="Century Schoolbook"/>
                              <w:sz w:val="22"/>
                              <w:szCs w:val="22"/>
                            </w:rPr>
                            <w:t>Vyhledané články</w:t>
                          </w:r>
                          <w:r>
                            <w:rPr>
                              <w:rFonts w:ascii="Century Schoolbook" w:hAnsi="Century Schoolbook"/>
                              <w:sz w:val="22"/>
                              <w:szCs w:val="22"/>
                            </w:rPr>
                            <w:br/>
                          </w:r>
                          <w:r w:rsidRPr="00802DB9">
                            <w:rPr>
                              <w:rFonts w:ascii="Century Schoolbook" w:hAnsi="Century Schoolbook"/>
                              <w:sz w:val="22"/>
                              <w:szCs w:val="22"/>
                            </w:rPr>
                            <w:t>(n = 27)</w:t>
                          </w:r>
                        </w:p>
                      </w:txbxContent>
                    </v:textbox>
                  </v:rect>
                  <v:rect id="Rectangle 11" o:spid="_x0000_s1029" style="position:absolute;left:355;top:10001;width:1670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">
                    <v:textbox inset=",7.2pt,,7.2pt">
                      <w:txbxContent>
                        <w:p w14:paraId="4CFE5A7C" w14:textId="77777777" w:rsidR="00D04575" w:rsidRPr="00802DB9" w:rsidRDefault="00D04575" w:rsidP="00D04575">
                          <w:pPr>
                            <w:jc w:val="center"/>
                            <w:rPr>
                              <w:rFonts w:ascii="Century Schoolbook" w:hAnsi="Century Schoolbook"/>
                              <w:sz w:val="22"/>
                              <w:szCs w:val="22"/>
                            </w:rPr>
                          </w:pPr>
                          <w:r w:rsidRPr="00802DB9">
                            <w:rPr>
                              <w:rFonts w:ascii="Century Schoolbook" w:hAnsi="Century Schoolbook"/>
                              <w:sz w:val="22"/>
                              <w:szCs w:val="22"/>
                            </w:rPr>
                            <w:t>Články z relevantních odvětví (n = 22)</w:t>
                          </w:r>
                        </w:p>
                      </w:txbxContent>
                    </v:textbox>
                  </v:rect>
                  <v:rect id="Rectangle 12" o:spid="_x0000_s1030" style="position:absolute;left:23564;top:10001;width:17145;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">
                    <v:textbox inset=",7.2pt,,7.2pt">
                      <w:txbxContent>
                        <w:p w14:paraId="5FD3D57C" w14:textId="58F80982" w:rsidR="00D04575" w:rsidRPr="00802DB9" w:rsidRDefault="00D04575" w:rsidP="00D04575">
                          <w:pPr>
                            <w:jc w:val="center"/>
                            <w:rPr>
                              <w:rFonts w:ascii="Century Schoolbook" w:hAnsi="Century Schoolbook"/>
                              <w:sz w:val="22"/>
                              <w:szCs w:val="22"/>
                            </w:rPr>
                          </w:pPr>
                          <w:r w:rsidRPr="00802DB9">
                            <w:rPr>
                              <w:rFonts w:ascii="Century Schoolbook" w:hAnsi="Century Schoolbook"/>
                              <w:sz w:val="22"/>
                              <w:szCs w:val="22"/>
                            </w:rPr>
                            <w:t>Vyřazené články</w:t>
                          </w:r>
                          <w:r>
                            <w:rPr>
                              <w:rFonts w:ascii="Century Schoolbook" w:hAnsi="Century Schoolbook"/>
                              <w:sz w:val="22"/>
                              <w:szCs w:val="22"/>
                            </w:rPr>
                            <w:br/>
                          </w:r>
                          <w:r w:rsidRPr="00802DB9">
                            <w:rPr>
                              <w:rFonts w:ascii="Century Schoolbook" w:hAnsi="Century Schoolbook"/>
                              <w:sz w:val="22"/>
                              <w:szCs w:val="22"/>
                            </w:rPr>
                            <w:t>(n = 11)</w:t>
                          </w:r>
                        </w:p>
                      </w:txbxContent>
                    </v:textbox>
                  </v:rect>
                  <v:rect id="Rectangle 13" o:spid="_x0000_s1031" style="position:absolute;left:152;top:19202;width:17145;height:57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">
                    <v:textbox inset=",7.2pt,,7.2pt">
                      <w:txbxContent>
                        <w:p w14:paraId="2D8C5D1C" w14:textId="77777777" w:rsidR="00D04575" w:rsidRPr="00802DB9" w:rsidRDefault="00D04575" w:rsidP="00D04575">
                          <w:pPr>
                            <w:jc w:val="center"/>
                            <w:rPr>
                              <w:rFonts w:ascii="Century Schoolbook" w:hAnsi="Century Schoolbook"/>
                              <w:sz w:val="22"/>
                              <w:szCs w:val="22"/>
                            </w:rPr>
                          </w:pPr>
                          <w:r w:rsidRPr="00802DB9">
                            <w:rPr>
                              <w:rFonts w:ascii="Century Schoolbook" w:hAnsi="Century Schoolbook"/>
                              <w:sz w:val="22"/>
                              <w:szCs w:val="22"/>
                            </w:rPr>
                            <w:t>Články k dalšímu studiu (n = 11)</w:t>
                          </w:r>
                        </w:p>
                      </w:txbxContent>
                    </v:textbox>
                  </v:rect>
                  <v:rect id="Rectangle 14" o:spid="_x0000_s1032" style="position:absolute;left:23545;top:19202;width:17145;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">
                    <v:textbox inset=",7.2pt,,7.2pt">
                      <w:txbxContent>
                        <w:p w14:paraId="76719969" w14:textId="08670575" w:rsidR="00D04575" w:rsidRPr="00802DB9" w:rsidRDefault="00D04575" w:rsidP="00D04575">
                          <w:pPr>
                            <w:jc w:val="center"/>
                            <w:rPr>
                              <w:rFonts w:ascii="Century Schoolbook" w:hAnsi="Century Schoolbook"/>
                              <w:sz w:val="22"/>
                              <w:szCs w:val="22"/>
                            </w:rPr>
                          </w:pPr>
                          <w:r w:rsidRPr="00802DB9">
                            <w:rPr>
                              <w:rFonts w:ascii="Century Schoolbook" w:hAnsi="Century Schoolbook"/>
                              <w:sz w:val="22"/>
                              <w:szCs w:val="22"/>
                            </w:rPr>
                            <w:t xml:space="preserve">Vyřazené články </w:t>
                          </w:r>
                          <w:r>
                            <w:rPr>
                              <w:rFonts w:ascii="Century Schoolbook" w:hAnsi="Century Schoolbook"/>
                              <w:sz w:val="22"/>
                              <w:szCs w:val="22"/>
                            </w:rPr>
                            <w:br/>
                          </w:r>
                          <w:r w:rsidRPr="00802DB9">
                            <w:rPr>
                              <w:rFonts w:ascii="Century Schoolbook" w:hAnsi="Century Schoolbook"/>
                              <w:sz w:val="22"/>
                              <w:szCs w:val="22"/>
                            </w:rPr>
                            <w:t>(n = 3)</w:t>
                          </w:r>
                        </w:p>
                      </w:txbxContent>
                    </v:textbox>
                  </v:rect>
                  <v:rect id="Rectangle 15" o:spid="_x0000_s1033" style="position:absolute;top:28498;width:17145;height:5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">
                    <v:textbox inset=",7.2pt,,7.2pt">
                      <w:txbxContent>
                        <w:p w14:paraId="3BD7FDAB" w14:textId="1705B2DC" w:rsidR="00D04575" w:rsidRPr="00802DB9" w:rsidRDefault="00D04575" w:rsidP="00D04575">
                          <w:pPr>
                            <w:jc w:val="center"/>
                            <w:rPr>
                              <w:rFonts w:ascii="Century Schoolbook" w:hAnsi="Century Schoolbook"/>
                              <w:sz w:val="22"/>
                              <w:szCs w:val="22"/>
                            </w:rPr>
                          </w:pPr>
                          <w:r w:rsidRPr="00802DB9">
                            <w:rPr>
                              <w:rFonts w:ascii="Century Schoolbook" w:hAnsi="Century Schoolbook"/>
                              <w:sz w:val="22"/>
                              <w:szCs w:val="22"/>
                            </w:rPr>
                            <w:t>Články použité pro rešerši</w:t>
                          </w:r>
                          <w:r>
                            <w:rPr>
                              <w:rFonts w:ascii="Century Schoolbook" w:hAnsi="Century Schoolbook"/>
                              <w:sz w:val="22"/>
                              <w:szCs w:val="22"/>
                            </w:rPr>
                            <w:t xml:space="preserve"> </w:t>
                          </w:r>
                          <w:r w:rsidRPr="00802DB9">
                            <w:rPr>
                              <w:rFonts w:ascii="Century Schoolbook" w:hAnsi="Century Schoolbook"/>
                              <w:sz w:val="22"/>
                              <w:szCs w:val="22"/>
                            </w:rPr>
                            <w:t>(n = 8)</w:t>
                          </w:r>
                        </w:p>
                      </w:txbxContent>
                    </v:textbox>
                  </v:rect>
                  <v:shapetype id="_x0000_t32" coordsize="21600,21600" o:spt="32" o:oned="t" path="m,l21600,21600e" filled="f">
                    <v:path arrowok="t" fillok="f" o:connecttype="none"/>
                    <o:lock v:ext="edit" shapetype="t"/>
                  </v:shapetype>
                  <v:shape id="AutoShape 17" o:spid="_x0000_s1034" type="#_x0000_t32" style="position:absolute;left:8648;top:5429;width:76;height:45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">
                    <v:stroke endarrow="block"/>
                    <v:shadow color="#ccc"/>
                  </v:shape>
                  <v:shape id="AutoShape 18" o:spid="_x0000_s1035" type="#_x0000_t32" style="position:absolute;left:8724;top:15716;width:0;height:34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">
                    <v:stroke endarrow="block"/>
                    <v:shadow color="#ccc"/>
                  </v:shape>
                  <v:shape id="AutoShape 19" o:spid="_x0000_s1036" type="#_x0000_t32" style="position:absolute;left:8724;top:25012;width:0;height:34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">
                    <v:stroke endarrow="block"/>
                    <v:shadow color="#ccc"/>
                  </v:shape>
                  <v:shape id="AutoShape 21" o:spid="_x0000_s1037" type="#_x0000_t32" style="position:absolute;left:17056;top:12915;width:65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">
                    <v:stroke endarrow="block"/>
                    <v:shadow color="#ccc"/>
                  </v:shape>
                  <v:shape id="AutoShape 22" o:spid="_x0000_s1038" type="#_x0000_t32" style="position:absolute;left:17240;top:21983;width:62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">
                    <v:stroke endarrow="block"/>
                    <v:shadow color="#ccc"/>
                  </v:shape>
                  <v:rect id="Rectangle 25" o:spid="_x0000_s1039" style="position:absolute;left:23545;top:76;width:17145;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">
                    <v:textbox inset=",7.2pt,,7.2pt">
                      <w:txbxContent>
                        <w:p w14:paraId="25E69387" w14:textId="692C5A70" w:rsidR="00D04575" w:rsidRPr="00802DB9" w:rsidRDefault="00D04575" w:rsidP="00D04575">
                          <w:pPr>
                            <w:jc w:val="center"/>
                            <w:rPr>
                              <w:rFonts w:ascii="Century Schoolbook" w:hAnsi="Century Schoolbook"/>
                              <w:sz w:val="22"/>
                              <w:szCs w:val="22"/>
                            </w:rPr>
                          </w:pPr>
                          <w:r w:rsidRPr="00802DB9">
                            <w:rPr>
                              <w:rFonts w:ascii="Century Schoolbook" w:hAnsi="Century Schoolbook"/>
                              <w:sz w:val="22"/>
                              <w:szCs w:val="22"/>
                            </w:rPr>
                            <w:t>Vyřazené články</w:t>
                          </w:r>
                          <w:r>
                            <w:rPr>
                              <w:rFonts w:ascii="Century Schoolbook" w:hAnsi="Century Schoolbook"/>
                              <w:sz w:val="22"/>
                              <w:szCs w:val="22"/>
                            </w:rPr>
                            <w:br/>
                          </w:r>
                          <w:r w:rsidRPr="00802DB9">
                            <w:rPr>
                              <w:rFonts w:ascii="Century Schoolbook" w:hAnsi="Century Schoolbook"/>
                              <w:sz w:val="22"/>
                              <w:szCs w:val="22"/>
                            </w:rPr>
                            <w:t>(n = 5)</w:t>
                          </w:r>
                        </w:p>
                      </w:txbxContent>
                    </v:textbox>
                  </v:rect>
                  <v:shape id="AutoShape 26" o:spid="_x0000_s1040" type="#_x0000_t32" style="position:absolute;left:17049;top:2686;width:650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">
                    <v:stroke endarrow="block"/>
                    <v:shadow color="#ccc"/>
                  </v:shape>
                </v:group>
                <v:shapetype id="_x0000_t202" coordsize="21600,21600" o:spt="202" path="m,l,21600r21600,l21600,xe">
                  <v:stroke joinstyle="miter"/>
                  <v:path gradientshapeok="t" o:connecttype="rect"/>
                </v:shapetype>
                <v:shape id="Textové pole 19" o:spid="_x0000_s1041" type="#_x0000_t202" style="position:absolute;top:34823;width:40709;height:2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" stroked="f">
                  <v:textbox style="mso-fit-shape-to-text:t" inset="0,0,0,0">
                    <w:txbxContent>
                      <w:p w14:paraId="1DDB46D2" w14:textId="035D5DF1" w:rsidR="00C25FFD" w:rsidRPr="00D4612E" w:rsidRDefault="00C25FFD" w:rsidP="00C25FFD">
                        <w:pPr>
                          <w:pStyle w:val="Titulek"/>
                          <w:rPr>
                            <w:rFonts w:ascii="Century Schoolbook" w:hAnsi="Century Schoolbook" w:cs="Calibri"/>
                            <w:noProof/>
                            <w:sz w:val="24"/>
                            <w:szCs w:val="48"/>
                          </w:rPr>
                        </w:pPr>
                        <w:r>
                          <w:t xml:space="preserve">Obrázek </w:t>
                        </w:r>
                        <w:r>
                          <w:fldChar w:fldCharType="begin"/>
                        </w:r>
                        <w:r>
                          <w:instrText>SEQ Obrázek \* ARABIC</w:instrText>
                        </w:r>
                        <w:r>
                          <w:fldChar w:fldCharType="separate"/>
                        </w:r>
                        <w:r>
                          <w:rPr>
                            <w:noProof/>
                          </w:rPr>
                          <w:t>3</w:t>
                        </w:r>
                        <w:r>
                          <w:fldChar w:fldCharType="end"/>
                        </w:r>
                        <w:r>
                          <w:t xml:space="preserve"> – Flow diagram výběru článků (Zdroj: vlastní zpracování)</w:t>
                        </w:r>
                      </w:p>
                    </w:txbxContent>
                  </v:textbox>
                </v:shape>
                <w10:wrap type="topAndBottom" anchorx="margin"/>
              </v:group>
            </w:pict>
          </mc:Fallback>
        </mc:AlternateContent>
      </w:r>
      <w:r w:rsidR="7D0E917B" w:rsidRPr="5486BD13">
        <w:rPr>
          <w:rFonts w:eastAsiaTheme="minorEastAsia"/>
        </w:rPr>
        <w:t>Pro tento účel jsme zvolili databázi Web of Science</w:t>
      </w:r>
      <w:del w:id="8" w:author="Microsoft Office-Benutzer" w:date="2021-01-07T13:40:00Z">
        <w:r w:rsidR="7D0E917B" w:rsidRPr="5486BD13" w:rsidDel="002E4269">
          <w:rPr>
            <w:rFonts w:eastAsiaTheme="minorEastAsia"/>
          </w:rPr>
          <w:delText>, protože díky recenznímu řízení</w:delText>
        </w:r>
        <w:r w:rsidR="42848196" w:rsidRPr="5486BD13" w:rsidDel="002E4269">
          <w:rPr>
            <w:rFonts w:eastAsiaTheme="minorEastAsia"/>
          </w:rPr>
          <w:delText xml:space="preserve"> (</w:delText>
        </w:r>
        <w:r w:rsidR="0BBDD30C" w:rsidRPr="5486BD13" w:rsidDel="002E4269">
          <w:rPr>
            <w:rFonts w:eastAsiaTheme="minorEastAsia"/>
          </w:rPr>
          <w:delText>Web of Science</w:delText>
        </w:r>
        <w:r w:rsidR="42848196" w:rsidRPr="5486BD13" w:rsidDel="002E4269">
          <w:rPr>
            <w:rFonts w:eastAsiaTheme="minorEastAsia"/>
          </w:rPr>
          <w:delText>, 2020)</w:delText>
        </w:r>
        <w:r w:rsidR="7D0E917B" w:rsidRPr="5486BD13" w:rsidDel="002E4269">
          <w:rPr>
            <w:rFonts w:eastAsiaTheme="minorEastAsia"/>
          </w:rPr>
          <w:delText xml:space="preserve"> je zajištěna kvalita zveřejněných článků</w:delText>
        </w:r>
      </w:del>
      <w:r w:rsidR="7D0E917B" w:rsidRPr="5486BD13">
        <w:rPr>
          <w:rFonts w:eastAsiaTheme="minorEastAsia"/>
        </w:rPr>
        <w:t xml:space="preserve">. </w:t>
      </w:r>
      <w:r w:rsidR="0A4CDA95" w:rsidRPr="5486BD13">
        <w:rPr>
          <w:rFonts w:eastAsiaTheme="minorEastAsia"/>
        </w:rPr>
        <w:t>Výběr relevantních článků je znázorněn na obrázku 3.</w:t>
      </w:r>
    </w:p>
    <w:p w14:paraId="57C7DEB9" w14:textId="7E41704D" w:rsidR="005B42AB" w:rsidRDefault="0BBDD30C" w:rsidP="5486BD13">
      <w:pPr>
        <w:jc w:val="both"/>
        <w:rPr>
          <w:rFonts w:eastAsiaTheme="minorEastAsia"/>
        </w:rPr>
      </w:pPr>
      <w:r w:rsidRPr="5486BD13">
        <w:rPr>
          <w:rFonts w:eastAsiaTheme="minorEastAsia"/>
        </w:rPr>
        <w:t>Při pokročilém vyhledávání (Advanced Search) jsme za pomoci algoritmu</w:t>
      </w:r>
      <w:r w:rsidR="777BEAF8" w:rsidRPr="5486BD13">
        <w:rPr>
          <w:rFonts w:eastAsiaTheme="minorEastAsia"/>
        </w:rPr>
        <w:t>:</w:t>
      </w:r>
      <w:r w:rsidRPr="5486BD13">
        <w:rPr>
          <w:rFonts w:eastAsiaTheme="minorEastAsia"/>
        </w:rPr>
        <w:t xml:space="preserve"> </w:t>
      </w:r>
    </w:p>
    <w:p w14:paraId="796F0D55" w14:textId="71402AC4" w:rsidR="005B42AB" w:rsidRDefault="0BBDD30C" w:rsidP="5486BD13">
      <w:pPr>
        <w:jc w:val="both"/>
        <w:rPr>
          <w:rFonts w:eastAsiaTheme="minorEastAsia"/>
        </w:rPr>
      </w:pPr>
      <w:r w:rsidRPr="5486BD13">
        <w:rPr>
          <w:rFonts w:eastAsiaTheme="minorEastAsia"/>
        </w:rPr>
        <w:t>TS = ((("cross functional") OR ("cross professional") OR ("inter disciplinary")) AND (("management") OR ("manager*")) AND ((learn*) OR (train*)) AND ("knowledge")))</w:t>
      </w:r>
    </w:p>
    <w:p w14:paraId="1DEEBECF" w14:textId="270A3A3E" w:rsidR="00874E51" w:rsidRDefault="777BEAF8" w:rsidP="5486BD13">
      <w:pPr>
        <w:jc w:val="both"/>
        <w:rPr>
          <w:rFonts w:eastAsiaTheme="minorEastAsia"/>
        </w:rPr>
      </w:pPr>
      <w:r w:rsidRPr="5486BD13">
        <w:rPr>
          <w:rFonts w:eastAsiaTheme="minorEastAsia"/>
        </w:rPr>
        <w:t xml:space="preserve">a omezení na anglické články za posledních pět let (abychom zvýšili relevanci) získali 27 článků. Ty podle použitého vzorce obsahovaly klíčové slovo multidisciplinární (v angličtině pro toto slovo existují tři různé pojmy), dále jsme chtěli vyhledat jen články zahrnující nějakým způsobem vedoucí pracovníky, vzdělávání a práci se znalostmi. Použitá hvězdička značí, že jsme hledali i slova s různými koncovkami, například kromě „learn“ i „learning“. </w:t>
      </w:r>
    </w:p>
    <w:p w14:paraId="1C9D8CCE" w14:textId="0C10FBE6" w:rsidR="006A7EAA" w:rsidRDefault="777BEAF8" w:rsidP="5486BD13">
      <w:pPr>
        <w:jc w:val="both"/>
        <w:rPr>
          <w:rFonts w:eastAsiaTheme="minorEastAsia"/>
        </w:rPr>
      </w:pPr>
      <w:r w:rsidRPr="5486BD13">
        <w:rPr>
          <w:rFonts w:eastAsiaTheme="minorEastAsia"/>
        </w:rPr>
        <w:t>Z těchto článků jsme podle jejich za</w:t>
      </w:r>
      <w:r w:rsidR="426DB931" w:rsidRPr="5486BD13">
        <w:rPr>
          <w:rFonts w:eastAsiaTheme="minorEastAsia"/>
        </w:rPr>
        <w:t xml:space="preserve">řazení do oboru vybrali jen ty, které spadaly do kategorie management, business, engineering industrial nebo economics. </w:t>
      </w:r>
      <w:r w:rsidR="3344D416" w:rsidRPr="5486BD13">
        <w:rPr>
          <w:rFonts w:eastAsiaTheme="minorEastAsia"/>
        </w:rPr>
        <w:t xml:space="preserve">Abstrakty takto vytřízených 22 článků jsme blíže zkoumali a na základě jejich obsahu jsme polovinu článků shledali jako nerelevantní k naplnění cíle práce. Hlavním důvodem pro odmítnutí bylo to, že klíčová slova zde byla použita v jiném </w:t>
      </w:r>
      <w:r w:rsidR="3344D416" w:rsidRPr="5486BD13">
        <w:rPr>
          <w:rFonts w:eastAsiaTheme="minorEastAsia"/>
        </w:rPr>
        <w:lastRenderedPageBreak/>
        <w:t xml:space="preserve">kontextu, než bylo námi zamýšleno. </w:t>
      </w:r>
      <w:r w:rsidR="7A22C3A9" w:rsidRPr="5486BD13">
        <w:rPr>
          <w:rFonts w:eastAsiaTheme="minorEastAsia"/>
        </w:rPr>
        <w:t xml:space="preserve">Pro detailní zpracování tedy bylo vybráno 11 článků, nicméně ještě 3 z nich byly v průběhu vyřazeny, protože výsledky studií se nedaly vztáhnout přímo k multidisciplinárním týmům, anebo omezení výzkumu byla příliš vysoká a pro generalizaci se tak výsledky nedaly použít. </w:t>
      </w:r>
      <w:r w:rsidR="0A4CDA95" w:rsidRPr="5486BD13">
        <w:rPr>
          <w:rFonts w:eastAsiaTheme="minorEastAsia"/>
        </w:rPr>
        <w:t xml:space="preserve">Ve výsledku se tak seznam literatury výrazně snížil, na druhou stranu jsme tak získali jen relevantní zdroje, které jsme spolu mohli porovnávat a dále analyzovat. </w:t>
      </w:r>
    </w:p>
    <w:p w14:paraId="577FE485" w14:textId="592353DB" w:rsidR="00F71A8C" w:rsidRDefault="640589AA" w:rsidP="5486BD13">
      <w:pPr>
        <w:jc w:val="both"/>
        <w:rPr>
          <w:rFonts w:eastAsiaTheme="minorEastAsia"/>
        </w:rPr>
      </w:pPr>
      <w:r w:rsidRPr="5486BD13">
        <w:rPr>
          <w:rFonts w:eastAsiaTheme="minorEastAsia"/>
        </w:rPr>
        <w:t>V</w:t>
      </w:r>
      <w:r w:rsidR="78442987" w:rsidRPr="5486BD13">
        <w:rPr>
          <w:rFonts w:eastAsiaTheme="minorEastAsia"/>
        </w:rPr>
        <w:t> </w:t>
      </w:r>
      <w:r w:rsidR="30A8E17E" w:rsidRPr="5486BD13">
        <w:rPr>
          <w:rFonts w:eastAsiaTheme="minorEastAsia"/>
        </w:rPr>
        <w:t>rámci</w:t>
      </w:r>
      <w:r w:rsidR="78442987" w:rsidRPr="5486BD13">
        <w:rPr>
          <w:rFonts w:eastAsiaTheme="minorEastAsia"/>
        </w:rPr>
        <w:t xml:space="preserve"> hledání </w:t>
      </w:r>
      <w:r w:rsidR="70CF2720" w:rsidRPr="5486BD13">
        <w:rPr>
          <w:rFonts w:eastAsiaTheme="minorEastAsia"/>
        </w:rPr>
        <w:t>literatury pro</w:t>
      </w:r>
      <w:r w:rsidR="2DD38583" w:rsidRPr="5486BD13">
        <w:rPr>
          <w:rFonts w:eastAsiaTheme="minorEastAsia"/>
        </w:rPr>
        <w:t xml:space="preserve"> teoretick</w:t>
      </w:r>
      <w:r w:rsidR="0CB6F31F" w:rsidRPr="5486BD13">
        <w:rPr>
          <w:rFonts w:eastAsiaTheme="minorEastAsia"/>
        </w:rPr>
        <w:t>á východiska</w:t>
      </w:r>
      <w:r w:rsidR="3F0E65DD" w:rsidRPr="5486BD13">
        <w:rPr>
          <w:rFonts w:eastAsiaTheme="minorEastAsia"/>
        </w:rPr>
        <w:t xml:space="preserve"> jsme narazili </w:t>
      </w:r>
      <w:r w:rsidR="23923908" w:rsidRPr="5486BD13">
        <w:rPr>
          <w:rFonts w:eastAsiaTheme="minorEastAsia"/>
        </w:rPr>
        <w:t xml:space="preserve">i na </w:t>
      </w:r>
      <w:r w:rsidR="47F452FB" w:rsidRPr="5486BD13">
        <w:rPr>
          <w:rFonts w:eastAsiaTheme="minorEastAsia"/>
        </w:rPr>
        <w:t xml:space="preserve">jeden článek přes Google Scholar, který </w:t>
      </w:r>
      <w:r w:rsidR="62D1BAA9" w:rsidRPr="5486BD13">
        <w:rPr>
          <w:rFonts w:eastAsiaTheme="minorEastAsia"/>
        </w:rPr>
        <w:t xml:space="preserve">nás </w:t>
      </w:r>
      <w:r w:rsidR="75EEA6C5" w:rsidRPr="5486BD13">
        <w:rPr>
          <w:rFonts w:eastAsiaTheme="minorEastAsia"/>
        </w:rPr>
        <w:t>svým</w:t>
      </w:r>
      <w:r w:rsidR="604DB66E" w:rsidRPr="5486BD13">
        <w:rPr>
          <w:rFonts w:eastAsiaTheme="minorEastAsia"/>
        </w:rPr>
        <w:t xml:space="preserve"> obsahem</w:t>
      </w:r>
      <w:r w:rsidR="75EEA6C5" w:rsidRPr="5486BD13">
        <w:rPr>
          <w:rFonts w:eastAsiaTheme="minorEastAsia"/>
        </w:rPr>
        <w:t xml:space="preserve"> </w:t>
      </w:r>
      <w:r w:rsidR="65C3C17E" w:rsidRPr="5486BD13">
        <w:rPr>
          <w:rFonts w:eastAsiaTheme="minorEastAsia"/>
        </w:rPr>
        <w:t>velmi zaujal</w:t>
      </w:r>
      <w:r w:rsidR="6923BC8E" w:rsidRPr="5486BD13">
        <w:rPr>
          <w:rFonts w:eastAsiaTheme="minorEastAsia"/>
        </w:rPr>
        <w:t xml:space="preserve"> a </w:t>
      </w:r>
      <w:r w:rsidR="768D2A15" w:rsidRPr="5486BD13">
        <w:rPr>
          <w:rFonts w:eastAsiaTheme="minorEastAsia"/>
        </w:rPr>
        <w:t>při</w:t>
      </w:r>
      <w:r w:rsidR="450D9E0E" w:rsidRPr="5486BD13">
        <w:rPr>
          <w:rFonts w:eastAsiaTheme="minorEastAsia"/>
        </w:rPr>
        <w:t xml:space="preserve">řadili jsme jej </w:t>
      </w:r>
      <w:r w:rsidR="762212C6" w:rsidRPr="5486BD13">
        <w:rPr>
          <w:rFonts w:eastAsiaTheme="minorEastAsia"/>
        </w:rPr>
        <w:t>k</w:t>
      </w:r>
      <w:r w:rsidR="2C635944" w:rsidRPr="5486BD13">
        <w:rPr>
          <w:rFonts w:eastAsiaTheme="minorEastAsia"/>
        </w:rPr>
        <w:t> </w:t>
      </w:r>
      <w:r w:rsidR="4C9B90F5" w:rsidRPr="5486BD13">
        <w:rPr>
          <w:rFonts w:eastAsiaTheme="minorEastAsia"/>
        </w:rPr>
        <w:t>ostatním článkům. Celkem tak</w:t>
      </w:r>
      <w:r w:rsidR="0E464DC1" w:rsidRPr="5486BD13">
        <w:rPr>
          <w:rFonts w:eastAsiaTheme="minorEastAsia"/>
        </w:rPr>
        <w:t xml:space="preserve"> rešerše zahrnuje 9 článků.</w:t>
      </w:r>
    </w:p>
    <w:p w14:paraId="029C6054" w14:textId="59D4F409" w:rsidR="00B3561C" w:rsidRDefault="002E4269" w:rsidP="002E4269">
      <w:pPr>
        <w:pStyle w:val="berschrift3"/>
        <w:pPrChange w:id="9" w:author="Microsoft Office-Benutzer" w:date="2021-01-07T13:35:00Z">
          <w:pPr>
            <w:jc w:val="both"/>
          </w:pPr>
        </w:pPrChange>
      </w:pPr>
      <w:proofErr w:type="spellStart"/>
      <w:ins w:id="10" w:author="Microsoft Office-Benutzer" w:date="2021-01-07T13:35:00Z">
        <w:r>
          <w:t>Vysledky</w:t>
        </w:r>
      </w:ins>
      <w:proofErr w:type="spellEnd"/>
      <w:del w:id="11" w:author="Microsoft Office-Benutzer" w:date="2021-01-07T13:35:00Z">
        <w:r w:rsidR="5F395925" w:rsidRPr="5486BD13" w:rsidDel="002E4269">
          <w:delText>Přehled literatury</w:delText>
        </w:r>
      </w:del>
    </w:p>
    <w:p w14:paraId="44282BB7" w14:textId="7EB832B9" w:rsidR="00B3561C" w:rsidRDefault="5F395925" w:rsidP="5486BD13">
      <w:pPr>
        <w:jc w:val="both"/>
        <w:rPr>
          <w:rFonts w:eastAsiaTheme="minorEastAsia"/>
        </w:rPr>
      </w:pPr>
      <w:r w:rsidRPr="5486BD13">
        <w:rPr>
          <w:rFonts w:eastAsiaTheme="minorEastAsia"/>
        </w:rPr>
        <w:t>Byl nalezen pouze jeden článek, který se věnoval převážně vzdělávání a přenosu informací v multioborových týmech. Poznatky z tohoto článku tedy budou představeny jako první a z dalších vybraných článků budou stanoveny předpoklady pro kvalitní přenos informací.</w:t>
      </w:r>
    </w:p>
    <w:p w14:paraId="5421E3F9" w14:textId="58E94A69" w:rsidR="00E97F2F" w:rsidDel="002E4269" w:rsidRDefault="5F395925" w:rsidP="5486BD13">
      <w:pPr>
        <w:jc w:val="both"/>
        <w:rPr>
          <w:del w:id="12" w:author="Microsoft Office-Benutzer" w:date="2021-01-07T13:35:00Z"/>
          <w:rFonts w:eastAsiaTheme="minorEastAsia"/>
          <w:b/>
          <w:bCs/>
        </w:rPr>
      </w:pPr>
      <w:del w:id="13" w:author="Microsoft Office-Benutzer" w:date="2021-01-07T13:35:00Z">
        <w:r w:rsidRPr="5486BD13" w:rsidDel="002E4269">
          <w:rPr>
            <w:rFonts w:eastAsiaTheme="minorEastAsia"/>
            <w:b/>
            <w:bCs/>
          </w:rPr>
          <w:delText>Rešerše literatury</w:delText>
        </w:r>
      </w:del>
    </w:p>
    <w:p w14:paraId="557E40C5" w14:textId="10FA1A16" w:rsidR="00206EEA" w:rsidRDefault="5F395925" w:rsidP="5486BD13">
      <w:pPr>
        <w:jc w:val="both"/>
        <w:rPr>
          <w:rFonts w:eastAsiaTheme="minorEastAsia"/>
        </w:rPr>
      </w:pPr>
      <w:r w:rsidRPr="5486BD13">
        <w:rPr>
          <w:rFonts w:eastAsiaTheme="minorEastAsia"/>
        </w:rPr>
        <w:t>Jedním poměrně užívaným rozdělením učení je formální a neformální. O formální učení se jedná, pokud učení probíhá vědomě skrze získávání kvalifikačních školení, které jsou ověřené osvědčeními. V multioborových týmech ale dochází k druhé formě učení, neformální, nazvanou také „učení se účastí“. (Felstead et al, 2005, str. 361) Studie se věnují fenoménu neformálního učení skrze sociální interakce například v multioborových týmech nebo společenství praxe. Všechny tyto učící procesy pak stojí na základech teorie sociálního učení. Všechny tedy využívají přístup, že lidem k učení stačí „být na světě“, a sdílet s ostatními lidmi společná témata jako je například jazyk, význam objektů, vztahy mezi objekty, atd (Nicolini et al, 2003, str. 9).</w:t>
      </w:r>
    </w:p>
    <w:p w14:paraId="497258AC" w14:textId="741E9D1C" w:rsidR="00206EEA" w:rsidRDefault="5F395925" w:rsidP="5486BD13">
      <w:pPr>
        <w:jc w:val="both"/>
        <w:rPr>
          <w:rFonts w:eastAsiaTheme="minorEastAsia"/>
        </w:rPr>
      </w:pPr>
      <w:r w:rsidRPr="5486BD13">
        <w:rPr>
          <w:rFonts w:eastAsiaTheme="minorEastAsia"/>
        </w:rPr>
        <w:t>Další alternativním přístupem k učení jsou „Prahové Koncepty“ (Meyer a Land, 2003) které si můžeme představit jako situaci, kdy stojíme na prahu dveří, které vedou od stavu, kdy věci nerozumíme, ke stavu, kdy jí porozumíme. K tomuto porozumění dochází skrze nový pohled na danou problematiku. Když si novou tématiku přisvojíme, pak je tento proces mezi dvěma stavy dokončen. Tento koncept můžeme propojit i s tzv. „koncepčními bránami“ nebo „portály“, které existují mezi různými vědními obory.</w:t>
      </w:r>
    </w:p>
    <w:p w14:paraId="7B38D823" w14:textId="050FC7D8" w:rsidR="00206EEA" w:rsidRDefault="5F395925" w:rsidP="5486BD13">
      <w:pPr>
        <w:jc w:val="both"/>
        <w:rPr>
          <w:rFonts w:eastAsiaTheme="minorEastAsia"/>
        </w:rPr>
      </w:pPr>
      <w:r w:rsidRPr="5486BD13">
        <w:rPr>
          <w:rFonts w:eastAsiaTheme="minorEastAsia"/>
        </w:rPr>
        <w:t>Druhá část tohoto konceptu popisuje „troublesome knowledge“ neboli nepříjemné znalosti (Perkins, 1999), které představují nové znalosti, co se jednotlivec musí naučit. Vznikají především kvůli odlišnosti disciplín nebo kulturního pozadí jednotlivých lidí.</w:t>
      </w:r>
    </w:p>
    <w:p w14:paraId="6A698458" w14:textId="4659B9C7" w:rsidR="00206EEA" w:rsidRDefault="5F395925" w:rsidP="5486BD13">
      <w:pPr>
        <w:jc w:val="both"/>
        <w:rPr>
          <w:rFonts w:eastAsiaTheme="minorEastAsia"/>
        </w:rPr>
      </w:pPr>
      <w:r w:rsidRPr="5486BD13">
        <w:rPr>
          <w:rFonts w:eastAsiaTheme="minorEastAsia"/>
        </w:rPr>
        <w:t xml:space="preserve">Rogers a Badgerová (2015) ve své studii zjišťují, že míra přenosů informací záležela také na samotných jedincích. Učení pak popsali pomocí škály. Na nižším konci škály k učení docházelo při uvědomění si, jak jedincovo jádrové zaměření zapadá mezi ostatní disciplíny podílející se na projektu. Dalším krokem bylo získání dostatečného pochopení ostatních disciplín, aby jedinec dokázal zprostředkovat adekvátním a pochopitelným způsobem informace ze svého oboru ostatním členům </w:t>
      </w:r>
      <w:r w:rsidRPr="5486BD13">
        <w:rPr>
          <w:rFonts w:eastAsiaTheme="minorEastAsia"/>
        </w:rPr>
        <w:lastRenderedPageBreak/>
        <w:t xml:space="preserve">týmu. V dalším kroku byli jedinci již schopni </w:t>
      </w:r>
      <w:r w:rsidR="739766A8" w:rsidRPr="5486BD13">
        <w:rPr>
          <w:rFonts w:eastAsiaTheme="minorEastAsia"/>
        </w:rPr>
        <w:t>diskutovat s</w:t>
      </w:r>
      <w:r w:rsidRPr="5486BD13">
        <w:rPr>
          <w:rFonts w:eastAsiaTheme="minorEastAsia"/>
        </w:rPr>
        <w:t> náhledem na cizí obor a propojit cizí obor se svým vlastním. Nakonec na vrchním konci škály byl jedinec schopný kompletně opustit svůj obor a zapojit se do diskuse z pohledu „cizího“ oboru. Ne všichni pozorovaní jedinci ale dosáhli celé škály, a proto bylo usouzeno, že tento proces je individuální.</w:t>
      </w:r>
    </w:p>
    <w:p w14:paraId="77E80C65" w14:textId="0CE93A2D" w:rsidR="00E97F2F" w:rsidRDefault="5F395925" w:rsidP="5486BD13">
      <w:pPr>
        <w:jc w:val="both"/>
        <w:rPr>
          <w:rFonts w:eastAsiaTheme="minorEastAsia"/>
        </w:rPr>
      </w:pPr>
      <w:r w:rsidRPr="5486BD13">
        <w:rPr>
          <w:rFonts w:eastAsiaTheme="minorEastAsia"/>
        </w:rPr>
        <w:t>Littlepage et al (2016) ve své studii o multioborových týmech v leteckém průmyslu popisují „troublesome knowledge“, kdy je mezi obory jinak chápán pojem „proudění tekutin“. Zatímco technik pracující na správném fungování letadel tento pojem chápe jako objem paliva proudící skrze hadičky od palivové nádrže do motoru, pilot tento pojem chápe jako spotřebu daného paliva při určitém manévru a je pro něj relevantní spíše z pohledu doletu. Při řešení tohoto problému proto tito dva odborníci z jiných oborů vstoupí do tzv. „portálu“ kde vidí druhou stranu pohledu na tento pojem a tento pohled zařadí mezi své dosavadní vědomosti. Tento pohled potom automaticky využívají při řešení dalších problémů (</w:t>
      </w:r>
      <w:r w:rsidR="769B8687" w:rsidRPr="5486BD13">
        <w:rPr>
          <w:rFonts w:eastAsiaTheme="minorEastAsia"/>
        </w:rPr>
        <w:t>L</w:t>
      </w:r>
      <w:r w:rsidRPr="5486BD13">
        <w:rPr>
          <w:rFonts w:eastAsiaTheme="minorEastAsia"/>
        </w:rPr>
        <w:t>ittlepage et al</w:t>
      </w:r>
      <w:r w:rsidR="769B8687" w:rsidRPr="5486BD13">
        <w:rPr>
          <w:rFonts w:eastAsiaTheme="minorEastAsia"/>
        </w:rPr>
        <w:t>.</w:t>
      </w:r>
      <w:r w:rsidRPr="5486BD13">
        <w:rPr>
          <w:rFonts w:eastAsiaTheme="minorEastAsia"/>
        </w:rPr>
        <w:t>, 2016)</w:t>
      </w:r>
      <w:r w:rsidR="565EA34D" w:rsidRPr="5486BD13">
        <w:rPr>
          <w:rFonts w:eastAsiaTheme="minorEastAsia"/>
        </w:rPr>
        <w:t>.</w:t>
      </w:r>
      <w:r w:rsidR="3ACB6D27" w:rsidRPr="5486BD13">
        <w:rPr>
          <w:rFonts w:eastAsiaTheme="minorEastAsia"/>
        </w:rPr>
        <w:t xml:space="preserve"> V tomto případě je ale důležité myslet na správnou komunikaci, jak je níže zmíněno </w:t>
      </w:r>
      <w:r w:rsidR="44F42395" w:rsidRPr="5486BD13">
        <w:rPr>
          <w:rFonts w:eastAsiaTheme="minorEastAsia"/>
        </w:rPr>
        <w:t xml:space="preserve">ve studii od </w:t>
      </w:r>
      <w:r w:rsidR="3A0425E6" w:rsidRPr="5486BD13">
        <w:rPr>
          <w:rFonts w:eastAsiaTheme="minorEastAsia"/>
        </w:rPr>
        <w:t>Daviese, Manninga a Soderlunda (2018).</w:t>
      </w:r>
    </w:p>
    <w:p w14:paraId="35D7A14C" w14:textId="75638AC3" w:rsidR="00D34202" w:rsidRDefault="5F395925" w:rsidP="5486BD13">
      <w:pPr>
        <w:jc w:val="both"/>
        <w:rPr>
          <w:rFonts w:eastAsiaTheme="minorEastAsia"/>
        </w:rPr>
      </w:pPr>
      <w:r w:rsidRPr="5486BD13">
        <w:rPr>
          <w:rFonts w:eastAsiaTheme="minorEastAsia"/>
        </w:rPr>
        <w:t xml:space="preserve">Strese et al (2016) ve své studii představují především předpoklady pro dobrý přenos informací a učení se v týmu. Jako jeden z nejdůležitějších předpokladů představují sociální soudržnost. Jedná se o to, jak moc si spolu členové týmu rozumí na lidské úrovni (Nakata a Im, 2010). Kohézní týmy vykazují vysokou míru spokojenosti se svojí skupinou a navzájem si věří. Výzkum poukazuje na to, že kohézní týmy jsou dobře koordinované a flexibilní a tím pádem dosahují lepších výsledků při různých nejednoznačných podmínkách. Zmiňují, že pro optimální přenos informací v multioborových týmech je tento předpoklad nezbytný. </w:t>
      </w:r>
      <w:r w:rsidR="00B3561C">
        <w:br/>
      </w:r>
      <w:r w:rsidRPr="5486BD13">
        <w:rPr>
          <w:rFonts w:eastAsiaTheme="minorEastAsia"/>
        </w:rPr>
        <w:t xml:space="preserve">Strese et al (2016) </w:t>
      </w:r>
      <w:r w:rsidR="1C8A4F5F" w:rsidRPr="5486BD13">
        <w:rPr>
          <w:rFonts w:eastAsiaTheme="minorEastAsia"/>
        </w:rPr>
        <w:t>dále</w:t>
      </w:r>
      <w:r w:rsidRPr="5486BD13">
        <w:rPr>
          <w:rFonts w:eastAsiaTheme="minorEastAsia"/>
        </w:rPr>
        <w:t xml:space="preserve"> zmiňují, že důležitým faktor pro přenos informací je vhodné prostředí. Vhodné prostředí je podle nich takové, kde dochází k rutinní interakci mezi disciplínami a tato interakce není ohraničená žádnými regulacemi. Mimo toto specifické prostředí jsou možnosti učení jen omezené a všechen vývoj v těchto omezených prostředích směřuje spíše k jedincům a jejich ochotě se vědomě učit nové věci.</w:t>
      </w:r>
    </w:p>
    <w:p w14:paraId="2D996562" w14:textId="436C892F" w:rsidR="006A7EAA" w:rsidRDefault="5F395925" w:rsidP="5486BD13">
      <w:pPr>
        <w:jc w:val="both"/>
        <w:rPr>
          <w:rFonts w:eastAsiaTheme="minorEastAsia"/>
        </w:rPr>
      </w:pPr>
      <w:r w:rsidRPr="5486BD13">
        <w:rPr>
          <w:rFonts w:eastAsiaTheme="minorEastAsia"/>
        </w:rPr>
        <w:t>Další zajímavý faktor zmiňují ve své studii Littlepage et al (2016), kteří tvrzí, že jedinec se s multidisciplinárním týmem musí ztotožnit. Především jak jedinec, tak pracoviště musejí být „dobrodružní“. To znamená, že nesmějí mít negativní přístup k riziku. Pokud k této shodě názorů nedojde, dochází jen k pouze malému horizontálnímu rozvoji i přes to, že by si tento rozvoj jedna ze dvou stran přála. Při tvorbě tohoto prostředí si ale organizace musí dané riziko uvědomit a musí mu zabraňovat tvorbou „záchranných sítí“. Zjistili, že jimi zkoumaná aerolinka tyto sítě budovala nevědomky a tím si ochraňovala svou důvěryhodnost a zároveň</w:t>
      </w:r>
      <w:r w:rsidR="1112AD4B" w:rsidRPr="5486BD13">
        <w:rPr>
          <w:rFonts w:eastAsiaTheme="minorEastAsia"/>
        </w:rPr>
        <w:t xml:space="preserve"> </w:t>
      </w:r>
      <w:r w:rsidRPr="5486BD13">
        <w:rPr>
          <w:rFonts w:eastAsiaTheme="minorEastAsia"/>
        </w:rPr>
        <w:t>produkovala inovativní řešení skrze schopnosti jednotlivých multioborových týmů, místo toho, aby k problémům přistupovala za pomoci specialistů. Studie zjistila, že k vytvoření tohoto prostředí se ale zároveň váže několik problému jako jsou status jednotlivých pracovníků, disciplína a tlak vrstevníků / spolupracovníků (Contu a Willmott, 2003).</w:t>
      </w:r>
    </w:p>
    <w:p w14:paraId="2F889CF8" w14:textId="4F19F98A" w:rsidR="00EB4EF6" w:rsidRDefault="76469E49" w:rsidP="5486BD13">
      <w:pPr>
        <w:jc w:val="both"/>
        <w:rPr>
          <w:rFonts w:eastAsiaTheme="minorEastAsia"/>
        </w:rPr>
      </w:pPr>
      <w:r w:rsidRPr="5486BD13">
        <w:rPr>
          <w:rFonts w:eastAsiaTheme="minorEastAsia"/>
        </w:rPr>
        <w:lastRenderedPageBreak/>
        <w:t>Sociáln</w:t>
      </w:r>
      <w:r w:rsidR="6F1BAA3A" w:rsidRPr="5486BD13">
        <w:rPr>
          <w:rFonts w:eastAsiaTheme="minorEastAsia"/>
        </w:rPr>
        <w:t>í statu</w:t>
      </w:r>
      <w:r w:rsidR="1E55F148" w:rsidRPr="5486BD13">
        <w:rPr>
          <w:rFonts w:eastAsiaTheme="minorEastAsia"/>
        </w:rPr>
        <w:t>s</w:t>
      </w:r>
      <w:r w:rsidR="6F1BAA3A" w:rsidRPr="5486BD13">
        <w:rPr>
          <w:rFonts w:eastAsiaTheme="minorEastAsia"/>
        </w:rPr>
        <w:t xml:space="preserve"> </w:t>
      </w:r>
      <w:r w:rsidR="261BE994" w:rsidRPr="5486BD13">
        <w:rPr>
          <w:rFonts w:eastAsiaTheme="minorEastAsia"/>
        </w:rPr>
        <w:t>vnímají jako problém</w:t>
      </w:r>
      <w:r w:rsidR="7E2A4D96" w:rsidRPr="5486BD13">
        <w:rPr>
          <w:rFonts w:eastAsiaTheme="minorEastAsia"/>
        </w:rPr>
        <w:t xml:space="preserve"> také </w:t>
      </w:r>
      <w:proofErr w:type="spellStart"/>
      <w:r w:rsidR="00197E29">
        <w:rPr>
          <w:rFonts w:eastAsiaTheme="minorEastAsia"/>
        </w:rPr>
        <w:t>Reddy</w:t>
      </w:r>
      <w:proofErr w:type="spellEnd"/>
      <w:r w:rsidR="46524A39" w:rsidRPr="5486BD13">
        <w:rPr>
          <w:rFonts w:eastAsiaTheme="minorEastAsia"/>
        </w:rPr>
        <w:t xml:space="preserve"> et al. (2020)</w:t>
      </w:r>
      <w:r w:rsidR="7E2A4D96" w:rsidRPr="5486BD13">
        <w:rPr>
          <w:rFonts w:eastAsiaTheme="minorEastAsia"/>
        </w:rPr>
        <w:t>. Ti</w:t>
      </w:r>
      <w:r w:rsidR="46524A39" w:rsidRPr="5486BD13">
        <w:rPr>
          <w:rFonts w:eastAsiaTheme="minorEastAsia"/>
        </w:rPr>
        <w:t xml:space="preserve"> se ve své práci zabývali využíváním multidisciplinárních týmu pro podporu inovativních řešení v oblasti udržitelnosti. Klíčové pro úspěch takového týmu je podle autorů on-the-job vzdělávání, o kterém můžeme v tomto kontextu prohlásit, že je horizontální. Nástrojem je totiž zapojování „inovátorů“ a „early adopters“ z jiných oblastí firmy do týmu. Díky interakci s těmito jedinci je vzdělávání v týmu efektivnější. V tomto procesu hraje důležitou roli manažer, který musí adepty ve firmě najít a úspěšně je do týmu zapojit. Tím, že je manažer součástí týmu, může vzdělávací proces stimulovat a zároveň je sám vystaven interakcím s inovátory a early adopters. Interakce mezi členy týmu je dle studie vhodná pomocí krátkodobých úkolů a tzv. „internal fellowship“. Výhodu tohoto způsobu vzdělávání vidí autoři v relativně nízkých nákladech na provedení. Riziko pak může nastat změnou sociálního statutu zmíněných pracovníků a také je třeba zvážit důsledky jejich odloučení od původních týmů. </w:t>
      </w:r>
    </w:p>
    <w:p w14:paraId="26FAA572" w14:textId="7EB832B9" w:rsidR="00EB4EF6" w:rsidRDefault="46524A39" w:rsidP="5486BD13">
      <w:pPr>
        <w:jc w:val="both"/>
        <w:rPr>
          <w:rFonts w:eastAsiaTheme="minorEastAsia"/>
        </w:rPr>
      </w:pPr>
      <w:r w:rsidRPr="5486BD13">
        <w:rPr>
          <w:rFonts w:eastAsiaTheme="minorEastAsia"/>
        </w:rPr>
        <w:t>Ke stejnému závěru došel i Darawong (2018). Výsledky jeho studie ukazují, že nejdůležitější "ingrediencí" pro dosahování efektivních výsledků v multidisciplinárních týmech zaměřených na vývoj nových produktů je schopnost se učit. Tu autor navrhuje podpořit dvěma přístupy. Zaprvé vyzdvihuje důležitost sdílení znalostí, kterou je možné podpořit například semináři, při kterých mohou jednotliví členové volně sdílet dosavadní zkušenosti a diskutovat o tématech souvisejících se zaměřením týmu. Zadruhé doporučuje přistupovat k jednotlivým členům týmu individuálně a vhodnými prostředky maximalizovat jejich expertní znalosti ke splnění daného úkolu. Toho lze dosáhnout mimo jiné coachingem či vhodnými radami. Individuálně by se mělo také přistupovat k ohodnocení členů na základě jejich přínosu pro tým. Tento výzkum byl prováděn mezi inovačními týmy z potravinářského, elektrotechnického automobilového průmyslu a téměř polovina respondentů byla z R&amp;D. Proto se dá pouze předpokládat, že stejný přístup bude možné využít i v jiných oblastech, ve kterých dochází k výzkumu a vývoji nových produktů.</w:t>
      </w:r>
    </w:p>
    <w:p w14:paraId="78A9C799" w14:textId="5D1AEDB2" w:rsidR="00EB4EF6" w:rsidRDefault="46524A39" w:rsidP="5486BD13">
      <w:pPr>
        <w:jc w:val="both"/>
        <w:rPr>
          <w:rFonts w:eastAsiaTheme="minorEastAsia"/>
        </w:rPr>
      </w:pPr>
      <w:r w:rsidRPr="5486BD13">
        <w:rPr>
          <w:rFonts w:eastAsiaTheme="minorEastAsia"/>
        </w:rPr>
        <w:t xml:space="preserve">Jiný pohled nabízí </w:t>
      </w:r>
      <w:proofErr w:type="spellStart"/>
      <w:r w:rsidR="00636D7B" w:rsidRPr="00636D7B">
        <w:rPr>
          <w:rFonts w:eastAsiaTheme="minorEastAsia"/>
        </w:rPr>
        <w:t>Yang</w:t>
      </w:r>
      <w:proofErr w:type="spellEnd"/>
      <w:r w:rsidR="00636D7B" w:rsidRPr="00636D7B">
        <w:rPr>
          <w:rFonts w:eastAsiaTheme="minorEastAsia"/>
        </w:rPr>
        <w:t xml:space="preserve"> </w:t>
      </w:r>
      <w:r w:rsidR="008B7366">
        <w:rPr>
          <w:rFonts w:eastAsiaTheme="minorEastAsia"/>
        </w:rPr>
        <w:t>a</w:t>
      </w:r>
      <w:r w:rsidR="00636D7B" w:rsidRPr="00636D7B">
        <w:rPr>
          <w:rFonts w:eastAsiaTheme="minorEastAsia"/>
        </w:rPr>
        <w:t xml:space="preserve"> </w:t>
      </w:r>
      <w:proofErr w:type="spellStart"/>
      <w:r w:rsidR="00636D7B" w:rsidRPr="00636D7B">
        <w:rPr>
          <w:rFonts w:eastAsiaTheme="minorEastAsia"/>
        </w:rPr>
        <w:t>Tsai</w:t>
      </w:r>
      <w:proofErr w:type="spellEnd"/>
      <w:r w:rsidR="00636D7B" w:rsidRPr="00636D7B">
        <w:rPr>
          <w:rFonts w:eastAsiaTheme="minorEastAsia"/>
        </w:rPr>
        <w:t xml:space="preserve"> </w:t>
      </w:r>
      <w:r w:rsidR="00EF763E">
        <w:rPr>
          <w:rFonts w:eastAsiaTheme="minorEastAsia"/>
        </w:rPr>
        <w:t>(</w:t>
      </w:r>
      <w:r w:rsidR="00636D7B" w:rsidRPr="00636D7B">
        <w:rPr>
          <w:rFonts w:eastAsiaTheme="minorEastAsia"/>
        </w:rPr>
        <w:t>2019</w:t>
      </w:r>
      <w:r w:rsidRPr="5486BD13">
        <w:rPr>
          <w:rFonts w:eastAsiaTheme="minorEastAsia"/>
        </w:rPr>
        <w:t xml:space="preserve">). Mezioborovou integraci vidí jako stěžení prvek pro „absorpční schopnost“. Tu </w:t>
      </w:r>
      <w:proofErr w:type="spellStart"/>
      <w:r w:rsidRPr="5486BD13">
        <w:rPr>
          <w:rFonts w:eastAsiaTheme="minorEastAsia"/>
        </w:rPr>
        <w:t>Cohen</w:t>
      </w:r>
      <w:proofErr w:type="spellEnd"/>
      <w:r w:rsidRPr="5486BD13">
        <w:rPr>
          <w:rFonts w:eastAsiaTheme="minorEastAsia"/>
        </w:rPr>
        <w:t xml:space="preserve"> </w:t>
      </w:r>
      <w:r w:rsidR="008B7366">
        <w:rPr>
          <w:rFonts w:eastAsiaTheme="minorEastAsia"/>
        </w:rPr>
        <w:t>a</w:t>
      </w:r>
      <w:r w:rsidRPr="5486BD13">
        <w:rPr>
          <w:rFonts w:eastAsiaTheme="minorEastAsia"/>
        </w:rPr>
        <w:t xml:space="preserve"> </w:t>
      </w:r>
      <w:proofErr w:type="spellStart"/>
      <w:r w:rsidRPr="5486BD13">
        <w:rPr>
          <w:rFonts w:eastAsiaTheme="minorEastAsia"/>
        </w:rPr>
        <w:t>Levinthal</w:t>
      </w:r>
      <w:proofErr w:type="spellEnd"/>
      <w:r w:rsidRPr="5486BD13">
        <w:rPr>
          <w:rFonts w:eastAsiaTheme="minorEastAsia"/>
        </w:rPr>
        <w:t xml:space="preserve"> (1990) popisují jako schopnost rozpoznat, asimilovat, transformovat a využít externí znalosti ve svůj prospěch. Jinými slovy je to měřítko schopnosti firmy se učit. Kromě mezioborové integrace a absorpční schopnosti je důležitým prvkem pro podporu inovativnosti týmů orientace na zákazníka. Firmy, které jsou schopny vysoké </w:t>
      </w:r>
      <w:r w:rsidR="739766A8" w:rsidRPr="5486BD13">
        <w:rPr>
          <w:rFonts w:eastAsiaTheme="minorEastAsia"/>
        </w:rPr>
        <w:t>absorpce</w:t>
      </w:r>
      <w:r w:rsidRPr="5486BD13">
        <w:rPr>
          <w:rFonts w:eastAsiaTheme="minorEastAsia"/>
        </w:rPr>
        <w:t xml:space="preserve"> vnějších znalostí, mají usnadněnou sdílenou integraci znalostí mezi funkcemi (odděleními). U firem orientovaným na zákazníka to také vede k vyšší inovativnosti. U firem s nízkou orientací na zákazníka se v mezioborových týmech vyšší inovativnost projevila jen minimálně. </w:t>
      </w:r>
    </w:p>
    <w:p w14:paraId="70D3283B" w14:textId="35263542" w:rsidR="006A7EAA" w:rsidRPr="006A7EAA" w:rsidRDefault="46524A39" w:rsidP="5486BD13">
      <w:pPr>
        <w:jc w:val="both"/>
        <w:rPr>
          <w:rFonts w:eastAsiaTheme="minorEastAsia"/>
        </w:rPr>
      </w:pPr>
      <w:r w:rsidRPr="5486BD13">
        <w:rPr>
          <w:rFonts w:eastAsiaTheme="minorEastAsia"/>
        </w:rPr>
        <w:t xml:space="preserve">Multioborové týmy nemusíme vnímat jen jako dlouhodobé skupiny. Výrazný efekt mohou mít také skupiny, které vzniknou jen na krátkou dobu, například na konferencích či workshopech. Tato setkání umožňují výměnu znalostí napříč obory mezi profesionály, kteří by se při běžné práci neměli příležitost setkat. Studie od </w:t>
      </w:r>
      <w:bookmarkStart w:id="14" w:name="_Hlk60587285"/>
      <w:r w:rsidRPr="5486BD13">
        <w:rPr>
          <w:rFonts w:eastAsiaTheme="minorEastAsia"/>
        </w:rPr>
        <w:lastRenderedPageBreak/>
        <w:t xml:space="preserve">Daviese, Manninga a Soderlunda (2018) </w:t>
      </w:r>
      <w:bookmarkEnd w:id="14"/>
      <w:r w:rsidRPr="5486BD13">
        <w:rPr>
          <w:rFonts w:eastAsiaTheme="minorEastAsia"/>
        </w:rPr>
        <w:t>potvrzuje, že tato setkání podporují vzájemné obohacení ve zkoumané oblasti projektového managementu a inovací. To nepřímo dokazuje, že krátkodobá setkání profesionálů z různých oblastí, kteří mohou být i manažeři, podporuje horizontální vzdělávání. Pro horizontální vzdělávání managementu obecně můžeme aplikovat i zde zmíněný příklad každoročního setkávání inovátorů a (projektových) manažerů s názvem "Megaproject workshop", na které se organizátoři snaží přilákat co nejvíce výzkumných pracovníků z univerzit, kteří mohou účastníky obohatit a sami si nové znalosti odnést. Podobné akce jsou podle autorů důležité pro překračování hranic mezi obory ("boundary-crossing") a budování komunity ("community building"). V praxi totiž dochází k efektu, které autoři nazývají "encapsulation". Jedná se o zdánlivé multidisciplinární sdílení znalostí, při kterém se sdílený obsah asimiluje dané oblasti. To může být způsobené například používáním stejné terminologie, které je ale přikládán jiný význam. Pokud to přeneseme do kontextu multidisciplinárních týmů, je třeba dbát na správnou komunikaci, aby se zajistilo, že si budou členové týmu z různých oborů rozumět, respektive aby termíny, které používají, měly stejný význam.</w:t>
      </w:r>
    </w:p>
    <w:p w14:paraId="6FBB5225" w14:textId="180AC161" w:rsidR="00577620" w:rsidRDefault="739766A8" w:rsidP="00D3674A">
      <w:pPr>
        <w:pStyle w:val="berschrift3"/>
        <w:jc w:val="both"/>
        <w:rPr>
          <w:rFonts w:asciiTheme="minorHAnsi" w:eastAsiaTheme="minorEastAsia" w:hAnsiTheme="minorHAnsi" w:cstheme="minorBidi"/>
        </w:rPr>
      </w:pPr>
      <w:r w:rsidRPr="5486BD13">
        <w:rPr>
          <w:rFonts w:asciiTheme="minorHAnsi" w:eastAsiaTheme="minorEastAsia" w:hAnsiTheme="minorHAnsi" w:cstheme="minorBidi"/>
        </w:rPr>
        <w:t>Diskuse</w:t>
      </w:r>
    </w:p>
    <w:p w14:paraId="226A4445" w14:textId="7063C433" w:rsidR="108B6229" w:rsidRDefault="59727BEE" w:rsidP="5486BD13">
      <w:pPr>
        <w:jc w:val="both"/>
        <w:rPr>
          <w:rFonts w:eastAsiaTheme="minorEastAsia"/>
        </w:rPr>
      </w:pPr>
      <w:r w:rsidRPr="5486BD13">
        <w:rPr>
          <w:rFonts w:eastAsiaTheme="minorEastAsia"/>
        </w:rPr>
        <w:t>Literární rešerše byla provedena s cílem představit různé techniky učení a přenosu informací v rámci multioborových týmů</w:t>
      </w:r>
      <w:r w:rsidR="6FB6000D" w:rsidRPr="5486BD13">
        <w:rPr>
          <w:rFonts w:eastAsiaTheme="minorEastAsia"/>
        </w:rPr>
        <w:t>, z</w:t>
      </w:r>
      <w:r w:rsidRPr="5486BD13">
        <w:rPr>
          <w:rFonts w:eastAsiaTheme="minorEastAsia"/>
        </w:rPr>
        <w:t>analyzovat přístupy různých</w:t>
      </w:r>
      <w:r w:rsidR="1A81FFA5" w:rsidRPr="5486BD13">
        <w:rPr>
          <w:rFonts w:eastAsiaTheme="minorEastAsia"/>
        </w:rPr>
        <w:t xml:space="preserve"> autorů a porovnat různé studie</w:t>
      </w:r>
      <w:r w:rsidR="69E72C8A" w:rsidRPr="5486BD13">
        <w:rPr>
          <w:rFonts w:eastAsiaTheme="minorEastAsia"/>
        </w:rPr>
        <w:t xml:space="preserve">. </w:t>
      </w:r>
      <w:r w:rsidR="6FB6000D" w:rsidRPr="5486BD13">
        <w:rPr>
          <w:rFonts w:eastAsiaTheme="minorEastAsia"/>
        </w:rPr>
        <w:t xml:space="preserve">Na základě zjištění jsme se pokusili </w:t>
      </w:r>
      <w:r w:rsidR="3B8C90C1" w:rsidRPr="5486BD13">
        <w:rPr>
          <w:rFonts w:eastAsiaTheme="minorEastAsia"/>
        </w:rPr>
        <w:t>navrhnout</w:t>
      </w:r>
      <w:r w:rsidR="56DF2B78" w:rsidRPr="5486BD13">
        <w:rPr>
          <w:rFonts w:eastAsiaTheme="minorEastAsia"/>
        </w:rPr>
        <w:t>, jak by se daly získané informace využít v praxi. Podle zjištěných informací se domníváme, že m</w:t>
      </w:r>
      <w:r w:rsidR="37F03CA2" w:rsidRPr="5486BD13">
        <w:rPr>
          <w:rFonts w:eastAsiaTheme="minorEastAsia"/>
        </w:rPr>
        <w:t>u</w:t>
      </w:r>
      <w:r w:rsidR="56DF2B78" w:rsidRPr="5486BD13">
        <w:rPr>
          <w:rFonts w:eastAsiaTheme="minorEastAsia"/>
        </w:rPr>
        <w:t xml:space="preserve">ltioborové týmy </w:t>
      </w:r>
      <w:r w:rsidR="77943C8B" w:rsidRPr="5486BD13">
        <w:rPr>
          <w:rFonts w:eastAsiaTheme="minorEastAsia"/>
        </w:rPr>
        <w:t xml:space="preserve">mohou sloužit jako nástroj pro vzdělávání manažerů a v mnohých moderních podnicích již </w:t>
      </w:r>
      <w:r w:rsidR="47184D96" w:rsidRPr="5486BD13">
        <w:rPr>
          <w:rFonts w:eastAsiaTheme="minorEastAsia"/>
        </w:rPr>
        <w:t xml:space="preserve">tak </w:t>
      </w:r>
      <w:r w:rsidR="77943C8B" w:rsidRPr="5486BD13">
        <w:rPr>
          <w:rFonts w:eastAsiaTheme="minorEastAsia"/>
        </w:rPr>
        <w:t xml:space="preserve">slouží. </w:t>
      </w:r>
      <w:r w:rsidR="071FEAB6" w:rsidRPr="5486BD13">
        <w:rPr>
          <w:rFonts w:eastAsiaTheme="minorEastAsia"/>
        </w:rPr>
        <w:t>Každá</w:t>
      </w:r>
      <w:r w:rsidR="6A420E8A" w:rsidRPr="5486BD13">
        <w:rPr>
          <w:rFonts w:eastAsiaTheme="minorEastAsia"/>
        </w:rPr>
        <w:t xml:space="preserve"> studi</w:t>
      </w:r>
      <w:r w:rsidR="071FEAB6" w:rsidRPr="5486BD13">
        <w:rPr>
          <w:rFonts w:eastAsiaTheme="minorEastAsia"/>
        </w:rPr>
        <w:t>e</w:t>
      </w:r>
      <w:r w:rsidR="6A420E8A" w:rsidRPr="5486BD13">
        <w:rPr>
          <w:rFonts w:eastAsiaTheme="minorEastAsia"/>
        </w:rPr>
        <w:t xml:space="preserve"> se zaobírala jiným odvětvím, což ukazuje, že multioborové týmy </w:t>
      </w:r>
      <w:r w:rsidR="130A1FEF" w:rsidRPr="5486BD13">
        <w:rPr>
          <w:rFonts w:eastAsiaTheme="minorEastAsia"/>
        </w:rPr>
        <w:t xml:space="preserve">lze efektivně aplikovat </w:t>
      </w:r>
      <w:r w:rsidR="3384F548" w:rsidRPr="5486BD13">
        <w:rPr>
          <w:rFonts w:eastAsiaTheme="minorEastAsia"/>
        </w:rPr>
        <w:t>v</w:t>
      </w:r>
      <w:r w:rsidR="130A1FEF" w:rsidRPr="5486BD13">
        <w:rPr>
          <w:rFonts w:eastAsiaTheme="minorEastAsia"/>
        </w:rPr>
        <w:t xml:space="preserve"> různých obor</w:t>
      </w:r>
      <w:r w:rsidR="3384F548" w:rsidRPr="5486BD13">
        <w:rPr>
          <w:rFonts w:eastAsiaTheme="minorEastAsia"/>
        </w:rPr>
        <w:t>ech</w:t>
      </w:r>
      <w:r w:rsidR="130A1FEF" w:rsidRPr="5486BD13">
        <w:rPr>
          <w:rFonts w:eastAsiaTheme="minorEastAsia"/>
        </w:rPr>
        <w:t xml:space="preserve"> </w:t>
      </w:r>
      <w:r w:rsidR="4BF75780" w:rsidRPr="5486BD13">
        <w:rPr>
          <w:rFonts w:eastAsiaTheme="minorEastAsia"/>
        </w:rPr>
        <w:t xml:space="preserve">a </w:t>
      </w:r>
      <w:r w:rsidR="46B034FD" w:rsidRPr="5486BD13">
        <w:rPr>
          <w:rFonts w:eastAsiaTheme="minorEastAsia"/>
        </w:rPr>
        <w:t>rů</w:t>
      </w:r>
      <w:r w:rsidR="142AC7CE" w:rsidRPr="5486BD13">
        <w:rPr>
          <w:rFonts w:eastAsiaTheme="minorEastAsia"/>
        </w:rPr>
        <w:t xml:space="preserve">zných </w:t>
      </w:r>
      <w:r w:rsidR="4B1891B4" w:rsidRPr="5486BD13">
        <w:rPr>
          <w:rFonts w:eastAsiaTheme="minorEastAsia"/>
        </w:rPr>
        <w:t>organizačních strukturách.</w:t>
      </w:r>
      <w:r w:rsidR="75D2283B" w:rsidRPr="5486BD13">
        <w:rPr>
          <w:rFonts w:eastAsiaTheme="minorEastAsia"/>
        </w:rPr>
        <w:t xml:space="preserve"> Rozvoj pracovníků spočívá především v</w:t>
      </w:r>
      <w:r w:rsidR="24FE8655" w:rsidRPr="5486BD13">
        <w:rPr>
          <w:rFonts w:eastAsiaTheme="minorEastAsia"/>
        </w:rPr>
        <w:t xml:space="preserve"> neformálním učení, které nastává v týmu přirozeně</w:t>
      </w:r>
      <w:r w:rsidR="1AE96A84" w:rsidRPr="5486BD13">
        <w:rPr>
          <w:rFonts w:eastAsiaTheme="minorEastAsia"/>
        </w:rPr>
        <w:t xml:space="preserve"> nehledě na to, jestli se jedná o řadového zaměstnance, manažera týmu, </w:t>
      </w:r>
      <w:r w:rsidR="706E2301" w:rsidRPr="5486BD13">
        <w:rPr>
          <w:rFonts w:eastAsiaTheme="minorEastAsia"/>
        </w:rPr>
        <w:t>či skupinu manažerů.</w:t>
      </w:r>
    </w:p>
    <w:p w14:paraId="1128258B" w14:textId="768881A9" w:rsidR="654CB5F3" w:rsidRDefault="01A8A300" w:rsidP="5486BD13">
      <w:pPr>
        <w:jc w:val="both"/>
        <w:rPr>
          <w:rFonts w:eastAsiaTheme="minorEastAsia"/>
        </w:rPr>
      </w:pPr>
      <w:r w:rsidRPr="5486BD13">
        <w:rPr>
          <w:rFonts w:eastAsiaTheme="minorEastAsia"/>
        </w:rPr>
        <w:t xml:space="preserve">Neformální učení je ale podmíněno řadou předpokladů. </w:t>
      </w:r>
      <w:r w:rsidR="5A4A3E30" w:rsidRPr="5486BD13">
        <w:rPr>
          <w:rFonts w:eastAsiaTheme="minorEastAsia"/>
        </w:rPr>
        <w:t>Patří mezi ně ochota spolupráce členů týmů, jejich schopnost komunikace</w:t>
      </w:r>
      <w:r w:rsidR="3603B9F9" w:rsidRPr="5486BD13">
        <w:rPr>
          <w:rFonts w:eastAsiaTheme="minorEastAsia"/>
        </w:rPr>
        <w:t xml:space="preserve">, </w:t>
      </w:r>
      <w:r w:rsidR="68DF61ED" w:rsidRPr="5486BD13">
        <w:rPr>
          <w:rFonts w:eastAsiaTheme="minorEastAsia"/>
        </w:rPr>
        <w:t>soudržnost, ztotožnění s týmem, ochota vzdělávat se, schopnost se vzděl</w:t>
      </w:r>
      <w:r w:rsidR="52B2CD38" w:rsidRPr="5486BD13">
        <w:rPr>
          <w:rFonts w:eastAsiaTheme="minorEastAsia"/>
        </w:rPr>
        <w:t>ávat</w:t>
      </w:r>
      <w:r w:rsidR="2284167E" w:rsidRPr="5486BD13">
        <w:rPr>
          <w:rFonts w:eastAsiaTheme="minorEastAsia"/>
        </w:rPr>
        <w:t xml:space="preserve">, ale i </w:t>
      </w:r>
      <w:r w:rsidR="52B2CD38" w:rsidRPr="5486BD13">
        <w:rPr>
          <w:rFonts w:eastAsiaTheme="minorEastAsia"/>
        </w:rPr>
        <w:t xml:space="preserve">schopnosti manažera týmu. </w:t>
      </w:r>
    </w:p>
    <w:p w14:paraId="7647B75F" w14:textId="2CF98148" w:rsidR="5D9C6224" w:rsidRDefault="127F8BBD" w:rsidP="5486BD13">
      <w:pPr>
        <w:jc w:val="both"/>
        <w:rPr>
          <w:rFonts w:eastAsiaTheme="minorEastAsia"/>
        </w:rPr>
      </w:pPr>
      <w:r w:rsidRPr="5486BD13">
        <w:rPr>
          <w:rFonts w:eastAsiaTheme="minorEastAsia"/>
        </w:rPr>
        <w:t>V</w:t>
      </w:r>
      <w:r w:rsidR="51ADB4B1" w:rsidRPr="5486BD13">
        <w:rPr>
          <w:rFonts w:eastAsiaTheme="minorEastAsia"/>
        </w:rPr>
        <w:t xml:space="preserve"> člá</w:t>
      </w:r>
      <w:r w:rsidR="73B6106E" w:rsidRPr="5486BD13">
        <w:rPr>
          <w:rFonts w:eastAsiaTheme="minorEastAsia"/>
        </w:rPr>
        <w:t>ncích nejčastěji zmiňovanými metodami přenosu informací a učení se byl</w:t>
      </w:r>
      <w:r w:rsidR="5798B57D" w:rsidRPr="5486BD13">
        <w:rPr>
          <w:rFonts w:eastAsiaTheme="minorEastAsia"/>
        </w:rPr>
        <w:t xml:space="preserve">y metody učení se účastí, která říká, že </w:t>
      </w:r>
      <w:r w:rsidR="3A31CCDA" w:rsidRPr="5486BD13">
        <w:rPr>
          <w:rFonts w:eastAsiaTheme="minorEastAsia"/>
        </w:rPr>
        <w:t xml:space="preserve">k učení dochází už tím, že jsme součástí nějakého týmu a setkáváme se s lidmi, kteří jsou vzdělaní v jiných oborech. Dále </w:t>
      </w:r>
      <w:r w:rsidR="679973E7" w:rsidRPr="5486BD13">
        <w:rPr>
          <w:rFonts w:eastAsiaTheme="minorEastAsia"/>
        </w:rPr>
        <w:t xml:space="preserve">metoda prahových konceptů, která popisuje proces, kdy jsme vystaveni novým vědomostem a za pomoci nového pohledu na věc </w:t>
      </w:r>
      <w:r w:rsidR="22D17255" w:rsidRPr="5486BD13">
        <w:rPr>
          <w:rFonts w:eastAsiaTheme="minorEastAsia"/>
        </w:rPr>
        <w:t xml:space="preserve">tyto vědomosti přidáme do našeho vlastního arsenálu. Dále to byla metoda “troublesome knowledge” </w:t>
      </w:r>
      <w:r w:rsidR="1D1AAE27" w:rsidRPr="5486BD13">
        <w:rPr>
          <w:rFonts w:eastAsiaTheme="minorEastAsia"/>
        </w:rPr>
        <w:t>která popisuje učení se nových pohledů na pro nás již ustálené pojmy skrze kontakt</w:t>
      </w:r>
      <w:r w:rsidR="55579E00" w:rsidRPr="5486BD13">
        <w:rPr>
          <w:rFonts w:eastAsiaTheme="minorEastAsia"/>
        </w:rPr>
        <w:t xml:space="preserve"> s ostatními členy týmu, kteří stejný pojem mohou vnímat docela jinak. </w:t>
      </w:r>
    </w:p>
    <w:p w14:paraId="3710900A" w14:textId="4410F59E" w:rsidR="385FFAD7" w:rsidRDefault="55579E00" w:rsidP="5486BD13">
      <w:pPr>
        <w:jc w:val="both"/>
        <w:rPr>
          <w:rFonts w:eastAsiaTheme="minorEastAsia"/>
        </w:rPr>
      </w:pPr>
      <w:r w:rsidRPr="5486BD13">
        <w:rPr>
          <w:rFonts w:eastAsiaTheme="minorEastAsia"/>
        </w:rPr>
        <w:t xml:space="preserve">Limitem </w:t>
      </w:r>
      <w:r w:rsidR="5BA01321" w:rsidRPr="5486BD13">
        <w:rPr>
          <w:rFonts w:eastAsiaTheme="minorEastAsia"/>
        </w:rPr>
        <w:t>multioborových týmů mohou být jejich samotní člen</w:t>
      </w:r>
      <w:r w:rsidR="427C2CB9" w:rsidRPr="5486BD13">
        <w:rPr>
          <w:rFonts w:eastAsiaTheme="minorEastAsia"/>
        </w:rPr>
        <w:t>ové</w:t>
      </w:r>
      <w:r w:rsidR="5BA01321" w:rsidRPr="5486BD13">
        <w:rPr>
          <w:rFonts w:eastAsiaTheme="minorEastAsia"/>
        </w:rPr>
        <w:t xml:space="preserve">, kteří nemusí být ochotni v týmu pracovat, nebo nesplňují </w:t>
      </w:r>
      <w:r w:rsidR="110F0034" w:rsidRPr="5486BD13">
        <w:rPr>
          <w:rFonts w:eastAsiaTheme="minorEastAsia"/>
        </w:rPr>
        <w:t xml:space="preserve">některé předpoklady. Jednotlivci také </w:t>
      </w:r>
      <w:r w:rsidR="110F0034" w:rsidRPr="5486BD13">
        <w:rPr>
          <w:rFonts w:eastAsiaTheme="minorEastAsia"/>
        </w:rPr>
        <w:lastRenderedPageBreak/>
        <w:t>často považují svůj vlastní obor za nadřazený nad ostatními obory</w:t>
      </w:r>
      <w:r w:rsidR="37672248" w:rsidRPr="5486BD13">
        <w:rPr>
          <w:rFonts w:eastAsiaTheme="minorEastAsia"/>
        </w:rPr>
        <w:t>,</w:t>
      </w:r>
      <w:r w:rsidR="110F0034" w:rsidRPr="5486BD13">
        <w:rPr>
          <w:rFonts w:eastAsiaTheme="minorEastAsia"/>
        </w:rPr>
        <w:t xml:space="preserve"> </w:t>
      </w:r>
      <w:r w:rsidR="27491C83" w:rsidRPr="5486BD13">
        <w:rPr>
          <w:rFonts w:eastAsiaTheme="minorEastAsia"/>
        </w:rPr>
        <w:t>které jsou součást týmu</w:t>
      </w:r>
      <w:r w:rsidR="7C032A1C" w:rsidRPr="5486BD13">
        <w:rPr>
          <w:rFonts w:eastAsiaTheme="minorEastAsia"/>
        </w:rPr>
        <w:t>,</w:t>
      </w:r>
      <w:r w:rsidR="27491C83" w:rsidRPr="5486BD13">
        <w:rPr>
          <w:rFonts w:eastAsiaTheme="minorEastAsia"/>
        </w:rPr>
        <w:t xml:space="preserve"> a proto nejsou ochotni připustit cizí pohled na věc a odmítají přijímat informace od ostatních členů týmu. </w:t>
      </w:r>
      <w:r w:rsidR="2F8338F1" w:rsidRPr="5486BD13">
        <w:rPr>
          <w:rFonts w:eastAsiaTheme="minorEastAsia"/>
        </w:rPr>
        <w:t xml:space="preserve">Studie také tvrdí, že přístup k učení je dost individuální a je na jednotlivcích, </w:t>
      </w:r>
      <w:r w:rsidR="4F3EB897" w:rsidRPr="5486BD13">
        <w:rPr>
          <w:rFonts w:eastAsiaTheme="minorEastAsia"/>
        </w:rPr>
        <w:t>kolik s</w:t>
      </w:r>
      <w:r w:rsidR="50895E9C" w:rsidRPr="5486BD13">
        <w:rPr>
          <w:rFonts w:eastAsiaTheme="minorEastAsia"/>
        </w:rPr>
        <w:t>e</w:t>
      </w:r>
      <w:r w:rsidR="4F3EB897" w:rsidRPr="5486BD13">
        <w:rPr>
          <w:rFonts w:eastAsiaTheme="minorEastAsia"/>
        </w:rPr>
        <w:t xml:space="preserve"> z práce v týmu naučí. </w:t>
      </w:r>
    </w:p>
    <w:p w14:paraId="0B9CAED2" w14:textId="06D88C37" w:rsidR="00C15A85" w:rsidRPr="00577620" w:rsidRDefault="31EA03A6" w:rsidP="5486BD13">
      <w:pPr>
        <w:jc w:val="both"/>
        <w:rPr>
          <w:rFonts w:eastAsiaTheme="minorEastAsia"/>
        </w:rPr>
      </w:pPr>
      <w:r w:rsidRPr="5486BD13">
        <w:rPr>
          <w:rFonts w:eastAsiaTheme="minorEastAsia"/>
        </w:rPr>
        <w:t xml:space="preserve">Drtivá většina studií k multioborovým týmům přistupuje spíše jako k efektivnímu nástroji řešení problému, který vyžaduje </w:t>
      </w:r>
      <w:r w:rsidR="067F309E" w:rsidRPr="5486BD13">
        <w:rPr>
          <w:rFonts w:eastAsiaTheme="minorEastAsia"/>
        </w:rPr>
        <w:t xml:space="preserve">více úhlů pohledu a jejich vzdělávací funkci často přehlíží. Myslíme si, že tyto dvě funkce </w:t>
      </w:r>
      <w:r w:rsidR="5092F7DE" w:rsidRPr="5486BD13">
        <w:rPr>
          <w:rFonts w:eastAsiaTheme="minorEastAsia"/>
        </w:rPr>
        <w:t xml:space="preserve">multioborových týmů jdou ruku v ruce a pouze posilují jejich pozici mezi vzdělávacími nástroji. </w:t>
      </w:r>
    </w:p>
    <w:p w14:paraId="7B87570C" w14:textId="77777777" w:rsidR="006A7EAA" w:rsidRDefault="055B3221" w:rsidP="5486BD13">
      <w:pPr>
        <w:pStyle w:val="berschrift3"/>
        <w:numPr>
          <w:ilvl w:val="0"/>
          <w:numId w:val="0"/>
        </w:numPr>
        <w:jc w:val="both"/>
        <w:rPr>
          <w:rFonts w:asciiTheme="minorHAnsi" w:eastAsiaTheme="minorEastAsia" w:hAnsiTheme="minorHAnsi" w:cstheme="minorBidi"/>
        </w:rPr>
      </w:pPr>
      <w:r w:rsidRPr="5486BD13">
        <w:rPr>
          <w:rFonts w:asciiTheme="minorHAnsi" w:eastAsiaTheme="minorEastAsia" w:hAnsiTheme="minorHAnsi" w:cstheme="minorBidi"/>
        </w:rPr>
        <w:t>Závěr</w:t>
      </w:r>
    </w:p>
    <w:p w14:paraId="020186CF" w14:textId="1E660D63" w:rsidR="006A7EAA" w:rsidRDefault="4A62784D" w:rsidP="5486BD13">
      <w:pPr>
        <w:jc w:val="both"/>
        <w:rPr>
          <w:rFonts w:eastAsiaTheme="minorEastAsia"/>
        </w:rPr>
      </w:pPr>
      <w:r w:rsidRPr="5486BD13">
        <w:rPr>
          <w:rFonts w:eastAsiaTheme="minorEastAsia"/>
        </w:rPr>
        <w:t xml:space="preserve">V této práci jsme se snažili za pomoci literární rešerše představit problematiku vzdělávání vedoucích pracovníků multioborových týmech a </w:t>
      </w:r>
      <w:r w:rsidR="621BD67B" w:rsidRPr="5486BD13">
        <w:rPr>
          <w:rFonts w:eastAsiaTheme="minorEastAsia"/>
        </w:rPr>
        <w:t xml:space="preserve">způsoby, kterými dochází k tomuto vzdělávání a zároveň přenosu informací. V rámci této práce jsme pracovali s </w:t>
      </w:r>
      <w:r w:rsidR="24031886" w:rsidRPr="5486BD13">
        <w:rPr>
          <w:rFonts w:eastAsiaTheme="minorEastAsia"/>
        </w:rPr>
        <w:t xml:space="preserve">recenzovanými </w:t>
      </w:r>
      <w:r w:rsidR="621BD67B" w:rsidRPr="5486BD13">
        <w:rPr>
          <w:rFonts w:eastAsiaTheme="minorEastAsia"/>
        </w:rPr>
        <w:t>vědeckými články</w:t>
      </w:r>
      <w:r w:rsidR="2883C90C" w:rsidRPr="5486BD13">
        <w:rPr>
          <w:rFonts w:eastAsiaTheme="minorEastAsia"/>
        </w:rPr>
        <w:t>, které byly za pomoci algoritmu vyhledány ve vyhledávači Web of Science.</w:t>
      </w:r>
    </w:p>
    <w:p w14:paraId="29E795FF" w14:textId="5E410867" w:rsidR="006A7EAA" w:rsidRDefault="2883C90C" w:rsidP="5486BD13">
      <w:pPr>
        <w:jc w:val="both"/>
        <w:rPr>
          <w:rFonts w:eastAsiaTheme="minorEastAsia"/>
        </w:rPr>
      </w:pPr>
      <w:r w:rsidRPr="5486BD13">
        <w:rPr>
          <w:rFonts w:eastAsiaTheme="minorEastAsia"/>
        </w:rPr>
        <w:t>Dospěli jsme k závěru, že multioborové týmy jsou užitečným ná</w:t>
      </w:r>
      <w:r w:rsidR="011D633F" w:rsidRPr="5486BD13">
        <w:rPr>
          <w:rFonts w:eastAsiaTheme="minorEastAsia"/>
        </w:rPr>
        <w:t>strojem</w:t>
      </w:r>
      <w:r w:rsidRPr="5486BD13">
        <w:rPr>
          <w:rFonts w:eastAsiaTheme="minorEastAsia"/>
        </w:rPr>
        <w:t xml:space="preserve"> při vzdělávání pracovníků i přes to, že to není v nynější praxi jejich hlavní účel. </w:t>
      </w:r>
      <w:r w:rsidR="6340E312" w:rsidRPr="5486BD13">
        <w:rPr>
          <w:rFonts w:eastAsiaTheme="minorEastAsia"/>
        </w:rPr>
        <w:t xml:space="preserve">Vzdělávání je pozitivní přirozený vedlejší efekt, který ve správném prostředí multioborových týmů probíhá svévolně. </w:t>
      </w:r>
      <w:r w:rsidR="55E42737" w:rsidRPr="5486BD13">
        <w:rPr>
          <w:rFonts w:eastAsiaTheme="minorEastAsia"/>
        </w:rPr>
        <w:t>Tato skutečnost jen zesiluje už tak silné postavení multioborových týmů mezi nástroji vzdělávání vedoucích pracovníků.</w:t>
      </w:r>
    </w:p>
    <w:p w14:paraId="122351D6" w14:textId="06AE53D8" w:rsidR="006A7EAA" w:rsidRDefault="57C9D8EE" w:rsidP="5486BD13">
      <w:pPr>
        <w:jc w:val="both"/>
        <w:rPr>
          <w:rFonts w:eastAsiaTheme="minorEastAsia"/>
        </w:rPr>
      </w:pPr>
      <w:r w:rsidRPr="5486BD13">
        <w:rPr>
          <w:rFonts w:eastAsiaTheme="minorEastAsia"/>
        </w:rPr>
        <w:t>Tato metoda je využívaná především při řešení komplexních problémů, které vyžadují více pohledů na problém</w:t>
      </w:r>
      <w:r w:rsidR="156BC1DD" w:rsidRPr="5486BD13">
        <w:rPr>
          <w:rFonts w:eastAsiaTheme="minorEastAsia"/>
        </w:rPr>
        <w:t>. Proto se od členů týmu očekává, že mezi sebou budou schopni komunikovat, což je nutí učit se novým horizontálním vědomostem a zvyšovat tak svojí osobní hodnotu na trhu práce</w:t>
      </w:r>
      <w:r w:rsidR="647E45AB" w:rsidRPr="5486BD13">
        <w:rPr>
          <w:rFonts w:eastAsiaTheme="minorEastAsia"/>
        </w:rPr>
        <w:t xml:space="preserve">, a právě v tom vidíme její velkou hodnotu. </w:t>
      </w:r>
    </w:p>
    <w:p w14:paraId="70073690" w14:textId="77777777" w:rsidR="006A7EAA" w:rsidRPr="006A7EAA" w:rsidRDefault="006A7EAA" w:rsidP="5486BD13">
      <w:pPr>
        <w:jc w:val="both"/>
        <w:rPr>
          <w:rFonts w:eastAsiaTheme="minorEastAsia"/>
        </w:rPr>
      </w:pPr>
    </w:p>
    <w:p w14:paraId="60136D13" w14:textId="77777777" w:rsidR="00F8639C" w:rsidRDefault="00F8639C">
      <w:pPr>
        <w:rPr>
          <w:rFonts w:eastAsiaTheme="minorEastAsia"/>
          <w:b/>
          <w:bCs/>
          <w:color w:val="000000" w:themeColor="text1"/>
        </w:rPr>
      </w:pPr>
      <w:r>
        <w:rPr>
          <w:rFonts w:eastAsiaTheme="minorEastAsia"/>
        </w:rPr>
        <w:br w:type="page"/>
      </w:r>
    </w:p>
    <w:p w14:paraId="5FC51883" w14:textId="5141B040" w:rsidR="00577620" w:rsidRPr="00577620" w:rsidRDefault="055B3221" w:rsidP="5486BD13">
      <w:pPr>
        <w:pStyle w:val="berschrift3"/>
        <w:numPr>
          <w:ilvl w:val="0"/>
          <w:numId w:val="0"/>
        </w:numPr>
        <w:ind w:left="360" w:hanging="360"/>
        <w:jc w:val="both"/>
        <w:rPr>
          <w:rFonts w:asciiTheme="minorHAnsi" w:eastAsiaTheme="minorEastAsia" w:hAnsiTheme="minorHAnsi" w:cstheme="minorBidi"/>
        </w:rPr>
      </w:pPr>
      <w:r w:rsidRPr="5486BD13">
        <w:rPr>
          <w:rFonts w:asciiTheme="minorHAnsi" w:eastAsiaTheme="minorEastAsia" w:hAnsiTheme="minorHAnsi" w:cstheme="minorBidi"/>
        </w:rPr>
        <w:lastRenderedPageBreak/>
        <w:t>Literatura</w:t>
      </w:r>
    </w:p>
    <w:p w14:paraId="245669BA" w14:textId="582BEB8A" w:rsidR="00903427" w:rsidRPr="00F8639C" w:rsidRDefault="00903427" w:rsidP="14D91C45">
      <w:pPr>
        <w:spacing w:line="257" w:lineRule="auto"/>
        <w:jc w:val="both"/>
        <w:rPr>
          <w:rFonts w:eastAsiaTheme="minorEastAsia"/>
          <w:color w:val="000000" w:themeColor="text2"/>
        </w:rPr>
      </w:pPr>
      <w:proofErr w:type="spellStart"/>
      <w:r w:rsidRPr="00F8639C">
        <w:rPr>
          <w:rFonts w:eastAsiaTheme="minorEastAsia"/>
          <w:color w:val="000000" w:themeColor="text2"/>
        </w:rPr>
        <w:t>A</w:t>
      </w:r>
      <w:r w:rsidR="00EE35A8">
        <w:rPr>
          <w:rFonts w:eastAsiaTheme="minorEastAsia"/>
          <w:color w:val="000000" w:themeColor="text2"/>
        </w:rPr>
        <w:t>kay</w:t>
      </w:r>
      <w:proofErr w:type="spellEnd"/>
      <w:r w:rsidRPr="00F8639C">
        <w:rPr>
          <w:rFonts w:eastAsiaTheme="minorEastAsia"/>
          <w:color w:val="000000" w:themeColor="text2"/>
        </w:rPr>
        <w:t xml:space="preserve">, E. </w:t>
      </w:r>
      <w:r w:rsidR="00EE35A8">
        <w:rPr>
          <w:rFonts w:eastAsiaTheme="minorEastAsia"/>
          <w:color w:val="000000" w:themeColor="text2"/>
        </w:rPr>
        <w:t>(</w:t>
      </w:r>
      <w:r w:rsidR="00EE35A8" w:rsidRPr="00F8639C">
        <w:rPr>
          <w:rFonts w:eastAsiaTheme="minorEastAsia"/>
          <w:color w:val="000000" w:themeColor="text2"/>
        </w:rPr>
        <w:t>2015</w:t>
      </w:r>
      <w:r w:rsidR="00EE35A8">
        <w:rPr>
          <w:rFonts w:eastAsiaTheme="minorEastAsia"/>
          <w:color w:val="000000" w:themeColor="text2"/>
        </w:rPr>
        <w:t xml:space="preserve">). </w:t>
      </w:r>
      <w:proofErr w:type="spellStart"/>
      <w:r w:rsidRPr="00F8639C">
        <w:rPr>
          <w:rFonts w:eastAsiaTheme="minorEastAsia"/>
          <w:i/>
          <w:color w:val="000000" w:themeColor="text2"/>
        </w:rPr>
        <w:t>Which</w:t>
      </w:r>
      <w:proofErr w:type="spellEnd"/>
      <w:r w:rsidRPr="00F8639C">
        <w:rPr>
          <w:rFonts w:eastAsiaTheme="minorEastAsia"/>
          <w:i/>
          <w:color w:val="000000" w:themeColor="text2"/>
        </w:rPr>
        <w:t xml:space="preserve"> </w:t>
      </w:r>
      <w:proofErr w:type="spellStart"/>
      <w:r w:rsidRPr="00F8639C">
        <w:rPr>
          <w:rFonts w:eastAsiaTheme="minorEastAsia"/>
          <w:i/>
          <w:color w:val="000000" w:themeColor="text2"/>
        </w:rPr>
        <w:t>Letter-shaped</w:t>
      </w:r>
      <w:proofErr w:type="spellEnd"/>
      <w:r w:rsidRPr="00F8639C">
        <w:rPr>
          <w:rFonts w:eastAsiaTheme="minorEastAsia"/>
          <w:i/>
          <w:color w:val="000000" w:themeColor="text2"/>
        </w:rPr>
        <w:t xml:space="preserve"> </w:t>
      </w:r>
      <w:proofErr w:type="spellStart"/>
      <w:r w:rsidRPr="00F8639C">
        <w:rPr>
          <w:rFonts w:eastAsiaTheme="minorEastAsia"/>
          <w:i/>
          <w:color w:val="000000" w:themeColor="text2"/>
        </w:rPr>
        <w:t>will</w:t>
      </w:r>
      <w:proofErr w:type="spellEnd"/>
      <w:r w:rsidRPr="00F8639C">
        <w:rPr>
          <w:rFonts w:eastAsiaTheme="minorEastAsia"/>
          <w:i/>
          <w:color w:val="000000" w:themeColor="text2"/>
        </w:rPr>
        <w:t xml:space="preserve"> </w:t>
      </w:r>
      <w:proofErr w:type="spellStart"/>
      <w:r w:rsidRPr="00F8639C">
        <w:rPr>
          <w:rFonts w:eastAsiaTheme="minorEastAsia"/>
          <w:i/>
          <w:color w:val="000000" w:themeColor="text2"/>
        </w:rPr>
        <w:t>Future</w:t>
      </w:r>
      <w:proofErr w:type="spellEnd"/>
      <w:r w:rsidRPr="00F8639C">
        <w:rPr>
          <w:rFonts w:eastAsiaTheme="minorEastAsia"/>
          <w:i/>
          <w:color w:val="000000" w:themeColor="text2"/>
        </w:rPr>
        <w:t xml:space="preserve"> </w:t>
      </w:r>
      <w:proofErr w:type="spellStart"/>
      <w:r w:rsidRPr="00F8639C">
        <w:rPr>
          <w:rFonts w:eastAsiaTheme="minorEastAsia"/>
          <w:i/>
          <w:color w:val="000000" w:themeColor="text2"/>
        </w:rPr>
        <w:t>Employees</w:t>
      </w:r>
      <w:proofErr w:type="spellEnd"/>
      <w:r w:rsidRPr="00F8639C">
        <w:rPr>
          <w:rFonts w:eastAsiaTheme="minorEastAsia"/>
          <w:i/>
          <w:color w:val="000000" w:themeColor="text2"/>
        </w:rPr>
        <w:t xml:space="preserve"> and </w:t>
      </w:r>
      <w:proofErr w:type="spellStart"/>
      <w:r w:rsidRPr="00F8639C">
        <w:rPr>
          <w:rFonts w:eastAsiaTheme="minorEastAsia"/>
          <w:i/>
          <w:color w:val="000000" w:themeColor="text2"/>
        </w:rPr>
        <w:t>Leaders</w:t>
      </w:r>
      <w:proofErr w:type="spellEnd"/>
      <w:r w:rsidRPr="00F8639C">
        <w:rPr>
          <w:rFonts w:eastAsiaTheme="minorEastAsia"/>
          <w:i/>
          <w:color w:val="000000" w:themeColor="text2"/>
        </w:rPr>
        <w:t xml:space="preserve"> </w:t>
      </w:r>
      <w:proofErr w:type="spellStart"/>
      <w:proofErr w:type="gramStart"/>
      <w:r w:rsidRPr="00F8639C">
        <w:rPr>
          <w:rFonts w:eastAsiaTheme="minorEastAsia"/>
          <w:i/>
          <w:color w:val="000000" w:themeColor="text2"/>
        </w:rPr>
        <w:t>be</w:t>
      </w:r>
      <w:proofErr w:type="spellEnd"/>
      <w:r w:rsidRPr="00F8639C">
        <w:rPr>
          <w:rFonts w:eastAsiaTheme="minorEastAsia"/>
          <w:i/>
          <w:color w:val="000000" w:themeColor="text2"/>
        </w:rPr>
        <w:t>?</w:t>
      </w:r>
      <w:r w:rsidRPr="00F8639C">
        <w:rPr>
          <w:rFonts w:eastAsiaTheme="minorEastAsia"/>
          <w:color w:val="000000" w:themeColor="text2"/>
        </w:rPr>
        <w:t>,</w:t>
      </w:r>
      <w:proofErr w:type="gramEnd"/>
      <w:r w:rsidR="007E074E">
        <w:rPr>
          <w:rFonts w:eastAsiaTheme="minorEastAsia"/>
          <w:color w:val="000000" w:themeColor="text2"/>
        </w:rPr>
        <w:t xml:space="preserve"> </w:t>
      </w:r>
      <w:r w:rsidR="007E074E" w:rsidRPr="00F8639C">
        <w:rPr>
          <w:rFonts w:eastAsiaTheme="minorEastAsia"/>
        </w:rPr>
        <w:t>[</w:t>
      </w:r>
      <w:proofErr w:type="spellStart"/>
      <w:r w:rsidR="007E074E" w:rsidRPr="00F8639C">
        <w:rPr>
          <w:rFonts w:eastAsiaTheme="minorEastAsia"/>
        </w:rPr>
        <w:t>Webpage</w:t>
      </w:r>
      <w:proofErr w:type="spellEnd"/>
      <w:r w:rsidR="007E074E" w:rsidRPr="00F8639C">
        <w:rPr>
          <w:rFonts w:eastAsiaTheme="minorEastAsia"/>
        </w:rPr>
        <w:t>].</w:t>
      </w:r>
      <w:r w:rsidR="00F457EF">
        <w:rPr>
          <w:rFonts w:eastAsiaTheme="minorEastAsia"/>
        </w:rPr>
        <w:t xml:space="preserve"> </w:t>
      </w:r>
      <w:proofErr w:type="spellStart"/>
      <w:r w:rsidR="006011E0">
        <w:rPr>
          <w:rFonts w:eastAsiaTheme="minorEastAsia"/>
        </w:rPr>
        <w:t>Retrieved</w:t>
      </w:r>
      <w:proofErr w:type="spellEnd"/>
      <w:r w:rsidR="006011E0">
        <w:rPr>
          <w:rFonts w:eastAsiaTheme="minorEastAsia"/>
        </w:rPr>
        <w:t xml:space="preserve"> </w:t>
      </w:r>
      <w:proofErr w:type="spellStart"/>
      <w:r w:rsidR="006011E0">
        <w:rPr>
          <w:rFonts w:eastAsiaTheme="minorEastAsia"/>
        </w:rPr>
        <w:t>from</w:t>
      </w:r>
      <w:proofErr w:type="spellEnd"/>
      <w:r w:rsidR="006011E0">
        <w:rPr>
          <w:rFonts w:eastAsiaTheme="minorEastAsia"/>
        </w:rPr>
        <w:t xml:space="preserve">: </w:t>
      </w:r>
      <w:r w:rsidR="003509B0" w:rsidRPr="003509B0">
        <w:rPr>
          <w:rFonts w:eastAsiaTheme="minorEastAsia"/>
        </w:rPr>
        <w:t>https://www.linkedin.com/pulse/which-letter-shaped-future-employees-leaders-esin-akay</w:t>
      </w:r>
    </w:p>
    <w:p w14:paraId="2222D1F9" w14:textId="64847E32" w:rsidR="00903427" w:rsidRPr="00F8639C" w:rsidRDefault="00EE35A8" w:rsidP="14D91C45">
      <w:pPr>
        <w:spacing w:line="257" w:lineRule="auto"/>
        <w:jc w:val="both"/>
        <w:rPr>
          <w:rFonts w:eastAsiaTheme="minorEastAsia"/>
          <w:color w:val="000000" w:themeColor="text2"/>
        </w:rPr>
      </w:pPr>
      <w:proofErr w:type="spellStart"/>
      <w:r>
        <w:rPr>
          <w:rFonts w:eastAsiaTheme="minorEastAsia"/>
          <w:color w:val="000000" w:themeColor="text2"/>
        </w:rPr>
        <w:t>Contu</w:t>
      </w:r>
      <w:proofErr w:type="spellEnd"/>
      <w:r w:rsidR="00903427" w:rsidRPr="00F8639C">
        <w:rPr>
          <w:rFonts w:eastAsiaTheme="minorEastAsia"/>
          <w:color w:val="000000" w:themeColor="text2"/>
        </w:rPr>
        <w:t xml:space="preserve">, A. </w:t>
      </w:r>
      <w:r w:rsidR="00CA5D12">
        <w:rPr>
          <w:rFonts w:eastAsiaTheme="minorEastAsia"/>
          <w:color w:val="000000" w:themeColor="text2"/>
        </w:rPr>
        <w:t>&amp;</w:t>
      </w:r>
      <w:r w:rsidR="00903427" w:rsidRPr="00F8639C">
        <w:rPr>
          <w:rFonts w:eastAsiaTheme="minorEastAsia"/>
          <w:color w:val="000000" w:themeColor="text2"/>
        </w:rPr>
        <w:t xml:space="preserve"> </w:t>
      </w:r>
      <w:proofErr w:type="spellStart"/>
      <w:r w:rsidR="00903427" w:rsidRPr="00F8639C">
        <w:rPr>
          <w:rFonts w:eastAsiaTheme="minorEastAsia"/>
          <w:color w:val="000000" w:themeColor="text2"/>
        </w:rPr>
        <w:t>Willmott</w:t>
      </w:r>
      <w:proofErr w:type="spellEnd"/>
      <w:r w:rsidR="00903427" w:rsidRPr="00F8639C">
        <w:rPr>
          <w:rFonts w:eastAsiaTheme="minorEastAsia"/>
          <w:color w:val="000000" w:themeColor="text2"/>
        </w:rPr>
        <w:t>, H. (2000)</w:t>
      </w:r>
      <w:r>
        <w:rPr>
          <w:rFonts w:eastAsiaTheme="minorEastAsia"/>
          <w:color w:val="000000" w:themeColor="text2"/>
        </w:rPr>
        <w:t>.</w:t>
      </w:r>
      <w:r w:rsidR="00903427" w:rsidRPr="00F8639C">
        <w:rPr>
          <w:rFonts w:eastAsiaTheme="minorEastAsia"/>
          <w:color w:val="000000" w:themeColor="text2"/>
        </w:rPr>
        <w:t xml:space="preserve"> ‘Comment on </w:t>
      </w:r>
      <w:proofErr w:type="spellStart"/>
      <w:r w:rsidR="00903427" w:rsidRPr="00F8639C">
        <w:rPr>
          <w:rFonts w:eastAsiaTheme="minorEastAsia"/>
          <w:color w:val="000000" w:themeColor="text2"/>
        </w:rPr>
        <w:t>Wenger</w:t>
      </w:r>
      <w:proofErr w:type="spellEnd"/>
      <w:r w:rsidR="00903427" w:rsidRPr="00F8639C">
        <w:rPr>
          <w:rFonts w:eastAsiaTheme="minorEastAsia"/>
          <w:color w:val="000000" w:themeColor="text2"/>
        </w:rPr>
        <w:t xml:space="preserve"> and </w:t>
      </w:r>
      <w:proofErr w:type="spellStart"/>
      <w:r w:rsidR="00903427" w:rsidRPr="00F8639C">
        <w:rPr>
          <w:rFonts w:eastAsiaTheme="minorEastAsia"/>
          <w:color w:val="000000" w:themeColor="text2"/>
        </w:rPr>
        <w:t>Yanow</w:t>
      </w:r>
      <w:proofErr w:type="spellEnd"/>
      <w:r w:rsidR="00903427" w:rsidRPr="00F8639C">
        <w:rPr>
          <w:rFonts w:eastAsiaTheme="minorEastAsia"/>
          <w:color w:val="000000" w:themeColor="text2"/>
        </w:rPr>
        <w:t xml:space="preserve">. </w:t>
      </w:r>
      <w:proofErr w:type="spellStart"/>
      <w:r w:rsidR="00903427" w:rsidRPr="00F8639C">
        <w:rPr>
          <w:rFonts w:eastAsiaTheme="minorEastAsia"/>
          <w:color w:val="000000" w:themeColor="text2"/>
        </w:rPr>
        <w:t>Knowing</w:t>
      </w:r>
      <w:proofErr w:type="spellEnd"/>
      <w:r w:rsidR="00903427" w:rsidRPr="00F8639C">
        <w:rPr>
          <w:rFonts w:eastAsiaTheme="minorEastAsia"/>
          <w:color w:val="000000" w:themeColor="text2"/>
        </w:rPr>
        <w:t xml:space="preserve"> in </w:t>
      </w:r>
      <w:proofErr w:type="spellStart"/>
      <w:r w:rsidR="00903427" w:rsidRPr="00F8639C">
        <w:rPr>
          <w:rFonts w:eastAsiaTheme="minorEastAsia"/>
          <w:color w:val="000000" w:themeColor="text2"/>
        </w:rPr>
        <w:t>Practice</w:t>
      </w:r>
      <w:proofErr w:type="spellEnd"/>
      <w:r w:rsidR="00903427" w:rsidRPr="00F8639C">
        <w:rPr>
          <w:rFonts w:eastAsiaTheme="minorEastAsia"/>
          <w:color w:val="000000" w:themeColor="text2"/>
        </w:rPr>
        <w:t>: A ‘</w:t>
      </w:r>
      <w:proofErr w:type="spellStart"/>
      <w:r w:rsidR="00903427" w:rsidRPr="00F8639C">
        <w:rPr>
          <w:rFonts w:eastAsiaTheme="minorEastAsia"/>
          <w:color w:val="000000" w:themeColor="text2"/>
        </w:rPr>
        <w:t>Delicate</w:t>
      </w:r>
      <w:proofErr w:type="spellEnd"/>
      <w:r w:rsidR="00903427" w:rsidRPr="00F8639C">
        <w:rPr>
          <w:rFonts w:eastAsiaTheme="minorEastAsia"/>
          <w:color w:val="000000" w:themeColor="text2"/>
        </w:rPr>
        <w:t xml:space="preserve"> </w:t>
      </w:r>
      <w:proofErr w:type="spellStart"/>
      <w:r w:rsidR="00903427" w:rsidRPr="00F8639C">
        <w:rPr>
          <w:rFonts w:eastAsiaTheme="minorEastAsia"/>
          <w:color w:val="000000" w:themeColor="text2"/>
        </w:rPr>
        <w:t>Flower</w:t>
      </w:r>
      <w:proofErr w:type="spellEnd"/>
      <w:r w:rsidR="00903427" w:rsidRPr="00F8639C">
        <w:rPr>
          <w:rFonts w:eastAsiaTheme="minorEastAsia"/>
          <w:color w:val="000000" w:themeColor="text2"/>
        </w:rPr>
        <w:t xml:space="preserve">’ in </w:t>
      </w:r>
      <w:proofErr w:type="spellStart"/>
      <w:r w:rsidR="00903427" w:rsidRPr="00F8639C">
        <w:rPr>
          <w:rFonts w:eastAsiaTheme="minorEastAsia"/>
          <w:color w:val="000000" w:themeColor="text2"/>
        </w:rPr>
        <w:t>the</w:t>
      </w:r>
      <w:proofErr w:type="spellEnd"/>
      <w:r w:rsidR="00903427" w:rsidRPr="00F8639C">
        <w:rPr>
          <w:rFonts w:eastAsiaTheme="minorEastAsia"/>
          <w:color w:val="000000" w:themeColor="text2"/>
        </w:rPr>
        <w:t xml:space="preserve"> </w:t>
      </w:r>
      <w:proofErr w:type="spellStart"/>
      <w:r w:rsidR="00903427" w:rsidRPr="00F8639C">
        <w:rPr>
          <w:rFonts w:eastAsiaTheme="minorEastAsia"/>
          <w:color w:val="000000" w:themeColor="text2"/>
        </w:rPr>
        <w:t>Organisational</w:t>
      </w:r>
      <w:proofErr w:type="spellEnd"/>
      <w:r w:rsidR="00903427" w:rsidRPr="00F8639C">
        <w:rPr>
          <w:rFonts w:eastAsiaTheme="minorEastAsia"/>
          <w:color w:val="000000" w:themeColor="text2"/>
        </w:rPr>
        <w:t xml:space="preserve"> </w:t>
      </w:r>
      <w:proofErr w:type="spellStart"/>
      <w:r w:rsidR="00903427" w:rsidRPr="00F8639C">
        <w:rPr>
          <w:rFonts w:eastAsiaTheme="minorEastAsia"/>
          <w:color w:val="000000" w:themeColor="text2"/>
        </w:rPr>
        <w:t>Learning</w:t>
      </w:r>
      <w:proofErr w:type="spellEnd"/>
      <w:r w:rsidR="00903427" w:rsidRPr="00F8639C">
        <w:rPr>
          <w:rFonts w:eastAsiaTheme="minorEastAsia"/>
          <w:color w:val="000000" w:themeColor="text2"/>
        </w:rPr>
        <w:t xml:space="preserve"> </w:t>
      </w:r>
      <w:proofErr w:type="spellStart"/>
      <w:r w:rsidR="00903427" w:rsidRPr="00F8639C">
        <w:rPr>
          <w:rFonts w:eastAsiaTheme="minorEastAsia"/>
          <w:color w:val="000000" w:themeColor="text2"/>
        </w:rPr>
        <w:t>Field</w:t>
      </w:r>
      <w:proofErr w:type="spellEnd"/>
      <w:r w:rsidR="00903427" w:rsidRPr="00F8639C">
        <w:rPr>
          <w:rFonts w:eastAsiaTheme="minorEastAsia"/>
          <w:color w:val="000000" w:themeColor="text2"/>
        </w:rPr>
        <w:t xml:space="preserve">’, </w:t>
      </w:r>
      <w:proofErr w:type="spellStart"/>
      <w:r w:rsidR="00903427" w:rsidRPr="00F8639C">
        <w:rPr>
          <w:rFonts w:eastAsiaTheme="minorEastAsia"/>
          <w:color w:val="000000" w:themeColor="text2"/>
        </w:rPr>
        <w:t>Organization</w:t>
      </w:r>
      <w:proofErr w:type="spellEnd"/>
      <w:r w:rsidR="00903427" w:rsidRPr="00F8639C">
        <w:rPr>
          <w:rFonts w:eastAsiaTheme="minorEastAsia"/>
          <w:color w:val="000000" w:themeColor="text2"/>
        </w:rPr>
        <w:t xml:space="preserve">, Vol. 7, </w:t>
      </w:r>
      <w:proofErr w:type="spellStart"/>
      <w:r w:rsidR="00903427" w:rsidRPr="00F8639C">
        <w:rPr>
          <w:rFonts w:eastAsiaTheme="minorEastAsia"/>
          <w:color w:val="000000" w:themeColor="text2"/>
        </w:rPr>
        <w:t>Issue</w:t>
      </w:r>
      <w:proofErr w:type="spellEnd"/>
      <w:r w:rsidR="00903427" w:rsidRPr="00F8639C">
        <w:rPr>
          <w:rFonts w:eastAsiaTheme="minorEastAsia"/>
          <w:color w:val="000000" w:themeColor="text2"/>
        </w:rPr>
        <w:t xml:space="preserve"> 2: 269-276.</w:t>
      </w:r>
    </w:p>
    <w:p w14:paraId="6D73882F" w14:textId="54717DC2" w:rsidR="004E69AE" w:rsidRPr="00F8639C" w:rsidRDefault="004E69AE" w:rsidP="14D91C45">
      <w:pPr>
        <w:spacing w:line="257" w:lineRule="auto"/>
        <w:jc w:val="both"/>
        <w:rPr>
          <w:rFonts w:eastAsiaTheme="minorEastAsia"/>
          <w:color w:val="000000" w:themeColor="text2"/>
        </w:rPr>
      </w:pPr>
      <w:proofErr w:type="spellStart"/>
      <w:r w:rsidRPr="00F8639C">
        <w:rPr>
          <w:rFonts w:cs="Arial"/>
          <w:color w:val="212529"/>
          <w:shd w:val="clear" w:color="auto" w:fill="FFFFFF"/>
        </w:rPr>
        <w:t>Darawong</w:t>
      </w:r>
      <w:proofErr w:type="spellEnd"/>
      <w:r w:rsidRPr="00F8639C">
        <w:rPr>
          <w:rFonts w:cs="Arial"/>
          <w:color w:val="212529"/>
          <w:shd w:val="clear" w:color="auto" w:fill="FFFFFF"/>
        </w:rPr>
        <w:t xml:space="preserve">, C. (2018). </w:t>
      </w:r>
      <w:proofErr w:type="spellStart"/>
      <w:r w:rsidRPr="00F8639C">
        <w:rPr>
          <w:rFonts w:cs="Arial"/>
          <w:color w:val="212529"/>
          <w:shd w:val="clear" w:color="auto" w:fill="FFFFFF"/>
        </w:rPr>
        <w:t>Dynamic</w:t>
      </w:r>
      <w:proofErr w:type="spellEnd"/>
      <w:r w:rsidRPr="00F8639C">
        <w:rPr>
          <w:rFonts w:cs="Arial"/>
          <w:color w:val="212529"/>
          <w:shd w:val="clear" w:color="auto" w:fill="FFFFFF"/>
        </w:rPr>
        <w:t xml:space="preserve"> </w:t>
      </w:r>
      <w:proofErr w:type="spellStart"/>
      <w:r w:rsidRPr="00F8639C">
        <w:rPr>
          <w:rFonts w:cs="Arial"/>
          <w:color w:val="212529"/>
          <w:shd w:val="clear" w:color="auto" w:fill="FFFFFF"/>
        </w:rPr>
        <w:t>capabilities</w:t>
      </w:r>
      <w:proofErr w:type="spellEnd"/>
      <w:r w:rsidRPr="00F8639C">
        <w:rPr>
          <w:rFonts w:cs="Arial"/>
          <w:color w:val="212529"/>
          <w:shd w:val="clear" w:color="auto" w:fill="FFFFFF"/>
        </w:rPr>
        <w:t xml:space="preserve"> </w:t>
      </w:r>
      <w:proofErr w:type="spellStart"/>
      <w:r w:rsidRPr="00F8639C">
        <w:rPr>
          <w:rFonts w:cs="Arial"/>
          <w:color w:val="212529"/>
          <w:shd w:val="clear" w:color="auto" w:fill="FFFFFF"/>
        </w:rPr>
        <w:t>of</w:t>
      </w:r>
      <w:proofErr w:type="spellEnd"/>
      <w:r w:rsidRPr="00F8639C">
        <w:rPr>
          <w:rFonts w:cs="Arial"/>
          <w:color w:val="212529"/>
          <w:shd w:val="clear" w:color="auto" w:fill="FFFFFF"/>
        </w:rPr>
        <w:t xml:space="preserve"> </w:t>
      </w:r>
      <w:proofErr w:type="spellStart"/>
      <w:r w:rsidRPr="00F8639C">
        <w:rPr>
          <w:rFonts w:cs="Arial"/>
          <w:color w:val="212529"/>
          <w:shd w:val="clear" w:color="auto" w:fill="FFFFFF"/>
        </w:rPr>
        <w:t>new</w:t>
      </w:r>
      <w:proofErr w:type="spellEnd"/>
      <w:r w:rsidRPr="00F8639C">
        <w:rPr>
          <w:rFonts w:cs="Arial"/>
          <w:color w:val="212529"/>
          <w:shd w:val="clear" w:color="auto" w:fill="FFFFFF"/>
        </w:rPr>
        <w:t xml:space="preserve"> </w:t>
      </w:r>
      <w:proofErr w:type="spellStart"/>
      <w:r w:rsidRPr="00F8639C">
        <w:rPr>
          <w:rFonts w:cs="Arial"/>
          <w:color w:val="212529"/>
          <w:shd w:val="clear" w:color="auto" w:fill="FFFFFF"/>
        </w:rPr>
        <w:t>product</w:t>
      </w:r>
      <w:proofErr w:type="spellEnd"/>
      <w:r w:rsidRPr="00F8639C">
        <w:rPr>
          <w:rFonts w:cs="Arial"/>
          <w:color w:val="212529"/>
          <w:shd w:val="clear" w:color="auto" w:fill="FFFFFF"/>
        </w:rPr>
        <w:t xml:space="preserve"> </w:t>
      </w:r>
      <w:proofErr w:type="spellStart"/>
      <w:r w:rsidRPr="00F8639C">
        <w:rPr>
          <w:rFonts w:cs="Arial"/>
          <w:color w:val="212529"/>
          <w:shd w:val="clear" w:color="auto" w:fill="FFFFFF"/>
        </w:rPr>
        <w:t>development</w:t>
      </w:r>
      <w:proofErr w:type="spellEnd"/>
      <w:r w:rsidRPr="00F8639C">
        <w:rPr>
          <w:rFonts w:cs="Arial"/>
          <w:color w:val="212529"/>
          <w:shd w:val="clear" w:color="auto" w:fill="FFFFFF"/>
        </w:rPr>
        <w:t xml:space="preserve"> </w:t>
      </w:r>
      <w:proofErr w:type="spellStart"/>
      <w:r w:rsidRPr="00F8639C">
        <w:rPr>
          <w:rFonts w:cs="Arial"/>
          <w:color w:val="212529"/>
          <w:shd w:val="clear" w:color="auto" w:fill="FFFFFF"/>
        </w:rPr>
        <w:t>teams</w:t>
      </w:r>
      <w:proofErr w:type="spellEnd"/>
      <w:r w:rsidRPr="00F8639C">
        <w:rPr>
          <w:rFonts w:cs="Arial"/>
          <w:color w:val="212529"/>
          <w:shd w:val="clear" w:color="auto" w:fill="FFFFFF"/>
        </w:rPr>
        <w:t xml:space="preserve"> in </w:t>
      </w:r>
      <w:proofErr w:type="spellStart"/>
      <w:r w:rsidRPr="00F8639C">
        <w:rPr>
          <w:rFonts w:cs="Arial"/>
          <w:color w:val="212529"/>
          <w:shd w:val="clear" w:color="auto" w:fill="FFFFFF"/>
        </w:rPr>
        <w:t>performing</w:t>
      </w:r>
      <w:proofErr w:type="spellEnd"/>
      <w:r w:rsidRPr="00F8639C">
        <w:rPr>
          <w:rFonts w:cs="Arial"/>
          <w:color w:val="212529"/>
          <w:shd w:val="clear" w:color="auto" w:fill="FFFFFF"/>
        </w:rPr>
        <w:t xml:space="preserve"> </w:t>
      </w:r>
      <w:proofErr w:type="spellStart"/>
      <w:r w:rsidRPr="00F8639C">
        <w:rPr>
          <w:rFonts w:cs="Arial"/>
          <w:color w:val="212529"/>
          <w:shd w:val="clear" w:color="auto" w:fill="FFFFFF"/>
        </w:rPr>
        <w:t>radical</w:t>
      </w:r>
      <w:proofErr w:type="spellEnd"/>
      <w:r w:rsidRPr="00F8639C">
        <w:rPr>
          <w:rFonts w:cs="Arial"/>
          <w:color w:val="212529"/>
          <w:shd w:val="clear" w:color="auto" w:fill="FFFFFF"/>
        </w:rPr>
        <w:t xml:space="preserve"> </w:t>
      </w:r>
      <w:proofErr w:type="spellStart"/>
      <w:r w:rsidRPr="00F8639C">
        <w:rPr>
          <w:rFonts w:cs="Arial"/>
          <w:color w:val="212529"/>
          <w:shd w:val="clear" w:color="auto" w:fill="FFFFFF"/>
        </w:rPr>
        <w:t>innovation</w:t>
      </w:r>
      <w:proofErr w:type="spellEnd"/>
      <w:r w:rsidRPr="00F8639C">
        <w:rPr>
          <w:rFonts w:cs="Arial"/>
          <w:color w:val="212529"/>
          <w:shd w:val="clear" w:color="auto" w:fill="FFFFFF"/>
        </w:rPr>
        <w:t xml:space="preserve"> </w:t>
      </w:r>
      <w:proofErr w:type="spellStart"/>
      <w:r w:rsidRPr="00F8639C">
        <w:rPr>
          <w:rFonts w:cs="Arial"/>
          <w:color w:val="212529"/>
          <w:shd w:val="clear" w:color="auto" w:fill="FFFFFF"/>
        </w:rPr>
        <w:t>projects</w:t>
      </w:r>
      <w:proofErr w:type="spellEnd"/>
      <w:r w:rsidRPr="00F8639C">
        <w:rPr>
          <w:rFonts w:cs="Arial"/>
          <w:color w:val="212529"/>
          <w:shd w:val="clear" w:color="auto" w:fill="FFFFFF"/>
        </w:rPr>
        <w:t>. </w:t>
      </w:r>
      <w:r w:rsidRPr="00F8639C">
        <w:rPr>
          <w:rFonts w:cs="Arial"/>
          <w:i/>
          <w:iCs/>
          <w:color w:val="212529"/>
          <w:shd w:val="clear" w:color="auto" w:fill="FFFFFF"/>
        </w:rPr>
        <w:t xml:space="preserve">International </w:t>
      </w:r>
      <w:proofErr w:type="spellStart"/>
      <w:r w:rsidRPr="00F8639C">
        <w:rPr>
          <w:rFonts w:cs="Arial"/>
          <w:i/>
          <w:iCs/>
          <w:color w:val="212529"/>
          <w:shd w:val="clear" w:color="auto" w:fill="FFFFFF"/>
        </w:rPr>
        <w:t>Journal</w:t>
      </w:r>
      <w:proofErr w:type="spellEnd"/>
      <w:r w:rsidRPr="00F8639C">
        <w:rPr>
          <w:rFonts w:cs="Arial"/>
          <w:i/>
          <w:iCs/>
          <w:color w:val="212529"/>
          <w:shd w:val="clear" w:color="auto" w:fill="FFFFFF"/>
        </w:rPr>
        <w:t xml:space="preserve"> Of </w:t>
      </w:r>
      <w:proofErr w:type="spellStart"/>
      <w:r w:rsidRPr="00F8639C">
        <w:rPr>
          <w:rFonts w:cs="Arial"/>
          <w:i/>
          <w:iCs/>
          <w:color w:val="212529"/>
          <w:shd w:val="clear" w:color="auto" w:fill="FFFFFF"/>
        </w:rPr>
        <w:t>Innovation</w:t>
      </w:r>
      <w:proofErr w:type="spellEnd"/>
      <w:r w:rsidRPr="00F8639C">
        <w:rPr>
          <w:rFonts w:cs="Arial"/>
          <w:i/>
          <w:iCs/>
          <w:color w:val="212529"/>
          <w:shd w:val="clear" w:color="auto" w:fill="FFFFFF"/>
        </w:rPr>
        <w:t xml:space="preserve"> Science</w:t>
      </w:r>
      <w:r w:rsidRPr="00F8639C">
        <w:rPr>
          <w:rFonts w:cs="Arial"/>
          <w:color w:val="212529"/>
          <w:shd w:val="clear" w:color="auto" w:fill="FFFFFF"/>
        </w:rPr>
        <w:t>, </w:t>
      </w:r>
      <w:r w:rsidRPr="00F8639C">
        <w:rPr>
          <w:rFonts w:cs="Arial"/>
          <w:i/>
          <w:iCs/>
          <w:color w:val="212529"/>
          <w:shd w:val="clear" w:color="auto" w:fill="FFFFFF"/>
        </w:rPr>
        <w:t>10</w:t>
      </w:r>
      <w:r w:rsidRPr="00F8639C">
        <w:rPr>
          <w:rFonts w:cs="Arial"/>
          <w:color w:val="212529"/>
          <w:shd w:val="clear" w:color="auto" w:fill="FFFFFF"/>
        </w:rPr>
        <w:t>(3), 333-349. https://doi.org/10.1108/IJIS-07-2017-0060</w:t>
      </w:r>
    </w:p>
    <w:p w14:paraId="3F86F6B9" w14:textId="742153CD" w:rsidR="00236554" w:rsidRPr="00F8639C" w:rsidRDefault="00236554" w:rsidP="14D91C45">
      <w:pPr>
        <w:spacing w:line="257" w:lineRule="auto"/>
        <w:jc w:val="both"/>
        <w:rPr>
          <w:rFonts w:eastAsiaTheme="minorEastAsia"/>
          <w:color w:val="000000" w:themeColor="text2"/>
        </w:rPr>
      </w:pPr>
      <w:proofErr w:type="spellStart"/>
      <w:r w:rsidRPr="00F8639C">
        <w:rPr>
          <w:rFonts w:cs="Arial"/>
          <w:color w:val="212529"/>
          <w:shd w:val="clear" w:color="auto" w:fill="FFFFFF"/>
        </w:rPr>
        <w:t>Davies</w:t>
      </w:r>
      <w:proofErr w:type="spellEnd"/>
      <w:r w:rsidRPr="00F8639C">
        <w:rPr>
          <w:rFonts w:cs="Arial"/>
          <w:color w:val="212529"/>
          <w:shd w:val="clear" w:color="auto" w:fill="FFFFFF"/>
        </w:rPr>
        <w:t xml:space="preserve">, A., </w:t>
      </w:r>
      <w:proofErr w:type="spellStart"/>
      <w:r w:rsidRPr="00F8639C">
        <w:rPr>
          <w:rFonts w:cs="Arial"/>
          <w:color w:val="212529"/>
          <w:shd w:val="clear" w:color="auto" w:fill="FFFFFF"/>
        </w:rPr>
        <w:t>Manning</w:t>
      </w:r>
      <w:proofErr w:type="spellEnd"/>
      <w:r w:rsidRPr="00F8639C">
        <w:rPr>
          <w:rFonts w:cs="Arial"/>
          <w:color w:val="212529"/>
          <w:shd w:val="clear" w:color="auto" w:fill="FFFFFF"/>
        </w:rPr>
        <w:t xml:space="preserve">, S., &amp; </w:t>
      </w:r>
      <w:proofErr w:type="spellStart"/>
      <w:r w:rsidRPr="00F8639C">
        <w:rPr>
          <w:rFonts w:cs="Arial"/>
          <w:color w:val="212529"/>
          <w:shd w:val="clear" w:color="auto" w:fill="FFFFFF"/>
        </w:rPr>
        <w:t>Söderlund</w:t>
      </w:r>
      <w:proofErr w:type="spellEnd"/>
      <w:r w:rsidRPr="00F8639C">
        <w:rPr>
          <w:rFonts w:cs="Arial"/>
          <w:color w:val="212529"/>
          <w:shd w:val="clear" w:color="auto" w:fill="FFFFFF"/>
        </w:rPr>
        <w:t xml:space="preserve">, J. (2018). </w:t>
      </w:r>
      <w:proofErr w:type="spellStart"/>
      <w:r w:rsidRPr="00F8639C">
        <w:rPr>
          <w:rFonts w:cs="Arial"/>
          <w:color w:val="212529"/>
          <w:shd w:val="clear" w:color="auto" w:fill="FFFFFF"/>
        </w:rPr>
        <w:t>When</w:t>
      </w:r>
      <w:proofErr w:type="spellEnd"/>
      <w:r w:rsidRPr="00F8639C">
        <w:rPr>
          <w:rFonts w:cs="Arial"/>
          <w:color w:val="212529"/>
          <w:shd w:val="clear" w:color="auto" w:fill="FFFFFF"/>
        </w:rPr>
        <w:t xml:space="preserve"> </w:t>
      </w:r>
      <w:proofErr w:type="spellStart"/>
      <w:r w:rsidRPr="00F8639C">
        <w:rPr>
          <w:rFonts w:cs="Arial"/>
          <w:color w:val="212529"/>
          <w:shd w:val="clear" w:color="auto" w:fill="FFFFFF"/>
        </w:rPr>
        <w:t>neighboring</w:t>
      </w:r>
      <w:proofErr w:type="spellEnd"/>
      <w:r w:rsidRPr="00F8639C">
        <w:rPr>
          <w:rFonts w:cs="Arial"/>
          <w:color w:val="212529"/>
          <w:shd w:val="clear" w:color="auto" w:fill="FFFFFF"/>
        </w:rPr>
        <w:t xml:space="preserve"> </w:t>
      </w:r>
      <w:proofErr w:type="spellStart"/>
      <w:r w:rsidRPr="00F8639C">
        <w:rPr>
          <w:rFonts w:cs="Arial"/>
          <w:color w:val="212529"/>
          <w:shd w:val="clear" w:color="auto" w:fill="FFFFFF"/>
        </w:rPr>
        <w:t>disciplines</w:t>
      </w:r>
      <w:proofErr w:type="spellEnd"/>
      <w:r w:rsidRPr="00F8639C">
        <w:rPr>
          <w:rFonts w:cs="Arial"/>
          <w:color w:val="212529"/>
          <w:shd w:val="clear" w:color="auto" w:fill="FFFFFF"/>
        </w:rPr>
        <w:t xml:space="preserve"> </w:t>
      </w:r>
      <w:proofErr w:type="spellStart"/>
      <w:r w:rsidRPr="00F8639C">
        <w:rPr>
          <w:rFonts w:cs="Arial"/>
          <w:color w:val="212529"/>
          <w:shd w:val="clear" w:color="auto" w:fill="FFFFFF"/>
        </w:rPr>
        <w:t>fail</w:t>
      </w:r>
      <w:proofErr w:type="spellEnd"/>
      <w:r w:rsidRPr="00F8639C">
        <w:rPr>
          <w:rFonts w:cs="Arial"/>
          <w:color w:val="212529"/>
          <w:shd w:val="clear" w:color="auto" w:fill="FFFFFF"/>
        </w:rPr>
        <w:t xml:space="preserve"> to </w:t>
      </w:r>
      <w:proofErr w:type="spellStart"/>
      <w:r w:rsidRPr="00F8639C">
        <w:rPr>
          <w:rFonts w:cs="Arial"/>
          <w:color w:val="212529"/>
          <w:shd w:val="clear" w:color="auto" w:fill="FFFFFF"/>
        </w:rPr>
        <w:t>learn</w:t>
      </w:r>
      <w:proofErr w:type="spellEnd"/>
      <w:r w:rsidRPr="00F8639C">
        <w:rPr>
          <w:rFonts w:cs="Arial"/>
          <w:color w:val="212529"/>
          <w:shd w:val="clear" w:color="auto" w:fill="FFFFFF"/>
        </w:rPr>
        <w:t xml:space="preserve"> </w:t>
      </w:r>
      <w:proofErr w:type="spellStart"/>
      <w:r w:rsidRPr="00F8639C">
        <w:rPr>
          <w:rFonts w:cs="Arial"/>
          <w:color w:val="212529"/>
          <w:shd w:val="clear" w:color="auto" w:fill="FFFFFF"/>
        </w:rPr>
        <w:t>from</w:t>
      </w:r>
      <w:proofErr w:type="spellEnd"/>
      <w:r w:rsidRPr="00F8639C">
        <w:rPr>
          <w:rFonts w:cs="Arial"/>
          <w:color w:val="212529"/>
          <w:shd w:val="clear" w:color="auto" w:fill="FFFFFF"/>
        </w:rPr>
        <w:t xml:space="preserve"> </w:t>
      </w:r>
      <w:proofErr w:type="spellStart"/>
      <w:r w:rsidRPr="00F8639C">
        <w:rPr>
          <w:rFonts w:cs="Arial"/>
          <w:color w:val="212529"/>
          <w:shd w:val="clear" w:color="auto" w:fill="FFFFFF"/>
        </w:rPr>
        <w:t>each</w:t>
      </w:r>
      <w:proofErr w:type="spellEnd"/>
      <w:r w:rsidRPr="00F8639C">
        <w:rPr>
          <w:rFonts w:cs="Arial"/>
          <w:color w:val="212529"/>
          <w:shd w:val="clear" w:color="auto" w:fill="FFFFFF"/>
        </w:rPr>
        <w:t xml:space="preserve"> </w:t>
      </w:r>
      <w:proofErr w:type="spellStart"/>
      <w:r w:rsidRPr="00F8639C">
        <w:rPr>
          <w:rFonts w:cs="Arial"/>
          <w:color w:val="212529"/>
          <w:shd w:val="clear" w:color="auto" w:fill="FFFFFF"/>
        </w:rPr>
        <w:t>other</w:t>
      </w:r>
      <w:proofErr w:type="spellEnd"/>
      <w:r w:rsidRPr="00F8639C">
        <w:rPr>
          <w:rFonts w:cs="Arial"/>
          <w:color w:val="212529"/>
          <w:shd w:val="clear" w:color="auto" w:fill="FFFFFF"/>
        </w:rPr>
        <w:t xml:space="preserve">: </w:t>
      </w:r>
      <w:proofErr w:type="spellStart"/>
      <w:r w:rsidRPr="00F8639C">
        <w:rPr>
          <w:rFonts w:cs="Arial"/>
          <w:color w:val="212529"/>
          <w:shd w:val="clear" w:color="auto" w:fill="FFFFFF"/>
        </w:rPr>
        <w:t>The</w:t>
      </w:r>
      <w:proofErr w:type="spellEnd"/>
      <w:r w:rsidRPr="00F8639C">
        <w:rPr>
          <w:rFonts w:cs="Arial"/>
          <w:color w:val="212529"/>
          <w:shd w:val="clear" w:color="auto" w:fill="FFFFFF"/>
        </w:rPr>
        <w:t xml:space="preserve"> case </w:t>
      </w:r>
      <w:proofErr w:type="spellStart"/>
      <w:r w:rsidRPr="00F8639C">
        <w:rPr>
          <w:rFonts w:cs="Arial"/>
          <w:color w:val="212529"/>
          <w:shd w:val="clear" w:color="auto" w:fill="FFFFFF"/>
        </w:rPr>
        <w:t>of</w:t>
      </w:r>
      <w:proofErr w:type="spellEnd"/>
      <w:r w:rsidRPr="00F8639C">
        <w:rPr>
          <w:rFonts w:cs="Arial"/>
          <w:color w:val="212529"/>
          <w:shd w:val="clear" w:color="auto" w:fill="FFFFFF"/>
        </w:rPr>
        <w:t xml:space="preserve"> </w:t>
      </w:r>
      <w:proofErr w:type="spellStart"/>
      <w:r w:rsidRPr="00F8639C">
        <w:rPr>
          <w:rFonts w:cs="Arial"/>
          <w:color w:val="212529"/>
          <w:shd w:val="clear" w:color="auto" w:fill="FFFFFF"/>
        </w:rPr>
        <w:t>innovation</w:t>
      </w:r>
      <w:proofErr w:type="spellEnd"/>
      <w:r w:rsidRPr="00F8639C">
        <w:rPr>
          <w:rFonts w:cs="Arial"/>
          <w:color w:val="212529"/>
          <w:shd w:val="clear" w:color="auto" w:fill="FFFFFF"/>
        </w:rPr>
        <w:t xml:space="preserve"> and </w:t>
      </w:r>
      <w:proofErr w:type="spellStart"/>
      <w:r w:rsidRPr="00F8639C">
        <w:rPr>
          <w:rFonts w:cs="Arial"/>
          <w:color w:val="212529"/>
          <w:shd w:val="clear" w:color="auto" w:fill="FFFFFF"/>
        </w:rPr>
        <w:t>project</w:t>
      </w:r>
      <w:proofErr w:type="spellEnd"/>
      <w:r w:rsidRPr="00F8639C">
        <w:rPr>
          <w:rFonts w:cs="Arial"/>
          <w:color w:val="212529"/>
          <w:shd w:val="clear" w:color="auto" w:fill="FFFFFF"/>
        </w:rPr>
        <w:t xml:space="preserve"> management </w:t>
      </w:r>
      <w:proofErr w:type="spellStart"/>
      <w:r w:rsidRPr="00F8639C">
        <w:rPr>
          <w:rFonts w:cs="Arial"/>
          <w:color w:val="212529"/>
          <w:shd w:val="clear" w:color="auto" w:fill="FFFFFF"/>
        </w:rPr>
        <w:t>research</w:t>
      </w:r>
      <w:proofErr w:type="spellEnd"/>
      <w:r w:rsidRPr="00F8639C">
        <w:rPr>
          <w:rFonts w:cs="Arial"/>
          <w:color w:val="212529"/>
          <w:shd w:val="clear" w:color="auto" w:fill="FFFFFF"/>
        </w:rPr>
        <w:t>. </w:t>
      </w:r>
      <w:proofErr w:type="spellStart"/>
      <w:r w:rsidRPr="00F8639C">
        <w:rPr>
          <w:rFonts w:cs="Arial"/>
          <w:i/>
          <w:iCs/>
          <w:color w:val="212529"/>
          <w:shd w:val="clear" w:color="auto" w:fill="FFFFFF"/>
        </w:rPr>
        <w:t>Research</w:t>
      </w:r>
      <w:proofErr w:type="spellEnd"/>
      <w:r w:rsidRPr="00F8639C">
        <w:rPr>
          <w:rFonts w:cs="Arial"/>
          <w:i/>
          <w:iCs/>
          <w:color w:val="212529"/>
          <w:shd w:val="clear" w:color="auto" w:fill="FFFFFF"/>
        </w:rPr>
        <w:t xml:space="preserve"> </w:t>
      </w:r>
      <w:proofErr w:type="spellStart"/>
      <w:r w:rsidRPr="00F8639C">
        <w:rPr>
          <w:rFonts w:cs="Arial"/>
          <w:i/>
          <w:iCs/>
          <w:color w:val="212529"/>
          <w:shd w:val="clear" w:color="auto" w:fill="FFFFFF"/>
        </w:rPr>
        <w:t>Policy</w:t>
      </w:r>
      <w:proofErr w:type="spellEnd"/>
      <w:r w:rsidRPr="00F8639C">
        <w:rPr>
          <w:rFonts w:cs="Arial"/>
          <w:color w:val="212529"/>
          <w:shd w:val="clear" w:color="auto" w:fill="FFFFFF"/>
        </w:rPr>
        <w:t>, </w:t>
      </w:r>
      <w:r w:rsidRPr="00F8639C">
        <w:rPr>
          <w:rFonts w:cs="Arial"/>
          <w:i/>
          <w:iCs/>
          <w:color w:val="212529"/>
          <w:shd w:val="clear" w:color="auto" w:fill="FFFFFF"/>
        </w:rPr>
        <w:t>47</w:t>
      </w:r>
      <w:r w:rsidRPr="00F8639C">
        <w:rPr>
          <w:rFonts w:cs="Arial"/>
          <w:color w:val="212529"/>
          <w:shd w:val="clear" w:color="auto" w:fill="FFFFFF"/>
        </w:rPr>
        <w:t>(5), 965-979. https://doi.org/10.1016/j.respol.2018.03.002</w:t>
      </w:r>
    </w:p>
    <w:p w14:paraId="2CDE0949" w14:textId="3B141E68" w:rsidR="00903427" w:rsidRPr="00F8639C" w:rsidRDefault="00903427" w:rsidP="14D91C45">
      <w:pPr>
        <w:spacing w:line="257" w:lineRule="auto"/>
        <w:jc w:val="both"/>
        <w:rPr>
          <w:rFonts w:eastAsiaTheme="minorEastAsia"/>
          <w:color w:val="000000" w:themeColor="text2"/>
        </w:rPr>
      </w:pPr>
      <w:proofErr w:type="spellStart"/>
      <w:r w:rsidRPr="00F8639C">
        <w:rPr>
          <w:rFonts w:eastAsiaTheme="minorEastAsia"/>
          <w:color w:val="000000" w:themeColor="text2"/>
        </w:rPr>
        <w:t>F</w:t>
      </w:r>
      <w:r w:rsidR="00D70F6B">
        <w:rPr>
          <w:rFonts w:eastAsiaTheme="minorEastAsia"/>
          <w:color w:val="000000" w:themeColor="text2"/>
        </w:rPr>
        <w:t>elstead</w:t>
      </w:r>
      <w:proofErr w:type="spellEnd"/>
      <w:r w:rsidRPr="00F8639C">
        <w:rPr>
          <w:rFonts w:eastAsiaTheme="minorEastAsia"/>
          <w:color w:val="000000" w:themeColor="text2"/>
        </w:rPr>
        <w:t xml:space="preserve">, A., </w:t>
      </w:r>
      <w:proofErr w:type="spellStart"/>
      <w:r w:rsidRPr="00F8639C">
        <w:rPr>
          <w:rFonts w:eastAsiaTheme="minorEastAsia"/>
          <w:color w:val="000000" w:themeColor="text2"/>
        </w:rPr>
        <w:t>Fuller</w:t>
      </w:r>
      <w:proofErr w:type="spellEnd"/>
      <w:r w:rsidRPr="00F8639C">
        <w:rPr>
          <w:rFonts w:eastAsiaTheme="minorEastAsia"/>
          <w:color w:val="000000" w:themeColor="text2"/>
        </w:rPr>
        <w:t xml:space="preserve">, A., </w:t>
      </w:r>
      <w:proofErr w:type="spellStart"/>
      <w:r w:rsidRPr="00F8639C">
        <w:rPr>
          <w:rFonts w:eastAsiaTheme="minorEastAsia"/>
          <w:color w:val="000000" w:themeColor="text2"/>
        </w:rPr>
        <w:t>Unwin</w:t>
      </w:r>
      <w:proofErr w:type="spellEnd"/>
      <w:r w:rsidRPr="00F8639C">
        <w:rPr>
          <w:rFonts w:eastAsiaTheme="minorEastAsia"/>
          <w:color w:val="000000" w:themeColor="text2"/>
        </w:rPr>
        <w:t xml:space="preserve">, L., </w:t>
      </w:r>
      <w:proofErr w:type="spellStart"/>
      <w:r w:rsidRPr="00F8639C">
        <w:rPr>
          <w:rFonts w:eastAsiaTheme="minorEastAsia"/>
          <w:color w:val="000000" w:themeColor="text2"/>
        </w:rPr>
        <w:t>Ashton</w:t>
      </w:r>
      <w:proofErr w:type="spellEnd"/>
      <w:r w:rsidRPr="00F8639C">
        <w:rPr>
          <w:rFonts w:eastAsiaTheme="minorEastAsia"/>
          <w:color w:val="000000" w:themeColor="text2"/>
        </w:rPr>
        <w:t xml:space="preserve">, D., </w:t>
      </w:r>
      <w:proofErr w:type="spellStart"/>
      <w:r w:rsidRPr="00F8639C">
        <w:rPr>
          <w:rFonts w:eastAsiaTheme="minorEastAsia"/>
          <w:color w:val="000000" w:themeColor="text2"/>
        </w:rPr>
        <w:t>Butler</w:t>
      </w:r>
      <w:proofErr w:type="spellEnd"/>
      <w:r w:rsidRPr="00F8639C">
        <w:rPr>
          <w:rFonts w:eastAsiaTheme="minorEastAsia"/>
          <w:color w:val="000000" w:themeColor="text2"/>
        </w:rPr>
        <w:t xml:space="preserve">, P. </w:t>
      </w:r>
      <w:r w:rsidR="00CA5D12">
        <w:rPr>
          <w:rFonts w:eastAsiaTheme="minorEastAsia"/>
          <w:color w:val="000000" w:themeColor="text2"/>
        </w:rPr>
        <w:t>&amp;</w:t>
      </w:r>
      <w:r w:rsidRPr="00F8639C">
        <w:rPr>
          <w:rFonts w:eastAsiaTheme="minorEastAsia"/>
          <w:color w:val="000000" w:themeColor="text2"/>
        </w:rPr>
        <w:t xml:space="preserve"> Lee, T. (2005)</w:t>
      </w:r>
      <w:r w:rsidR="00F32678">
        <w:rPr>
          <w:rFonts w:eastAsiaTheme="minorEastAsia"/>
          <w:color w:val="000000" w:themeColor="text2"/>
        </w:rPr>
        <w:t>.</w:t>
      </w:r>
      <w:r w:rsidRPr="00F8639C">
        <w:rPr>
          <w:rFonts w:eastAsiaTheme="minorEastAsia"/>
          <w:color w:val="000000" w:themeColor="text2"/>
        </w:rPr>
        <w:t xml:space="preserve"> ‘</w:t>
      </w:r>
      <w:proofErr w:type="spellStart"/>
      <w:r w:rsidRPr="00F8639C">
        <w:rPr>
          <w:rFonts w:eastAsiaTheme="minorEastAsia"/>
          <w:color w:val="000000" w:themeColor="text2"/>
        </w:rPr>
        <w:t>Surveying</w:t>
      </w:r>
      <w:proofErr w:type="spellEnd"/>
      <w:r w:rsidRPr="00F8639C">
        <w:rPr>
          <w:rFonts w:eastAsiaTheme="minorEastAsia"/>
          <w:color w:val="000000" w:themeColor="text2"/>
        </w:rPr>
        <w:t xml:space="preserve"> </w:t>
      </w:r>
      <w:proofErr w:type="spellStart"/>
      <w:r w:rsidRPr="00F8639C">
        <w:rPr>
          <w:rFonts w:eastAsiaTheme="minorEastAsia"/>
          <w:color w:val="000000" w:themeColor="text2"/>
        </w:rPr>
        <w:t>the</w:t>
      </w:r>
      <w:proofErr w:type="spellEnd"/>
      <w:r w:rsidRPr="00F8639C">
        <w:rPr>
          <w:rFonts w:eastAsiaTheme="minorEastAsia"/>
          <w:color w:val="000000" w:themeColor="text2"/>
        </w:rPr>
        <w:t xml:space="preserve"> </w:t>
      </w:r>
      <w:proofErr w:type="spellStart"/>
      <w:r w:rsidRPr="00F8639C">
        <w:rPr>
          <w:rFonts w:eastAsiaTheme="minorEastAsia"/>
          <w:color w:val="000000" w:themeColor="text2"/>
        </w:rPr>
        <w:t>scene</w:t>
      </w:r>
      <w:proofErr w:type="spellEnd"/>
      <w:r w:rsidRPr="00F8639C">
        <w:rPr>
          <w:rFonts w:eastAsiaTheme="minorEastAsia"/>
          <w:color w:val="000000" w:themeColor="text2"/>
        </w:rPr>
        <w:t xml:space="preserve">: </w:t>
      </w:r>
      <w:proofErr w:type="spellStart"/>
      <w:r w:rsidRPr="00F8639C">
        <w:rPr>
          <w:rFonts w:eastAsiaTheme="minorEastAsia"/>
          <w:color w:val="000000" w:themeColor="text2"/>
        </w:rPr>
        <w:t>learning</w:t>
      </w:r>
      <w:proofErr w:type="spellEnd"/>
      <w:r w:rsidRPr="00F8639C">
        <w:rPr>
          <w:rFonts w:eastAsiaTheme="minorEastAsia"/>
          <w:color w:val="000000" w:themeColor="text2"/>
        </w:rPr>
        <w:t xml:space="preserve"> </w:t>
      </w:r>
      <w:proofErr w:type="spellStart"/>
      <w:r w:rsidRPr="00F8639C">
        <w:rPr>
          <w:rFonts w:eastAsiaTheme="minorEastAsia"/>
          <w:color w:val="000000" w:themeColor="text2"/>
        </w:rPr>
        <w:t>metaphors</w:t>
      </w:r>
      <w:proofErr w:type="spellEnd"/>
      <w:r w:rsidRPr="00F8639C">
        <w:rPr>
          <w:rFonts w:eastAsiaTheme="minorEastAsia"/>
          <w:color w:val="000000" w:themeColor="text2"/>
        </w:rPr>
        <w:t xml:space="preserve">, </w:t>
      </w:r>
      <w:proofErr w:type="spellStart"/>
      <w:r w:rsidRPr="00F8639C">
        <w:rPr>
          <w:rFonts w:eastAsiaTheme="minorEastAsia"/>
          <w:color w:val="000000" w:themeColor="text2"/>
        </w:rPr>
        <w:t>survey</w:t>
      </w:r>
      <w:proofErr w:type="spellEnd"/>
      <w:r w:rsidRPr="00F8639C">
        <w:rPr>
          <w:rFonts w:eastAsiaTheme="minorEastAsia"/>
          <w:color w:val="000000" w:themeColor="text2"/>
        </w:rPr>
        <w:t xml:space="preserve"> design and </w:t>
      </w:r>
      <w:proofErr w:type="spellStart"/>
      <w:r w:rsidRPr="00F8639C">
        <w:rPr>
          <w:rFonts w:eastAsiaTheme="minorEastAsia"/>
          <w:color w:val="000000" w:themeColor="text2"/>
        </w:rPr>
        <w:t>the</w:t>
      </w:r>
      <w:proofErr w:type="spellEnd"/>
      <w:r w:rsidRPr="00F8639C">
        <w:rPr>
          <w:rFonts w:eastAsiaTheme="minorEastAsia"/>
          <w:color w:val="000000" w:themeColor="text2"/>
        </w:rPr>
        <w:t xml:space="preserve"> </w:t>
      </w:r>
      <w:proofErr w:type="spellStart"/>
      <w:r w:rsidRPr="00F8639C">
        <w:rPr>
          <w:rFonts w:eastAsiaTheme="minorEastAsia"/>
          <w:color w:val="000000" w:themeColor="text2"/>
        </w:rPr>
        <w:t>workplace</w:t>
      </w:r>
      <w:proofErr w:type="spellEnd"/>
      <w:r w:rsidRPr="00F8639C">
        <w:rPr>
          <w:rFonts w:eastAsiaTheme="minorEastAsia"/>
          <w:color w:val="000000" w:themeColor="text2"/>
        </w:rPr>
        <w:t xml:space="preserve"> </w:t>
      </w:r>
      <w:proofErr w:type="spellStart"/>
      <w:r w:rsidRPr="00F8639C">
        <w:rPr>
          <w:rFonts w:eastAsiaTheme="minorEastAsia"/>
          <w:color w:val="000000" w:themeColor="text2"/>
        </w:rPr>
        <w:t>context</w:t>
      </w:r>
      <w:proofErr w:type="spellEnd"/>
      <w:r w:rsidRPr="00F8639C">
        <w:rPr>
          <w:rFonts w:eastAsiaTheme="minorEastAsia"/>
          <w:color w:val="000000" w:themeColor="text2"/>
        </w:rPr>
        <w:t xml:space="preserve">’, </w:t>
      </w:r>
      <w:proofErr w:type="spellStart"/>
      <w:r w:rsidRPr="00F8639C">
        <w:rPr>
          <w:rFonts w:eastAsiaTheme="minorEastAsia"/>
          <w:color w:val="000000" w:themeColor="text2"/>
        </w:rPr>
        <w:t>Journal</w:t>
      </w:r>
      <w:proofErr w:type="spellEnd"/>
      <w:r w:rsidRPr="00F8639C">
        <w:rPr>
          <w:rFonts w:eastAsiaTheme="minorEastAsia"/>
          <w:color w:val="000000" w:themeColor="text2"/>
        </w:rPr>
        <w:t xml:space="preserve"> </w:t>
      </w:r>
      <w:proofErr w:type="spellStart"/>
      <w:r w:rsidRPr="00F8639C">
        <w:rPr>
          <w:rFonts w:eastAsiaTheme="minorEastAsia"/>
          <w:color w:val="000000" w:themeColor="text2"/>
        </w:rPr>
        <w:t>of</w:t>
      </w:r>
      <w:proofErr w:type="spellEnd"/>
      <w:r w:rsidRPr="00F8639C">
        <w:rPr>
          <w:rFonts w:eastAsiaTheme="minorEastAsia"/>
          <w:color w:val="000000" w:themeColor="text2"/>
        </w:rPr>
        <w:t xml:space="preserve"> </w:t>
      </w:r>
      <w:proofErr w:type="spellStart"/>
      <w:r w:rsidRPr="00F8639C">
        <w:rPr>
          <w:rFonts w:eastAsiaTheme="minorEastAsia"/>
          <w:color w:val="000000" w:themeColor="text2"/>
        </w:rPr>
        <w:t>Education</w:t>
      </w:r>
      <w:proofErr w:type="spellEnd"/>
      <w:r w:rsidRPr="00F8639C">
        <w:rPr>
          <w:rFonts w:eastAsiaTheme="minorEastAsia"/>
          <w:color w:val="000000" w:themeColor="text2"/>
        </w:rPr>
        <w:t xml:space="preserve"> and </w:t>
      </w:r>
      <w:proofErr w:type="spellStart"/>
      <w:r w:rsidRPr="00F8639C">
        <w:rPr>
          <w:rFonts w:eastAsiaTheme="minorEastAsia"/>
          <w:color w:val="000000" w:themeColor="text2"/>
        </w:rPr>
        <w:t>Work</w:t>
      </w:r>
      <w:proofErr w:type="spellEnd"/>
      <w:r w:rsidRPr="00F8639C">
        <w:rPr>
          <w:rFonts w:eastAsiaTheme="minorEastAsia"/>
          <w:color w:val="000000" w:themeColor="text2"/>
        </w:rPr>
        <w:t>, 18 (4): 359-383.</w:t>
      </w:r>
    </w:p>
    <w:p w14:paraId="5D170877" w14:textId="679DA7E5" w:rsidR="00903427" w:rsidRPr="00F8639C" w:rsidRDefault="00903427" w:rsidP="14D91C45">
      <w:pPr>
        <w:spacing w:line="257" w:lineRule="auto"/>
        <w:jc w:val="both"/>
        <w:rPr>
          <w:rFonts w:eastAsiaTheme="minorEastAsia"/>
          <w:color w:val="000000" w:themeColor="text2"/>
        </w:rPr>
      </w:pPr>
      <w:r w:rsidRPr="00F8639C">
        <w:rPr>
          <w:rFonts w:eastAsiaTheme="minorEastAsia"/>
          <w:color w:val="000000" w:themeColor="text2"/>
        </w:rPr>
        <w:t>K</w:t>
      </w:r>
      <w:r w:rsidR="00D70F6B">
        <w:rPr>
          <w:rFonts w:eastAsiaTheme="minorEastAsia"/>
          <w:color w:val="000000" w:themeColor="text2"/>
        </w:rPr>
        <w:t>line</w:t>
      </w:r>
      <w:r w:rsidRPr="00F8639C">
        <w:rPr>
          <w:rFonts w:eastAsiaTheme="minorEastAsia"/>
          <w:color w:val="000000" w:themeColor="text2"/>
        </w:rPr>
        <w:t>, S. (1995) ‘</w:t>
      </w:r>
      <w:proofErr w:type="spellStart"/>
      <w:r w:rsidRPr="00F8639C">
        <w:rPr>
          <w:rFonts w:eastAsiaTheme="minorEastAsia"/>
          <w:color w:val="000000" w:themeColor="text2"/>
        </w:rPr>
        <w:t>Conceptual</w:t>
      </w:r>
      <w:proofErr w:type="spellEnd"/>
      <w:r w:rsidRPr="00F8639C">
        <w:rPr>
          <w:rFonts w:eastAsiaTheme="minorEastAsia"/>
          <w:color w:val="000000" w:themeColor="text2"/>
        </w:rPr>
        <w:t xml:space="preserve"> </w:t>
      </w:r>
      <w:proofErr w:type="spellStart"/>
      <w:r w:rsidRPr="00F8639C">
        <w:rPr>
          <w:rFonts w:eastAsiaTheme="minorEastAsia"/>
          <w:color w:val="000000" w:themeColor="text2"/>
        </w:rPr>
        <w:t>Foundations</w:t>
      </w:r>
      <w:proofErr w:type="spellEnd"/>
      <w:r w:rsidRPr="00F8639C">
        <w:rPr>
          <w:rFonts w:eastAsiaTheme="minorEastAsia"/>
          <w:color w:val="000000" w:themeColor="text2"/>
        </w:rPr>
        <w:t xml:space="preserve"> </w:t>
      </w:r>
      <w:proofErr w:type="spellStart"/>
      <w:r w:rsidRPr="00F8639C">
        <w:rPr>
          <w:rFonts w:eastAsiaTheme="minorEastAsia"/>
          <w:color w:val="000000" w:themeColor="text2"/>
        </w:rPr>
        <w:t>for</w:t>
      </w:r>
      <w:proofErr w:type="spellEnd"/>
      <w:r w:rsidRPr="00F8639C">
        <w:rPr>
          <w:rFonts w:eastAsiaTheme="minorEastAsia"/>
          <w:color w:val="000000" w:themeColor="text2"/>
        </w:rPr>
        <w:t xml:space="preserve"> </w:t>
      </w:r>
      <w:proofErr w:type="spellStart"/>
      <w:r w:rsidRPr="00F8639C">
        <w:rPr>
          <w:rFonts w:eastAsiaTheme="minorEastAsia"/>
          <w:color w:val="000000" w:themeColor="text2"/>
        </w:rPr>
        <w:t>Multidisciplinary</w:t>
      </w:r>
      <w:proofErr w:type="spellEnd"/>
      <w:r w:rsidRPr="00F8639C">
        <w:rPr>
          <w:rFonts w:eastAsiaTheme="minorEastAsia"/>
          <w:color w:val="000000" w:themeColor="text2"/>
        </w:rPr>
        <w:t xml:space="preserve"> </w:t>
      </w:r>
      <w:proofErr w:type="spellStart"/>
      <w:r w:rsidRPr="00F8639C">
        <w:rPr>
          <w:rFonts w:eastAsiaTheme="minorEastAsia"/>
          <w:color w:val="000000" w:themeColor="text2"/>
        </w:rPr>
        <w:t>Thinking</w:t>
      </w:r>
      <w:proofErr w:type="spellEnd"/>
      <w:r w:rsidRPr="00F8639C">
        <w:rPr>
          <w:rFonts w:eastAsiaTheme="minorEastAsia"/>
          <w:color w:val="000000" w:themeColor="text2"/>
        </w:rPr>
        <w:t xml:space="preserve">’, </w:t>
      </w:r>
      <w:proofErr w:type="spellStart"/>
      <w:r w:rsidRPr="00F8639C">
        <w:rPr>
          <w:rFonts w:eastAsiaTheme="minorEastAsia"/>
          <w:color w:val="000000" w:themeColor="text2"/>
        </w:rPr>
        <w:t>California</w:t>
      </w:r>
      <w:proofErr w:type="spellEnd"/>
      <w:r w:rsidRPr="00F8639C">
        <w:rPr>
          <w:rFonts w:eastAsiaTheme="minorEastAsia"/>
          <w:color w:val="000000" w:themeColor="text2"/>
        </w:rPr>
        <w:t xml:space="preserve">: </w:t>
      </w:r>
      <w:proofErr w:type="spellStart"/>
      <w:r w:rsidRPr="00F8639C">
        <w:rPr>
          <w:rFonts w:eastAsiaTheme="minorEastAsia"/>
          <w:color w:val="000000" w:themeColor="text2"/>
        </w:rPr>
        <w:t>Stanford</w:t>
      </w:r>
      <w:proofErr w:type="spellEnd"/>
      <w:r w:rsidRPr="00F8639C">
        <w:rPr>
          <w:rFonts w:eastAsiaTheme="minorEastAsia"/>
          <w:color w:val="000000" w:themeColor="text2"/>
        </w:rPr>
        <w:t xml:space="preserve"> University </w:t>
      </w:r>
      <w:proofErr w:type="spellStart"/>
      <w:r w:rsidRPr="00F8639C">
        <w:rPr>
          <w:rFonts w:eastAsiaTheme="minorEastAsia"/>
          <w:color w:val="000000" w:themeColor="text2"/>
        </w:rPr>
        <w:t>Press</w:t>
      </w:r>
      <w:proofErr w:type="spellEnd"/>
    </w:p>
    <w:p w14:paraId="57AC99FE" w14:textId="4C8E6C4F" w:rsidR="00903427" w:rsidRDefault="00903427" w:rsidP="14D91C45">
      <w:pPr>
        <w:spacing w:line="257" w:lineRule="auto"/>
        <w:jc w:val="both"/>
        <w:rPr>
          <w:rFonts w:eastAsiaTheme="minorEastAsia"/>
          <w:color w:val="000000" w:themeColor="text2"/>
          <w:szCs w:val="24"/>
        </w:rPr>
      </w:pPr>
      <w:proofErr w:type="spellStart"/>
      <w:r w:rsidRPr="00F8639C">
        <w:rPr>
          <w:rFonts w:eastAsiaTheme="minorEastAsia"/>
          <w:color w:val="000000" w:themeColor="text2"/>
          <w:szCs w:val="24"/>
        </w:rPr>
        <w:t>L</w:t>
      </w:r>
      <w:r w:rsidR="00D70F6B">
        <w:rPr>
          <w:rFonts w:eastAsiaTheme="minorEastAsia"/>
          <w:color w:val="000000" w:themeColor="text2"/>
          <w:szCs w:val="24"/>
        </w:rPr>
        <w:t>ittlepage</w:t>
      </w:r>
      <w:proofErr w:type="spellEnd"/>
      <w:r w:rsidRPr="00F8639C">
        <w:rPr>
          <w:rFonts w:eastAsiaTheme="minorEastAsia"/>
          <w:color w:val="000000" w:themeColor="text2"/>
          <w:szCs w:val="24"/>
        </w:rPr>
        <w:t>, G</w:t>
      </w:r>
      <w:r w:rsidR="003509B0">
        <w:rPr>
          <w:rFonts w:eastAsiaTheme="minorEastAsia"/>
          <w:color w:val="000000" w:themeColor="text2"/>
          <w:szCs w:val="24"/>
        </w:rPr>
        <w:t>.</w:t>
      </w:r>
      <w:r w:rsidRPr="00F8639C">
        <w:rPr>
          <w:rFonts w:eastAsiaTheme="minorEastAsia"/>
          <w:color w:val="000000" w:themeColor="text2"/>
          <w:szCs w:val="24"/>
        </w:rPr>
        <w:t xml:space="preserve">, </w:t>
      </w:r>
      <w:r w:rsidR="00D70F6B">
        <w:rPr>
          <w:rFonts w:eastAsiaTheme="minorEastAsia"/>
          <w:color w:val="000000" w:themeColor="text2"/>
          <w:szCs w:val="24"/>
        </w:rPr>
        <w:t>Michael</w:t>
      </w:r>
      <w:r w:rsidR="00F06CB0">
        <w:rPr>
          <w:rFonts w:eastAsiaTheme="minorEastAsia"/>
          <w:color w:val="000000" w:themeColor="text2"/>
          <w:szCs w:val="24"/>
        </w:rPr>
        <w:t xml:space="preserve"> H.</w:t>
      </w:r>
      <w:r w:rsidRPr="00F8639C">
        <w:rPr>
          <w:rFonts w:eastAsiaTheme="minorEastAsia"/>
          <w:color w:val="000000" w:themeColor="text2"/>
          <w:szCs w:val="24"/>
        </w:rPr>
        <w:t xml:space="preserve"> </w:t>
      </w:r>
      <w:r w:rsidR="00B029ED">
        <w:rPr>
          <w:rFonts w:eastAsiaTheme="minorEastAsia"/>
          <w:color w:val="000000" w:themeColor="text2"/>
          <w:szCs w:val="24"/>
        </w:rPr>
        <w:t>&amp;</w:t>
      </w:r>
      <w:r w:rsidRPr="00F8639C">
        <w:rPr>
          <w:rFonts w:eastAsiaTheme="minorEastAsia"/>
          <w:color w:val="000000" w:themeColor="text2"/>
          <w:szCs w:val="24"/>
        </w:rPr>
        <w:t xml:space="preserve"> </w:t>
      </w:r>
      <w:proofErr w:type="spellStart"/>
      <w:r w:rsidRPr="00F8639C">
        <w:rPr>
          <w:rFonts w:eastAsiaTheme="minorEastAsia"/>
          <w:color w:val="000000" w:themeColor="text2"/>
          <w:szCs w:val="24"/>
        </w:rPr>
        <w:t>Moffett</w:t>
      </w:r>
      <w:proofErr w:type="spellEnd"/>
      <w:r w:rsidRPr="00F8639C">
        <w:rPr>
          <w:rFonts w:eastAsiaTheme="minorEastAsia"/>
          <w:color w:val="000000" w:themeColor="text2"/>
          <w:szCs w:val="24"/>
        </w:rPr>
        <w:t xml:space="preserve"> </w:t>
      </w:r>
      <w:r w:rsidR="00F06CB0">
        <w:rPr>
          <w:rFonts w:eastAsiaTheme="minorEastAsia"/>
          <w:color w:val="000000" w:themeColor="text2"/>
          <w:szCs w:val="24"/>
        </w:rPr>
        <w:t>R.</w:t>
      </w:r>
      <w:r w:rsidR="00F32678">
        <w:rPr>
          <w:rFonts w:eastAsiaTheme="minorEastAsia"/>
          <w:color w:val="000000" w:themeColor="text2"/>
          <w:szCs w:val="24"/>
        </w:rPr>
        <w:t xml:space="preserve"> (2016).</w:t>
      </w:r>
      <w:r w:rsidRPr="00F8639C">
        <w:rPr>
          <w:rFonts w:eastAsiaTheme="minorEastAsia"/>
          <w:color w:val="000000" w:themeColor="text2"/>
          <w:szCs w:val="24"/>
        </w:rPr>
        <w:t xml:space="preserve"> Team </w:t>
      </w:r>
      <w:proofErr w:type="spellStart"/>
      <w:r w:rsidRPr="00F8639C">
        <w:rPr>
          <w:rFonts w:eastAsiaTheme="minorEastAsia"/>
          <w:color w:val="000000" w:themeColor="text2"/>
          <w:szCs w:val="24"/>
        </w:rPr>
        <w:t>Training</w:t>
      </w:r>
      <w:proofErr w:type="spellEnd"/>
      <w:r w:rsidRPr="00F8639C">
        <w:rPr>
          <w:rFonts w:eastAsiaTheme="minorEastAsia"/>
          <w:color w:val="000000" w:themeColor="text2"/>
          <w:szCs w:val="24"/>
        </w:rPr>
        <w:t xml:space="preserve"> </w:t>
      </w:r>
      <w:proofErr w:type="spellStart"/>
      <w:r w:rsidRPr="00F8639C">
        <w:rPr>
          <w:rFonts w:eastAsiaTheme="minorEastAsia"/>
          <w:color w:val="000000" w:themeColor="text2"/>
          <w:szCs w:val="24"/>
        </w:rPr>
        <w:t>for</w:t>
      </w:r>
      <w:proofErr w:type="spellEnd"/>
      <w:r w:rsidRPr="00F8639C">
        <w:rPr>
          <w:rFonts w:eastAsiaTheme="minorEastAsia"/>
          <w:color w:val="000000" w:themeColor="text2"/>
          <w:szCs w:val="24"/>
        </w:rPr>
        <w:t xml:space="preserve"> </w:t>
      </w:r>
      <w:proofErr w:type="spellStart"/>
      <w:r w:rsidRPr="00F8639C">
        <w:rPr>
          <w:rFonts w:eastAsiaTheme="minorEastAsia"/>
          <w:color w:val="000000" w:themeColor="text2"/>
          <w:szCs w:val="24"/>
        </w:rPr>
        <w:t>Dynamic</w:t>
      </w:r>
      <w:proofErr w:type="spellEnd"/>
      <w:r w:rsidRPr="00F8639C">
        <w:rPr>
          <w:rFonts w:eastAsiaTheme="minorEastAsia"/>
          <w:color w:val="000000" w:themeColor="text2"/>
          <w:szCs w:val="24"/>
        </w:rPr>
        <w:t xml:space="preserve"> </w:t>
      </w:r>
      <w:proofErr w:type="spellStart"/>
      <w:r w:rsidRPr="00F8639C">
        <w:rPr>
          <w:rFonts w:eastAsiaTheme="minorEastAsia"/>
          <w:color w:val="000000" w:themeColor="text2"/>
          <w:szCs w:val="24"/>
        </w:rPr>
        <w:t>Cross-Functional</w:t>
      </w:r>
      <w:proofErr w:type="spellEnd"/>
      <w:r w:rsidRPr="00F8639C">
        <w:rPr>
          <w:rFonts w:eastAsiaTheme="minorEastAsia"/>
          <w:color w:val="000000" w:themeColor="text2"/>
          <w:szCs w:val="24"/>
        </w:rPr>
        <w:t xml:space="preserve"> </w:t>
      </w:r>
      <w:proofErr w:type="spellStart"/>
      <w:r w:rsidRPr="00F8639C">
        <w:rPr>
          <w:rFonts w:eastAsiaTheme="minorEastAsia"/>
          <w:color w:val="000000" w:themeColor="text2"/>
          <w:szCs w:val="24"/>
        </w:rPr>
        <w:t>Teams</w:t>
      </w:r>
      <w:proofErr w:type="spellEnd"/>
      <w:r w:rsidRPr="00F8639C">
        <w:rPr>
          <w:rFonts w:eastAsiaTheme="minorEastAsia"/>
          <w:color w:val="000000" w:themeColor="text2"/>
          <w:szCs w:val="24"/>
        </w:rPr>
        <w:t xml:space="preserve"> in </w:t>
      </w:r>
      <w:proofErr w:type="spellStart"/>
      <w:r w:rsidRPr="00F8639C">
        <w:rPr>
          <w:rFonts w:eastAsiaTheme="minorEastAsia"/>
          <w:color w:val="000000" w:themeColor="text2"/>
          <w:szCs w:val="24"/>
        </w:rPr>
        <w:t>Aviation</w:t>
      </w:r>
      <w:proofErr w:type="spellEnd"/>
      <w:r w:rsidRPr="00F8639C">
        <w:rPr>
          <w:rFonts w:eastAsiaTheme="minorEastAsia"/>
          <w:color w:val="000000" w:themeColor="text2"/>
          <w:szCs w:val="24"/>
        </w:rPr>
        <w:t xml:space="preserve">: </w:t>
      </w:r>
      <w:proofErr w:type="spellStart"/>
      <w:r w:rsidRPr="00F8639C">
        <w:rPr>
          <w:rFonts w:eastAsiaTheme="minorEastAsia"/>
          <w:color w:val="000000" w:themeColor="text2"/>
          <w:szCs w:val="24"/>
        </w:rPr>
        <w:t>Behavioral</w:t>
      </w:r>
      <w:proofErr w:type="spellEnd"/>
      <w:r w:rsidRPr="00F8639C">
        <w:rPr>
          <w:rFonts w:eastAsiaTheme="minorEastAsia"/>
          <w:color w:val="000000" w:themeColor="text2"/>
          <w:szCs w:val="24"/>
        </w:rPr>
        <w:t xml:space="preserve">, </w:t>
      </w:r>
      <w:proofErr w:type="spellStart"/>
      <w:r w:rsidRPr="00F8639C">
        <w:rPr>
          <w:rFonts w:eastAsiaTheme="minorEastAsia"/>
          <w:color w:val="000000" w:themeColor="text2"/>
          <w:szCs w:val="24"/>
        </w:rPr>
        <w:t>Cognitive</w:t>
      </w:r>
      <w:proofErr w:type="spellEnd"/>
      <w:r w:rsidRPr="00F8639C">
        <w:rPr>
          <w:rFonts w:eastAsiaTheme="minorEastAsia"/>
          <w:color w:val="000000" w:themeColor="text2"/>
          <w:szCs w:val="24"/>
        </w:rPr>
        <w:t xml:space="preserve">, and Performance </w:t>
      </w:r>
      <w:proofErr w:type="spellStart"/>
      <w:r w:rsidRPr="00F8639C">
        <w:rPr>
          <w:rFonts w:eastAsiaTheme="minorEastAsia"/>
          <w:color w:val="000000" w:themeColor="text2"/>
          <w:szCs w:val="24"/>
        </w:rPr>
        <w:t>Outcomes</w:t>
      </w:r>
      <w:proofErr w:type="spellEnd"/>
      <w:r w:rsidRPr="00F8639C">
        <w:rPr>
          <w:rFonts w:eastAsiaTheme="minorEastAsia"/>
          <w:color w:val="000000" w:themeColor="text2"/>
          <w:szCs w:val="24"/>
        </w:rPr>
        <w:t xml:space="preserve">. </w:t>
      </w:r>
      <w:proofErr w:type="spellStart"/>
      <w:r w:rsidRPr="00F8639C">
        <w:rPr>
          <w:rFonts w:eastAsiaTheme="minorEastAsia"/>
          <w:i/>
          <w:iCs/>
          <w:color w:val="000000" w:themeColor="text2"/>
          <w:szCs w:val="24"/>
        </w:rPr>
        <w:t>Human</w:t>
      </w:r>
      <w:proofErr w:type="spellEnd"/>
      <w:r w:rsidRPr="00F8639C">
        <w:rPr>
          <w:rFonts w:eastAsiaTheme="minorEastAsia"/>
          <w:i/>
          <w:iCs/>
          <w:color w:val="000000" w:themeColor="text2"/>
          <w:szCs w:val="24"/>
        </w:rPr>
        <w:t xml:space="preserve"> </w:t>
      </w:r>
      <w:proofErr w:type="spellStart"/>
      <w:r w:rsidRPr="00F8639C">
        <w:rPr>
          <w:rFonts w:eastAsiaTheme="minorEastAsia"/>
          <w:i/>
          <w:iCs/>
          <w:color w:val="000000" w:themeColor="text2"/>
          <w:szCs w:val="24"/>
        </w:rPr>
        <w:t>factors</w:t>
      </w:r>
      <w:proofErr w:type="spellEnd"/>
      <w:r w:rsidRPr="00F8639C">
        <w:rPr>
          <w:rFonts w:eastAsiaTheme="minorEastAsia"/>
          <w:color w:val="000000" w:themeColor="text2"/>
          <w:szCs w:val="24"/>
        </w:rPr>
        <w:t>.</w:t>
      </w:r>
      <w:r w:rsidR="00F32678">
        <w:rPr>
          <w:rFonts w:eastAsiaTheme="minorEastAsia"/>
          <w:color w:val="000000" w:themeColor="text2"/>
          <w:szCs w:val="24"/>
        </w:rPr>
        <w:t xml:space="preserve"> </w:t>
      </w:r>
      <w:r w:rsidR="00F32678" w:rsidRPr="00F32678">
        <w:rPr>
          <w:rFonts w:eastAsiaTheme="minorEastAsia"/>
          <w:color w:val="000000" w:themeColor="text2"/>
          <w:szCs w:val="24"/>
        </w:rPr>
        <w:t>1275-1288.</w:t>
      </w:r>
    </w:p>
    <w:p w14:paraId="31CB15B0" w14:textId="77777777" w:rsidR="00790ACE" w:rsidRPr="00F8639C" w:rsidRDefault="00790ACE" w:rsidP="00790ACE">
      <w:pPr>
        <w:spacing w:line="257" w:lineRule="auto"/>
        <w:jc w:val="both"/>
        <w:rPr>
          <w:rFonts w:eastAsiaTheme="minorEastAsia"/>
          <w:color w:val="000000" w:themeColor="text2"/>
        </w:rPr>
      </w:pPr>
      <w:r w:rsidRPr="00F8639C">
        <w:rPr>
          <w:rFonts w:eastAsiaTheme="minorEastAsia"/>
          <w:color w:val="000000" w:themeColor="text2"/>
        </w:rPr>
        <w:t>Marcel</w:t>
      </w:r>
      <w:r>
        <w:rPr>
          <w:rFonts w:eastAsiaTheme="minorEastAsia"/>
          <w:color w:val="000000" w:themeColor="text2"/>
        </w:rPr>
        <w:t xml:space="preserve"> S. S. M.</w:t>
      </w:r>
      <w:r w:rsidRPr="00F8639C">
        <w:rPr>
          <w:rFonts w:eastAsiaTheme="minorEastAsia"/>
          <w:color w:val="000000" w:themeColor="text2"/>
        </w:rPr>
        <w:t xml:space="preserve"> </w:t>
      </w:r>
      <w:r>
        <w:rPr>
          <w:rFonts w:eastAsiaTheme="minorEastAsia"/>
          <w:color w:val="000000" w:themeColor="text2"/>
        </w:rPr>
        <w:t>&amp;</w:t>
      </w:r>
      <w:r w:rsidRPr="00F8639C">
        <w:rPr>
          <w:rFonts w:eastAsiaTheme="minorEastAsia"/>
          <w:color w:val="000000" w:themeColor="text2"/>
        </w:rPr>
        <w:t xml:space="preserve"> Tessa</w:t>
      </w:r>
      <w:r>
        <w:rPr>
          <w:rFonts w:eastAsiaTheme="minorEastAsia"/>
          <w:color w:val="000000" w:themeColor="text2"/>
        </w:rPr>
        <w:t xml:space="preserve"> F</w:t>
      </w:r>
      <w:r w:rsidRPr="00F8639C">
        <w:rPr>
          <w:rFonts w:eastAsiaTheme="minorEastAsia"/>
          <w:color w:val="000000" w:themeColor="text2"/>
        </w:rPr>
        <w:t>.</w:t>
      </w:r>
      <w:r>
        <w:rPr>
          <w:rFonts w:eastAsiaTheme="minorEastAsia"/>
          <w:color w:val="000000" w:themeColor="text2"/>
        </w:rPr>
        <w:t xml:space="preserve"> (2016).</w:t>
      </w:r>
      <w:r w:rsidRPr="00F8639C">
        <w:rPr>
          <w:rFonts w:eastAsiaTheme="minorEastAsia"/>
          <w:color w:val="000000" w:themeColor="text2"/>
        </w:rPr>
        <w:t xml:space="preserve"> </w:t>
      </w:r>
      <w:proofErr w:type="spellStart"/>
      <w:r w:rsidRPr="00F8639C">
        <w:rPr>
          <w:rFonts w:eastAsiaTheme="minorEastAsia"/>
          <w:color w:val="000000" w:themeColor="text2"/>
        </w:rPr>
        <w:t>Examining</w:t>
      </w:r>
      <w:proofErr w:type="spellEnd"/>
      <w:r w:rsidRPr="00F8639C">
        <w:rPr>
          <w:rFonts w:eastAsiaTheme="minorEastAsia"/>
          <w:color w:val="000000" w:themeColor="text2"/>
        </w:rPr>
        <w:t xml:space="preserve"> </w:t>
      </w:r>
      <w:proofErr w:type="spellStart"/>
      <w:r w:rsidRPr="00F8639C">
        <w:rPr>
          <w:rFonts w:eastAsiaTheme="minorEastAsia"/>
          <w:color w:val="000000" w:themeColor="text2"/>
        </w:rPr>
        <w:t>cross-functional</w:t>
      </w:r>
      <w:proofErr w:type="spellEnd"/>
      <w:r w:rsidRPr="00F8639C">
        <w:rPr>
          <w:rFonts w:eastAsiaTheme="minorEastAsia"/>
          <w:color w:val="000000" w:themeColor="text2"/>
        </w:rPr>
        <w:t xml:space="preserve"> </w:t>
      </w:r>
      <w:proofErr w:type="spellStart"/>
      <w:r w:rsidRPr="00F8639C">
        <w:rPr>
          <w:rFonts w:eastAsiaTheme="minorEastAsia"/>
          <w:color w:val="000000" w:themeColor="text2"/>
        </w:rPr>
        <w:t>coopetition</w:t>
      </w:r>
      <w:proofErr w:type="spellEnd"/>
      <w:r w:rsidRPr="00F8639C">
        <w:rPr>
          <w:rFonts w:eastAsiaTheme="minorEastAsia"/>
          <w:color w:val="000000" w:themeColor="text2"/>
        </w:rPr>
        <w:t xml:space="preserve"> as a driver </w:t>
      </w:r>
      <w:proofErr w:type="spellStart"/>
      <w:r w:rsidRPr="00F8639C">
        <w:rPr>
          <w:rFonts w:eastAsiaTheme="minorEastAsia"/>
          <w:color w:val="000000" w:themeColor="text2"/>
        </w:rPr>
        <w:t>of</w:t>
      </w:r>
      <w:proofErr w:type="spellEnd"/>
      <w:r w:rsidRPr="00F8639C">
        <w:rPr>
          <w:rFonts w:eastAsiaTheme="minorEastAsia"/>
          <w:color w:val="000000" w:themeColor="text2"/>
        </w:rPr>
        <w:t xml:space="preserve"> </w:t>
      </w:r>
      <w:proofErr w:type="spellStart"/>
      <w:r w:rsidRPr="00F8639C">
        <w:rPr>
          <w:rFonts w:eastAsiaTheme="minorEastAsia"/>
          <w:color w:val="000000" w:themeColor="text2"/>
        </w:rPr>
        <w:t>organizational</w:t>
      </w:r>
      <w:proofErr w:type="spellEnd"/>
      <w:r w:rsidRPr="00F8639C">
        <w:rPr>
          <w:rFonts w:eastAsiaTheme="minorEastAsia"/>
          <w:color w:val="000000" w:themeColor="text2"/>
        </w:rPr>
        <w:t xml:space="preserve"> </w:t>
      </w:r>
      <w:proofErr w:type="spellStart"/>
      <w:r w:rsidRPr="00F8639C">
        <w:rPr>
          <w:rFonts w:eastAsiaTheme="minorEastAsia"/>
          <w:color w:val="000000" w:themeColor="text2"/>
        </w:rPr>
        <w:t>ambidexterity</w:t>
      </w:r>
      <w:proofErr w:type="spellEnd"/>
      <w:r w:rsidRPr="00F8639C">
        <w:rPr>
          <w:rFonts w:eastAsiaTheme="minorEastAsia"/>
          <w:color w:val="000000" w:themeColor="text2"/>
        </w:rPr>
        <w:t xml:space="preserve">. </w:t>
      </w:r>
      <w:proofErr w:type="spellStart"/>
      <w:r w:rsidRPr="00F8639C">
        <w:rPr>
          <w:rFonts w:eastAsiaTheme="minorEastAsia"/>
          <w:i/>
          <w:color w:val="000000" w:themeColor="text2"/>
        </w:rPr>
        <w:t>Industrial</w:t>
      </w:r>
      <w:proofErr w:type="spellEnd"/>
      <w:r w:rsidRPr="00F8639C">
        <w:rPr>
          <w:rFonts w:eastAsiaTheme="minorEastAsia"/>
          <w:i/>
          <w:color w:val="000000" w:themeColor="text2"/>
        </w:rPr>
        <w:t xml:space="preserve"> marketing management</w:t>
      </w:r>
      <w:r w:rsidRPr="00F8639C">
        <w:rPr>
          <w:rFonts w:eastAsiaTheme="minorEastAsia"/>
          <w:color w:val="000000" w:themeColor="text2"/>
        </w:rPr>
        <w:t>. 40-52.</w:t>
      </w:r>
    </w:p>
    <w:p w14:paraId="139C7A2C" w14:textId="1D80A95F" w:rsidR="00903427" w:rsidRPr="00F8639C" w:rsidRDefault="001D79EB" w:rsidP="14D91C45">
      <w:pPr>
        <w:spacing w:line="257" w:lineRule="auto"/>
        <w:jc w:val="both"/>
        <w:rPr>
          <w:rFonts w:eastAsiaTheme="minorEastAsia"/>
          <w:color w:val="000000" w:themeColor="text2"/>
          <w:szCs w:val="24"/>
        </w:rPr>
      </w:pPr>
      <w:proofErr w:type="spellStart"/>
      <w:r w:rsidRPr="00F8639C">
        <w:rPr>
          <w:rFonts w:eastAsiaTheme="minorEastAsia"/>
          <w:color w:val="000000" w:themeColor="text2"/>
          <w:szCs w:val="24"/>
        </w:rPr>
        <w:t>Meyer</w:t>
      </w:r>
      <w:proofErr w:type="spellEnd"/>
      <w:r w:rsidR="00903427" w:rsidRPr="00F8639C">
        <w:rPr>
          <w:rFonts w:eastAsiaTheme="minorEastAsia"/>
          <w:color w:val="000000" w:themeColor="text2"/>
          <w:szCs w:val="24"/>
        </w:rPr>
        <w:t xml:space="preserve">, J. </w:t>
      </w:r>
      <w:r w:rsidR="00B029ED">
        <w:rPr>
          <w:rFonts w:eastAsiaTheme="minorEastAsia"/>
          <w:color w:val="000000" w:themeColor="text2"/>
          <w:szCs w:val="24"/>
        </w:rPr>
        <w:t>&amp;</w:t>
      </w:r>
      <w:r w:rsidR="00903427" w:rsidRPr="00F8639C">
        <w:rPr>
          <w:rFonts w:eastAsiaTheme="minorEastAsia"/>
          <w:color w:val="000000" w:themeColor="text2"/>
          <w:szCs w:val="24"/>
        </w:rPr>
        <w:t xml:space="preserve"> Land, R. (2003). ‘</w:t>
      </w:r>
      <w:proofErr w:type="spellStart"/>
      <w:r w:rsidR="00903427" w:rsidRPr="00F8639C">
        <w:rPr>
          <w:rFonts w:eastAsiaTheme="minorEastAsia"/>
          <w:color w:val="000000" w:themeColor="text2"/>
          <w:szCs w:val="24"/>
        </w:rPr>
        <w:t>Threshold</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Concepts</w:t>
      </w:r>
      <w:proofErr w:type="spellEnd"/>
      <w:r w:rsidR="00903427" w:rsidRPr="00F8639C">
        <w:rPr>
          <w:rFonts w:eastAsiaTheme="minorEastAsia"/>
          <w:color w:val="000000" w:themeColor="text2"/>
          <w:szCs w:val="24"/>
        </w:rPr>
        <w:t xml:space="preserve"> and </w:t>
      </w:r>
      <w:proofErr w:type="spellStart"/>
      <w:r w:rsidR="00903427" w:rsidRPr="00F8639C">
        <w:rPr>
          <w:rFonts w:eastAsiaTheme="minorEastAsia"/>
          <w:color w:val="000000" w:themeColor="text2"/>
          <w:szCs w:val="24"/>
        </w:rPr>
        <w:t>Troublesome</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Knowledge</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Linkages</w:t>
      </w:r>
      <w:proofErr w:type="spellEnd"/>
      <w:r w:rsidR="00903427" w:rsidRPr="00F8639C">
        <w:rPr>
          <w:rFonts w:eastAsiaTheme="minorEastAsia"/>
          <w:color w:val="000000" w:themeColor="text2"/>
          <w:szCs w:val="24"/>
        </w:rPr>
        <w:t xml:space="preserve"> to </w:t>
      </w:r>
      <w:proofErr w:type="spellStart"/>
      <w:r w:rsidR="00903427" w:rsidRPr="00F8639C">
        <w:rPr>
          <w:rFonts w:eastAsiaTheme="minorEastAsia"/>
          <w:color w:val="000000" w:themeColor="text2"/>
          <w:szCs w:val="24"/>
        </w:rPr>
        <w:t>Ways</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of</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Thinking</w:t>
      </w:r>
      <w:proofErr w:type="spellEnd"/>
      <w:r w:rsidR="00903427" w:rsidRPr="00F8639C">
        <w:rPr>
          <w:rFonts w:eastAsiaTheme="minorEastAsia"/>
          <w:color w:val="000000" w:themeColor="text2"/>
          <w:szCs w:val="24"/>
        </w:rPr>
        <w:t xml:space="preserve"> and </w:t>
      </w:r>
      <w:proofErr w:type="spellStart"/>
      <w:r w:rsidR="00903427" w:rsidRPr="00F8639C">
        <w:rPr>
          <w:rFonts w:eastAsiaTheme="minorEastAsia"/>
          <w:color w:val="000000" w:themeColor="text2"/>
          <w:szCs w:val="24"/>
        </w:rPr>
        <w:t>Practising</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within</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the</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Discipline</w:t>
      </w:r>
      <w:proofErr w:type="spellEnd"/>
      <w:r w:rsidR="00903427" w:rsidRPr="00F8639C">
        <w:rPr>
          <w:rFonts w:eastAsiaTheme="minorEastAsia"/>
          <w:color w:val="000000" w:themeColor="text2"/>
          <w:szCs w:val="24"/>
        </w:rPr>
        <w:t>’, ‘</w:t>
      </w:r>
      <w:proofErr w:type="spellStart"/>
      <w:r w:rsidR="00903427" w:rsidRPr="00F8639C">
        <w:rPr>
          <w:rFonts w:eastAsiaTheme="minorEastAsia"/>
          <w:color w:val="000000" w:themeColor="text2"/>
          <w:szCs w:val="24"/>
        </w:rPr>
        <w:t>Enhancing</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Teaching-Learning</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Environments</w:t>
      </w:r>
      <w:proofErr w:type="spellEnd"/>
      <w:r w:rsidR="00903427" w:rsidRPr="00F8639C">
        <w:rPr>
          <w:rFonts w:eastAsiaTheme="minorEastAsia"/>
          <w:color w:val="000000" w:themeColor="text2"/>
          <w:szCs w:val="24"/>
        </w:rPr>
        <w:t xml:space="preserve"> in </w:t>
      </w:r>
      <w:proofErr w:type="spellStart"/>
      <w:r w:rsidR="00903427" w:rsidRPr="00F8639C">
        <w:rPr>
          <w:rFonts w:eastAsiaTheme="minorEastAsia"/>
          <w:color w:val="000000" w:themeColor="text2"/>
          <w:szCs w:val="24"/>
        </w:rPr>
        <w:t>Undergraduate</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Courses</w:t>
      </w:r>
      <w:proofErr w:type="spellEnd"/>
      <w:r w:rsidR="00903427" w:rsidRPr="00F8639C">
        <w:rPr>
          <w:rFonts w:eastAsiaTheme="minorEastAsia"/>
          <w:color w:val="000000" w:themeColor="text2"/>
          <w:szCs w:val="24"/>
        </w:rPr>
        <w:t xml:space="preserve"> Project’, Edinburgh: University of Edinburgh: 1-12.</w:t>
      </w:r>
    </w:p>
    <w:p w14:paraId="21FEA27B" w14:textId="6C00B63A" w:rsidR="007A3E59" w:rsidRPr="007A3E59" w:rsidRDefault="007A3E59" w:rsidP="14D91C45">
      <w:pPr>
        <w:spacing w:line="257" w:lineRule="auto"/>
        <w:jc w:val="both"/>
        <w:rPr>
          <w:rFonts w:eastAsiaTheme="minorEastAsia"/>
          <w:color w:val="000000" w:themeColor="text2"/>
          <w:szCs w:val="24"/>
        </w:rPr>
      </w:pPr>
      <w:proofErr w:type="spellStart"/>
      <w:r w:rsidRPr="007A3E59">
        <w:rPr>
          <w:rFonts w:cs="Arial"/>
          <w:color w:val="212529"/>
          <w:shd w:val="clear" w:color="auto" w:fill="FFFFFF"/>
        </w:rPr>
        <w:t>Nakata</w:t>
      </w:r>
      <w:proofErr w:type="spellEnd"/>
      <w:r w:rsidRPr="007A3E59">
        <w:rPr>
          <w:rFonts w:cs="Arial"/>
          <w:color w:val="212529"/>
          <w:shd w:val="clear" w:color="auto" w:fill="FFFFFF"/>
        </w:rPr>
        <w:t xml:space="preserve">, C., &amp; </w:t>
      </w:r>
      <w:proofErr w:type="spellStart"/>
      <w:r w:rsidRPr="007A3E59">
        <w:rPr>
          <w:rFonts w:cs="Arial"/>
          <w:color w:val="212529"/>
          <w:shd w:val="clear" w:color="auto" w:fill="FFFFFF"/>
        </w:rPr>
        <w:t>Im</w:t>
      </w:r>
      <w:proofErr w:type="spellEnd"/>
      <w:r w:rsidRPr="007A3E59">
        <w:rPr>
          <w:rFonts w:cs="Arial"/>
          <w:color w:val="212529"/>
          <w:shd w:val="clear" w:color="auto" w:fill="FFFFFF"/>
        </w:rPr>
        <w:t xml:space="preserve">, S. (2010). </w:t>
      </w:r>
      <w:proofErr w:type="spellStart"/>
      <w:r w:rsidRPr="007A3E59">
        <w:rPr>
          <w:rFonts w:cs="Arial"/>
          <w:color w:val="212529"/>
          <w:shd w:val="clear" w:color="auto" w:fill="FFFFFF"/>
        </w:rPr>
        <w:t>Spurring</w:t>
      </w:r>
      <w:proofErr w:type="spellEnd"/>
      <w:r w:rsidRPr="007A3E59">
        <w:rPr>
          <w:rFonts w:cs="Arial"/>
          <w:color w:val="212529"/>
          <w:shd w:val="clear" w:color="auto" w:fill="FFFFFF"/>
        </w:rPr>
        <w:t xml:space="preserve"> </w:t>
      </w:r>
      <w:proofErr w:type="spellStart"/>
      <w:r w:rsidRPr="007A3E59">
        <w:rPr>
          <w:rFonts w:cs="Arial"/>
          <w:color w:val="212529"/>
          <w:shd w:val="clear" w:color="auto" w:fill="FFFFFF"/>
        </w:rPr>
        <w:t>Cross-Functional</w:t>
      </w:r>
      <w:proofErr w:type="spellEnd"/>
      <w:r w:rsidRPr="007A3E59">
        <w:rPr>
          <w:rFonts w:cs="Arial"/>
          <w:color w:val="212529"/>
          <w:shd w:val="clear" w:color="auto" w:fill="FFFFFF"/>
        </w:rPr>
        <w:t xml:space="preserve"> </w:t>
      </w:r>
      <w:proofErr w:type="spellStart"/>
      <w:r w:rsidRPr="007A3E59">
        <w:rPr>
          <w:rFonts w:cs="Arial"/>
          <w:color w:val="212529"/>
          <w:shd w:val="clear" w:color="auto" w:fill="FFFFFF"/>
        </w:rPr>
        <w:t>Integration</w:t>
      </w:r>
      <w:proofErr w:type="spellEnd"/>
      <w:r w:rsidRPr="007A3E59">
        <w:rPr>
          <w:rFonts w:cs="Arial"/>
          <w:color w:val="212529"/>
          <w:shd w:val="clear" w:color="auto" w:fill="FFFFFF"/>
        </w:rPr>
        <w:t xml:space="preserve"> </w:t>
      </w:r>
      <w:proofErr w:type="spellStart"/>
      <w:r w:rsidRPr="007A3E59">
        <w:rPr>
          <w:rFonts w:cs="Arial"/>
          <w:color w:val="212529"/>
          <w:shd w:val="clear" w:color="auto" w:fill="FFFFFF"/>
        </w:rPr>
        <w:t>for</w:t>
      </w:r>
      <w:proofErr w:type="spellEnd"/>
      <w:r w:rsidRPr="007A3E59">
        <w:rPr>
          <w:rFonts w:cs="Arial"/>
          <w:color w:val="212529"/>
          <w:shd w:val="clear" w:color="auto" w:fill="FFFFFF"/>
        </w:rPr>
        <w:t xml:space="preserve"> </w:t>
      </w:r>
      <w:proofErr w:type="spellStart"/>
      <w:r w:rsidRPr="007A3E59">
        <w:rPr>
          <w:rFonts w:cs="Arial"/>
          <w:color w:val="212529"/>
          <w:shd w:val="clear" w:color="auto" w:fill="FFFFFF"/>
        </w:rPr>
        <w:t>Higher</w:t>
      </w:r>
      <w:proofErr w:type="spellEnd"/>
      <w:r w:rsidRPr="007A3E59">
        <w:rPr>
          <w:rFonts w:cs="Arial"/>
          <w:color w:val="212529"/>
          <w:shd w:val="clear" w:color="auto" w:fill="FFFFFF"/>
        </w:rPr>
        <w:t xml:space="preserve"> New </w:t>
      </w:r>
      <w:proofErr w:type="spellStart"/>
      <w:r w:rsidRPr="007A3E59">
        <w:rPr>
          <w:rFonts w:cs="Arial"/>
          <w:color w:val="212529"/>
          <w:shd w:val="clear" w:color="auto" w:fill="FFFFFF"/>
        </w:rPr>
        <w:t>Product</w:t>
      </w:r>
      <w:proofErr w:type="spellEnd"/>
      <w:r w:rsidRPr="007A3E59">
        <w:rPr>
          <w:rFonts w:cs="Arial"/>
          <w:color w:val="212529"/>
          <w:shd w:val="clear" w:color="auto" w:fill="FFFFFF"/>
        </w:rPr>
        <w:t xml:space="preserve"> Performance: A Group </w:t>
      </w:r>
      <w:proofErr w:type="spellStart"/>
      <w:r w:rsidRPr="007A3E59">
        <w:rPr>
          <w:rFonts w:cs="Arial"/>
          <w:color w:val="212529"/>
          <w:shd w:val="clear" w:color="auto" w:fill="FFFFFF"/>
        </w:rPr>
        <w:t>Effectiveness</w:t>
      </w:r>
      <w:proofErr w:type="spellEnd"/>
      <w:r w:rsidRPr="007A3E59">
        <w:rPr>
          <w:rFonts w:cs="Arial"/>
          <w:color w:val="212529"/>
          <w:shd w:val="clear" w:color="auto" w:fill="FFFFFF"/>
        </w:rPr>
        <w:t xml:space="preserve"> </w:t>
      </w:r>
      <w:proofErr w:type="spellStart"/>
      <w:r w:rsidRPr="007A3E59">
        <w:rPr>
          <w:rFonts w:cs="Arial"/>
          <w:color w:val="212529"/>
          <w:shd w:val="clear" w:color="auto" w:fill="FFFFFF"/>
        </w:rPr>
        <w:t>Perspective</w:t>
      </w:r>
      <w:proofErr w:type="spellEnd"/>
      <w:r w:rsidRPr="007A3E59">
        <w:rPr>
          <w:rFonts w:cs="Arial"/>
          <w:color w:val="212529"/>
          <w:shd w:val="clear" w:color="auto" w:fill="FFFFFF"/>
        </w:rPr>
        <w:t>. </w:t>
      </w:r>
      <w:proofErr w:type="spellStart"/>
      <w:r w:rsidRPr="007A3E59">
        <w:rPr>
          <w:rFonts w:cs="Arial"/>
          <w:i/>
          <w:iCs/>
          <w:color w:val="212529"/>
          <w:shd w:val="clear" w:color="auto" w:fill="FFFFFF"/>
        </w:rPr>
        <w:t>Journal</w:t>
      </w:r>
      <w:proofErr w:type="spellEnd"/>
      <w:r w:rsidRPr="007A3E59">
        <w:rPr>
          <w:rFonts w:cs="Arial"/>
          <w:i/>
          <w:iCs/>
          <w:color w:val="212529"/>
          <w:shd w:val="clear" w:color="auto" w:fill="FFFFFF"/>
        </w:rPr>
        <w:t xml:space="preserve"> </w:t>
      </w:r>
      <w:proofErr w:type="spellStart"/>
      <w:r w:rsidRPr="007A3E59">
        <w:rPr>
          <w:rFonts w:cs="Arial"/>
          <w:i/>
          <w:iCs/>
          <w:color w:val="212529"/>
          <w:shd w:val="clear" w:color="auto" w:fill="FFFFFF"/>
        </w:rPr>
        <w:t>Of</w:t>
      </w:r>
      <w:proofErr w:type="spellEnd"/>
      <w:r w:rsidRPr="007A3E59">
        <w:rPr>
          <w:rFonts w:cs="Arial"/>
          <w:i/>
          <w:iCs/>
          <w:color w:val="212529"/>
          <w:shd w:val="clear" w:color="auto" w:fill="FFFFFF"/>
        </w:rPr>
        <w:t xml:space="preserve"> </w:t>
      </w:r>
      <w:proofErr w:type="spellStart"/>
      <w:r w:rsidRPr="007A3E59">
        <w:rPr>
          <w:rFonts w:cs="Arial"/>
          <w:i/>
          <w:iCs/>
          <w:color w:val="212529"/>
          <w:shd w:val="clear" w:color="auto" w:fill="FFFFFF"/>
        </w:rPr>
        <w:t>Product</w:t>
      </w:r>
      <w:proofErr w:type="spellEnd"/>
      <w:r w:rsidRPr="007A3E59">
        <w:rPr>
          <w:rFonts w:cs="Arial"/>
          <w:i/>
          <w:iCs/>
          <w:color w:val="212529"/>
          <w:shd w:val="clear" w:color="auto" w:fill="FFFFFF"/>
        </w:rPr>
        <w:t xml:space="preserve"> </w:t>
      </w:r>
      <w:proofErr w:type="spellStart"/>
      <w:r w:rsidRPr="007A3E59">
        <w:rPr>
          <w:rFonts w:cs="Arial"/>
          <w:i/>
          <w:iCs/>
          <w:color w:val="212529"/>
          <w:shd w:val="clear" w:color="auto" w:fill="FFFFFF"/>
        </w:rPr>
        <w:t>Innovation</w:t>
      </w:r>
      <w:proofErr w:type="spellEnd"/>
      <w:r w:rsidRPr="007A3E59">
        <w:rPr>
          <w:rFonts w:cs="Arial"/>
          <w:i/>
          <w:iCs/>
          <w:color w:val="212529"/>
          <w:shd w:val="clear" w:color="auto" w:fill="FFFFFF"/>
        </w:rPr>
        <w:t xml:space="preserve"> Management</w:t>
      </w:r>
      <w:r w:rsidRPr="007A3E59">
        <w:rPr>
          <w:rFonts w:cs="Arial"/>
          <w:color w:val="212529"/>
          <w:shd w:val="clear" w:color="auto" w:fill="FFFFFF"/>
        </w:rPr>
        <w:t>, </w:t>
      </w:r>
      <w:r w:rsidRPr="007A3E59">
        <w:rPr>
          <w:rFonts w:cs="Arial"/>
          <w:i/>
          <w:iCs/>
          <w:color w:val="212529"/>
          <w:shd w:val="clear" w:color="auto" w:fill="FFFFFF"/>
        </w:rPr>
        <w:t>27</w:t>
      </w:r>
      <w:r w:rsidRPr="007A3E59">
        <w:rPr>
          <w:rFonts w:cs="Arial"/>
          <w:color w:val="212529"/>
          <w:shd w:val="clear" w:color="auto" w:fill="FFFFFF"/>
        </w:rPr>
        <w:t>(4), 554-571. https://doi.org/10.1111/j.1540-5885.2010.00735.x</w:t>
      </w:r>
      <w:r w:rsidRPr="007A3E59">
        <w:rPr>
          <w:rFonts w:eastAsiaTheme="minorEastAsia"/>
          <w:color w:val="000000" w:themeColor="text2"/>
          <w:szCs w:val="24"/>
        </w:rPr>
        <w:t xml:space="preserve"> </w:t>
      </w:r>
    </w:p>
    <w:p w14:paraId="3F0876DC" w14:textId="4B3C999C" w:rsidR="00903427" w:rsidRPr="00F8639C" w:rsidRDefault="001D79EB" w:rsidP="14D91C45">
      <w:pPr>
        <w:spacing w:line="257" w:lineRule="auto"/>
        <w:jc w:val="both"/>
        <w:rPr>
          <w:rFonts w:eastAsiaTheme="minorEastAsia"/>
          <w:color w:val="000000" w:themeColor="text2"/>
          <w:szCs w:val="24"/>
        </w:rPr>
      </w:pPr>
      <w:proofErr w:type="spellStart"/>
      <w:r w:rsidRPr="00F8639C">
        <w:rPr>
          <w:rFonts w:eastAsiaTheme="minorEastAsia"/>
          <w:color w:val="000000" w:themeColor="text2"/>
          <w:szCs w:val="24"/>
        </w:rPr>
        <w:t>Nicolini</w:t>
      </w:r>
      <w:proofErr w:type="spellEnd"/>
      <w:r w:rsidR="00903427" w:rsidRPr="00F8639C">
        <w:rPr>
          <w:rFonts w:eastAsiaTheme="minorEastAsia"/>
          <w:color w:val="000000" w:themeColor="text2"/>
          <w:szCs w:val="24"/>
        </w:rPr>
        <w:t xml:space="preserve">, D., </w:t>
      </w:r>
      <w:proofErr w:type="spellStart"/>
      <w:r w:rsidR="00903427" w:rsidRPr="00F8639C">
        <w:rPr>
          <w:rFonts w:eastAsiaTheme="minorEastAsia"/>
          <w:color w:val="000000" w:themeColor="text2"/>
          <w:szCs w:val="24"/>
        </w:rPr>
        <w:t>Gherardi</w:t>
      </w:r>
      <w:proofErr w:type="spellEnd"/>
      <w:r w:rsidR="00903427" w:rsidRPr="00F8639C">
        <w:rPr>
          <w:rFonts w:eastAsiaTheme="minorEastAsia"/>
          <w:color w:val="000000" w:themeColor="text2"/>
          <w:szCs w:val="24"/>
        </w:rPr>
        <w:t xml:space="preserve">, S. </w:t>
      </w:r>
      <w:r w:rsidR="00661D9E">
        <w:rPr>
          <w:rFonts w:eastAsiaTheme="minorEastAsia"/>
          <w:color w:val="000000" w:themeColor="text2"/>
          <w:szCs w:val="24"/>
        </w:rPr>
        <w:t>&amp;</w:t>
      </w:r>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Yanow</w:t>
      </w:r>
      <w:proofErr w:type="spellEnd"/>
      <w:r w:rsidR="00903427" w:rsidRPr="00F8639C">
        <w:rPr>
          <w:rFonts w:eastAsiaTheme="minorEastAsia"/>
          <w:color w:val="000000" w:themeColor="text2"/>
          <w:szCs w:val="24"/>
        </w:rPr>
        <w:t>, D. (2003) in ‘</w:t>
      </w:r>
      <w:proofErr w:type="spellStart"/>
      <w:r w:rsidR="00903427" w:rsidRPr="00F8639C">
        <w:rPr>
          <w:rFonts w:eastAsiaTheme="minorEastAsia"/>
          <w:color w:val="000000" w:themeColor="text2"/>
          <w:szCs w:val="24"/>
        </w:rPr>
        <w:t>Knowing</w:t>
      </w:r>
      <w:proofErr w:type="spellEnd"/>
      <w:r w:rsidR="00903427" w:rsidRPr="00F8639C">
        <w:rPr>
          <w:rFonts w:eastAsiaTheme="minorEastAsia"/>
          <w:color w:val="000000" w:themeColor="text2"/>
          <w:szCs w:val="24"/>
        </w:rPr>
        <w:t xml:space="preserve"> in </w:t>
      </w:r>
      <w:proofErr w:type="spellStart"/>
      <w:r w:rsidR="00903427" w:rsidRPr="00F8639C">
        <w:rPr>
          <w:rFonts w:eastAsiaTheme="minorEastAsia"/>
          <w:color w:val="000000" w:themeColor="text2"/>
          <w:szCs w:val="24"/>
        </w:rPr>
        <w:t>Organisations</w:t>
      </w:r>
      <w:proofErr w:type="spellEnd"/>
      <w:r w:rsidR="00903427" w:rsidRPr="00F8639C">
        <w:rPr>
          <w:rFonts w:eastAsiaTheme="minorEastAsia"/>
          <w:color w:val="000000" w:themeColor="text2"/>
          <w:szCs w:val="24"/>
        </w:rPr>
        <w:t xml:space="preserve">: A </w:t>
      </w:r>
      <w:proofErr w:type="spellStart"/>
      <w:r w:rsidR="00903427" w:rsidRPr="00F8639C">
        <w:rPr>
          <w:rFonts w:eastAsiaTheme="minorEastAsia"/>
          <w:color w:val="000000" w:themeColor="text2"/>
          <w:szCs w:val="24"/>
        </w:rPr>
        <w:t>practice-based</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approach</w:t>
      </w:r>
      <w:proofErr w:type="spellEnd"/>
      <w:r w:rsidR="00903427" w:rsidRPr="00F8639C">
        <w:rPr>
          <w:rFonts w:eastAsiaTheme="minorEastAsia"/>
          <w:color w:val="000000" w:themeColor="text2"/>
          <w:szCs w:val="24"/>
        </w:rPr>
        <w:t xml:space="preserve">’, New York: ME </w:t>
      </w:r>
      <w:proofErr w:type="spellStart"/>
      <w:r w:rsidR="00903427" w:rsidRPr="00F8639C">
        <w:rPr>
          <w:rFonts w:eastAsiaTheme="minorEastAsia"/>
          <w:color w:val="000000" w:themeColor="text2"/>
          <w:szCs w:val="24"/>
        </w:rPr>
        <w:t>Sharpe</w:t>
      </w:r>
      <w:proofErr w:type="spellEnd"/>
      <w:r w:rsidR="00903427" w:rsidRPr="00F8639C">
        <w:rPr>
          <w:rFonts w:eastAsiaTheme="minorEastAsia"/>
          <w:color w:val="000000" w:themeColor="text2"/>
          <w:szCs w:val="24"/>
        </w:rPr>
        <w:t>.</w:t>
      </w:r>
    </w:p>
    <w:p w14:paraId="42C4B1DC" w14:textId="0B002DCD" w:rsidR="00903427" w:rsidRPr="00F8639C" w:rsidRDefault="001D79EB" w:rsidP="14D91C45">
      <w:pPr>
        <w:spacing w:line="257" w:lineRule="auto"/>
        <w:jc w:val="both"/>
        <w:rPr>
          <w:rFonts w:eastAsiaTheme="minorEastAsia"/>
          <w:color w:val="000000" w:themeColor="text2"/>
          <w:szCs w:val="24"/>
        </w:rPr>
      </w:pPr>
      <w:proofErr w:type="spellStart"/>
      <w:r w:rsidRPr="00F8639C">
        <w:rPr>
          <w:rFonts w:eastAsiaTheme="minorEastAsia"/>
          <w:color w:val="000000" w:themeColor="text2"/>
          <w:szCs w:val="24"/>
        </w:rPr>
        <w:t>Øvretveit</w:t>
      </w:r>
      <w:proofErr w:type="spellEnd"/>
      <w:r w:rsidR="00903427" w:rsidRPr="00F8639C">
        <w:rPr>
          <w:rFonts w:eastAsiaTheme="minorEastAsia"/>
          <w:color w:val="000000" w:themeColor="text2"/>
          <w:szCs w:val="24"/>
        </w:rPr>
        <w:t>, J. (1997) ‘</w:t>
      </w:r>
      <w:proofErr w:type="spellStart"/>
      <w:r w:rsidR="00903427" w:rsidRPr="00F8639C">
        <w:rPr>
          <w:rFonts w:eastAsiaTheme="minorEastAsia"/>
          <w:color w:val="000000" w:themeColor="text2"/>
          <w:szCs w:val="24"/>
        </w:rPr>
        <w:t>Interprofessional</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Working</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for</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Health</w:t>
      </w:r>
      <w:proofErr w:type="spellEnd"/>
      <w:r w:rsidR="00903427" w:rsidRPr="00F8639C">
        <w:rPr>
          <w:rFonts w:eastAsiaTheme="minorEastAsia"/>
          <w:color w:val="000000" w:themeColor="text2"/>
          <w:szCs w:val="24"/>
        </w:rPr>
        <w:t xml:space="preserve"> and </w:t>
      </w:r>
      <w:proofErr w:type="spellStart"/>
      <w:r w:rsidR="00903427" w:rsidRPr="00F8639C">
        <w:rPr>
          <w:rFonts w:eastAsiaTheme="minorEastAsia"/>
          <w:color w:val="000000" w:themeColor="text2"/>
          <w:szCs w:val="24"/>
        </w:rPr>
        <w:t>Social</w:t>
      </w:r>
      <w:proofErr w:type="spellEnd"/>
      <w:r w:rsidR="00903427" w:rsidRPr="00F8639C">
        <w:rPr>
          <w:rFonts w:eastAsiaTheme="minorEastAsia"/>
          <w:color w:val="000000" w:themeColor="text2"/>
          <w:szCs w:val="24"/>
        </w:rPr>
        <w:t xml:space="preserve"> Care’, London: </w:t>
      </w:r>
      <w:proofErr w:type="spellStart"/>
      <w:r w:rsidR="00903427" w:rsidRPr="00F8639C">
        <w:rPr>
          <w:rFonts w:eastAsiaTheme="minorEastAsia"/>
          <w:color w:val="000000" w:themeColor="text2"/>
          <w:szCs w:val="24"/>
        </w:rPr>
        <w:t>Macmillan</w:t>
      </w:r>
      <w:proofErr w:type="spellEnd"/>
    </w:p>
    <w:p w14:paraId="0EE819E5" w14:textId="3A4530B5" w:rsidR="00903427" w:rsidRDefault="001D79EB" w:rsidP="14D91C45">
      <w:pPr>
        <w:spacing w:line="257" w:lineRule="auto"/>
        <w:jc w:val="both"/>
        <w:rPr>
          <w:rFonts w:eastAsiaTheme="minorEastAsia"/>
          <w:color w:val="000000" w:themeColor="text2"/>
          <w:szCs w:val="24"/>
        </w:rPr>
      </w:pPr>
      <w:proofErr w:type="spellStart"/>
      <w:r w:rsidRPr="00F8639C">
        <w:rPr>
          <w:rFonts w:eastAsiaTheme="minorEastAsia"/>
          <w:color w:val="000000" w:themeColor="text2"/>
          <w:szCs w:val="24"/>
        </w:rPr>
        <w:t>Perkins</w:t>
      </w:r>
      <w:proofErr w:type="spellEnd"/>
      <w:r w:rsidR="00903427" w:rsidRPr="00F8639C">
        <w:rPr>
          <w:rFonts w:eastAsiaTheme="minorEastAsia"/>
          <w:color w:val="000000" w:themeColor="text2"/>
          <w:szCs w:val="24"/>
        </w:rPr>
        <w:t>, D. (1999) ‘</w:t>
      </w:r>
      <w:proofErr w:type="spellStart"/>
      <w:r w:rsidR="00903427" w:rsidRPr="00F8639C">
        <w:rPr>
          <w:rFonts w:eastAsiaTheme="minorEastAsia"/>
          <w:color w:val="000000" w:themeColor="text2"/>
          <w:szCs w:val="24"/>
        </w:rPr>
        <w:t>The</w:t>
      </w:r>
      <w:proofErr w:type="spellEnd"/>
      <w:r w:rsidR="00903427" w:rsidRPr="00F8639C">
        <w:rPr>
          <w:rFonts w:eastAsiaTheme="minorEastAsia"/>
          <w:color w:val="000000" w:themeColor="text2"/>
          <w:szCs w:val="24"/>
        </w:rPr>
        <w:t xml:space="preserve"> Many </w:t>
      </w:r>
      <w:proofErr w:type="spellStart"/>
      <w:r w:rsidR="00903427" w:rsidRPr="00F8639C">
        <w:rPr>
          <w:rFonts w:eastAsiaTheme="minorEastAsia"/>
          <w:color w:val="000000" w:themeColor="text2"/>
          <w:szCs w:val="24"/>
        </w:rPr>
        <w:t>Faces</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of</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Constructivism</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Educational</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Leadership</w:t>
      </w:r>
      <w:proofErr w:type="spellEnd"/>
      <w:r w:rsidR="00903427" w:rsidRPr="00F8639C">
        <w:rPr>
          <w:rFonts w:eastAsiaTheme="minorEastAsia"/>
          <w:color w:val="000000" w:themeColor="text2"/>
          <w:szCs w:val="24"/>
        </w:rPr>
        <w:t xml:space="preserve">, Vol 57, </w:t>
      </w:r>
      <w:proofErr w:type="spellStart"/>
      <w:r w:rsidR="00903427" w:rsidRPr="00F8639C">
        <w:rPr>
          <w:rFonts w:eastAsiaTheme="minorEastAsia"/>
          <w:color w:val="000000" w:themeColor="text2"/>
          <w:szCs w:val="24"/>
        </w:rPr>
        <w:t>Number</w:t>
      </w:r>
      <w:proofErr w:type="spellEnd"/>
      <w:r w:rsidR="00903427" w:rsidRPr="00F8639C">
        <w:rPr>
          <w:rFonts w:eastAsiaTheme="minorEastAsia"/>
          <w:color w:val="000000" w:themeColor="text2"/>
          <w:szCs w:val="24"/>
        </w:rPr>
        <w:t xml:space="preserve"> 3, </w:t>
      </w:r>
      <w:proofErr w:type="spellStart"/>
      <w:r w:rsidR="00903427" w:rsidRPr="00F8639C">
        <w:rPr>
          <w:rFonts w:eastAsiaTheme="minorEastAsia"/>
          <w:color w:val="000000" w:themeColor="text2"/>
          <w:szCs w:val="24"/>
        </w:rPr>
        <w:t>November</w:t>
      </w:r>
      <w:proofErr w:type="spellEnd"/>
      <w:r w:rsidR="00903427" w:rsidRPr="00F8639C">
        <w:rPr>
          <w:rFonts w:eastAsiaTheme="minorEastAsia"/>
          <w:color w:val="000000" w:themeColor="text2"/>
          <w:szCs w:val="24"/>
        </w:rPr>
        <w:t>.</w:t>
      </w:r>
    </w:p>
    <w:p w14:paraId="700DA6CA" w14:textId="77777777" w:rsidR="00865CA3" w:rsidRPr="00F8639C" w:rsidRDefault="00865CA3" w:rsidP="14D91C45">
      <w:pPr>
        <w:spacing w:line="257" w:lineRule="auto"/>
        <w:jc w:val="both"/>
        <w:rPr>
          <w:rFonts w:eastAsiaTheme="minorEastAsia"/>
          <w:color w:val="000000" w:themeColor="text2"/>
          <w:szCs w:val="24"/>
        </w:rPr>
      </w:pPr>
    </w:p>
    <w:p w14:paraId="11F857F9" w14:textId="343E9360" w:rsidR="007144AF" w:rsidRPr="00523CED" w:rsidRDefault="00523CED" w:rsidP="00523CED">
      <w:pPr>
        <w:shd w:val="clear" w:color="auto" w:fill="FFFFFF"/>
        <w:rPr>
          <w:rFonts w:eastAsia="Times New Roman" w:cs="Arial"/>
          <w:color w:val="212529"/>
          <w:szCs w:val="24"/>
          <w:lang w:eastAsia="cs-CZ"/>
        </w:rPr>
      </w:pPr>
      <w:proofErr w:type="spellStart"/>
      <w:r w:rsidRPr="00523CED">
        <w:rPr>
          <w:rFonts w:eastAsia="Times New Roman" w:cs="Arial"/>
          <w:color w:val="212529"/>
          <w:szCs w:val="24"/>
          <w:lang w:eastAsia="cs-CZ"/>
        </w:rPr>
        <w:t>Reddy</w:t>
      </w:r>
      <w:proofErr w:type="spellEnd"/>
      <w:r w:rsidRPr="00523CED">
        <w:rPr>
          <w:rFonts w:eastAsia="Times New Roman" w:cs="Arial"/>
          <w:color w:val="212529"/>
          <w:szCs w:val="24"/>
          <w:lang w:eastAsia="cs-CZ"/>
        </w:rPr>
        <w:t xml:space="preserve">, S. M. W., </w:t>
      </w:r>
      <w:proofErr w:type="spellStart"/>
      <w:r w:rsidRPr="00523CED">
        <w:rPr>
          <w:rFonts w:eastAsia="Times New Roman" w:cs="Arial"/>
          <w:color w:val="212529"/>
          <w:szCs w:val="24"/>
          <w:lang w:eastAsia="cs-CZ"/>
        </w:rPr>
        <w:t>Torphy</w:t>
      </w:r>
      <w:proofErr w:type="spellEnd"/>
      <w:r w:rsidRPr="00523CED">
        <w:rPr>
          <w:rFonts w:eastAsia="Times New Roman" w:cs="Arial"/>
          <w:color w:val="212529"/>
          <w:szCs w:val="24"/>
          <w:lang w:eastAsia="cs-CZ"/>
        </w:rPr>
        <w:t xml:space="preserve">, K., </w:t>
      </w:r>
      <w:proofErr w:type="spellStart"/>
      <w:r w:rsidRPr="00523CED">
        <w:rPr>
          <w:rFonts w:eastAsia="Times New Roman" w:cs="Arial"/>
          <w:color w:val="212529"/>
          <w:szCs w:val="24"/>
          <w:lang w:eastAsia="cs-CZ"/>
        </w:rPr>
        <w:t>Liu</w:t>
      </w:r>
      <w:proofErr w:type="spellEnd"/>
      <w:r w:rsidRPr="00523CED">
        <w:rPr>
          <w:rFonts w:eastAsia="Times New Roman" w:cs="Arial"/>
          <w:color w:val="212529"/>
          <w:szCs w:val="24"/>
          <w:lang w:eastAsia="cs-CZ"/>
        </w:rPr>
        <w:t xml:space="preserve">, Y., </w:t>
      </w:r>
      <w:proofErr w:type="spellStart"/>
      <w:r w:rsidRPr="00523CED">
        <w:rPr>
          <w:rFonts w:eastAsia="Times New Roman" w:cs="Arial"/>
          <w:color w:val="212529"/>
          <w:szCs w:val="24"/>
          <w:lang w:eastAsia="cs-CZ"/>
        </w:rPr>
        <w:t>Chen</w:t>
      </w:r>
      <w:proofErr w:type="spellEnd"/>
      <w:r w:rsidRPr="00523CED">
        <w:rPr>
          <w:rFonts w:eastAsia="Times New Roman" w:cs="Arial"/>
          <w:color w:val="212529"/>
          <w:szCs w:val="24"/>
          <w:lang w:eastAsia="cs-CZ"/>
        </w:rPr>
        <w:t xml:space="preserve">, T., </w:t>
      </w:r>
      <w:proofErr w:type="spellStart"/>
      <w:r w:rsidRPr="00523CED">
        <w:rPr>
          <w:rFonts w:eastAsia="Times New Roman" w:cs="Arial"/>
          <w:color w:val="212529"/>
          <w:szCs w:val="24"/>
          <w:lang w:eastAsia="cs-CZ"/>
        </w:rPr>
        <w:t>Masuda</w:t>
      </w:r>
      <w:proofErr w:type="spellEnd"/>
      <w:r w:rsidRPr="00523CED">
        <w:rPr>
          <w:rFonts w:eastAsia="Times New Roman" w:cs="Arial"/>
          <w:color w:val="212529"/>
          <w:szCs w:val="24"/>
          <w:lang w:eastAsia="cs-CZ"/>
        </w:rPr>
        <w:t xml:space="preserve">, Y. J., </w:t>
      </w:r>
      <w:proofErr w:type="spellStart"/>
      <w:r w:rsidRPr="00523CED">
        <w:rPr>
          <w:rFonts w:eastAsia="Times New Roman" w:cs="Arial"/>
          <w:color w:val="212529"/>
          <w:szCs w:val="24"/>
          <w:lang w:eastAsia="cs-CZ"/>
        </w:rPr>
        <w:t>Fisher</w:t>
      </w:r>
      <w:proofErr w:type="spellEnd"/>
      <w:r w:rsidRPr="00523CED">
        <w:rPr>
          <w:rFonts w:eastAsia="Times New Roman" w:cs="Arial"/>
          <w:color w:val="212529"/>
          <w:szCs w:val="24"/>
          <w:lang w:eastAsia="cs-CZ"/>
        </w:rPr>
        <w:t>, J. R. B.,</w:t>
      </w:r>
      <w:r w:rsidR="00CF4C7C">
        <w:rPr>
          <w:rFonts w:eastAsia="Times New Roman" w:cs="Arial"/>
          <w:color w:val="212529"/>
          <w:szCs w:val="24"/>
          <w:lang w:eastAsia="cs-CZ"/>
        </w:rPr>
        <w:t xml:space="preserve"> </w:t>
      </w:r>
      <w:r w:rsidR="005D3397">
        <w:rPr>
          <w:rFonts w:eastAsia="Times New Roman" w:cs="Arial"/>
          <w:color w:val="212529"/>
          <w:szCs w:val="24"/>
          <w:lang w:eastAsia="cs-CZ"/>
        </w:rPr>
        <w:t xml:space="preserve">…, </w:t>
      </w:r>
      <w:r w:rsidRPr="00523CED">
        <w:rPr>
          <w:rFonts w:eastAsia="Times New Roman" w:cs="Arial"/>
          <w:color w:val="212529"/>
          <w:szCs w:val="24"/>
          <w:lang w:eastAsia="cs-CZ"/>
        </w:rPr>
        <w:t xml:space="preserve">&amp; </w:t>
      </w:r>
      <w:proofErr w:type="spellStart"/>
      <w:r w:rsidRPr="00523CED">
        <w:rPr>
          <w:rFonts w:eastAsia="Times New Roman" w:cs="Arial"/>
          <w:color w:val="212529"/>
          <w:szCs w:val="24"/>
          <w:lang w:eastAsia="cs-CZ"/>
        </w:rPr>
        <w:t>Montambault</w:t>
      </w:r>
      <w:proofErr w:type="spellEnd"/>
      <w:r w:rsidRPr="00523CED">
        <w:rPr>
          <w:rFonts w:eastAsia="Times New Roman" w:cs="Arial"/>
          <w:color w:val="212529"/>
          <w:szCs w:val="24"/>
          <w:lang w:eastAsia="cs-CZ"/>
        </w:rPr>
        <w:t xml:space="preserve">, J. R. (2019). </w:t>
      </w:r>
      <w:proofErr w:type="spellStart"/>
      <w:r w:rsidRPr="00523CED">
        <w:rPr>
          <w:rFonts w:eastAsia="Times New Roman" w:cs="Arial"/>
          <w:color w:val="212529"/>
          <w:szCs w:val="24"/>
          <w:lang w:eastAsia="cs-CZ"/>
        </w:rPr>
        <w:t>How</w:t>
      </w:r>
      <w:proofErr w:type="spellEnd"/>
      <w:r w:rsidRPr="00523CED">
        <w:rPr>
          <w:rFonts w:eastAsia="Times New Roman" w:cs="Arial"/>
          <w:color w:val="212529"/>
          <w:szCs w:val="24"/>
          <w:lang w:eastAsia="cs-CZ"/>
        </w:rPr>
        <w:t xml:space="preserve"> </w:t>
      </w:r>
      <w:proofErr w:type="spellStart"/>
      <w:r w:rsidRPr="00523CED">
        <w:rPr>
          <w:rFonts w:eastAsia="Times New Roman" w:cs="Arial"/>
          <w:color w:val="212529"/>
          <w:szCs w:val="24"/>
          <w:lang w:eastAsia="cs-CZ"/>
        </w:rPr>
        <w:t>Different</w:t>
      </w:r>
      <w:proofErr w:type="spellEnd"/>
      <w:r w:rsidRPr="00523CED">
        <w:rPr>
          <w:rFonts w:eastAsia="Times New Roman" w:cs="Arial"/>
          <w:color w:val="212529"/>
          <w:szCs w:val="24"/>
          <w:lang w:eastAsia="cs-CZ"/>
        </w:rPr>
        <w:t xml:space="preserve"> </w:t>
      </w:r>
      <w:proofErr w:type="spellStart"/>
      <w:r w:rsidRPr="00523CED">
        <w:rPr>
          <w:rFonts w:eastAsia="Times New Roman" w:cs="Arial"/>
          <w:color w:val="212529"/>
          <w:szCs w:val="24"/>
          <w:lang w:eastAsia="cs-CZ"/>
        </w:rPr>
        <w:t>Forms</w:t>
      </w:r>
      <w:proofErr w:type="spellEnd"/>
      <w:r w:rsidRPr="00523CED">
        <w:rPr>
          <w:rFonts w:eastAsia="Times New Roman" w:cs="Arial"/>
          <w:color w:val="212529"/>
          <w:szCs w:val="24"/>
          <w:lang w:eastAsia="cs-CZ"/>
        </w:rPr>
        <w:t xml:space="preserve"> </w:t>
      </w:r>
      <w:proofErr w:type="spellStart"/>
      <w:r w:rsidRPr="00523CED">
        <w:rPr>
          <w:rFonts w:eastAsia="Times New Roman" w:cs="Arial"/>
          <w:color w:val="212529"/>
          <w:szCs w:val="24"/>
          <w:lang w:eastAsia="cs-CZ"/>
        </w:rPr>
        <w:t>of</w:t>
      </w:r>
      <w:proofErr w:type="spellEnd"/>
      <w:r w:rsidRPr="00523CED">
        <w:rPr>
          <w:rFonts w:eastAsia="Times New Roman" w:cs="Arial"/>
          <w:color w:val="212529"/>
          <w:szCs w:val="24"/>
          <w:lang w:eastAsia="cs-CZ"/>
        </w:rPr>
        <w:t xml:space="preserve"> </w:t>
      </w:r>
      <w:proofErr w:type="spellStart"/>
      <w:r w:rsidRPr="00523CED">
        <w:rPr>
          <w:rFonts w:eastAsia="Times New Roman" w:cs="Arial"/>
          <w:color w:val="212529"/>
          <w:szCs w:val="24"/>
          <w:lang w:eastAsia="cs-CZ"/>
        </w:rPr>
        <w:t>Social</w:t>
      </w:r>
      <w:proofErr w:type="spellEnd"/>
      <w:r w:rsidRPr="00523CED">
        <w:rPr>
          <w:rFonts w:eastAsia="Times New Roman" w:cs="Arial"/>
          <w:color w:val="212529"/>
          <w:szCs w:val="24"/>
          <w:lang w:eastAsia="cs-CZ"/>
        </w:rPr>
        <w:t xml:space="preserve"> </w:t>
      </w:r>
      <w:proofErr w:type="spellStart"/>
      <w:r w:rsidRPr="00523CED">
        <w:rPr>
          <w:rFonts w:eastAsia="Times New Roman" w:cs="Arial"/>
          <w:color w:val="212529"/>
          <w:szCs w:val="24"/>
          <w:lang w:eastAsia="cs-CZ"/>
        </w:rPr>
        <w:t>Capital</w:t>
      </w:r>
      <w:proofErr w:type="spellEnd"/>
      <w:r w:rsidRPr="00523CED">
        <w:rPr>
          <w:rFonts w:eastAsia="Times New Roman" w:cs="Arial"/>
          <w:color w:val="212529"/>
          <w:szCs w:val="24"/>
          <w:lang w:eastAsia="cs-CZ"/>
        </w:rPr>
        <w:t xml:space="preserve"> </w:t>
      </w:r>
      <w:proofErr w:type="spellStart"/>
      <w:r w:rsidRPr="00523CED">
        <w:rPr>
          <w:rFonts w:eastAsia="Times New Roman" w:cs="Arial"/>
          <w:color w:val="212529"/>
          <w:szCs w:val="24"/>
          <w:lang w:eastAsia="cs-CZ"/>
        </w:rPr>
        <w:t>Created</w:t>
      </w:r>
      <w:proofErr w:type="spellEnd"/>
      <w:r w:rsidRPr="00523CED">
        <w:rPr>
          <w:rFonts w:eastAsia="Times New Roman" w:cs="Arial"/>
          <w:color w:val="212529"/>
          <w:szCs w:val="24"/>
          <w:lang w:eastAsia="cs-CZ"/>
        </w:rPr>
        <w:t xml:space="preserve"> </w:t>
      </w:r>
      <w:proofErr w:type="spellStart"/>
      <w:r w:rsidRPr="00523CED">
        <w:rPr>
          <w:rFonts w:eastAsia="Times New Roman" w:cs="Arial"/>
          <w:color w:val="212529"/>
          <w:szCs w:val="24"/>
          <w:lang w:eastAsia="cs-CZ"/>
        </w:rPr>
        <w:t>Through</w:t>
      </w:r>
      <w:proofErr w:type="spellEnd"/>
      <w:r w:rsidRPr="00523CED">
        <w:rPr>
          <w:rFonts w:eastAsia="Times New Roman" w:cs="Arial"/>
          <w:color w:val="212529"/>
          <w:szCs w:val="24"/>
          <w:lang w:eastAsia="cs-CZ"/>
        </w:rPr>
        <w:t xml:space="preserve"> Project Team </w:t>
      </w:r>
      <w:proofErr w:type="spellStart"/>
      <w:r w:rsidRPr="00523CED">
        <w:rPr>
          <w:rFonts w:eastAsia="Times New Roman" w:cs="Arial"/>
          <w:color w:val="212529"/>
          <w:szCs w:val="24"/>
          <w:lang w:eastAsia="cs-CZ"/>
        </w:rPr>
        <w:t>Assignments</w:t>
      </w:r>
      <w:proofErr w:type="spellEnd"/>
      <w:r w:rsidRPr="00523CED">
        <w:rPr>
          <w:rFonts w:eastAsia="Times New Roman" w:cs="Arial"/>
          <w:color w:val="212529"/>
          <w:szCs w:val="24"/>
          <w:lang w:eastAsia="cs-CZ"/>
        </w:rPr>
        <w:t xml:space="preserve"> Influence </w:t>
      </w:r>
      <w:proofErr w:type="spellStart"/>
      <w:r w:rsidRPr="00523CED">
        <w:rPr>
          <w:rFonts w:eastAsia="Times New Roman" w:cs="Arial"/>
          <w:color w:val="212529"/>
          <w:szCs w:val="24"/>
          <w:lang w:eastAsia="cs-CZ"/>
        </w:rPr>
        <w:t>Employee</w:t>
      </w:r>
      <w:proofErr w:type="spellEnd"/>
      <w:r w:rsidRPr="00523CED">
        <w:rPr>
          <w:rFonts w:eastAsia="Times New Roman" w:cs="Arial"/>
          <w:color w:val="212529"/>
          <w:szCs w:val="24"/>
          <w:lang w:eastAsia="cs-CZ"/>
        </w:rPr>
        <w:t xml:space="preserve"> </w:t>
      </w:r>
      <w:proofErr w:type="spellStart"/>
      <w:r w:rsidRPr="00523CED">
        <w:rPr>
          <w:rFonts w:eastAsia="Times New Roman" w:cs="Arial"/>
          <w:color w:val="212529"/>
          <w:szCs w:val="24"/>
          <w:lang w:eastAsia="cs-CZ"/>
        </w:rPr>
        <w:t>Adoption</w:t>
      </w:r>
      <w:proofErr w:type="spellEnd"/>
      <w:r w:rsidRPr="00523CED">
        <w:rPr>
          <w:rFonts w:eastAsia="Times New Roman" w:cs="Arial"/>
          <w:color w:val="212529"/>
          <w:szCs w:val="24"/>
          <w:lang w:eastAsia="cs-CZ"/>
        </w:rPr>
        <w:t xml:space="preserve"> </w:t>
      </w:r>
      <w:proofErr w:type="spellStart"/>
      <w:r w:rsidRPr="00523CED">
        <w:rPr>
          <w:rFonts w:eastAsia="Times New Roman" w:cs="Arial"/>
          <w:color w:val="212529"/>
          <w:szCs w:val="24"/>
          <w:lang w:eastAsia="cs-CZ"/>
        </w:rPr>
        <w:t>of</w:t>
      </w:r>
      <w:proofErr w:type="spellEnd"/>
      <w:r w:rsidRPr="00523CED">
        <w:rPr>
          <w:rFonts w:eastAsia="Times New Roman" w:cs="Arial"/>
          <w:color w:val="212529"/>
          <w:szCs w:val="24"/>
          <w:lang w:eastAsia="cs-CZ"/>
        </w:rPr>
        <w:t xml:space="preserve"> </w:t>
      </w:r>
      <w:proofErr w:type="spellStart"/>
      <w:r w:rsidRPr="00523CED">
        <w:rPr>
          <w:rFonts w:eastAsia="Times New Roman" w:cs="Arial"/>
          <w:color w:val="212529"/>
          <w:szCs w:val="24"/>
          <w:lang w:eastAsia="cs-CZ"/>
        </w:rPr>
        <w:t>Sustainability</w:t>
      </w:r>
      <w:proofErr w:type="spellEnd"/>
      <w:r w:rsidRPr="00523CED">
        <w:rPr>
          <w:rFonts w:eastAsia="Times New Roman" w:cs="Arial"/>
          <w:color w:val="212529"/>
          <w:szCs w:val="24"/>
          <w:lang w:eastAsia="cs-CZ"/>
        </w:rPr>
        <w:t xml:space="preserve"> </w:t>
      </w:r>
      <w:proofErr w:type="spellStart"/>
      <w:r w:rsidRPr="00523CED">
        <w:rPr>
          <w:rFonts w:eastAsia="Times New Roman" w:cs="Arial"/>
          <w:color w:val="212529"/>
          <w:szCs w:val="24"/>
          <w:lang w:eastAsia="cs-CZ"/>
        </w:rPr>
        <w:t>Practices</w:t>
      </w:r>
      <w:proofErr w:type="spellEnd"/>
      <w:r w:rsidRPr="00523CED">
        <w:rPr>
          <w:rFonts w:eastAsia="Times New Roman" w:cs="Arial"/>
          <w:color w:val="212529"/>
          <w:szCs w:val="24"/>
          <w:lang w:eastAsia="cs-CZ"/>
        </w:rPr>
        <w:t>. </w:t>
      </w:r>
      <w:proofErr w:type="spellStart"/>
      <w:r w:rsidRPr="00523CED">
        <w:rPr>
          <w:rFonts w:eastAsia="Times New Roman" w:cs="Arial"/>
          <w:i/>
          <w:iCs/>
          <w:color w:val="212529"/>
          <w:szCs w:val="24"/>
          <w:lang w:eastAsia="cs-CZ"/>
        </w:rPr>
        <w:t>Organization</w:t>
      </w:r>
      <w:proofErr w:type="spellEnd"/>
      <w:r w:rsidRPr="00523CED">
        <w:rPr>
          <w:rFonts w:eastAsia="Times New Roman" w:cs="Arial"/>
          <w:i/>
          <w:iCs/>
          <w:color w:val="212529"/>
          <w:szCs w:val="24"/>
          <w:lang w:eastAsia="cs-CZ"/>
        </w:rPr>
        <w:t xml:space="preserve"> &amp; </w:t>
      </w:r>
      <w:proofErr w:type="spellStart"/>
      <w:r w:rsidRPr="00523CED">
        <w:rPr>
          <w:rFonts w:eastAsia="Times New Roman" w:cs="Arial"/>
          <w:i/>
          <w:iCs/>
          <w:color w:val="212529"/>
          <w:szCs w:val="24"/>
          <w:lang w:eastAsia="cs-CZ"/>
        </w:rPr>
        <w:t>Environment</w:t>
      </w:r>
      <w:proofErr w:type="spellEnd"/>
      <w:r w:rsidRPr="00523CED">
        <w:rPr>
          <w:rFonts w:eastAsia="Times New Roman" w:cs="Arial"/>
          <w:color w:val="212529"/>
          <w:szCs w:val="24"/>
          <w:lang w:eastAsia="cs-CZ"/>
        </w:rPr>
        <w:t>. https://doi.org/10.1177/1086026619880343</w:t>
      </w:r>
    </w:p>
    <w:p w14:paraId="793618EA" w14:textId="31141265" w:rsidR="00903427" w:rsidRPr="00F8639C" w:rsidRDefault="00F86048" w:rsidP="14D91C45">
      <w:pPr>
        <w:spacing w:line="257" w:lineRule="auto"/>
        <w:jc w:val="both"/>
        <w:rPr>
          <w:rFonts w:eastAsiaTheme="minorEastAsia"/>
          <w:color w:val="000000" w:themeColor="text2"/>
          <w:szCs w:val="24"/>
        </w:rPr>
      </w:pPr>
      <w:proofErr w:type="spellStart"/>
      <w:r w:rsidRPr="00F8639C">
        <w:rPr>
          <w:rFonts w:eastAsiaTheme="minorEastAsia"/>
          <w:color w:val="000000" w:themeColor="text2"/>
          <w:szCs w:val="24"/>
        </w:rPr>
        <w:t>Rogers</w:t>
      </w:r>
      <w:proofErr w:type="spellEnd"/>
      <w:r w:rsidR="00903427" w:rsidRPr="00F8639C">
        <w:rPr>
          <w:rFonts w:eastAsiaTheme="minorEastAsia"/>
          <w:color w:val="000000" w:themeColor="text2"/>
          <w:szCs w:val="24"/>
        </w:rPr>
        <w:t xml:space="preserve">, </w:t>
      </w:r>
      <w:r w:rsidR="00CA7611">
        <w:rPr>
          <w:rFonts w:eastAsiaTheme="minorEastAsia"/>
          <w:color w:val="000000" w:themeColor="text2"/>
          <w:szCs w:val="24"/>
        </w:rPr>
        <w:t>J.</w:t>
      </w:r>
      <w:r w:rsidR="00903427" w:rsidRPr="00F8639C">
        <w:rPr>
          <w:rFonts w:eastAsiaTheme="minorEastAsia"/>
          <w:color w:val="000000" w:themeColor="text2"/>
          <w:szCs w:val="24"/>
        </w:rPr>
        <w:t xml:space="preserve"> </w:t>
      </w:r>
      <w:r w:rsidR="00CA7611">
        <w:rPr>
          <w:rFonts w:eastAsiaTheme="minorEastAsia"/>
          <w:color w:val="000000" w:themeColor="text2"/>
          <w:szCs w:val="24"/>
        </w:rPr>
        <w:t>&amp;</w:t>
      </w:r>
      <w:r w:rsidR="00903427" w:rsidRPr="00F8639C">
        <w:rPr>
          <w:rFonts w:eastAsiaTheme="minorEastAsia"/>
          <w:color w:val="000000" w:themeColor="text2"/>
          <w:szCs w:val="24"/>
        </w:rPr>
        <w:t xml:space="preserve"> </w:t>
      </w:r>
      <w:proofErr w:type="spellStart"/>
      <w:r w:rsidR="00E74082" w:rsidRPr="00F8639C">
        <w:rPr>
          <w:rFonts w:eastAsiaTheme="minorEastAsia"/>
          <w:color w:val="000000" w:themeColor="text2"/>
          <w:szCs w:val="24"/>
        </w:rPr>
        <w:t>Badger</w:t>
      </w:r>
      <w:proofErr w:type="spellEnd"/>
      <w:r w:rsidR="00E74082">
        <w:rPr>
          <w:rFonts w:eastAsiaTheme="minorEastAsia"/>
          <w:color w:val="000000" w:themeColor="text2"/>
          <w:szCs w:val="24"/>
        </w:rPr>
        <w:t xml:space="preserve"> </w:t>
      </w:r>
      <w:r w:rsidR="00CA7611">
        <w:rPr>
          <w:rFonts w:eastAsiaTheme="minorEastAsia"/>
          <w:color w:val="000000" w:themeColor="text2"/>
          <w:szCs w:val="24"/>
        </w:rPr>
        <w:t>B. A</w:t>
      </w:r>
      <w:r w:rsidR="00CF4C7C">
        <w:rPr>
          <w:rFonts w:eastAsiaTheme="minorEastAsia"/>
          <w:color w:val="000000" w:themeColor="text2"/>
          <w:szCs w:val="24"/>
        </w:rPr>
        <w:t>. (2012)</w:t>
      </w:r>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Learning</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inside</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Multidisciplinary</w:t>
      </w:r>
      <w:proofErr w:type="spellEnd"/>
      <w:r w:rsidR="00903427" w:rsidRPr="00F8639C">
        <w:rPr>
          <w:rFonts w:eastAsiaTheme="minorEastAsia"/>
          <w:color w:val="000000" w:themeColor="text2"/>
          <w:szCs w:val="24"/>
        </w:rPr>
        <w:t xml:space="preserve"> Project </w:t>
      </w:r>
      <w:proofErr w:type="spellStart"/>
      <w:r w:rsidR="00903427" w:rsidRPr="00F8639C">
        <w:rPr>
          <w:rFonts w:eastAsiaTheme="minorEastAsia"/>
          <w:color w:val="000000" w:themeColor="text2"/>
          <w:szCs w:val="24"/>
        </w:rPr>
        <w:t>Teams</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i/>
          <w:iCs/>
          <w:color w:val="000000" w:themeColor="text2"/>
          <w:szCs w:val="24"/>
        </w:rPr>
        <w:t>The</w:t>
      </w:r>
      <w:proofErr w:type="spellEnd"/>
      <w:r w:rsidR="00903427" w:rsidRPr="00F8639C">
        <w:rPr>
          <w:rFonts w:eastAsiaTheme="minorEastAsia"/>
          <w:i/>
          <w:iCs/>
          <w:color w:val="000000" w:themeColor="text2"/>
          <w:szCs w:val="24"/>
        </w:rPr>
        <w:t xml:space="preserve"> </w:t>
      </w:r>
      <w:proofErr w:type="spellStart"/>
      <w:r w:rsidR="00903427" w:rsidRPr="00F8639C">
        <w:rPr>
          <w:rFonts w:eastAsiaTheme="minorEastAsia"/>
          <w:i/>
          <w:iCs/>
          <w:color w:val="000000" w:themeColor="text2"/>
          <w:szCs w:val="24"/>
        </w:rPr>
        <w:t>international</w:t>
      </w:r>
      <w:proofErr w:type="spellEnd"/>
      <w:r w:rsidR="00903427" w:rsidRPr="00F8639C">
        <w:rPr>
          <w:rFonts w:eastAsiaTheme="minorEastAsia"/>
          <w:i/>
          <w:iCs/>
          <w:color w:val="000000" w:themeColor="text2"/>
          <w:szCs w:val="24"/>
        </w:rPr>
        <w:t xml:space="preserve"> </w:t>
      </w:r>
      <w:proofErr w:type="spellStart"/>
      <w:r w:rsidR="00903427" w:rsidRPr="00F8639C">
        <w:rPr>
          <w:rFonts w:eastAsiaTheme="minorEastAsia"/>
          <w:i/>
          <w:iCs/>
          <w:color w:val="000000" w:themeColor="text2"/>
          <w:szCs w:val="24"/>
        </w:rPr>
        <w:t>journal</w:t>
      </w:r>
      <w:proofErr w:type="spellEnd"/>
      <w:r w:rsidR="00903427" w:rsidRPr="00F8639C">
        <w:rPr>
          <w:rFonts w:eastAsiaTheme="minorEastAsia"/>
          <w:i/>
          <w:iCs/>
          <w:color w:val="000000" w:themeColor="text2"/>
          <w:szCs w:val="24"/>
        </w:rPr>
        <w:t xml:space="preserve"> </w:t>
      </w:r>
      <w:proofErr w:type="spellStart"/>
      <w:r w:rsidR="00903427" w:rsidRPr="00F8639C">
        <w:rPr>
          <w:rFonts w:eastAsiaTheme="minorEastAsia"/>
          <w:i/>
          <w:iCs/>
          <w:color w:val="000000" w:themeColor="text2"/>
          <w:szCs w:val="24"/>
        </w:rPr>
        <w:t>of</w:t>
      </w:r>
      <w:proofErr w:type="spellEnd"/>
      <w:r w:rsidR="00903427" w:rsidRPr="00F8639C">
        <w:rPr>
          <w:rFonts w:eastAsiaTheme="minorEastAsia"/>
          <w:i/>
          <w:iCs/>
          <w:color w:val="000000" w:themeColor="text2"/>
          <w:szCs w:val="24"/>
        </w:rPr>
        <w:t xml:space="preserve"> </w:t>
      </w:r>
      <w:proofErr w:type="spellStart"/>
      <w:r w:rsidR="00903427" w:rsidRPr="00F8639C">
        <w:rPr>
          <w:rFonts w:eastAsiaTheme="minorEastAsia"/>
          <w:i/>
          <w:iCs/>
          <w:color w:val="000000" w:themeColor="text2"/>
          <w:szCs w:val="24"/>
        </w:rPr>
        <w:t>interdisciplinary</w:t>
      </w:r>
      <w:proofErr w:type="spellEnd"/>
      <w:r w:rsidR="00903427" w:rsidRPr="00F8639C">
        <w:rPr>
          <w:rFonts w:eastAsiaTheme="minorEastAsia"/>
          <w:i/>
          <w:iCs/>
          <w:color w:val="000000" w:themeColor="text2"/>
          <w:szCs w:val="24"/>
        </w:rPr>
        <w:t xml:space="preserve"> </w:t>
      </w:r>
      <w:proofErr w:type="spellStart"/>
      <w:r w:rsidR="00903427" w:rsidRPr="00F8639C">
        <w:rPr>
          <w:rFonts w:eastAsiaTheme="minorEastAsia"/>
          <w:i/>
          <w:iCs/>
          <w:color w:val="000000" w:themeColor="text2"/>
          <w:szCs w:val="24"/>
        </w:rPr>
        <w:t>social</w:t>
      </w:r>
      <w:proofErr w:type="spellEnd"/>
      <w:r w:rsidR="00903427" w:rsidRPr="00F8639C">
        <w:rPr>
          <w:rFonts w:eastAsiaTheme="minorEastAsia"/>
          <w:i/>
          <w:iCs/>
          <w:color w:val="000000" w:themeColor="text2"/>
          <w:szCs w:val="24"/>
        </w:rPr>
        <w:t xml:space="preserve"> </w:t>
      </w:r>
      <w:proofErr w:type="spellStart"/>
      <w:r w:rsidR="00903427" w:rsidRPr="00F8639C">
        <w:rPr>
          <w:rFonts w:eastAsiaTheme="minorEastAsia"/>
          <w:i/>
          <w:iCs/>
          <w:color w:val="000000" w:themeColor="text2"/>
          <w:szCs w:val="24"/>
        </w:rPr>
        <w:t>sciences</w:t>
      </w:r>
      <w:proofErr w:type="spellEnd"/>
      <w:r w:rsidR="00903427" w:rsidRPr="00F8639C">
        <w:rPr>
          <w:rFonts w:eastAsiaTheme="minorEastAsia"/>
          <w:color w:val="000000" w:themeColor="text2"/>
          <w:szCs w:val="24"/>
        </w:rPr>
        <w:t>. 1-12. ISSN 1833-1882.</w:t>
      </w:r>
    </w:p>
    <w:p w14:paraId="6D42F35A" w14:textId="13E0E26A" w:rsidR="00F86048" w:rsidRPr="00F86048" w:rsidRDefault="00F86048" w:rsidP="14D91C45">
      <w:pPr>
        <w:spacing w:line="257" w:lineRule="auto"/>
        <w:jc w:val="both"/>
        <w:rPr>
          <w:rFonts w:cs="Arial"/>
          <w:color w:val="212529"/>
          <w:shd w:val="clear" w:color="auto" w:fill="FFFFFF"/>
        </w:rPr>
      </w:pPr>
      <w:proofErr w:type="spellStart"/>
      <w:r w:rsidRPr="00F86048">
        <w:rPr>
          <w:rFonts w:cs="Arial"/>
          <w:color w:val="212529"/>
          <w:shd w:val="clear" w:color="auto" w:fill="FFFFFF"/>
        </w:rPr>
        <w:t>Sethi</w:t>
      </w:r>
      <w:proofErr w:type="spellEnd"/>
      <w:r w:rsidRPr="00F86048">
        <w:rPr>
          <w:rFonts w:cs="Arial"/>
          <w:color w:val="212529"/>
          <w:shd w:val="clear" w:color="auto" w:fill="FFFFFF"/>
        </w:rPr>
        <w:t xml:space="preserve">, R. (2000). New </w:t>
      </w:r>
      <w:proofErr w:type="spellStart"/>
      <w:r w:rsidRPr="00F86048">
        <w:rPr>
          <w:rFonts w:cs="Arial"/>
          <w:color w:val="212529"/>
          <w:shd w:val="clear" w:color="auto" w:fill="FFFFFF"/>
        </w:rPr>
        <w:t>Product</w:t>
      </w:r>
      <w:proofErr w:type="spellEnd"/>
      <w:r w:rsidRPr="00F86048">
        <w:rPr>
          <w:rFonts w:cs="Arial"/>
          <w:color w:val="212529"/>
          <w:shd w:val="clear" w:color="auto" w:fill="FFFFFF"/>
        </w:rPr>
        <w:t xml:space="preserve"> </w:t>
      </w:r>
      <w:proofErr w:type="spellStart"/>
      <w:r w:rsidRPr="00F86048">
        <w:rPr>
          <w:rFonts w:cs="Arial"/>
          <w:color w:val="212529"/>
          <w:shd w:val="clear" w:color="auto" w:fill="FFFFFF"/>
        </w:rPr>
        <w:t>Quality</w:t>
      </w:r>
      <w:proofErr w:type="spellEnd"/>
      <w:r w:rsidRPr="00F86048">
        <w:rPr>
          <w:rFonts w:cs="Arial"/>
          <w:color w:val="212529"/>
          <w:shd w:val="clear" w:color="auto" w:fill="FFFFFF"/>
        </w:rPr>
        <w:t xml:space="preserve"> and </w:t>
      </w:r>
      <w:proofErr w:type="spellStart"/>
      <w:r w:rsidRPr="00F86048">
        <w:rPr>
          <w:rFonts w:cs="Arial"/>
          <w:color w:val="212529"/>
          <w:shd w:val="clear" w:color="auto" w:fill="FFFFFF"/>
        </w:rPr>
        <w:t>Product</w:t>
      </w:r>
      <w:proofErr w:type="spellEnd"/>
      <w:r w:rsidRPr="00F86048">
        <w:rPr>
          <w:rFonts w:cs="Arial"/>
          <w:color w:val="212529"/>
          <w:shd w:val="clear" w:color="auto" w:fill="FFFFFF"/>
        </w:rPr>
        <w:t xml:space="preserve"> </w:t>
      </w:r>
      <w:proofErr w:type="spellStart"/>
      <w:r w:rsidRPr="00F86048">
        <w:rPr>
          <w:rFonts w:cs="Arial"/>
          <w:color w:val="212529"/>
          <w:shd w:val="clear" w:color="auto" w:fill="FFFFFF"/>
        </w:rPr>
        <w:t>Development</w:t>
      </w:r>
      <w:proofErr w:type="spellEnd"/>
      <w:r w:rsidRPr="00F86048">
        <w:rPr>
          <w:rFonts w:cs="Arial"/>
          <w:color w:val="212529"/>
          <w:shd w:val="clear" w:color="auto" w:fill="FFFFFF"/>
        </w:rPr>
        <w:t xml:space="preserve"> </w:t>
      </w:r>
      <w:proofErr w:type="spellStart"/>
      <w:r w:rsidRPr="00F86048">
        <w:rPr>
          <w:rFonts w:cs="Arial"/>
          <w:color w:val="212529"/>
          <w:shd w:val="clear" w:color="auto" w:fill="FFFFFF"/>
        </w:rPr>
        <w:t>Teams</w:t>
      </w:r>
      <w:proofErr w:type="spellEnd"/>
      <w:r w:rsidRPr="00F86048">
        <w:rPr>
          <w:rFonts w:cs="Arial"/>
          <w:color w:val="212529"/>
          <w:shd w:val="clear" w:color="auto" w:fill="FFFFFF"/>
        </w:rPr>
        <w:t>. </w:t>
      </w:r>
      <w:proofErr w:type="spellStart"/>
      <w:r w:rsidRPr="00F86048">
        <w:rPr>
          <w:rFonts w:cs="Arial"/>
          <w:i/>
          <w:iCs/>
          <w:color w:val="212529"/>
          <w:shd w:val="clear" w:color="auto" w:fill="FFFFFF"/>
        </w:rPr>
        <w:t>Journal</w:t>
      </w:r>
      <w:proofErr w:type="spellEnd"/>
      <w:r w:rsidRPr="00F86048">
        <w:rPr>
          <w:rFonts w:cs="Arial"/>
          <w:i/>
          <w:iCs/>
          <w:color w:val="212529"/>
          <w:shd w:val="clear" w:color="auto" w:fill="FFFFFF"/>
        </w:rPr>
        <w:t xml:space="preserve"> </w:t>
      </w:r>
      <w:proofErr w:type="spellStart"/>
      <w:r w:rsidRPr="00F86048">
        <w:rPr>
          <w:rFonts w:cs="Arial"/>
          <w:i/>
          <w:iCs/>
          <w:color w:val="212529"/>
          <w:shd w:val="clear" w:color="auto" w:fill="FFFFFF"/>
        </w:rPr>
        <w:t>Of</w:t>
      </w:r>
      <w:proofErr w:type="spellEnd"/>
      <w:r w:rsidRPr="00F86048">
        <w:rPr>
          <w:rFonts w:cs="Arial"/>
          <w:i/>
          <w:iCs/>
          <w:color w:val="212529"/>
          <w:shd w:val="clear" w:color="auto" w:fill="FFFFFF"/>
        </w:rPr>
        <w:t xml:space="preserve"> Marketing</w:t>
      </w:r>
      <w:r w:rsidRPr="00F86048">
        <w:rPr>
          <w:rFonts w:cs="Arial"/>
          <w:color w:val="212529"/>
          <w:shd w:val="clear" w:color="auto" w:fill="FFFFFF"/>
        </w:rPr>
        <w:t>, </w:t>
      </w:r>
      <w:r w:rsidRPr="00F86048">
        <w:rPr>
          <w:rFonts w:cs="Arial"/>
          <w:i/>
          <w:iCs/>
          <w:color w:val="212529"/>
          <w:shd w:val="clear" w:color="auto" w:fill="FFFFFF"/>
        </w:rPr>
        <w:t>64</w:t>
      </w:r>
      <w:r w:rsidRPr="00F86048">
        <w:rPr>
          <w:rFonts w:cs="Arial"/>
          <w:color w:val="212529"/>
          <w:shd w:val="clear" w:color="auto" w:fill="FFFFFF"/>
        </w:rPr>
        <w:t xml:space="preserve">(2), 1-14. </w:t>
      </w:r>
      <w:hyperlink r:id="rId15" w:history="1">
        <w:r w:rsidRPr="00F86048">
          <w:rPr>
            <w:rStyle w:val="Hyperlink"/>
            <w:rFonts w:cs="Arial"/>
            <w:shd w:val="clear" w:color="auto" w:fill="FFFFFF"/>
          </w:rPr>
          <w:t>https://doi.org/10.1509/jmkg.64.2.1.17999</w:t>
        </w:r>
      </w:hyperlink>
    </w:p>
    <w:p w14:paraId="2BC5906E" w14:textId="4E44C11E" w:rsidR="00980118" w:rsidRPr="00F8639C" w:rsidRDefault="00F86048" w:rsidP="00980118">
      <w:pPr>
        <w:jc w:val="both"/>
        <w:rPr>
          <w:rFonts w:eastAsiaTheme="minorEastAsia"/>
        </w:rPr>
      </w:pPr>
      <w:r w:rsidRPr="00F8639C">
        <w:rPr>
          <w:rFonts w:eastAsiaTheme="minorEastAsia"/>
          <w:color w:val="000000" w:themeColor="text2"/>
        </w:rPr>
        <w:t>Warren</w:t>
      </w:r>
      <w:r w:rsidR="00903427" w:rsidRPr="00F8639C">
        <w:rPr>
          <w:rFonts w:eastAsiaTheme="minorEastAsia"/>
          <w:color w:val="000000" w:themeColor="text2"/>
        </w:rPr>
        <w:t xml:space="preserve">, J. E. (1994) ‘In my </w:t>
      </w:r>
      <w:proofErr w:type="spellStart"/>
      <w:r w:rsidR="00903427" w:rsidRPr="00F8639C">
        <w:rPr>
          <w:rFonts w:eastAsiaTheme="minorEastAsia"/>
          <w:color w:val="000000" w:themeColor="text2"/>
        </w:rPr>
        <w:t>Opinion</w:t>
      </w:r>
      <w:proofErr w:type="spellEnd"/>
      <w:r w:rsidR="00903427" w:rsidRPr="00F8639C">
        <w:rPr>
          <w:rFonts w:eastAsiaTheme="minorEastAsia"/>
          <w:color w:val="000000" w:themeColor="text2"/>
        </w:rPr>
        <w:t xml:space="preserve">’, </w:t>
      </w:r>
      <w:proofErr w:type="spellStart"/>
      <w:r w:rsidR="00903427" w:rsidRPr="00F8639C">
        <w:rPr>
          <w:rFonts w:eastAsiaTheme="minorEastAsia"/>
          <w:color w:val="000000" w:themeColor="text2"/>
        </w:rPr>
        <w:t>Journal</w:t>
      </w:r>
      <w:proofErr w:type="spellEnd"/>
      <w:r w:rsidR="00903427" w:rsidRPr="00F8639C">
        <w:rPr>
          <w:rFonts w:eastAsiaTheme="minorEastAsia"/>
          <w:color w:val="000000" w:themeColor="text2"/>
        </w:rPr>
        <w:t xml:space="preserve"> </w:t>
      </w:r>
      <w:proofErr w:type="spellStart"/>
      <w:r w:rsidR="00903427" w:rsidRPr="00F8639C">
        <w:rPr>
          <w:rFonts w:eastAsiaTheme="minorEastAsia"/>
          <w:color w:val="000000" w:themeColor="text2"/>
        </w:rPr>
        <w:t>of</w:t>
      </w:r>
      <w:proofErr w:type="spellEnd"/>
      <w:r w:rsidR="00903427" w:rsidRPr="00F8639C">
        <w:rPr>
          <w:rFonts w:eastAsiaTheme="minorEastAsia"/>
          <w:color w:val="000000" w:themeColor="text2"/>
        </w:rPr>
        <w:t xml:space="preserve"> </w:t>
      </w:r>
      <w:proofErr w:type="spellStart"/>
      <w:r w:rsidR="00903427" w:rsidRPr="00F8639C">
        <w:rPr>
          <w:rFonts w:eastAsiaTheme="minorEastAsia"/>
          <w:color w:val="000000" w:themeColor="text2"/>
        </w:rPr>
        <w:t>Petroleum</w:t>
      </w:r>
      <w:proofErr w:type="spellEnd"/>
      <w:r w:rsidR="00903427" w:rsidRPr="00F8639C">
        <w:rPr>
          <w:rFonts w:eastAsiaTheme="minorEastAsia"/>
          <w:color w:val="000000" w:themeColor="text2"/>
        </w:rPr>
        <w:t xml:space="preserve"> Technology, </w:t>
      </w:r>
      <w:proofErr w:type="spellStart"/>
      <w:r w:rsidR="00903427" w:rsidRPr="00F8639C">
        <w:rPr>
          <w:rFonts w:eastAsiaTheme="minorEastAsia"/>
          <w:color w:val="000000" w:themeColor="text2"/>
        </w:rPr>
        <w:t>December</w:t>
      </w:r>
      <w:proofErr w:type="spellEnd"/>
      <w:r w:rsidR="00903427" w:rsidRPr="00F8639C">
        <w:rPr>
          <w:rFonts w:eastAsiaTheme="minorEastAsia"/>
          <w:color w:val="000000" w:themeColor="text2"/>
        </w:rPr>
        <w:t>: 1016-1017</w:t>
      </w:r>
      <w:r w:rsidR="00980118" w:rsidRPr="00F8639C">
        <w:rPr>
          <w:rFonts w:eastAsiaTheme="minorEastAsia"/>
        </w:rPr>
        <w:t xml:space="preserve"> </w:t>
      </w:r>
    </w:p>
    <w:p w14:paraId="2A6AA69D" w14:textId="332D4DA1" w:rsidR="00903427" w:rsidRPr="00F8639C" w:rsidRDefault="00980118" w:rsidP="001113A1">
      <w:pPr>
        <w:jc w:val="both"/>
        <w:rPr>
          <w:rFonts w:eastAsiaTheme="minorEastAsia"/>
          <w:color w:val="000000" w:themeColor="text2"/>
          <w:szCs w:val="24"/>
        </w:rPr>
      </w:pPr>
      <w:r w:rsidRPr="00F8639C">
        <w:rPr>
          <w:rFonts w:eastAsiaTheme="minorEastAsia"/>
        </w:rPr>
        <w:t xml:space="preserve">Web </w:t>
      </w:r>
      <w:proofErr w:type="spellStart"/>
      <w:r w:rsidRPr="00F8639C">
        <w:rPr>
          <w:rFonts w:eastAsiaTheme="minorEastAsia"/>
        </w:rPr>
        <w:t>of</w:t>
      </w:r>
      <w:proofErr w:type="spellEnd"/>
      <w:r w:rsidRPr="00F8639C">
        <w:rPr>
          <w:rFonts w:eastAsiaTheme="minorEastAsia"/>
        </w:rPr>
        <w:t xml:space="preserve"> Science </w:t>
      </w:r>
      <w:proofErr w:type="spellStart"/>
      <w:r w:rsidRPr="00F8639C">
        <w:rPr>
          <w:rFonts w:eastAsiaTheme="minorEastAsia"/>
        </w:rPr>
        <w:t>Journal</w:t>
      </w:r>
      <w:proofErr w:type="spellEnd"/>
      <w:r w:rsidRPr="00F8639C">
        <w:rPr>
          <w:rFonts w:eastAsiaTheme="minorEastAsia"/>
        </w:rPr>
        <w:t xml:space="preserve"> </w:t>
      </w:r>
      <w:proofErr w:type="spellStart"/>
      <w:r w:rsidRPr="00F8639C">
        <w:rPr>
          <w:rFonts w:eastAsiaTheme="minorEastAsia"/>
        </w:rPr>
        <w:t>Evaluation</w:t>
      </w:r>
      <w:proofErr w:type="spellEnd"/>
      <w:r w:rsidRPr="00F8639C">
        <w:rPr>
          <w:rFonts w:eastAsiaTheme="minorEastAsia"/>
        </w:rPr>
        <w:t xml:space="preserve">: </w:t>
      </w:r>
      <w:proofErr w:type="spellStart"/>
      <w:r w:rsidRPr="00F8639C">
        <w:rPr>
          <w:rFonts w:eastAsiaTheme="minorEastAsia"/>
        </w:rPr>
        <w:t>Process</w:t>
      </w:r>
      <w:proofErr w:type="spellEnd"/>
      <w:r w:rsidRPr="00F8639C">
        <w:rPr>
          <w:rFonts w:eastAsiaTheme="minorEastAsia"/>
        </w:rPr>
        <w:t xml:space="preserve"> and </w:t>
      </w:r>
      <w:proofErr w:type="spellStart"/>
      <w:r w:rsidRPr="00F8639C">
        <w:rPr>
          <w:rFonts w:eastAsiaTheme="minorEastAsia"/>
        </w:rPr>
        <w:t>Selection</w:t>
      </w:r>
      <w:proofErr w:type="spellEnd"/>
      <w:r w:rsidRPr="00F8639C">
        <w:rPr>
          <w:rFonts w:eastAsiaTheme="minorEastAsia"/>
        </w:rPr>
        <w:t xml:space="preserve"> </w:t>
      </w:r>
      <w:proofErr w:type="spellStart"/>
      <w:r w:rsidRPr="00F8639C">
        <w:rPr>
          <w:rFonts w:eastAsiaTheme="minorEastAsia"/>
        </w:rPr>
        <w:t>Criteria</w:t>
      </w:r>
      <w:proofErr w:type="spellEnd"/>
      <w:r w:rsidRPr="00F8639C">
        <w:rPr>
          <w:rFonts w:eastAsiaTheme="minorEastAsia"/>
        </w:rPr>
        <w:t>. (2020). [Webpage]. Retrieved from https://clarivate.com/webofsciencegroup/journal-evaluation-process-and-selection-criteria/</w:t>
      </w:r>
    </w:p>
    <w:p w14:paraId="5886AF40" w14:textId="4D045EE4" w:rsidR="00903427" w:rsidRPr="00F8639C" w:rsidRDefault="00F86048" w:rsidP="14D91C45">
      <w:pPr>
        <w:spacing w:line="257" w:lineRule="auto"/>
        <w:jc w:val="both"/>
        <w:rPr>
          <w:rFonts w:eastAsiaTheme="minorEastAsia"/>
          <w:color w:val="000000" w:themeColor="text2"/>
          <w:szCs w:val="24"/>
        </w:rPr>
      </w:pPr>
      <w:r w:rsidRPr="00F8639C">
        <w:rPr>
          <w:rFonts w:eastAsiaTheme="minorEastAsia"/>
          <w:color w:val="000000" w:themeColor="text2"/>
          <w:szCs w:val="24"/>
        </w:rPr>
        <w:t>Wilson</w:t>
      </w:r>
      <w:r w:rsidR="00903427" w:rsidRPr="00F8639C">
        <w:rPr>
          <w:rFonts w:eastAsiaTheme="minorEastAsia"/>
          <w:color w:val="000000" w:themeColor="text2"/>
          <w:szCs w:val="24"/>
        </w:rPr>
        <w:t>, V. and Pirrie, A. (2000)</w:t>
      </w:r>
      <w:r w:rsidR="00F230BF">
        <w:rPr>
          <w:rFonts w:eastAsiaTheme="minorEastAsia"/>
          <w:color w:val="000000" w:themeColor="text2"/>
          <w:szCs w:val="24"/>
        </w:rPr>
        <w:t>.</w:t>
      </w:r>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Multidisciplinary</w:t>
      </w:r>
      <w:proofErr w:type="spellEnd"/>
      <w:r w:rsidR="00903427" w:rsidRPr="00F8639C">
        <w:rPr>
          <w:rFonts w:eastAsiaTheme="minorEastAsia"/>
          <w:color w:val="000000" w:themeColor="text2"/>
          <w:szCs w:val="24"/>
        </w:rPr>
        <w:t xml:space="preserve"> </w:t>
      </w:r>
      <w:proofErr w:type="spellStart"/>
      <w:proofErr w:type="gramStart"/>
      <w:r w:rsidR="00903427" w:rsidRPr="00F8639C">
        <w:rPr>
          <w:rFonts w:eastAsiaTheme="minorEastAsia"/>
          <w:color w:val="000000" w:themeColor="text2"/>
          <w:szCs w:val="24"/>
        </w:rPr>
        <w:t>Teamworking</w:t>
      </w:r>
      <w:proofErr w:type="spellEnd"/>
      <w:r w:rsidR="00903427" w:rsidRPr="00F8639C">
        <w:rPr>
          <w:rFonts w:eastAsiaTheme="minorEastAsia"/>
          <w:color w:val="000000" w:themeColor="text2"/>
          <w:szCs w:val="24"/>
        </w:rPr>
        <w:t xml:space="preserve"> :</w:t>
      </w:r>
      <w:proofErr w:type="gram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Beyond</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the</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Barriers</w:t>
      </w:r>
      <w:proofErr w:type="spellEnd"/>
      <w:r w:rsidR="00903427" w:rsidRPr="00F8639C">
        <w:rPr>
          <w:rFonts w:eastAsiaTheme="minorEastAsia"/>
          <w:color w:val="000000" w:themeColor="text2"/>
          <w:szCs w:val="24"/>
        </w:rPr>
        <w:t xml:space="preserve">? A </w:t>
      </w:r>
      <w:proofErr w:type="spellStart"/>
      <w:r w:rsidR="00903427" w:rsidRPr="00F8639C">
        <w:rPr>
          <w:rFonts w:eastAsiaTheme="minorEastAsia"/>
          <w:color w:val="000000" w:themeColor="text2"/>
          <w:szCs w:val="24"/>
        </w:rPr>
        <w:t>Review</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of</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the</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Issues</w:t>
      </w:r>
      <w:proofErr w:type="spellEnd"/>
      <w:r w:rsidR="00903427" w:rsidRPr="00F8639C">
        <w:rPr>
          <w:rFonts w:eastAsiaTheme="minorEastAsia"/>
          <w:color w:val="000000" w:themeColor="text2"/>
          <w:szCs w:val="24"/>
        </w:rPr>
        <w:t xml:space="preserve">’, Edinburgh: </w:t>
      </w:r>
      <w:proofErr w:type="spellStart"/>
      <w:r w:rsidR="00903427" w:rsidRPr="00F8639C">
        <w:rPr>
          <w:rFonts w:eastAsiaTheme="minorEastAsia"/>
          <w:color w:val="000000" w:themeColor="text2"/>
          <w:szCs w:val="24"/>
        </w:rPr>
        <w:t>The</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Scottish</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Council</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for</w:t>
      </w:r>
      <w:proofErr w:type="spellEnd"/>
      <w:r w:rsidR="00903427" w:rsidRPr="00F8639C">
        <w:rPr>
          <w:rFonts w:eastAsiaTheme="minorEastAsia"/>
          <w:color w:val="000000" w:themeColor="text2"/>
          <w:szCs w:val="24"/>
        </w:rPr>
        <w:t xml:space="preserve"> </w:t>
      </w:r>
      <w:proofErr w:type="spellStart"/>
      <w:r w:rsidR="00903427" w:rsidRPr="00F8639C">
        <w:rPr>
          <w:rFonts w:eastAsiaTheme="minorEastAsia"/>
          <w:color w:val="000000" w:themeColor="text2"/>
          <w:szCs w:val="24"/>
        </w:rPr>
        <w:t>Research</w:t>
      </w:r>
      <w:proofErr w:type="spellEnd"/>
      <w:r w:rsidR="00903427" w:rsidRPr="00F8639C">
        <w:rPr>
          <w:rFonts w:eastAsiaTheme="minorEastAsia"/>
          <w:color w:val="000000" w:themeColor="text2"/>
          <w:szCs w:val="24"/>
        </w:rPr>
        <w:t xml:space="preserve"> in </w:t>
      </w:r>
      <w:proofErr w:type="spellStart"/>
      <w:r w:rsidR="00903427" w:rsidRPr="00F8639C">
        <w:rPr>
          <w:rFonts w:eastAsiaTheme="minorEastAsia"/>
          <w:color w:val="000000" w:themeColor="text2"/>
          <w:szCs w:val="24"/>
        </w:rPr>
        <w:t>Education</w:t>
      </w:r>
      <w:proofErr w:type="spellEnd"/>
    </w:p>
    <w:p w14:paraId="076516D2" w14:textId="36397656" w:rsidR="001113A1" w:rsidRPr="00F8639C" w:rsidRDefault="001113A1" w:rsidP="14D91C45">
      <w:pPr>
        <w:spacing w:line="257" w:lineRule="auto"/>
        <w:jc w:val="both"/>
        <w:rPr>
          <w:rFonts w:eastAsiaTheme="minorEastAsia"/>
          <w:color w:val="000000" w:themeColor="text2"/>
          <w:szCs w:val="24"/>
        </w:rPr>
      </w:pPr>
      <w:proofErr w:type="spellStart"/>
      <w:r w:rsidRPr="00F8639C">
        <w:rPr>
          <w:rFonts w:cs="Arial"/>
          <w:color w:val="212529"/>
          <w:shd w:val="clear" w:color="auto" w:fill="FFFFFF"/>
        </w:rPr>
        <w:t>Yang</w:t>
      </w:r>
      <w:proofErr w:type="spellEnd"/>
      <w:r w:rsidRPr="00F8639C">
        <w:rPr>
          <w:rFonts w:cs="Arial"/>
          <w:color w:val="212529"/>
          <w:shd w:val="clear" w:color="auto" w:fill="FFFFFF"/>
        </w:rPr>
        <w:t xml:space="preserve">, S. -Y., &amp; </w:t>
      </w:r>
      <w:proofErr w:type="spellStart"/>
      <w:r w:rsidRPr="00F8639C">
        <w:rPr>
          <w:rFonts w:cs="Arial"/>
          <w:color w:val="212529"/>
          <w:shd w:val="clear" w:color="auto" w:fill="FFFFFF"/>
        </w:rPr>
        <w:t>Tsai</w:t>
      </w:r>
      <w:proofErr w:type="spellEnd"/>
      <w:r w:rsidRPr="00F8639C">
        <w:rPr>
          <w:rFonts w:cs="Arial"/>
          <w:color w:val="212529"/>
          <w:shd w:val="clear" w:color="auto" w:fill="FFFFFF"/>
        </w:rPr>
        <w:t xml:space="preserve">, K. -H. (2019). Lifting </w:t>
      </w:r>
      <w:proofErr w:type="spellStart"/>
      <w:r w:rsidRPr="00F8639C">
        <w:rPr>
          <w:rFonts w:cs="Arial"/>
          <w:color w:val="212529"/>
          <w:shd w:val="clear" w:color="auto" w:fill="FFFFFF"/>
        </w:rPr>
        <w:t>the</w:t>
      </w:r>
      <w:proofErr w:type="spellEnd"/>
      <w:r w:rsidRPr="00F8639C">
        <w:rPr>
          <w:rFonts w:cs="Arial"/>
          <w:color w:val="212529"/>
          <w:shd w:val="clear" w:color="auto" w:fill="FFFFFF"/>
        </w:rPr>
        <w:t xml:space="preserve"> </w:t>
      </w:r>
      <w:proofErr w:type="spellStart"/>
      <w:r w:rsidRPr="00F8639C">
        <w:rPr>
          <w:rFonts w:cs="Arial"/>
          <w:color w:val="212529"/>
          <w:shd w:val="clear" w:color="auto" w:fill="FFFFFF"/>
        </w:rPr>
        <w:t>veil</w:t>
      </w:r>
      <w:proofErr w:type="spellEnd"/>
      <w:r w:rsidRPr="00F8639C">
        <w:rPr>
          <w:rFonts w:cs="Arial"/>
          <w:color w:val="212529"/>
          <w:shd w:val="clear" w:color="auto" w:fill="FFFFFF"/>
        </w:rPr>
        <w:t xml:space="preserve"> on </w:t>
      </w:r>
      <w:proofErr w:type="spellStart"/>
      <w:r w:rsidRPr="00F8639C">
        <w:rPr>
          <w:rFonts w:cs="Arial"/>
          <w:color w:val="212529"/>
          <w:shd w:val="clear" w:color="auto" w:fill="FFFFFF"/>
        </w:rPr>
        <w:t>the</w:t>
      </w:r>
      <w:proofErr w:type="spellEnd"/>
      <w:r w:rsidRPr="00F8639C">
        <w:rPr>
          <w:rFonts w:cs="Arial"/>
          <w:color w:val="212529"/>
          <w:shd w:val="clear" w:color="auto" w:fill="FFFFFF"/>
        </w:rPr>
        <w:t xml:space="preserve"> link </w:t>
      </w:r>
      <w:proofErr w:type="spellStart"/>
      <w:r w:rsidRPr="00F8639C">
        <w:rPr>
          <w:rFonts w:cs="Arial"/>
          <w:color w:val="212529"/>
          <w:shd w:val="clear" w:color="auto" w:fill="FFFFFF"/>
        </w:rPr>
        <w:t>between</w:t>
      </w:r>
      <w:proofErr w:type="spellEnd"/>
      <w:r w:rsidRPr="00F8639C">
        <w:rPr>
          <w:rFonts w:cs="Arial"/>
          <w:color w:val="212529"/>
          <w:shd w:val="clear" w:color="auto" w:fill="FFFFFF"/>
        </w:rPr>
        <w:t xml:space="preserve"> </w:t>
      </w:r>
      <w:proofErr w:type="spellStart"/>
      <w:r w:rsidRPr="00F8639C">
        <w:rPr>
          <w:rFonts w:cs="Arial"/>
          <w:color w:val="212529"/>
          <w:shd w:val="clear" w:color="auto" w:fill="FFFFFF"/>
        </w:rPr>
        <w:t>absorptive</w:t>
      </w:r>
      <w:proofErr w:type="spellEnd"/>
      <w:r w:rsidRPr="00F8639C">
        <w:rPr>
          <w:rFonts w:cs="Arial"/>
          <w:color w:val="212529"/>
          <w:shd w:val="clear" w:color="auto" w:fill="FFFFFF"/>
        </w:rPr>
        <w:t xml:space="preserve"> </w:t>
      </w:r>
      <w:proofErr w:type="spellStart"/>
      <w:r w:rsidRPr="00F8639C">
        <w:rPr>
          <w:rFonts w:cs="Arial"/>
          <w:color w:val="212529"/>
          <w:shd w:val="clear" w:color="auto" w:fill="FFFFFF"/>
        </w:rPr>
        <w:t>capacity</w:t>
      </w:r>
      <w:proofErr w:type="spellEnd"/>
      <w:r w:rsidRPr="00F8639C">
        <w:rPr>
          <w:rFonts w:cs="Arial"/>
          <w:color w:val="212529"/>
          <w:shd w:val="clear" w:color="auto" w:fill="FFFFFF"/>
        </w:rPr>
        <w:t xml:space="preserve"> and </w:t>
      </w:r>
      <w:proofErr w:type="spellStart"/>
      <w:r w:rsidRPr="00F8639C">
        <w:rPr>
          <w:rFonts w:cs="Arial"/>
          <w:color w:val="212529"/>
          <w:shd w:val="clear" w:color="auto" w:fill="FFFFFF"/>
        </w:rPr>
        <w:t>innovation</w:t>
      </w:r>
      <w:proofErr w:type="spellEnd"/>
      <w:r w:rsidRPr="00F8639C">
        <w:rPr>
          <w:rFonts w:cs="Arial"/>
          <w:color w:val="212529"/>
          <w:shd w:val="clear" w:color="auto" w:fill="FFFFFF"/>
        </w:rPr>
        <w:t xml:space="preserve">: </w:t>
      </w:r>
      <w:proofErr w:type="spellStart"/>
      <w:r w:rsidRPr="00F8639C">
        <w:rPr>
          <w:rFonts w:cs="Arial"/>
          <w:color w:val="212529"/>
          <w:shd w:val="clear" w:color="auto" w:fill="FFFFFF"/>
        </w:rPr>
        <w:t>The</w:t>
      </w:r>
      <w:proofErr w:type="spellEnd"/>
      <w:r w:rsidRPr="00F8639C">
        <w:rPr>
          <w:rFonts w:cs="Arial"/>
          <w:color w:val="212529"/>
          <w:shd w:val="clear" w:color="auto" w:fill="FFFFFF"/>
        </w:rPr>
        <w:t xml:space="preserve"> </w:t>
      </w:r>
      <w:proofErr w:type="spellStart"/>
      <w:r w:rsidRPr="00F8639C">
        <w:rPr>
          <w:rFonts w:cs="Arial"/>
          <w:color w:val="212529"/>
          <w:shd w:val="clear" w:color="auto" w:fill="FFFFFF"/>
        </w:rPr>
        <w:t>roles</w:t>
      </w:r>
      <w:proofErr w:type="spellEnd"/>
      <w:r w:rsidRPr="00F8639C">
        <w:rPr>
          <w:rFonts w:cs="Arial"/>
          <w:color w:val="212529"/>
          <w:shd w:val="clear" w:color="auto" w:fill="FFFFFF"/>
        </w:rPr>
        <w:t xml:space="preserve"> </w:t>
      </w:r>
      <w:proofErr w:type="spellStart"/>
      <w:r w:rsidRPr="00F8639C">
        <w:rPr>
          <w:rFonts w:cs="Arial"/>
          <w:color w:val="212529"/>
          <w:shd w:val="clear" w:color="auto" w:fill="FFFFFF"/>
        </w:rPr>
        <w:t>of</w:t>
      </w:r>
      <w:proofErr w:type="spellEnd"/>
      <w:r w:rsidRPr="00F8639C">
        <w:rPr>
          <w:rFonts w:cs="Arial"/>
          <w:color w:val="212529"/>
          <w:shd w:val="clear" w:color="auto" w:fill="FFFFFF"/>
        </w:rPr>
        <w:t xml:space="preserve"> </w:t>
      </w:r>
      <w:proofErr w:type="spellStart"/>
      <w:r w:rsidRPr="00F8639C">
        <w:rPr>
          <w:rFonts w:cs="Arial"/>
          <w:color w:val="212529"/>
          <w:shd w:val="clear" w:color="auto" w:fill="FFFFFF"/>
        </w:rPr>
        <w:t>cross-functional</w:t>
      </w:r>
      <w:proofErr w:type="spellEnd"/>
      <w:r w:rsidRPr="00F8639C">
        <w:rPr>
          <w:rFonts w:cs="Arial"/>
          <w:color w:val="212529"/>
          <w:shd w:val="clear" w:color="auto" w:fill="FFFFFF"/>
        </w:rPr>
        <w:t xml:space="preserve"> </w:t>
      </w:r>
      <w:proofErr w:type="spellStart"/>
      <w:r w:rsidRPr="00F8639C">
        <w:rPr>
          <w:rFonts w:cs="Arial"/>
          <w:color w:val="212529"/>
          <w:shd w:val="clear" w:color="auto" w:fill="FFFFFF"/>
        </w:rPr>
        <w:t>integration</w:t>
      </w:r>
      <w:proofErr w:type="spellEnd"/>
      <w:r w:rsidRPr="00F8639C">
        <w:rPr>
          <w:rFonts w:cs="Arial"/>
          <w:color w:val="212529"/>
          <w:shd w:val="clear" w:color="auto" w:fill="FFFFFF"/>
        </w:rPr>
        <w:t xml:space="preserve"> and </w:t>
      </w:r>
      <w:proofErr w:type="spellStart"/>
      <w:r w:rsidRPr="00F8639C">
        <w:rPr>
          <w:rFonts w:cs="Arial"/>
          <w:color w:val="212529"/>
          <w:shd w:val="clear" w:color="auto" w:fill="FFFFFF"/>
        </w:rPr>
        <w:t>customer</w:t>
      </w:r>
      <w:proofErr w:type="spellEnd"/>
      <w:r w:rsidRPr="00F8639C">
        <w:rPr>
          <w:rFonts w:cs="Arial"/>
          <w:color w:val="212529"/>
          <w:shd w:val="clear" w:color="auto" w:fill="FFFFFF"/>
        </w:rPr>
        <w:t xml:space="preserve"> </w:t>
      </w:r>
      <w:proofErr w:type="spellStart"/>
      <w:r w:rsidRPr="00F8639C">
        <w:rPr>
          <w:rFonts w:cs="Arial"/>
          <w:color w:val="212529"/>
          <w:shd w:val="clear" w:color="auto" w:fill="FFFFFF"/>
        </w:rPr>
        <w:t>orientation</w:t>
      </w:r>
      <w:proofErr w:type="spellEnd"/>
      <w:r w:rsidRPr="00F8639C">
        <w:rPr>
          <w:rFonts w:cs="Arial"/>
          <w:color w:val="212529"/>
          <w:shd w:val="clear" w:color="auto" w:fill="FFFFFF"/>
        </w:rPr>
        <w:t>. </w:t>
      </w:r>
      <w:proofErr w:type="spellStart"/>
      <w:r w:rsidRPr="00F8639C">
        <w:rPr>
          <w:rFonts w:cs="Arial"/>
          <w:i/>
          <w:iCs/>
          <w:color w:val="212529"/>
          <w:shd w:val="clear" w:color="auto" w:fill="FFFFFF"/>
        </w:rPr>
        <w:t>Industrial</w:t>
      </w:r>
      <w:proofErr w:type="spellEnd"/>
      <w:r w:rsidRPr="00F8639C">
        <w:rPr>
          <w:rFonts w:cs="Arial"/>
          <w:i/>
          <w:iCs/>
          <w:color w:val="212529"/>
          <w:shd w:val="clear" w:color="auto" w:fill="FFFFFF"/>
        </w:rPr>
        <w:t xml:space="preserve"> Marketing Management</w:t>
      </w:r>
      <w:r w:rsidRPr="00F8639C">
        <w:rPr>
          <w:rFonts w:cs="Arial"/>
          <w:color w:val="212529"/>
          <w:shd w:val="clear" w:color="auto" w:fill="FFFFFF"/>
        </w:rPr>
        <w:t>, </w:t>
      </w:r>
      <w:r w:rsidRPr="00F8639C">
        <w:rPr>
          <w:rFonts w:cs="Arial"/>
          <w:i/>
          <w:iCs/>
          <w:color w:val="212529"/>
          <w:shd w:val="clear" w:color="auto" w:fill="FFFFFF"/>
        </w:rPr>
        <w:t>82</w:t>
      </w:r>
      <w:r w:rsidRPr="00F8639C">
        <w:rPr>
          <w:rFonts w:cs="Arial"/>
          <w:color w:val="212529"/>
          <w:shd w:val="clear" w:color="auto" w:fill="FFFFFF"/>
        </w:rPr>
        <w:t>, 117-130. https://doi.org/10.1016/j.indmarman.2019.02.006</w:t>
      </w:r>
    </w:p>
    <w:p w14:paraId="618BE4A8" w14:textId="42936118" w:rsidR="07824BD8" w:rsidRPr="00980118" w:rsidRDefault="07824BD8" w:rsidP="07824BD8">
      <w:pPr>
        <w:jc w:val="both"/>
        <w:rPr>
          <w:rFonts w:ascii="Century Schoolbook" w:eastAsiaTheme="minorEastAsia" w:hAnsi="Century Schoolbook"/>
          <w:szCs w:val="24"/>
        </w:rPr>
      </w:pPr>
    </w:p>
    <w:p w14:paraId="50F4D57D" w14:textId="77777777" w:rsidR="00EA09A4" w:rsidRPr="00980118" w:rsidRDefault="00EA09A4" w:rsidP="5486BD13">
      <w:pPr>
        <w:jc w:val="both"/>
        <w:rPr>
          <w:rFonts w:ascii="Century Schoolbook" w:eastAsiaTheme="minorEastAsia" w:hAnsi="Century Schoolbook"/>
          <w:szCs w:val="24"/>
        </w:rPr>
      </w:pPr>
    </w:p>
    <w:sectPr w:rsidR="00EA09A4" w:rsidRPr="00980118" w:rsidSect="006A7EAA">
      <w:headerReference w:type="default" r:id="rId16"/>
      <w:footerReference w:type="default" r:id="rId17"/>
      <w:pgSz w:w="11907" w:h="16839" w:code="9"/>
      <w:pgMar w:top="1417" w:right="1417" w:bottom="1417" w:left="1417" w:header="708" w:footer="708" w:gutter="0"/>
      <w:cols w:space="708"/>
      <w:titlePg/>
      <w:docGrid w:linePitch="653"/>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Microsoft Office-Benutzer" w:date="2021-01-07T13:32:00Z" w:initials="MO">
    <w:p w14:paraId="6E410C78" w14:textId="77777777" w:rsidR="002E4269" w:rsidRDefault="002E4269">
      <w:pPr>
        <w:pStyle w:val="Kommentartext"/>
        <w:rPr>
          <w:rStyle w:val="Kommentarzeichen"/>
        </w:rPr>
      </w:pPr>
      <w:r>
        <w:rPr>
          <w:rStyle w:val="Kommentarzeichen"/>
        </w:rPr>
        <w:annotationRef/>
      </w:r>
      <w:r>
        <w:rPr>
          <w:rStyle w:val="Kommentarzeichen"/>
        </w:rPr>
        <w:t xml:space="preserve">Jak napsat </w:t>
      </w:r>
      <w:proofErr w:type="spellStart"/>
      <w:r>
        <w:rPr>
          <w:rStyle w:val="Kommentarzeichen"/>
        </w:rPr>
        <w:t>spravny</w:t>
      </w:r>
      <w:proofErr w:type="spellEnd"/>
      <w:r>
        <w:rPr>
          <w:rStyle w:val="Kommentarzeichen"/>
        </w:rPr>
        <w:t xml:space="preserve"> abstrakt viz ZV u </w:t>
      </w:r>
      <w:proofErr w:type="spellStart"/>
      <w:r>
        <w:rPr>
          <w:rStyle w:val="Kommentarzeichen"/>
        </w:rPr>
        <w:t>jinych</w:t>
      </w:r>
      <w:proofErr w:type="spellEnd"/>
      <w:r>
        <w:rPr>
          <w:rStyle w:val="Kommentarzeichen"/>
        </w:rPr>
        <w:t xml:space="preserve"> nepřijatých </w:t>
      </w:r>
      <w:proofErr w:type="spellStart"/>
      <w:r>
        <w:rPr>
          <w:rStyle w:val="Kommentarzeichen"/>
        </w:rPr>
        <w:t>praci</w:t>
      </w:r>
      <w:proofErr w:type="spellEnd"/>
      <w:r>
        <w:rPr>
          <w:rStyle w:val="Kommentarzeichen"/>
        </w:rPr>
        <w:t xml:space="preserve">. Jde o opakovanou chybu a nemam prostor na to formulovat </w:t>
      </w:r>
      <w:proofErr w:type="spellStart"/>
      <w:r>
        <w:rPr>
          <w:rStyle w:val="Kommentarzeichen"/>
        </w:rPr>
        <w:t>mnohokrat</w:t>
      </w:r>
      <w:proofErr w:type="spellEnd"/>
      <w:r>
        <w:rPr>
          <w:rStyle w:val="Kommentarzeichen"/>
        </w:rPr>
        <w:t xml:space="preserve"> ty </w:t>
      </w:r>
      <w:proofErr w:type="spellStart"/>
      <w:r>
        <w:rPr>
          <w:rStyle w:val="Kommentarzeichen"/>
        </w:rPr>
        <w:t>same</w:t>
      </w:r>
      <w:proofErr w:type="spellEnd"/>
      <w:r>
        <w:rPr>
          <w:rStyle w:val="Kommentarzeichen"/>
        </w:rPr>
        <w:t xml:space="preserve"> </w:t>
      </w:r>
      <w:proofErr w:type="spellStart"/>
      <w:r>
        <w:rPr>
          <w:rStyle w:val="Kommentarzeichen"/>
        </w:rPr>
        <w:t>komentare</w:t>
      </w:r>
      <w:proofErr w:type="spellEnd"/>
      <w:r>
        <w:rPr>
          <w:rStyle w:val="Kommentarzeichen"/>
        </w:rPr>
        <w:t>.</w:t>
      </w:r>
    </w:p>
    <w:p w14:paraId="4F6798F8" w14:textId="2031D854" w:rsidR="002E4269" w:rsidRPr="002E4269" w:rsidRDefault="002E4269">
      <w:pPr>
        <w:pStyle w:val="Kommentartext"/>
        <w:rPr>
          <w:strike/>
        </w:rPr>
      </w:pPr>
    </w:p>
  </w:comment>
  <w:comment w:id="2" w:author="Microsoft Office-Benutzer" w:date="2021-01-07T13:38:00Z" w:initials="MO">
    <w:p w14:paraId="67C1D8B3" w14:textId="2A1B3DDC" w:rsidR="002E4269" w:rsidRDefault="002E4269">
      <w:pPr>
        <w:pStyle w:val="Kommentartext"/>
      </w:pPr>
      <w:r>
        <w:rPr>
          <w:rStyle w:val="Kommentarzeichen"/>
        </w:rPr>
        <w:annotationRef/>
      </w:r>
      <w:r>
        <w:t xml:space="preserve">Chybí zcela úvod s formulovaným cílem a VO – jak napsat </w:t>
      </w:r>
      <w:proofErr w:type="spellStart"/>
      <w:r>
        <w:t>spravny</w:t>
      </w:r>
      <w:proofErr w:type="spellEnd"/>
      <w:r>
        <w:t xml:space="preserve"> </w:t>
      </w:r>
      <w:proofErr w:type="spellStart"/>
      <w:r>
        <w:t>uvod</w:t>
      </w:r>
      <w:proofErr w:type="spellEnd"/>
      <w:r>
        <w:t xml:space="preserve"> viz </w:t>
      </w:r>
      <w:proofErr w:type="spellStart"/>
      <w:r>
        <w:t>opet</w:t>
      </w:r>
      <w:proofErr w:type="spellEnd"/>
      <w:r>
        <w:t xml:space="preserve"> ZV v </w:t>
      </w:r>
      <w:proofErr w:type="spellStart"/>
      <w:r>
        <w:t>jinych</w:t>
      </w:r>
      <w:proofErr w:type="spellEnd"/>
      <w:r>
        <w:t xml:space="preserve"> nepřijatých sem. </w:t>
      </w:r>
      <w:proofErr w:type="spellStart"/>
      <w:r>
        <w:t>pracich</w:t>
      </w:r>
      <w:proofErr w:type="spellEnd"/>
    </w:p>
  </w:comment>
  <w:comment w:id="5" w:author="Microsoft Office-Benutzer" w:date="2021-01-07T13:37:00Z" w:initials="MO">
    <w:p w14:paraId="2E25F688" w14:textId="2BBEAAD9" w:rsidR="002E4269" w:rsidRDefault="002E4269">
      <w:pPr>
        <w:pStyle w:val="Kommentartext"/>
      </w:pPr>
      <w:r>
        <w:rPr>
          <w:rStyle w:val="Kommentarzeichen"/>
        </w:rPr>
        <w:annotationRef/>
      </w:r>
      <w:proofErr w:type="spellStart"/>
      <w:r>
        <w:t>Jaky</w:t>
      </w:r>
      <w:proofErr w:type="spellEnd"/>
      <w:r>
        <w:t xml:space="preserve"> typ?</w:t>
      </w:r>
    </w:p>
  </w:comment>
  <w:comment w:id="6" w:author="Microsoft Office-Benutzer" w:date="2021-01-07T13:39:00Z" w:initials="MO">
    <w:p w14:paraId="70EB79F0" w14:textId="0D4BBA26" w:rsidR="002E4269" w:rsidRDefault="002E4269">
      <w:pPr>
        <w:pStyle w:val="Kommentartext"/>
      </w:pPr>
      <w:r>
        <w:rPr>
          <w:rStyle w:val="Kommentarzeichen"/>
        </w:rPr>
        <w:annotationRef/>
      </w:r>
      <w:r>
        <w:t>Jaký typ?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F6798F8" w15:done="0"/>
  <w15:commentEx w15:paraId="67C1D8B3" w15:done="0"/>
  <w15:commentEx w15:paraId="2E25F688" w15:done="0"/>
  <w15:commentEx w15:paraId="70EB79F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18BF6" w16cex:dateUtc="2021-01-07T12:32:00Z"/>
  <w16cex:commentExtensible w16cex:durableId="23A18D5B" w16cex:dateUtc="2021-01-07T12:38:00Z"/>
  <w16cex:commentExtensible w16cex:durableId="23A18D31" w16cex:dateUtc="2021-01-07T12:37:00Z"/>
  <w16cex:commentExtensible w16cex:durableId="23A18DA6" w16cex:dateUtc="2021-01-07T12: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F6798F8" w16cid:durableId="23A18BF6"/>
  <w16cid:commentId w16cid:paraId="67C1D8B3" w16cid:durableId="23A18D5B"/>
  <w16cid:commentId w16cid:paraId="2E25F688" w16cid:durableId="23A18D31"/>
  <w16cid:commentId w16cid:paraId="70EB79F0" w16cid:durableId="23A18DA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945B14" w14:textId="77777777" w:rsidR="00D826AE" w:rsidRDefault="00D826AE" w:rsidP="00577620">
      <w:pPr>
        <w:spacing w:after="0" w:line="240" w:lineRule="auto"/>
      </w:pPr>
      <w:r>
        <w:separator/>
      </w:r>
    </w:p>
  </w:endnote>
  <w:endnote w:type="continuationSeparator" w:id="0">
    <w:p w14:paraId="46B52BCD" w14:textId="77777777" w:rsidR="00D826AE" w:rsidRDefault="00D826AE" w:rsidP="00577620">
      <w:pPr>
        <w:spacing w:after="0" w:line="240" w:lineRule="auto"/>
      </w:pPr>
      <w:r>
        <w:continuationSeparator/>
      </w:r>
    </w:p>
  </w:endnote>
  <w:endnote w:type="continuationNotice" w:id="1">
    <w:p w14:paraId="4C099690" w14:textId="77777777" w:rsidR="00D826AE" w:rsidRDefault="00D826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MS PMincho">
    <w:panose1 w:val="02020600040205080304"/>
    <w:charset w:val="80"/>
    <w:family w:val="roman"/>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yntax LT CE">
    <w:altName w:val="Cambria Math"/>
    <w:panose1 w:val="020B0604020202020204"/>
    <w:charset w:val="00"/>
    <w:family w:val="modern"/>
    <w:notTrueType/>
    <w:pitch w:val="variable"/>
    <w:sig w:usb0="00000001" w:usb1="4000004A" w:usb2="00000000" w:usb3="00000000" w:csb0="00000093"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7707118"/>
      <w:docPartObj>
        <w:docPartGallery w:val="Page Numbers (Bottom of Page)"/>
        <w:docPartUnique/>
      </w:docPartObj>
    </w:sdtPr>
    <w:sdtEndPr/>
    <w:sdtContent>
      <w:p w14:paraId="052471A4" w14:textId="77777777" w:rsidR="00577620" w:rsidRDefault="00577620" w:rsidP="00577620">
        <w:pPr>
          <w:pStyle w:val="Fuzeile"/>
          <w:jc w:val="center"/>
        </w:pPr>
        <w:r>
          <w:rPr>
            <w:noProof/>
          </w:rPr>
          <mc:AlternateContent>
            <mc:Choice Requires="wps">
              <w:drawing>
                <wp:anchor distT="0" distB="0" distL="114300" distR="114300" simplePos="0" relativeHeight="251658240" behindDoc="0" locked="0" layoutInCell="1" allowOverlap="1" wp14:anchorId="04875FF5" wp14:editId="5878FB44">
                  <wp:simplePos x="0" y="0"/>
                  <wp:positionH relativeFrom="leftMargin">
                    <wp:posOffset>3408968</wp:posOffset>
                  </wp:positionH>
                  <wp:positionV relativeFrom="bottomMargin">
                    <wp:align>center</wp:align>
                  </wp:positionV>
                  <wp:extent cx="565785" cy="191770"/>
                  <wp:effectExtent l="0" t="0" r="0" b="0"/>
                  <wp:wrapNone/>
                  <wp:docPr id="649" name="Obdélní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344C418F"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04875FF5" id="Obdélník 649" o:spid="_x0000_s1042" style="position:absolute;left:0;text-align:left;margin-left:268.4pt;margin-top:0;width:44.55pt;height:15.1pt;rotation:180;flip:x;z-index:251658240;visibility:visible;mso-wrap-style:square;mso-width-percent:0;mso-height-percent:0;mso-wrap-distance-left:9pt;mso-wrap-distance-top:0;mso-wrap-distance-right:9pt;mso-wrap-distance-bottom:0;mso-position-horizontal:absolute;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" filled="f" fillcolor="#c0504d" stroked="f" strokecolor="#5c83b4" strokeweight="2.25pt">
                  <v:textbox inset=",0,,0">
                    <w:txbxContent>
                      <w:p w14:paraId="344C418F"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263A2F" w14:textId="77777777" w:rsidR="00D826AE" w:rsidRDefault="00D826AE" w:rsidP="00577620">
      <w:pPr>
        <w:spacing w:after="0" w:line="240" w:lineRule="auto"/>
      </w:pPr>
      <w:r>
        <w:separator/>
      </w:r>
    </w:p>
  </w:footnote>
  <w:footnote w:type="continuationSeparator" w:id="0">
    <w:p w14:paraId="560FA620" w14:textId="77777777" w:rsidR="00D826AE" w:rsidRDefault="00D826AE" w:rsidP="00577620">
      <w:pPr>
        <w:spacing w:after="0" w:line="240" w:lineRule="auto"/>
      </w:pPr>
      <w:r>
        <w:continuationSeparator/>
      </w:r>
    </w:p>
  </w:footnote>
  <w:footnote w:type="continuationNotice" w:id="1">
    <w:p w14:paraId="0CBF8129" w14:textId="77777777" w:rsidR="00D826AE" w:rsidRDefault="00D826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F521C2" w14:textId="1398484E" w:rsidR="00693465" w:rsidRDefault="00693465" w:rsidP="006A7EAA">
    <w:pPr>
      <w:pStyle w:val="Kopfzeile"/>
      <w:jc w:val="center"/>
    </w:pPr>
  </w:p>
  <w:p w14:paraId="2603D111" w14:textId="1398484E" w:rsidR="00CD0915" w:rsidRDefault="00EE4866" w:rsidP="00CD0915">
    <w:pPr>
      <w:pStyle w:val="Kopfzeile"/>
      <w:jc w:val="center"/>
    </w:pPr>
    <w:r>
      <w:t>Brabec, Tomáš; Machalka Jakub</w:t>
    </w:r>
    <w:r w:rsidR="006A7EAA">
      <w:t xml:space="preserve"> / </w:t>
    </w:r>
    <w:r w:rsidR="006B4911" w:rsidRPr="006B4911">
      <w:t>Horizontální rozvoj odbornosti v multioborových týmech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E8121F"/>
    <w:multiLevelType w:val="hybridMultilevel"/>
    <w:tmpl w:val="5D66A1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E230AA2"/>
    <w:multiLevelType w:val="hybridMultilevel"/>
    <w:tmpl w:val="0F2E97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C337B17"/>
    <w:multiLevelType w:val="hybridMultilevel"/>
    <w:tmpl w:val="3F725DD2"/>
    <w:lvl w:ilvl="0" w:tplc="9C726AC8">
      <w:start w:val="1"/>
      <w:numFmt w:val="decimal"/>
      <w:pStyle w:val="berschrift3"/>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Benutzer">
    <w15:presenceInfo w15:providerId="None" w15:userId="Microsoft Office-Benutz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1FC"/>
    <w:rsid w:val="0000658D"/>
    <w:rsid w:val="00061879"/>
    <w:rsid w:val="00066C99"/>
    <w:rsid w:val="00077A2C"/>
    <w:rsid w:val="00084AB2"/>
    <w:rsid w:val="00093DA2"/>
    <w:rsid w:val="000A759E"/>
    <w:rsid w:val="000A75DF"/>
    <w:rsid w:val="000B6137"/>
    <w:rsid w:val="000D0793"/>
    <w:rsid w:val="000E65CF"/>
    <w:rsid w:val="001113A1"/>
    <w:rsid w:val="00112A30"/>
    <w:rsid w:val="001134D0"/>
    <w:rsid w:val="0011410F"/>
    <w:rsid w:val="00160024"/>
    <w:rsid w:val="00164590"/>
    <w:rsid w:val="00176B3D"/>
    <w:rsid w:val="001817A3"/>
    <w:rsid w:val="00181AC9"/>
    <w:rsid w:val="00197E29"/>
    <w:rsid w:val="001A123D"/>
    <w:rsid w:val="001A6AB4"/>
    <w:rsid w:val="001B2DBD"/>
    <w:rsid w:val="001C7532"/>
    <w:rsid w:val="001D6AC9"/>
    <w:rsid w:val="001D79EB"/>
    <w:rsid w:val="0020572B"/>
    <w:rsid w:val="00206EEA"/>
    <w:rsid w:val="0023595E"/>
    <w:rsid w:val="00236554"/>
    <w:rsid w:val="0024001C"/>
    <w:rsid w:val="00261685"/>
    <w:rsid w:val="00272EEB"/>
    <w:rsid w:val="002C7A39"/>
    <w:rsid w:val="002D03B5"/>
    <w:rsid w:val="002D1A24"/>
    <w:rsid w:val="002E4269"/>
    <w:rsid w:val="002E53E6"/>
    <w:rsid w:val="002F1F4B"/>
    <w:rsid w:val="002F315B"/>
    <w:rsid w:val="002FB64C"/>
    <w:rsid w:val="0030528A"/>
    <w:rsid w:val="00307A19"/>
    <w:rsid w:val="0033149C"/>
    <w:rsid w:val="003509B0"/>
    <w:rsid w:val="003548EB"/>
    <w:rsid w:val="003628C5"/>
    <w:rsid w:val="003674A0"/>
    <w:rsid w:val="00371A33"/>
    <w:rsid w:val="00376A81"/>
    <w:rsid w:val="00397A88"/>
    <w:rsid w:val="003C0A5B"/>
    <w:rsid w:val="003C1BFE"/>
    <w:rsid w:val="003C593A"/>
    <w:rsid w:val="003D4035"/>
    <w:rsid w:val="003E0DD2"/>
    <w:rsid w:val="004023EB"/>
    <w:rsid w:val="00404BF0"/>
    <w:rsid w:val="00410BE1"/>
    <w:rsid w:val="00423438"/>
    <w:rsid w:val="00430800"/>
    <w:rsid w:val="004401E0"/>
    <w:rsid w:val="00443B9F"/>
    <w:rsid w:val="00444F61"/>
    <w:rsid w:val="0044559C"/>
    <w:rsid w:val="00452171"/>
    <w:rsid w:val="004938B2"/>
    <w:rsid w:val="00495DEA"/>
    <w:rsid w:val="004A61B3"/>
    <w:rsid w:val="004B1233"/>
    <w:rsid w:val="004E69AE"/>
    <w:rsid w:val="004F75BF"/>
    <w:rsid w:val="005139E1"/>
    <w:rsid w:val="00523CED"/>
    <w:rsid w:val="00550CEC"/>
    <w:rsid w:val="00557320"/>
    <w:rsid w:val="00560165"/>
    <w:rsid w:val="00565558"/>
    <w:rsid w:val="00570EFC"/>
    <w:rsid w:val="00571940"/>
    <w:rsid w:val="00577620"/>
    <w:rsid w:val="00594C65"/>
    <w:rsid w:val="005A4120"/>
    <w:rsid w:val="005A71FC"/>
    <w:rsid w:val="005B0335"/>
    <w:rsid w:val="005B14B5"/>
    <w:rsid w:val="005B42AB"/>
    <w:rsid w:val="005C5871"/>
    <w:rsid w:val="005D3397"/>
    <w:rsid w:val="005D6278"/>
    <w:rsid w:val="005E44CC"/>
    <w:rsid w:val="005F063B"/>
    <w:rsid w:val="006011E0"/>
    <w:rsid w:val="00615175"/>
    <w:rsid w:val="00627B63"/>
    <w:rsid w:val="006318D5"/>
    <w:rsid w:val="00636D7B"/>
    <w:rsid w:val="00640D67"/>
    <w:rsid w:val="00652DA7"/>
    <w:rsid w:val="00653483"/>
    <w:rsid w:val="00661D9E"/>
    <w:rsid w:val="00674C6C"/>
    <w:rsid w:val="00685864"/>
    <w:rsid w:val="00693465"/>
    <w:rsid w:val="006A0C58"/>
    <w:rsid w:val="006A0D78"/>
    <w:rsid w:val="006A1B72"/>
    <w:rsid w:val="006A6C8F"/>
    <w:rsid w:val="006A79C1"/>
    <w:rsid w:val="006A7EAA"/>
    <w:rsid w:val="006B4911"/>
    <w:rsid w:val="006B63AF"/>
    <w:rsid w:val="006C13CC"/>
    <w:rsid w:val="006C7D5B"/>
    <w:rsid w:val="006D15AA"/>
    <w:rsid w:val="006E5D05"/>
    <w:rsid w:val="00702D9E"/>
    <w:rsid w:val="00706755"/>
    <w:rsid w:val="007144AF"/>
    <w:rsid w:val="00715196"/>
    <w:rsid w:val="007177D7"/>
    <w:rsid w:val="007268D6"/>
    <w:rsid w:val="007342C6"/>
    <w:rsid w:val="00736237"/>
    <w:rsid w:val="00746F6B"/>
    <w:rsid w:val="0076183E"/>
    <w:rsid w:val="00766646"/>
    <w:rsid w:val="00790ACE"/>
    <w:rsid w:val="007A3A25"/>
    <w:rsid w:val="007A3E59"/>
    <w:rsid w:val="007A5143"/>
    <w:rsid w:val="007B5248"/>
    <w:rsid w:val="007C55F1"/>
    <w:rsid w:val="007E074E"/>
    <w:rsid w:val="007E41BC"/>
    <w:rsid w:val="007E4716"/>
    <w:rsid w:val="00800EF0"/>
    <w:rsid w:val="00804DA9"/>
    <w:rsid w:val="008267C7"/>
    <w:rsid w:val="008278BC"/>
    <w:rsid w:val="00841DC4"/>
    <w:rsid w:val="00842112"/>
    <w:rsid w:val="00851DA5"/>
    <w:rsid w:val="0085412D"/>
    <w:rsid w:val="00865CA3"/>
    <w:rsid w:val="00874E51"/>
    <w:rsid w:val="00887AB6"/>
    <w:rsid w:val="008A2852"/>
    <w:rsid w:val="008A3391"/>
    <w:rsid w:val="008A48B8"/>
    <w:rsid w:val="008A726E"/>
    <w:rsid w:val="008A75F0"/>
    <w:rsid w:val="008A7D1F"/>
    <w:rsid w:val="008B7366"/>
    <w:rsid w:val="008C0F0A"/>
    <w:rsid w:val="008D0438"/>
    <w:rsid w:val="008E1A46"/>
    <w:rsid w:val="00903427"/>
    <w:rsid w:val="009114AD"/>
    <w:rsid w:val="00922269"/>
    <w:rsid w:val="009251C7"/>
    <w:rsid w:val="0093468F"/>
    <w:rsid w:val="00935FC5"/>
    <w:rsid w:val="009378DF"/>
    <w:rsid w:val="00943659"/>
    <w:rsid w:val="00945844"/>
    <w:rsid w:val="00946942"/>
    <w:rsid w:val="0095646C"/>
    <w:rsid w:val="00980118"/>
    <w:rsid w:val="00981483"/>
    <w:rsid w:val="00983ACA"/>
    <w:rsid w:val="009A7123"/>
    <w:rsid w:val="009E21CF"/>
    <w:rsid w:val="009F0369"/>
    <w:rsid w:val="00A00D52"/>
    <w:rsid w:val="00A139DD"/>
    <w:rsid w:val="00A2369B"/>
    <w:rsid w:val="00A27365"/>
    <w:rsid w:val="00A33A56"/>
    <w:rsid w:val="00A354FB"/>
    <w:rsid w:val="00A40064"/>
    <w:rsid w:val="00A71637"/>
    <w:rsid w:val="00A720A4"/>
    <w:rsid w:val="00A74EFA"/>
    <w:rsid w:val="00A8607D"/>
    <w:rsid w:val="00A94E30"/>
    <w:rsid w:val="00AB4DF7"/>
    <w:rsid w:val="00AB5ACB"/>
    <w:rsid w:val="00AD63EE"/>
    <w:rsid w:val="00AD7DD2"/>
    <w:rsid w:val="00AF2AC5"/>
    <w:rsid w:val="00AF3F27"/>
    <w:rsid w:val="00AF6AED"/>
    <w:rsid w:val="00AF7821"/>
    <w:rsid w:val="00B029ED"/>
    <w:rsid w:val="00B05762"/>
    <w:rsid w:val="00B169D2"/>
    <w:rsid w:val="00B20562"/>
    <w:rsid w:val="00B20C44"/>
    <w:rsid w:val="00B23B4E"/>
    <w:rsid w:val="00B3561C"/>
    <w:rsid w:val="00B374E4"/>
    <w:rsid w:val="00B400C0"/>
    <w:rsid w:val="00B420EA"/>
    <w:rsid w:val="00B42FCD"/>
    <w:rsid w:val="00B544D4"/>
    <w:rsid w:val="00B65314"/>
    <w:rsid w:val="00B672EF"/>
    <w:rsid w:val="00B73954"/>
    <w:rsid w:val="00B821B2"/>
    <w:rsid w:val="00B85B41"/>
    <w:rsid w:val="00B901D1"/>
    <w:rsid w:val="00B95050"/>
    <w:rsid w:val="00BA5172"/>
    <w:rsid w:val="00BB2091"/>
    <w:rsid w:val="00BB6EAC"/>
    <w:rsid w:val="00BC702F"/>
    <w:rsid w:val="00BE2ED0"/>
    <w:rsid w:val="00BF34D0"/>
    <w:rsid w:val="00C15A85"/>
    <w:rsid w:val="00C219D7"/>
    <w:rsid w:val="00C25FFD"/>
    <w:rsid w:val="00C27912"/>
    <w:rsid w:val="00C3165C"/>
    <w:rsid w:val="00C40BE1"/>
    <w:rsid w:val="00C5563B"/>
    <w:rsid w:val="00C56401"/>
    <w:rsid w:val="00C61775"/>
    <w:rsid w:val="00C76ECD"/>
    <w:rsid w:val="00C94575"/>
    <w:rsid w:val="00CA2B47"/>
    <w:rsid w:val="00CA5D12"/>
    <w:rsid w:val="00CA72C9"/>
    <w:rsid w:val="00CA7611"/>
    <w:rsid w:val="00CB71A3"/>
    <w:rsid w:val="00CC325A"/>
    <w:rsid w:val="00CC629D"/>
    <w:rsid w:val="00CD0915"/>
    <w:rsid w:val="00CE4FDF"/>
    <w:rsid w:val="00CF3C4E"/>
    <w:rsid w:val="00CF4C7C"/>
    <w:rsid w:val="00D04575"/>
    <w:rsid w:val="00D11BFD"/>
    <w:rsid w:val="00D1453B"/>
    <w:rsid w:val="00D16F74"/>
    <w:rsid w:val="00D20C19"/>
    <w:rsid w:val="00D264FA"/>
    <w:rsid w:val="00D3036E"/>
    <w:rsid w:val="00D324C6"/>
    <w:rsid w:val="00D32A8A"/>
    <w:rsid w:val="00D34202"/>
    <w:rsid w:val="00D3674A"/>
    <w:rsid w:val="00D40684"/>
    <w:rsid w:val="00D407C2"/>
    <w:rsid w:val="00D43632"/>
    <w:rsid w:val="00D461CA"/>
    <w:rsid w:val="00D50FC7"/>
    <w:rsid w:val="00D545D9"/>
    <w:rsid w:val="00D55417"/>
    <w:rsid w:val="00D629D2"/>
    <w:rsid w:val="00D7075A"/>
    <w:rsid w:val="00D70F6B"/>
    <w:rsid w:val="00D826AE"/>
    <w:rsid w:val="00D83F54"/>
    <w:rsid w:val="00D84039"/>
    <w:rsid w:val="00D92318"/>
    <w:rsid w:val="00DA16C8"/>
    <w:rsid w:val="00DA2E20"/>
    <w:rsid w:val="00DA797C"/>
    <w:rsid w:val="00DC3E32"/>
    <w:rsid w:val="00DD37BF"/>
    <w:rsid w:val="00DD3E16"/>
    <w:rsid w:val="00DE74B3"/>
    <w:rsid w:val="00E2439D"/>
    <w:rsid w:val="00E4149D"/>
    <w:rsid w:val="00E425C2"/>
    <w:rsid w:val="00E457BB"/>
    <w:rsid w:val="00E54908"/>
    <w:rsid w:val="00E5555B"/>
    <w:rsid w:val="00E74082"/>
    <w:rsid w:val="00E92B62"/>
    <w:rsid w:val="00E97F2F"/>
    <w:rsid w:val="00EA09A4"/>
    <w:rsid w:val="00EA0D42"/>
    <w:rsid w:val="00EA2EF0"/>
    <w:rsid w:val="00EA6AA4"/>
    <w:rsid w:val="00EB4EF6"/>
    <w:rsid w:val="00ED2166"/>
    <w:rsid w:val="00EE35A8"/>
    <w:rsid w:val="00EE41F1"/>
    <w:rsid w:val="00EE4866"/>
    <w:rsid w:val="00EE58F0"/>
    <w:rsid w:val="00EF3ED7"/>
    <w:rsid w:val="00EF763E"/>
    <w:rsid w:val="00F06CB0"/>
    <w:rsid w:val="00F10F46"/>
    <w:rsid w:val="00F230BF"/>
    <w:rsid w:val="00F23AD3"/>
    <w:rsid w:val="00F23CD4"/>
    <w:rsid w:val="00F25FD6"/>
    <w:rsid w:val="00F30370"/>
    <w:rsid w:val="00F323AC"/>
    <w:rsid w:val="00F32678"/>
    <w:rsid w:val="00F457EF"/>
    <w:rsid w:val="00F46B86"/>
    <w:rsid w:val="00F47C42"/>
    <w:rsid w:val="00F52673"/>
    <w:rsid w:val="00F71A8C"/>
    <w:rsid w:val="00F86048"/>
    <w:rsid w:val="00F8639C"/>
    <w:rsid w:val="00FB1CDA"/>
    <w:rsid w:val="00FB6B49"/>
    <w:rsid w:val="00FC2ACC"/>
    <w:rsid w:val="00FE22DE"/>
    <w:rsid w:val="00FF032A"/>
    <w:rsid w:val="0107CA9D"/>
    <w:rsid w:val="011D633F"/>
    <w:rsid w:val="0132454A"/>
    <w:rsid w:val="01677314"/>
    <w:rsid w:val="01A8A300"/>
    <w:rsid w:val="01CE42E0"/>
    <w:rsid w:val="01D03B1E"/>
    <w:rsid w:val="025FC536"/>
    <w:rsid w:val="027B81A1"/>
    <w:rsid w:val="02B65FFB"/>
    <w:rsid w:val="0396D317"/>
    <w:rsid w:val="04175202"/>
    <w:rsid w:val="04BE6A3B"/>
    <w:rsid w:val="04CB0548"/>
    <w:rsid w:val="055B3221"/>
    <w:rsid w:val="05A9C94F"/>
    <w:rsid w:val="05B7D6D4"/>
    <w:rsid w:val="05EFAEF9"/>
    <w:rsid w:val="05FF09BE"/>
    <w:rsid w:val="067F309E"/>
    <w:rsid w:val="06C7B681"/>
    <w:rsid w:val="071FEAB6"/>
    <w:rsid w:val="07824BD8"/>
    <w:rsid w:val="0836891D"/>
    <w:rsid w:val="083C8845"/>
    <w:rsid w:val="08886FA0"/>
    <w:rsid w:val="0897B88D"/>
    <w:rsid w:val="08DB31F4"/>
    <w:rsid w:val="094C67F2"/>
    <w:rsid w:val="094D6411"/>
    <w:rsid w:val="09E961A7"/>
    <w:rsid w:val="0A244001"/>
    <w:rsid w:val="0A4CDA95"/>
    <w:rsid w:val="0A8424BA"/>
    <w:rsid w:val="0A940FB7"/>
    <w:rsid w:val="0B341FAE"/>
    <w:rsid w:val="0B5126C6"/>
    <w:rsid w:val="0B6A4997"/>
    <w:rsid w:val="0B7122C5"/>
    <w:rsid w:val="0BBDD30C"/>
    <w:rsid w:val="0BD11963"/>
    <w:rsid w:val="0C093B8A"/>
    <w:rsid w:val="0CB6F31F"/>
    <w:rsid w:val="0CED3E84"/>
    <w:rsid w:val="0D0619F8"/>
    <w:rsid w:val="0D07DA0C"/>
    <w:rsid w:val="0D55BE9B"/>
    <w:rsid w:val="0E464DC1"/>
    <w:rsid w:val="0EA4A68C"/>
    <w:rsid w:val="0ED1CC47"/>
    <w:rsid w:val="0F8CC3A7"/>
    <w:rsid w:val="0FCFA884"/>
    <w:rsid w:val="0FEAD3BF"/>
    <w:rsid w:val="103E1200"/>
    <w:rsid w:val="108B6229"/>
    <w:rsid w:val="10B98403"/>
    <w:rsid w:val="10F8B529"/>
    <w:rsid w:val="110F0034"/>
    <w:rsid w:val="1112AD4B"/>
    <w:rsid w:val="11D88EFC"/>
    <w:rsid w:val="11DB4B2F"/>
    <w:rsid w:val="120EF9B6"/>
    <w:rsid w:val="122E7BC8"/>
    <w:rsid w:val="126AA70D"/>
    <w:rsid w:val="127F8BBD"/>
    <w:rsid w:val="12B4CAE0"/>
    <w:rsid w:val="12BD412C"/>
    <w:rsid w:val="12C7209C"/>
    <w:rsid w:val="12D56D6A"/>
    <w:rsid w:val="12DB1DFA"/>
    <w:rsid w:val="130A1FEF"/>
    <w:rsid w:val="132154C5"/>
    <w:rsid w:val="1398484E"/>
    <w:rsid w:val="13DB2F29"/>
    <w:rsid w:val="140997C6"/>
    <w:rsid w:val="142AC7CE"/>
    <w:rsid w:val="14C2D5B6"/>
    <w:rsid w:val="14D91C45"/>
    <w:rsid w:val="15250847"/>
    <w:rsid w:val="1527E56E"/>
    <w:rsid w:val="156BC1DD"/>
    <w:rsid w:val="1593B27E"/>
    <w:rsid w:val="15A8FA93"/>
    <w:rsid w:val="15BFB424"/>
    <w:rsid w:val="15E96F46"/>
    <w:rsid w:val="15ED9156"/>
    <w:rsid w:val="15F4E1EE"/>
    <w:rsid w:val="15F588D8"/>
    <w:rsid w:val="170BACAE"/>
    <w:rsid w:val="170F9D2A"/>
    <w:rsid w:val="172F82DF"/>
    <w:rsid w:val="1797A330"/>
    <w:rsid w:val="17BAB20E"/>
    <w:rsid w:val="17CA737B"/>
    <w:rsid w:val="17F898C1"/>
    <w:rsid w:val="18708F31"/>
    <w:rsid w:val="18C0B7FB"/>
    <w:rsid w:val="192C82B0"/>
    <w:rsid w:val="19424022"/>
    <w:rsid w:val="1A473DEC"/>
    <w:rsid w:val="1A81FFA5"/>
    <w:rsid w:val="1A8CF48F"/>
    <w:rsid w:val="1AC756F2"/>
    <w:rsid w:val="1AE96A84"/>
    <w:rsid w:val="1AF540A2"/>
    <w:rsid w:val="1B1BEE36"/>
    <w:rsid w:val="1B2E26BE"/>
    <w:rsid w:val="1B6648E5"/>
    <w:rsid w:val="1BEC2E3B"/>
    <w:rsid w:val="1C2848F9"/>
    <w:rsid w:val="1C2EF5A8"/>
    <w:rsid w:val="1C3FFEA9"/>
    <w:rsid w:val="1C65ABA1"/>
    <w:rsid w:val="1C8A4F5F"/>
    <w:rsid w:val="1CA8B1D7"/>
    <w:rsid w:val="1CD08057"/>
    <w:rsid w:val="1D15DE7A"/>
    <w:rsid w:val="1D1AAE27"/>
    <w:rsid w:val="1D6005C1"/>
    <w:rsid w:val="1DD266BE"/>
    <w:rsid w:val="1E1000B5"/>
    <w:rsid w:val="1E55F148"/>
    <w:rsid w:val="1EDFF012"/>
    <w:rsid w:val="1EFD9636"/>
    <w:rsid w:val="1F7742EC"/>
    <w:rsid w:val="1F779F6B"/>
    <w:rsid w:val="205EE18C"/>
    <w:rsid w:val="20858EC8"/>
    <w:rsid w:val="21120DC8"/>
    <w:rsid w:val="21453279"/>
    <w:rsid w:val="22372F36"/>
    <w:rsid w:val="2284167E"/>
    <w:rsid w:val="22D17255"/>
    <w:rsid w:val="22E275B9"/>
    <w:rsid w:val="2358E756"/>
    <w:rsid w:val="23923908"/>
    <w:rsid w:val="239CC296"/>
    <w:rsid w:val="24031886"/>
    <w:rsid w:val="244A146F"/>
    <w:rsid w:val="2494FFAB"/>
    <w:rsid w:val="24E2DF44"/>
    <w:rsid w:val="24FE8655"/>
    <w:rsid w:val="251FF440"/>
    <w:rsid w:val="25788E3B"/>
    <w:rsid w:val="25B8BF15"/>
    <w:rsid w:val="25CBC054"/>
    <w:rsid w:val="25CDB892"/>
    <w:rsid w:val="261BE994"/>
    <w:rsid w:val="2631CC2B"/>
    <w:rsid w:val="2665FDD6"/>
    <w:rsid w:val="267CB767"/>
    <w:rsid w:val="27491C83"/>
    <w:rsid w:val="280682A8"/>
    <w:rsid w:val="2812AEA6"/>
    <w:rsid w:val="282ECE57"/>
    <w:rsid w:val="28536622"/>
    <w:rsid w:val="2883C90C"/>
    <w:rsid w:val="28B4855E"/>
    <w:rsid w:val="28FEACA5"/>
    <w:rsid w:val="29EA0840"/>
    <w:rsid w:val="2A5151DE"/>
    <w:rsid w:val="2A57D3E4"/>
    <w:rsid w:val="2A9C3D1A"/>
    <w:rsid w:val="2AB8C119"/>
    <w:rsid w:val="2B29CBFD"/>
    <w:rsid w:val="2B2BB560"/>
    <w:rsid w:val="2B4D1665"/>
    <w:rsid w:val="2B6D2A16"/>
    <w:rsid w:val="2B881287"/>
    <w:rsid w:val="2B9C0FE5"/>
    <w:rsid w:val="2BB20478"/>
    <w:rsid w:val="2C34F0A2"/>
    <w:rsid w:val="2C635944"/>
    <w:rsid w:val="2C8234C2"/>
    <w:rsid w:val="2C88E171"/>
    <w:rsid w:val="2DD38583"/>
    <w:rsid w:val="2E70D791"/>
    <w:rsid w:val="2ED3B0A7"/>
    <w:rsid w:val="2F1BA786"/>
    <w:rsid w:val="2F8338F1"/>
    <w:rsid w:val="2F83AB9B"/>
    <w:rsid w:val="2F99F22A"/>
    <w:rsid w:val="2FF3B7BF"/>
    <w:rsid w:val="306E84E9"/>
    <w:rsid w:val="30A8E17E"/>
    <w:rsid w:val="31DB6F7B"/>
    <w:rsid w:val="31EA03A6"/>
    <w:rsid w:val="3228DE60"/>
    <w:rsid w:val="323F8314"/>
    <w:rsid w:val="32423F47"/>
    <w:rsid w:val="32982DEF"/>
    <w:rsid w:val="32A84B1E"/>
    <w:rsid w:val="3311AB55"/>
    <w:rsid w:val="331FF630"/>
    <w:rsid w:val="332E14B4"/>
    <w:rsid w:val="3344D416"/>
    <w:rsid w:val="33541732"/>
    <w:rsid w:val="3384F548"/>
    <w:rsid w:val="34273AD0"/>
    <w:rsid w:val="3488DF9D"/>
    <w:rsid w:val="358ED986"/>
    <w:rsid w:val="35982F80"/>
    <w:rsid w:val="3603B9F9"/>
    <w:rsid w:val="3664B957"/>
    <w:rsid w:val="37375DE5"/>
    <w:rsid w:val="37639003"/>
    <w:rsid w:val="37672248"/>
    <w:rsid w:val="37AAC2ED"/>
    <w:rsid w:val="37F03CA2"/>
    <w:rsid w:val="385FFAD7"/>
    <w:rsid w:val="38D78349"/>
    <w:rsid w:val="39106965"/>
    <w:rsid w:val="39116584"/>
    <w:rsid w:val="394F7145"/>
    <w:rsid w:val="39927AA9"/>
    <w:rsid w:val="39934C85"/>
    <w:rsid w:val="39E2424C"/>
    <w:rsid w:val="3A0425E6"/>
    <w:rsid w:val="3A276145"/>
    <w:rsid w:val="3A31CCDA"/>
    <w:rsid w:val="3ACB6D27"/>
    <w:rsid w:val="3B5B6CA9"/>
    <w:rsid w:val="3B8C90C1"/>
    <w:rsid w:val="3BAB1072"/>
    <w:rsid w:val="3BE3F68E"/>
    <w:rsid w:val="3C4611E9"/>
    <w:rsid w:val="3CA6F2C1"/>
    <w:rsid w:val="3CE0D4FC"/>
    <w:rsid w:val="3D82B71F"/>
    <w:rsid w:val="3DC20503"/>
    <w:rsid w:val="3E0E52A9"/>
    <w:rsid w:val="3E68A7FF"/>
    <w:rsid w:val="3EA4F36A"/>
    <w:rsid w:val="3EB1D327"/>
    <w:rsid w:val="3F0E65DD"/>
    <w:rsid w:val="3F888F87"/>
    <w:rsid w:val="42653D32"/>
    <w:rsid w:val="426DB931"/>
    <w:rsid w:val="42764633"/>
    <w:rsid w:val="427C2CB9"/>
    <w:rsid w:val="42848196"/>
    <w:rsid w:val="440E579E"/>
    <w:rsid w:val="44E9EEA3"/>
    <w:rsid w:val="44F42395"/>
    <w:rsid w:val="44FBF3C3"/>
    <w:rsid w:val="450D9E0E"/>
    <w:rsid w:val="4536D21D"/>
    <w:rsid w:val="456BFFE7"/>
    <w:rsid w:val="4586E858"/>
    <w:rsid w:val="45F9CE50"/>
    <w:rsid w:val="462B69AE"/>
    <w:rsid w:val="46524A39"/>
    <w:rsid w:val="46AC8730"/>
    <w:rsid w:val="46B034FD"/>
    <w:rsid w:val="47184D96"/>
    <w:rsid w:val="471B957C"/>
    <w:rsid w:val="47F452FB"/>
    <w:rsid w:val="4815B7B7"/>
    <w:rsid w:val="484383E0"/>
    <w:rsid w:val="48CC5F5A"/>
    <w:rsid w:val="4904714D"/>
    <w:rsid w:val="4965A0BD"/>
    <w:rsid w:val="49A1B59F"/>
    <w:rsid w:val="49A33B4A"/>
    <w:rsid w:val="4A507A0B"/>
    <w:rsid w:val="4A552E7C"/>
    <w:rsid w:val="4A62784D"/>
    <w:rsid w:val="4A8FC4F9"/>
    <w:rsid w:val="4AB72EF4"/>
    <w:rsid w:val="4AC96596"/>
    <w:rsid w:val="4B1891B4"/>
    <w:rsid w:val="4B1926CE"/>
    <w:rsid w:val="4B540528"/>
    <w:rsid w:val="4B89F6E7"/>
    <w:rsid w:val="4B94B149"/>
    <w:rsid w:val="4BAEB075"/>
    <w:rsid w:val="4BF75780"/>
    <w:rsid w:val="4C6813B5"/>
    <w:rsid w:val="4C9B90F5"/>
    <w:rsid w:val="4D51F0E4"/>
    <w:rsid w:val="4D9ED45E"/>
    <w:rsid w:val="4DCBAE38"/>
    <w:rsid w:val="4E4FCB71"/>
    <w:rsid w:val="4E5651E0"/>
    <w:rsid w:val="4EBEDB76"/>
    <w:rsid w:val="4F325DE2"/>
    <w:rsid w:val="4F3EB897"/>
    <w:rsid w:val="4FD36F94"/>
    <w:rsid w:val="50895E9C"/>
    <w:rsid w:val="5092F7DE"/>
    <w:rsid w:val="50E6E812"/>
    <w:rsid w:val="50E87A40"/>
    <w:rsid w:val="515A4678"/>
    <w:rsid w:val="51A371A0"/>
    <w:rsid w:val="51ADB4B1"/>
    <w:rsid w:val="51B6A576"/>
    <w:rsid w:val="51BB9DDE"/>
    <w:rsid w:val="51BD5DF2"/>
    <w:rsid w:val="52B2CD38"/>
    <w:rsid w:val="52F51ABA"/>
    <w:rsid w:val="53249ADD"/>
    <w:rsid w:val="536D34C9"/>
    <w:rsid w:val="539508CC"/>
    <w:rsid w:val="53BA0F2B"/>
    <w:rsid w:val="5479E2F2"/>
    <w:rsid w:val="5486BD13"/>
    <w:rsid w:val="54DB1262"/>
    <w:rsid w:val="5509F831"/>
    <w:rsid w:val="554D11F3"/>
    <w:rsid w:val="55579E00"/>
    <w:rsid w:val="55E42737"/>
    <w:rsid w:val="564675AC"/>
    <w:rsid w:val="565EA34D"/>
    <w:rsid w:val="56619AAE"/>
    <w:rsid w:val="56ACD7BD"/>
    <w:rsid w:val="56DF2B78"/>
    <w:rsid w:val="570DB55A"/>
    <w:rsid w:val="5772C512"/>
    <w:rsid w:val="5798B57D"/>
    <w:rsid w:val="57C9D8EE"/>
    <w:rsid w:val="57D994DE"/>
    <w:rsid w:val="57DB8D1C"/>
    <w:rsid w:val="57DD855A"/>
    <w:rsid w:val="5849526A"/>
    <w:rsid w:val="5849A679"/>
    <w:rsid w:val="585E9A7F"/>
    <w:rsid w:val="58B3652B"/>
    <w:rsid w:val="5960BDAA"/>
    <w:rsid w:val="59727BEE"/>
    <w:rsid w:val="59746920"/>
    <w:rsid w:val="59775D7D"/>
    <w:rsid w:val="5A4A3E30"/>
    <w:rsid w:val="5B8275AA"/>
    <w:rsid w:val="5BA01321"/>
    <w:rsid w:val="5C30EE20"/>
    <w:rsid w:val="5C5DEBE5"/>
    <w:rsid w:val="5D0FEFF0"/>
    <w:rsid w:val="5D310F83"/>
    <w:rsid w:val="5D47C914"/>
    <w:rsid w:val="5D9C6224"/>
    <w:rsid w:val="5DF19CEA"/>
    <w:rsid w:val="5EC4FF16"/>
    <w:rsid w:val="5EDB5298"/>
    <w:rsid w:val="5F0ED0F5"/>
    <w:rsid w:val="5F395925"/>
    <w:rsid w:val="5F818F49"/>
    <w:rsid w:val="5F949088"/>
    <w:rsid w:val="5FCB7E66"/>
    <w:rsid w:val="6049F93D"/>
    <w:rsid w:val="604DB66E"/>
    <w:rsid w:val="60C3AA79"/>
    <w:rsid w:val="61007EFB"/>
    <w:rsid w:val="612F64CA"/>
    <w:rsid w:val="61649294"/>
    <w:rsid w:val="61D217AC"/>
    <w:rsid w:val="620BAACD"/>
    <w:rsid w:val="621A3E18"/>
    <w:rsid w:val="621BD67B"/>
    <w:rsid w:val="62B737CD"/>
    <w:rsid w:val="62C2EE4E"/>
    <w:rsid w:val="62D1BAA9"/>
    <w:rsid w:val="6340E312"/>
    <w:rsid w:val="63FE8C5F"/>
    <w:rsid w:val="640589AA"/>
    <w:rsid w:val="6464112F"/>
    <w:rsid w:val="647E45AB"/>
    <w:rsid w:val="64B1F0C8"/>
    <w:rsid w:val="654CB5F3"/>
    <w:rsid w:val="6562E7DB"/>
    <w:rsid w:val="6593AE9B"/>
    <w:rsid w:val="659DC635"/>
    <w:rsid w:val="65C3C17E"/>
    <w:rsid w:val="65C63359"/>
    <w:rsid w:val="65E4F91F"/>
    <w:rsid w:val="662AEE86"/>
    <w:rsid w:val="66979533"/>
    <w:rsid w:val="6714FECB"/>
    <w:rsid w:val="679973E7"/>
    <w:rsid w:val="67D5942C"/>
    <w:rsid w:val="67FC92C9"/>
    <w:rsid w:val="682277A6"/>
    <w:rsid w:val="687C8950"/>
    <w:rsid w:val="689B84BC"/>
    <w:rsid w:val="68D9C388"/>
    <w:rsid w:val="68DF61ED"/>
    <w:rsid w:val="68E573D9"/>
    <w:rsid w:val="68FCB687"/>
    <w:rsid w:val="691B9DC2"/>
    <w:rsid w:val="6923BC8E"/>
    <w:rsid w:val="69826D8E"/>
    <w:rsid w:val="69B74CC0"/>
    <w:rsid w:val="69E72C8A"/>
    <w:rsid w:val="6A1AFEF0"/>
    <w:rsid w:val="6A420E8A"/>
    <w:rsid w:val="6A81443A"/>
    <w:rsid w:val="6B19A5A3"/>
    <w:rsid w:val="6B439BE2"/>
    <w:rsid w:val="6B801AE6"/>
    <w:rsid w:val="6B8DFB7B"/>
    <w:rsid w:val="6B9DE067"/>
    <w:rsid w:val="6BA24771"/>
    <w:rsid w:val="6BA7DA55"/>
    <w:rsid w:val="6BB44C91"/>
    <w:rsid w:val="6BBAF940"/>
    <w:rsid w:val="6BF9AD23"/>
    <w:rsid w:val="6CAE88AE"/>
    <w:rsid w:val="6D51DD06"/>
    <w:rsid w:val="6DB8E4FC"/>
    <w:rsid w:val="6E554843"/>
    <w:rsid w:val="6E86DD9B"/>
    <w:rsid w:val="6ECC09F9"/>
    <w:rsid w:val="6EEAF134"/>
    <w:rsid w:val="6F1BAA3A"/>
    <w:rsid w:val="6F36B6C5"/>
    <w:rsid w:val="6F6ED8FE"/>
    <w:rsid w:val="6FA09CB8"/>
    <w:rsid w:val="6FB6000D"/>
    <w:rsid w:val="706E2301"/>
    <w:rsid w:val="708B7606"/>
    <w:rsid w:val="70955BCA"/>
    <w:rsid w:val="70C75AA4"/>
    <w:rsid w:val="70CF2720"/>
    <w:rsid w:val="70D85980"/>
    <w:rsid w:val="713C6D19"/>
    <w:rsid w:val="717AC5F2"/>
    <w:rsid w:val="71C13A90"/>
    <w:rsid w:val="720A65B8"/>
    <w:rsid w:val="72254E29"/>
    <w:rsid w:val="728A7070"/>
    <w:rsid w:val="739766A8"/>
    <w:rsid w:val="73B6106E"/>
    <w:rsid w:val="74210343"/>
    <w:rsid w:val="7421FF62"/>
    <w:rsid w:val="744BA5AA"/>
    <w:rsid w:val="74734F42"/>
    <w:rsid w:val="74910F67"/>
    <w:rsid w:val="74ECCCA8"/>
    <w:rsid w:val="7542067A"/>
    <w:rsid w:val="7543C68E"/>
    <w:rsid w:val="75D2283B"/>
    <w:rsid w:val="75EEA6C5"/>
    <w:rsid w:val="75F6B5DF"/>
    <w:rsid w:val="76044CE1"/>
    <w:rsid w:val="762212C6"/>
    <w:rsid w:val="76469E49"/>
    <w:rsid w:val="768D2A15"/>
    <w:rsid w:val="7695A7D2"/>
    <w:rsid w:val="769B8687"/>
    <w:rsid w:val="7729BE36"/>
    <w:rsid w:val="777BEAF8"/>
    <w:rsid w:val="77943C8B"/>
    <w:rsid w:val="77A5877F"/>
    <w:rsid w:val="78442987"/>
    <w:rsid w:val="784D1140"/>
    <w:rsid w:val="78C58E97"/>
    <w:rsid w:val="78CDE16D"/>
    <w:rsid w:val="792E56A1"/>
    <w:rsid w:val="79B148B4"/>
    <w:rsid w:val="7A22C3A9"/>
    <w:rsid w:val="7AAD4653"/>
    <w:rsid w:val="7AC47672"/>
    <w:rsid w:val="7BFC333A"/>
    <w:rsid w:val="7C032A1C"/>
    <w:rsid w:val="7C770064"/>
    <w:rsid w:val="7C78248D"/>
    <w:rsid w:val="7CAB1905"/>
    <w:rsid w:val="7D0E917B"/>
    <w:rsid w:val="7DA90C9C"/>
    <w:rsid w:val="7E2A4D96"/>
    <w:rsid w:val="7E4BB6E1"/>
    <w:rsid w:val="7E763DEA"/>
    <w:rsid w:val="7F7F2B49"/>
    <w:rsid w:val="7FFB84A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03AA9"/>
  <w15:docId w15:val="{3C11978B-427A-425D-9D94-AA942EE9F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6C99"/>
    <w:rPr>
      <w:sz w:val="24"/>
      <w:szCs w:val="48"/>
    </w:rPr>
  </w:style>
  <w:style w:type="paragraph" w:styleId="berschrift1">
    <w:name w:val="heading 1"/>
    <w:basedOn w:val="Standard"/>
    <w:next w:val="Standard"/>
    <w:link w:val="berschrift1Zchn"/>
    <w:uiPriority w:val="9"/>
    <w:qFormat/>
    <w:rsid w:val="00577620"/>
    <w:pPr>
      <w:keepNext/>
      <w:keepLines/>
      <w:spacing w:before="240" w:after="0"/>
      <w:outlineLvl w:val="0"/>
    </w:pPr>
    <w:rPr>
      <w:rFonts w:asciiTheme="majorHAnsi" w:eastAsiaTheme="majorEastAsia" w:hAnsiTheme="majorHAnsi" w:cstheme="majorBidi"/>
      <w:color w:val="000000" w:themeColor="text1"/>
      <w:sz w:val="48"/>
      <w:szCs w:val="72"/>
    </w:rPr>
  </w:style>
  <w:style w:type="paragraph" w:styleId="berschrift2">
    <w:name w:val="heading 2"/>
    <w:basedOn w:val="Standard"/>
    <w:next w:val="Standard"/>
    <w:link w:val="berschrift2Zchn"/>
    <w:uiPriority w:val="9"/>
    <w:unhideWhenUsed/>
    <w:qFormat/>
    <w:rsid w:val="006A7EAA"/>
    <w:pPr>
      <w:keepNext/>
      <w:keepLines/>
      <w:spacing w:before="200" w:after="0"/>
      <w:jc w:val="both"/>
      <w:outlineLvl w:val="1"/>
    </w:pPr>
    <w:rPr>
      <w:rFonts w:asciiTheme="majorHAnsi" w:eastAsiaTheme="majorEastAsia" w:hAnsiTheme="majorHAnsi" w:cstheme="majorBidi"/>
      <w:b/>
      <w:bCs/>
      <w:color w:val="7F7F7F" w:themeColor="text1" w:themeTint="80"/>
      <w:sz w:val="28"/>
      <w:szCs w:val="30"/>
    </w:rPr>
  </w:style>
  <w:style w:type="paragraph" w:styleId="berschrift3">
    <w:name w:val="heading 3"/>
    <w:basedOn w:val="Standard"/>
    <w:next w:val="Standard"/>
    <w:link w:val="berschrift3Zchn"/>
    <w:uiPriority w:val="9"/>
    <w:unhideWhenUsed/>
    <w:qFormat/>
    <w:rsid w:val="00577620"/>
    <w:pPr>
      <w:keepNext/>
      <w:keepLines/>
      <w:numPr>
        <w:numId w:val="3"/>
      </w:numPr>
      <w:spacing w:before="200" w:after="0"/>
      <w:outlineLvl w:val="2"/>
    </w:pPr>
    <w:rPr>
      <w:rFonts w:asciiTheme="majorHAnsi" w:eastAsiaTheme="majorEastAsia" w:hAnsiTheme="majorHAnsi" w:cstheme="majorBidi"/>
      <w:b/>
      <w:b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7620"/>
    <w:rPr>
      <w:rFonts w:asciiTheme="majorHAnsi" w:eastAsiaTheme="majorEastAsia" w:hAnsiTheme="majorHAnsi" w:cstheme="majorBidi"/>
      <w:color w:val="000000" w:themeColor="text1"/>
      <w:sz w:val="48"/>
      <w:szCs w:val="72"/>
    </w:rPr>
  </w:style>
  <w:style w:type="paragraph" w:styleId="Sprechblasentext">
    <w:name w:val="Balloon Text"/>
    <w:basedOn w:val="Standard"/>
    <w:link w:val="SprechblasentextZchn"/>
    <w:uiPriority w:val="99"/>
    <w:semiHidden/>
    <w:unhideWhenUsed/>
    <w:rsid w:val="00066C9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6C99"/>
    <w:rPr>
      <w:rFonts w:ascii="Tahoma" w:hAnsi="Tahoma" w:cs="Tahoma"/>
      <w:sz w:val="16"/>
      <w:szCs w:val="16"/>
      <w:lang w:val="en-GB"/>
    </w:rPr>
  </w:style>
  <w:style w:type="paragraph" w:styleId="KeinLeerraum">
    <w:name w:val="No Spacing"/>
    <w:uiPriority w:val="1"/>
    <w:qFormat/>
    <w:rsid w:val="00066C99"/>
    <w:pPr>
      <w:spacing w:after="0" w:line="240" w:lineRule="auto"/>
    </w:pPr>
    <w:rPr>
      <w:rFonts w:ascii="Syntax LT CE" w:hAnsi="Syntax LT CE"/>
      <w:sz w:val="48"/>
      <w:szCs w:val="48"/>
      <w:lang w:val="en-GB"/>
    </w:rPr>
  </w:style>
  <w:style w:type="character" w:customStyle="1" w:styleId="berschrift2Zchn">
    <w:name w:val="Überschrift 2 Zchn"/>
    <w:basedOn w:val="Absatz-Standardschriftart"/>
    <w:link w:val="berschrift2"/>
    <w:uiPriority w:val="9"/>
    <w:rsid w:val="006A7EAA"/>
    <w:rPr>
      <w:rFonts w:asciiTheme="majorHAnsi" w:eastAsiaTheme="majorEastAsia" w:hAnsiTheme="majorHAnsi" w:cstheme="majorBidi"/>
      <w:b/>
      <w:bCs/>
      <w:color w:val="7F7F7F" w:themeColor="text1" w:themeTint="80"/>
      <w:sz w:val="28"/>
      <w:szCs w:val="30"/>
    </w:rPr>
  </w:style>
  <w:style w:type="paragraph" w:styleId="Kopfzeile">
    <w:name w:val="header"/>
    <w:basedOn w:val="Standard"/>
    <w:link w:val="KopfzeileZchn"/>
    <w:uiPriority w:val="99"/>
    <w:unhideWhenUsed/>
    <w:rsid w:val="005776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7620"/>
    <w:rPr>
      <w:sz w:val="24"/>
      <w:szCs w:val="48"/>
    </w:rPr>
  </w:style>
  <w:style w:type="paragraph" w:styleId="Fuzeile">
    <w:name w:val="footer"/>
    <w:basedOn w:val="Standard"/>
    <w:link w:val="FuzeileZchn"/>
    <w:uiPriority w:val="99"/>
    <w:unhideWhenUsed/>
    <w:rsid w:val="005776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7620"/>
    <w:rPr>
      <w:sz w:val="24"/>
      <w:szCs w:val="48"/>
    </w:rPr>
  </w:style>
  <w:style w:type="paragraph" w:styleId="Listenabsatz">
    <w:name w:val="List Paragraph"/>
    <w:basedOn w:val="Standard"/>
    <w:uiPriority w:val="34"/>
    <w:qFormat/>
    <w:rsid w:val="00577620"/>
    <w:pPr>
      <w:ind w:left="720"/>
      <w:contextualSpacing/>
    </w:pPr>
  </w:style>
  <w:style w:type="character" w:customStyle="1" w:styleId="berschrift3Zchn">
    <w:name w:val="Überschrift 3 Zchn"/>
    <w:basedOn w:val="Absatz-Standardschriftart"/>
    <w:link w:val="berschrift3"/>
    <w:uiPriority w:val="9"/>
    <w:rsid w:val="00577620"/>
    <w:rPr>
      <w:rFonts w:asciiTheme="majorHAnsi" w:eastAsiaTheme="majorEastAsia" w:hAnsiTheme="majorHAnsi" w:cstheme="majorBidi"/>
      <w:b/>
      <w:bCs/>
      <w:color w:val="000000" w:themeColor="text1"/>
      <w:sz w:val="24"/>
      <w:szCs w:val="48"/>
    </w:rPr>
  </w:style>
  <w:style w:type="paragraph" w:styleId="Beschriftung">
    <w:name w:val="caption"/>
    <w:basedOn w:val="Standard"/>
    <w:next w:val="Standard"/>
    <w:uiPriority w:val="35"/>
    <w:unhideWhenUsed/>
    <w:qFormat/>
    <w:rsid w:val="00C25FFD"/>
    <w:pPr>
      <w:spacing w:after="200" w:line="240" w:lineRule="auto"/>
    </w:pPr>
    <w:rPr>
      <w:i/>
      <w:iCs/>
      <w:color w:val="000000" w:themeColor="text2"/>
      <w:sz w:val="18"/>
      <w:szCs w:val="18"/>
    </w:rPr>
  </w:style>
  <w:style w:type="character" w:styleId="Hyperlink">
    <w:name w:val="Hyperlink"/>
    <w:basedOn w:val="Absatz-Standardschriftart"/>
    <w:uiPriority w:val="99"/>
    <w:unhideWhenUsed/>
    <w:rsid w:val="00EA09A4"/>
    <w:rPr>
      <w:color w:val="5F5F5F" w:themeColor="hyperlink"/>
      <w:u w:val="single"/>
    </w:rPr>
  </w:style>
  <w:style w:type="character" w:styleId="NichtaufgelsteErwhnung">
    <w:name w:val="Unresolved Mention"/>
    <w:basedOn w:val="Absatz-Standardschriftart"/>
    <w:uiPriority w:val="99"/>
    <w:semiHidden/>
    <w:unhideWhenUsed/>
    <w:rsid w:val="00EA09A4"/>
    <w:rPr>
      <w:color w:val="605E5C"/>
      <w:shd w:val="clear" w:color="auto" w:fill="E1DFDD"/>
    </w:rPr>
  </w:style>
  <w:style w:type="character" w:styleId="Platzhaltertext">
    <w:name w:val="Placeholder Text"/>
    <w:basedOn w:val="Absatz-Standardschriftart"/>
    <w:uiPriority w:val="99"/>
    <w:semiHidden/>
    <w:rsid w:val="005B42AB"/>
    <w:rPr>
      <w:color w:val="808080"/>
    </w:rPr>
  </w:style>
  <w:style w:type="character" w:styleId="Kommentarzeichen">
    <w:name w:val="annotation reference"/>
    <w:basedOn w:val="Absatz-Standardschriftart"/>
    <w:uiPriority w:val="99"/>
    <w:semiHidden/>
    <w:unhideWhenUsed/>
    <w:rsid w:val="002E4269"/>
    <w:rPr>
      <w:sz w:val="16"/>
      <w:szCs w:val="16"/>
    </w:rPr>
  </w:style>
  <w:style w:type="paragraph" w:styleId="Kommentartext">
    <w:name w:val="annotation text"/>
    <w:basedOn w:val="Standard"/>
    <w:link w:val="KommentartextZchn"/>
    <w:uiPriority w:val="99"/>
    <w:semiHidden/>
    <w:unhideWhenUsed/>
    <w:rsid w:val="002E426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E4269"/>
    <w:rPr>
      <w:sz w:val="20"/>
      <w:szCs w:val="20"/>
    </w:rPr>
  </w:style>
  <w:style w:type="paragraph" w:styleId="Kommentarthema">
    <w:name w:val="annotation subject"/>
    <w:basedOn w:val="Kommentartext"/>
    <w:next w:val="Kommentartext"/>
    <w:link w:val="KommentarthemaZchn"/>
    <w:uiPriority w:val="99"/>
    <w:semiHidden/>
    <w:unhideWhenUsed/>
    <w:rsid w:val="002E4269"/>
    <w:rPr>
      <w:b/>
      <w:bCs/>
    </w:rPr>
  </w:style>
  <w:style w:type="character" w:customStyle="1" w:styleId="KommentarthemaZchn">
    <w:name w:val="Kommentarthema Zchn"/>
    <w:basedOn w:val="KommentartextZchn"/>
    <w:link w:val="Kommentarthema"/>
    <w:uiPriority w:val="99"/>
    <w:semiHidden/>
    <w:rsid w:val="002E426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587880">
      <w:bodyDiv w:val="1"/>
      <w:marLeft w:val="0"/>
      <w:marRight w:val="0"/>
      <w:marTop w:val="0"/>
      <w:marBottom w:val="0"/>
      <w:divBdr>
        <w:top w:val="none" w:sz="0" w:space="0" w:color="auto"/>
        <w:left w:val="none" w:sz="0" w:space="0" w:color="auto"/>
        <w:bottom w:val="none" w:sz="0" w:space="0" w:color="auto"/>
        <w:right w:val="none" w:sz="0" w:space="0" w:color="auto"/>
      </w:divBdr>
    </w:div>
    <w:div w:id="1005397982">
      <w:bodyDiv w:val="1"/>
      <w:marLeft w:val="0"/>
      <w:marRight w:val="0"/>
      <w:marTop w:val="0"/>
      <w:marBottom w:val="0"/>
      <w:divBdr>
        <w:top w:val="none" w:sz="0" w:space="0" w:color="auto"/>
        <w:left w:val="none" w:sz="0" w:space="0" w:color="auto"/>
        <w:bottom w:val="none" w:sz="0" w:space="0" w:color="auto"/>
        <w:right w:val="none" w:sz="0" w:space="0" w:color="auto"/>
      </w:divBdr>
    </w:div>
    <w:div w:id="1018511087">
      <w:bodyDiv w:val="1"/>
      <w:marLeft w:val="0"/>
      <w:marRight w:val="0"/>
      <w:marTop w:val="0"/>
      <w:marBottom w:val="0"/>
      <w:divBdr>
        <w:top w:val="none" w:sz="0" w:space="0" w:color="auto"/>
        <w:left w:val="none" w:sz="0" w:space="0" w:color="auto"/>
        <w:bottom w:val="none" w:sz="0" w:space="0" w:color="auto"/>
        <w:right w:val="none" w:sz="0" w:space="0" w:color="auto"/>
      </w:divBdr>
    </w:div>
    <w:div w:id="1103306309">
      <w:bodyDiv w:val="1"/>
      <w:marLeft w:val="0"/>
      <w:marRight w:val="0"/>
      <w:marTop w:val="0"/>
      <w:marBottom w:val="0"/>
      <w:divBdr>
        <w:top w:val="none" w:sz="0" w:space="0" w:color="auto"/>
        <w:left w:val="none" w:sz="0" w:space="0" w:color="auto"/>
        <w:bottom w:val="none" w:sz="0" w:space="0" w:color="auto"/>
        <w:right w:val="none" w:sz="0" w:space="0" w:color="auto"/>
      </w:divBdr>
    </w:div>
    <w:div w:id="1371952342">
      <w:bodyDiv w:val="1"/>
      <w:marLeft w:val="0"/>
      <w:marRight w:val="0"/>
      <w:marTop w:val="0"/>
      <w:marBottom w:val="0"/>
      <w:divBdr>
        <w:top w:val="none" w:sz="0" w:space="0" w:color="auto"/>
        <w:left w:val="none" w:sz="0" w:space="0" w:color="auto"/>
        <w:bottom w:val="none" w:sz="0" w:space="0" w:color="auto"/>
        <w:right w:val="none" w:sz="0" w:space="0" w:color="auto"/>
      </w:divBdr>
    </w:div>
    <w:div w:id="141840712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doi.org/10.1509/jmkg.64.2.1.17999" TargetMode="External"/><Relationship Id="rId10" Type="http://schemas.microsoft.com/office/2011/relationships/commentsExtended" Target="commentsExtended.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3.png"/></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kýř">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D8C77-B59F-4875-8A1C-247A1AC4C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3533</Words>
  <Characters>22263</Characters>
  <Application>Microsoft Office Word</Application>
  <DocSecurity>0</DocSecurity>
  <Lines>185</Lines>
  <Paragraphs>51</Paragraphs>
  <ScaleCrop>false</ScaleCrop>
  <Company>Ekonomicko-správní fakulta Masarykovy univerzity</Company>
  <LinksUpToDate>false</LinksUpToDate>
  <CharactersWithSpaces>25745</CharactersWithSpaces>
  <SharedDoc>false</SharedDoc>
  <HLinks>
    <vt:vector size="6" baseType="variant">
      <vt:variant>
        <vt:i4>983110</vt:i4>
      </vt:variant>
      <vt:variant>
        <vt:i4>0</vt:i4>
      </vt:variant>
      <vt:variant>
        <vt:i4>0</vt:i4>
      </vt:variant>
      <vt:variant>
        <vt:i4>5</vt:i4>
      </vt:variant>
      <vt:variant>
        <vt:lpwstr>https://doi.org/10.1509/jmkg.64.2.1.17999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Jirásek</dc:creator>
  <cp:keywords/>
  <dc:description/>
  <cp:lastModifiedBy>Microsoft Office-Benutzer</cp:lastModifiedBy>
  <cp:revision>3</cp:revision>
  <dcterms:created xsi:type="dcterms:W3CDTF">2021-01-03T22:31:00Z</dcterms:created>
  <dcterms:modified xsi:type="dcterms:W3CDTF">2021-01-07T12:40:00Z</dcterms:modified>
</cp:coreProperties>
</file>