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B3EFC" w14:textId="77777777" w:rsidR="00577620" w:rsidRDefault="00577620" w:rsidP="00577620">
      <w:r>
        <w:rPr>
          <w:noProof/>
          <w:lang w:val="en-GB" w:eastAsia="en-GB"/>
        </w:rPr>
        <w:drawing>
          <wp:anchor distT="0" distB="0" distL="114300" distR="114300" simplePos="0" relativeHeight="251658240" behindDoc="0" locked="0" layoutInCell="1" allowOverlap="1" wp14:anchorId="44ACCD38" wp14:editId="3449B7B5">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1B0C34FF" w14:textId="77777777" w:rsidR="00577620" w:rsidRDefault="00577620" w:rsidP="00577620"/>
    <w:p w14:paraId="3E59E03F" w14:textId="77777777" w:rsidR="00577620" w:rsidRPr="00577620" w:rsidRDefault="00577620" w:rsidP="00577620"/>
    <w:p w14:paraId="18FCA0EA" w14:textId="77777777" w:rsidR="006D504E" w:rsidRDefault="006D504E" w:rsidP="006D504E">
      <w:pPr>
        <w:pStyle w:val="berschrift2"/>
        <w:jc w:val="center"/>
        <w:rPr>
          <w:b w:val="0"/>
          <w:bCs w:val="0"/>
          <w:color w:val="000000" w:themeColor="text1"/>
          <w:sz w:val="40"/>
          <w:szCs w:val="40"/>
        </w:rPr>
      </w:pPr>
      <w:bookmarkStart w:id="0" w:name="_Ref476046181"/>
    </w:p>
    <w:p w14:paraId="2EB5E42F" w14:textId="77777777" w:rsidR="006D504E" w:rsidRPr="00AC04DF" w:rsidRDefault="00404F2E" w:rsidP="00C02083">
      <w:pPr>
        <w:pStyle w:val="berschrift2"/>
        <w:rPr>
          <w:b w:val="0"/>
          <w:bCs w:val="0"/>
          <w:color w:val="000000" w:themeColor="text1"/>
          <w:sz w:val="44"/>
          <w:szCs w:val="44"/>
        </w:rPr>
      </w:pPr>
      <w:r w:rsidRPr="00AC04DF">
        <w:rPr>
          <w:b w:val="0"/>
          <w:bCs w:val="0"/>
          <w:color w:val="000000" w:themeColor="text1"/>
          <w:sz w:val="44"/>
          <w:szCs w:val="44"/>
        </w:rPr>
        <w:t xml:space="preserve">Kvalitativní syntéza </w:t>
      </w:r>
      <w:r w:rsidR="00AC04DF" w:rsidRPr="00AC04DF">
        <w:rPr>
          <w:b w:val="0"/>
          <w:bCs w:val="0"/>
          <w:color w:val="000000" w:themeColor="text1"/>
          <w:sz w:val="44"/>
          <w:szCs w:val="44"/>
        </w:rPr>
        <w:t xml:space="preserve">efektivnosti použití </w:t>
      </w:r>
      <w:r w:rsidR="00C3719C">
        <w:rPr>
          <w:b w:val="0"/>
          <w:bCs w:val="0"/>
          <w:color w:val="000000" w:themeColor="text1"/>
          <w:sz w:val="44"/>
          <w:szCs w:val="44"/>
        </w:rPr>
        <w:t>procesu</w:t>
      </w:r>
      <w:r w:rsidR="006D504E" w:rsidRPr="00AC04DF">
        <w:rPr>
          <w:b w:val="0"/>
          <w:bCs w:val="0"/>
          <w:color w:val="000000" w:themeColor="text1"/>
          <w:sz w:val="44"/>
          <w:szCs w:val="44"/>
        </w:rPr>
        <w:t xml:space="preserve"> </w:t>
      </w:r>
      <w:r w:rsidR="006D504E" w:rsidRPr="00AC04DF">
        <w:rPr>
          <w:b w:val="0"/>
          <w:bCs w:val="0"/>
          <w:noProof/>
          <w:color w:val="000000" w:themeColor="text1"/>
          <w:sz w:val="44"/>
          <w:szCs w:val="44"/>
        </w:rPr>
        <w:t>After Action Review</w:t>
      </w:r>
      <w:r w:rsidR="006D504E" w:rsidRPr="00AC04DF">
        <w:rPr>
          <w:b w:val="0"/>
          <w:bCs w:val="0"/>
          <w:color w:val="000000" w:themeColor="text1"/>
          <w:sz w:val="44"/>
          <w:szCs w:val="44"/>
        </w:rPr>
        <w:t xml:space="preserve"> jako nástroj</w:t>
      </w:r>
      <w:r w:rsidR="00AC04DF" w:rsidRPr="00AC04DF">
        <w:rPr>
          <w:b w:val="0"/>
          <w:bCs w:val="0"/>
          <w:color w:val="000000" w:themeColor="text1"/>
          <w:sz w:val="44"/>
          <w:szCs w:val="44"/>
        </w:rPr>
        <w:t>e</w:t>
      </w:r>
      <w:r w:rsidR="006D504E" w:rsidRPr="00AC04DF">
        <w:rPr>
          <w:b w:val="0"/>
          <w:bCs w:val="0"/>
          <w:color w:val="000000" w:themeColor="text1"/>
          <w:sz w:val="44"/>
          <w:szCs w:val="44"/>
        </w:rPr>
        <w:t xml:space="preserve"> pro vzdělání a rozvoj vedoucích pracovníků </w:t>
      </w:r>
    </w:p>
    <w:p w14:paraId="12FFBB3D" w14:textId="77777777" w:rsidR="00D25AFD" w:rsidRPr="00D25AFD" w:rsidRDefault="00D25AFD" w:rsidP="00D25AFD"/>
    <w:p w14:paraId="77BED6AB" w14:textId="77777777" w:rsidR="006D504E" w:rsidRDefault="00AC04DF" w:rsidP="00C02083">
      <w:pPr>
        <w:jc w:val="both"/>
        <w:rPr>
          <w:i/>
          <w:iCs/>
          <w:lang w:val="en-GB"/>
        </w:rPr>
      </w:pPr>
      <w:r w:rsidRPr="00AC04DF">
        <w:rPr>
          <w:i/>
          <w:iCs/>
          <w:lang w:val="en-GB"/>
        </w:rPr>
        <w:t>Qualitative synthesis of the effectiveness of using the After-Action Review process as a tool for the education and development of managers</w:t>
      </w:r>
    </w:p>
    <w:p w14:paraId="6F3E5135" w14:textId="77777777" w:rsidR="00AC04DF" w:rsidRPr="006D504E" w:rsidRDefault="00AC04DF" w:rsidP="006D504E"/>
    <w:p w14:paraId="44BE5E75" w14:textId="77777777" w:rsidR="00577620" w:rsidRPr="006D504E" w:rsidRDefault="006D504E" w:rsidP="006D504E">
      <w:pPr>
        <w:pStyle w:val="berschrift2"/>
        <w:jc w:val="left"/>
        <w:rPr>
          <w:sz w:val="22"/>
          <w:szCs w:val="22"/>
        </w:rPr>
      </w:pPr>
      <w:r w:rsidRPr="006D504E">
        <w:rPr>
          <w:sz w:val="22"/>
          <w:szCs w:val="22"/>
        </w:rPr>
        <w:t>Menšíková</w:t>
      </w:r>
      <w:r w:rsidR="00577620" w:rsidRPr="006D504E">
        <w:rPr>
          <w:sz w:val="22"/>
          <w:szCs w:val="22"/>
        </w:rPr>
        <w:t xml:space="preserve">, </w:t>
      </w:r>
      <w:bookmarkEnd w:id="0"/>
      <w:r w:rsidRPr="006D504E">
        <w:rPr>
          <w:sz w:val="22"/>
          <w:szCs w:val="22"/>
        </w:rPr>
        <w:t>Kateřina</w:t>
      </w:r>
    </w:p>
    <w:p w14:paraId="563A8040" w14:textId="77777777" w:rsidR="006D504E" w:rsidRPr="006D504E" w:rsidRDefault="006D504E" w:rsidP="006D504E"/>
    <w:p w14:paraId="1D56F79C" w14:textId="77777777" w:rsidR="00577620" w:rsidRPr="006A7CF5" w:rsidRDefault="00577620" w:rsidP="00C02083">
      <w:pPr>
        <w:jc w:val="both"/>
        <w:rPr>
          <w:noProof/>
          <w:color w:val="000000" w:themeColor="text1"/>
          <w:sz w:val="22"/>
          <w:szCs w:val="22"/>
        </w:rPr>
      </w:pPr>
      <w:r w:rsidRPr="006D504E">
        <w:rPr>
          <w:noProof/>
          <w:sz w:val="22"/>
          <w:szCs w:val="22"/>
        </w:rPr>
        <w:t xml:space="preserve">Klíčová slova: </w:t>
      </w:r>
      <w:r w:rsidR="006D504E" w:rsidRPr="006A7CF5">
        <w:rPr>
          <w:noProof/>
          <w:color w:val="000000" w:themeColor="text1"/>
          <w:sz w:val="22"/>
          <w:szCs w:val="22"/>
        </w:rPr>
        <w:t xml:space="preserve">After action review, </w:t>
      </w:r>
      <w:r w:rsidR="00D213DA" w:rsidRPr="006A7CF5">
        <w:rPr>
          <w:noProof/>
          <w:color w:val="000000" w:themeColor="text1"/>
          <w:sz w:val="22"/>
          <w:szCs w:val="22"/>
        </w:rPr>
        <w:t>Knowledge management</w:t>
      </w:r>
      <w:r w:rsidR="006D504E" w:rsidRPr="006A7CF5">
        <w:rPr>
          <w:noProof/>
          <w:color w:val="000000" w:themeColor="text1"/>
          <w:sz w:val="22"/>
          <w:szCs w:val="22"/>
        </w:rPr>
        <w:t>, Learning-focused discussions, Team performance</w:t>
      </w:r>
    </w:p>
    <w:p w14:paraId="2C65E5C7"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0B1976D8" wp14:editId="6AF0F902">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D21D37"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" strokecolor="black [3200]" strokeweight=".5pt">
                <v:stroke joinstyle="miter"/>
              </v:line>
            </w:pict>
          </mc:Fallback>
        </mc:AlternateContent>
      </w:r>
    </w:p>
    <w:p w14:paraId="5C2CCF6B" w14:textId="77777777" w:rsidR="00577620" w:rsidRDefault="006D504E" w:rsidP="006127FA">
      <w:pPr>
        <w:pStyle w:val="berschrift3"/>
        <w:numPr>
          <w:ilvl w:val="0"/>
          <w:numId w:val="0"/>
        </w:numPr>
        <w:spacing w:before="100" w:beforeAutospacing="1" w:after="100" w:afterAutospacing="1" w:line="276" w:lineRule="auto"/>
        <w:ind w:left="360" w:hanging="360"/>
      </w:pPr>
      <w:r>
        <w:t>Abstrakt</w:t>
      </w:r>
    </w:p>
    <w:p w14:paraId="3E1E2AB1" w14:textId="0B13E960" w:rsidR="00C3719C" w:rsidRDefault="00C3719C" w:rsidP="006127FA">
      <w:pPr>
        <w:spacing w:before="100" w:beforeAutospacing="1" w:after="100" w:afterAutospacing="1" w:line="276" w:lineRule="auto"/>
        <w:jc w:val="both"/>
      </w:pPr>
      <w:r>
        <w:t xml:space="preserve">Tato práce s názvem </w:t>
      </w:r>
      <w:r w:rsidRPr="00C3719C">
        <w:rPr>
          <w:i/>
          <w:iCs/>
        </w:rPr>
        <w:t>Kvalitativní syntéza efektivnosti použití procesu After Action Review jako nástroje pro vzdělání a rozvoj vedoucích pracovník</w:t>
      </w:r>
      <w:r>
        <w:rPr>
          <w:i/>
          <w:iCs/>
        </w:rPr>
        <w:t>ů</w:t>
      </w:r>
      <w:r>
        <w:t xml:space="preserve"> si klade za cíl s pomocí systematické literární rešerše zhodnotit dosavadní poznatky z výzkumů týkajících </w:t>
      </w:r>
      <w:r w:rsidR="00412E42">
        <w:t xml:space="preserve">se </w:t>
      </w:r>
      <w:r>
        <w:t>After Action Review</w:t>
      </w:r>
      <w:r w:rsidR="006A7CF5">
        <w:t xml:space="preserve"> jakožto nástroje znalostního managementu. V práci byly na základně vhodně zvoleného postupu vyselektovány konkrétní případové studie, které se poté staly podkladem pro kvalitativní syntézu použití tohoto nástroje v praxi. </w:t>
      </w:r>
      <w:r w:rsidR="00301B84" w:rsidRPr="00301B84">
        <w:rPr>
          <w:color w:val="000000" w:themeColor="text1"/>
        </w:rPr>
        <w:t>Na základě této syntézy vyplynulo, že je v rámci AAR nutné brát ohled na kvalitu jeho provedení, správné nástroje pro jeho efektivní implementaci, za</w:t>
      </w:r>
      <w:r w:rsidR="00412E42">
        <w:rPr>
          <w:color w:val="000000" w:themeColor="text1"/>
        </w:rPr>
        <w:t>vedení</w:t>
      </w:r>
      <w:r w:rsidR="00301B84" w:rsidRPr="00301B84">
        <w:rPr>
          <w:color w:val="000000" w:themeColor="text1"/>
        </w:rPr>
        <w:t xml:space="preserve"> teoretick</w:t>
      </w:r>
      <w:r w:rsidR="00412E42">
        <w:rPr>
          <w:color w:val="000000" w:themeColor="text1"/>
        </w:rPr>
        <w:t>ého</w:t>
      </w:r>
      <w:r w:rsidR="00301B84" w:rsidRPr="00301B84">
        <w:rPr>
          <w:color w:val="000000" w:themeColor="text1"/>
        </w:rPr>
        <w:t xml:space="preserve"> rám</w:t>
      </w:r>
      <w:r w:rsidR="00412E42">
        <w:rPr>
          <w:color w:val="000000" w:themeColor="text1"/>
        </w:rPr>
        <w:t>ce</w:t>
      </w:r>
      <w:r w:rsidR="00301B84" w:rsidRPr="00301B84">
        <w:rPr>
          <w:color w:val="000000" w:themeColor="text1"/>
        </w:rPr>
        <w:t xml:space="preserve"> pro zajištění vlivu AAR na celou organizaci a dbát především na pravidelné a dlouhodobé provádění AAR</w:t>
      </w:r>
      <w:r w:rsidR="00301B84">
        <w:rPr>
          <w:color w:val="000000" w:themeColor="text1"/>
        </w:rPr>
        <w:t xml:space="preserve"> v organizaci</w:t>
      </w:r>
      <w:r w:rsidR="00301B84" w:rsidRPr="00301B84">
        <w:rPr>
          <w:color w:val="000000" w:themeColor="text1"/>
        </w:rPr>
        <w:t xml:space="preserve">. Celý výzkum je však ovlivněn řadou limitů, které je nutné brát při </w:t>
      </w:r>
      <w:r w:rsidR="00301B84">
        <w:rPr>
          <w:color w:val="000000" w:themeColor="text1"/>
        </w:rPr>
        <w:t xml:space="preserve">jeho </w:t>
      </w:r>
      <w:r w:rsidR="00301B84" w:rsidRPr="00301B84">
        <w:rPr>
          <w:color w:val="000000" w:themeColor="text1"/>
        </w:rPr>
        <w:t xml:space="preserve">posouzení v potaz. </w:t>
      </w:r>
    </w:p>
    <w:p w14:paraId="26589494" w14:textId="77777777" w:rsidR="009777C8" w:rsidRDefault="009777C8" w:rsidP="006127FA">
      <w:pPr>
        <w:spacing w:before="100" w:beforeAutospacing="1" w:after="100" w:afterAutospacing="1" w:line="276" w:lineRule="auto"/>
        <w:jc w:val="both"/>
      </w:pPr>
    </w:p>
    <w:p w14:paraId="534BD19A" w14:textId="77777777" w:rsidR="009777C8" w:rsidRPr="00C3719C" w:rsidRDefault="009777C8" w:rsidP="006127FA">
      <w:pPr>
        <w:spacing w:before="100" w:beforeAutospacing="1" w:after="100" w:afterAutospacing="1" w:line="276" w:lineRule="auto"/>
        <w:jc w:val="both"/>
      </w:pPr>
    </w:p>
    <w:p w14:paraId="1EB4E44D" w14:textId="77777777" w:rsidR="00AA51E9" w:rsidRPr="00AA51E9" w:rsidRDefault="006D504E" w:rsidP="006127FA">
      <w:pPr>
        <w:pStyle w:val="berschrift3"/>
        <w:spacing w:before="100" w:beforeAutospacing="1" w:after="100" w:afterAutospacing="1" w:line="276" w:lineRule="auto"/>
      </w:pPr>
      <w:r>
        <w:lastRenderedPageBreak/>
        <w:t>Úvod</w:t>
      </w:r>
      <w:r w:rsidR="0081169C">
        <w:t xml:space="preserve"> </w:t>
      </w:r>
    </w:p>
    <w:p w14:paraId="1CA73245" w14:textId="77777777" w:rsidR="0081169C" w:rsidRDefault="00AB5B22" w:rsidP="00412E42">
      <w:pPr>
        <w:spacing w:after="100" w:afterAutospacing="1" w:line="276" w:lineRule="auto"/>
        <w:jc w:val="both"/>
        <w:rPr>
          <w:noProof/>
          <w:szCs w:val="24"/>
        </w:rPr>
      </w:pPr>
      <w:r>
        <w:rPr>
          <w:noProof/>
          <w:szCs w:val="24"/>
        </w:rPr>
        <w:t xml:space="preserve">Znalost je pojem, nad kterým je nutné se </w:t>
      </w:r>
      <w:r w:rsidR="00426445">
        <w:rPr>
          <w:noProof/>
          <w:szCs w:val="24"/>
        </w:rPr>
        <w:t>komplexněji</w:t>
      </w:r>
      <w:r w:rsidR="00A24415">
        <w:rPr>
          <w:noProof/>
          <w:szCs w:val="24"/>
        </w:rPr>
        <w:t xml:space="preserve"> </w:t>
      </w:r>
      <w:r>
        <w:rPr>
          <w:noProof/>
          <w:szCs w:val="24"/>
        </w:rPr>
        <w:t xml:space="preserve">zamyslet. Co vlastně znamená skutečnost něco znát, něco vědět. A především jak lze z této skutečnosti generovat nové znalosti, poznatky a vědomosti a jakým způsobem je </w:t>
      </w:r>
      <w:r w:rsidR="003C2CB9">
        <w:rPr>
          <w:noProof/>
          <w:szCs w:val="24"/>
        </w:rPr>
        <w:t xml:space="preserve">lze </w:t>
      </w:r>
      <w:r>
        <w:rPr>
          <w:noProof/>
          <w:szCs w:val="24"/>
        </w:rPr>
        <w:t>efektivně využívat a sdílet. Tyto otázky začaly rezonovat světem podnikání až v posledních desetiletích a nyní čím dál více rostou na významu</w:t>
      </w:r>
      <w:r w:rsidR="003C2CB9">
        <w:rPr>
          <w:noProof/>
          <w:szCs w:val="24"/>
        </w:rPr>
        <w:t>. To vše d</w:t>
      </w:r>
      <w:r w:rsidR="00A24415">
        <w:rPr>
          <w:noProof/>
          <w:szCs w:val="24"/>
        </w:rPr>
        <w:t>ává</w:t>
      </w:r>
      <w:r w:rsidR="003C2CB9">
        <w:rPr>
          <w:noProof/>
          <w:szCs w:val="24"/>
        </w:rPr>
        <w:t xml:space="preserve"> za vznik poměrně nové oblasti managementu, tzv. znalostnímu managementu (</w:t>
      </w:r>
      <w:r w:rsidR="003C2CB9" w:rsidRPr="003C2CB9">
        <w:rPr>
          <w:noProof/>
          <w:szCs w:val="24"/>
        </w:rPr>
        <w:t>Ruggles, 2009)</w:t>
      </w:r>
      <w:r w:rsidR="003C2CB9">
        <w:rPr>
          <w:noProof/>
          <w:szCs w:val="24"/>
        </w:rPr>
        <w:t>.</w:t>
      </w:r>
      <w:r w:rsidR="00A24415">
        <w:rPr>
          <w:noProof/>
          <w:szCs w:val="24"/>
        </w:rPr>
        <w:t xml:space="preserve"> </w:t>
      </w:r>
    </w:p>
    <w:p w14:paraId="554041CE" w14:textId="77777777" w:rsidR="001511C6" w:rsidRDefault="00A24415" w:rsidP="00412E42">
      <w:pPr>
        <w:spacing w:after="0" w:line="276" w:lineRule="auto"/>
        <w:ind w:left="709"/>
        <w:jc w:val="both"/>
        <w:rPr>
          <w:noProof/>
          <w:szCs w:val="24"/>
        </w:rPr>
      </w:pPr>
      <w:r>
        <w:rPr>
          <w:noProof/>
          <w:szCs w:val="24"/>
        </w:rPr>
        <w:t xml:space="preserve">Názory na znalostní management se střetávají především nad otázkou, zda </w:t>
      </w:r>
    </w:p>
    <w:p w14:paraId="1D295348" w14:textId="713AD659" w:rsidR="003C2CB9" w:rsidRDefault="00A24415" w:rsidP="00412E42">
      <w:pPr>
        <w:spacing w:after="100" w:afterAutospacing="1" w:line="276" w:lineRule="auto"/>
        <w:jc w:val="both"/>
        <w:rPr>
          <w:noProof/>
          <w:szCs w:val="24"/>
        </w:rPr>
      </w:pPr>
      <w:r>
        <w:rPr>
          <w:noProof/>
          <w:szCs w:val="24"/>
        </w:rPr>
        <w:t xml:space="preserve">je řízení znalostí v podniku novou nezbytnou disciplínou, kterou by měly společnosti implementovat do svých provozů, </w:t>
      </w:r>
      <w:r w:rsidR="00426445">
        <w:rPr>
          <w:noProof/>
          <w:szCs w:val="24"/>
        </w:rPr>
        <w:t xml:space="preserve">tak </w:t>
      </w:r>
      <w:r>
        <w:rPr>
          <w:noProof/>
          <w:szCs w:val="24"/>
        </w:rPr>
        <w:t xml:space="preserve">aby si zajistili určitou podporu v prostředí, kterému čelí ve 21. století, či nikoliv. </w:t>
      </w:r>
      <w:r w:rsidR="00426445">
        <w:rPr>
          <w:noProof/>
          <w:szCs w:val="24"/>
        </w:rPr>
        <w:t>Lze předpokládat</w:t>
      </w:r>
      <w:r>
        <w:rPr>
          <w:noProof/>
          <w:szCs w:val="24"/>
        </w:rPr>
        <w:t xml:space="preserve">, že podniky, které </w:t>
      </w:r>
      <w:r w:rsidR="00426445">
        <w:rPr>
          <w:noProof/>
          <w:szCs w:val="24"/>
        </w:rPr>
        <w:t xml:space="preserve">mají potenciál </w:t>
      </w:r>
      <w:r>
        <w:rPr>
          <w:noProof/>
          <w:szCs w:val="24"/>
        </w:rPr>
        <w:t>uspě</w:t>
      </w:r>
      <w:r w:rsidR="00426445">
        <w:rPr>
          <w:noProof/>
          <w:szCs w:val="24"/>
        </w:rPr>
        <w:t>t</w:t>
      </w:r>
      <w:r>
        <w:rPr>
          <w:noProof/>
          <w:szCs w:val="24"/>
        </w:rPr>
        <w:t xml:space="preserve"> v dnešní globální informační společnosti jsou především takové, které umí správným způsobem identifikovat, využí</w:t>
      </w:r>
      <w:r w:rsidR="00412E42">
        <w:rPr>
          <w:noProof/>
          <w:szCs w:val="24"/>
        </w:rPr>
        <w:t>vat</w:t>
      </w:r>
      <w:r>
        <w:rPr>
          <w:noProof/>
          <w:szCs w:val="24"/>
        </w:rPr>
        <w:t xml:space="preserve"> a rozvýjet znalosti, kterými disponují. </w:t>
      </w:r>
      <w:r w:rsidR="00426445">
        <w:rPr>
          <w:noProof/>
          <w:szCs w:val="24"/>
        </w:rPr>
        <w:t xml:space="preserve">Tento předpoklad však doposud není literárně podložen dostačujícím počtem demonstrujících příkladů toho, že by opravdu zavedení znalostního managementu do celopodnikových strategií či částečná implementace jeho nástrojů do podnikových procesů znamenali pro podnik avizovanou výhodu </w:t>
      </w:r>
      <w:r w:rsidR="00426445" w:rsidRPr="00426445">
        <w:rPr>
          <w:noProof/>
          <w:szCs w:val="24"/>
        </w:rPr>
        <w:t>(Rowley, 1999)</w:t>
      </w:r>
      <w:r w:rsidR="00426445">
        <w:rPr>
          <w:noProof/>
          <w:szCs w:val="24"/>
        </w:rPr>
        <w:t xml:space="preserve">. </w:t>
      </w:r>
    </w:p>
    <w:p w14:paraId="556CA3A8" w14:textId="77777777" w:rsidR="001511C6" w:rsidRDefault="00FE39FB" w:rsidP="00412E42">
      <w:pPr>
        <w:spacing w:after="0" w:line="276" w:lineRule="auto"/>
        <w:ind w:left="708"/>
        <w:jc w:val="both"/>
        <w:rPr>
          <w:noProof/>
          <w:szCs w:val="24"/>
        </w:rPr>
      </w:pPr>
      <w:r>
        <w:rPr>
          <w:noProof/>
          <w:szCs w:val="24"/>
        </w:rPr>
        <w:t xml:space="preserve">V rámci této práce je zvolen jeden z nástrojů znalostního managementu, </w:t>
      </w:r>
    </w:p>
    <w:p w14:paraId="43CF4E34" w14:textId="77777777" w:rsidR="006D504E" w:rsidRDefault="00FE39FB" w:rsidP="00412E42">
      <w:pPr>
        <w:spacing w:after="100" w:afterAutospacing="1" w:line="276" w:lineRule="auto"/>
        <w:jc w:val="both"/>
        <w:rPr>
          <w:noProof/>
          <w:szCs w:val="24"/>
        </w:rPr>
      </w:pPr>
      <w:r>
        <w:rPr>
          <w:noProof/>
          <w:szCs w:val="24"/>
        </w:rPr>
        <w:t xml:space="preserve">který je následně podroben výzkumu, jehož cíl zní následovně: </w:t>
      </w:r>
      <w:r w:rsidR="00823754">
        <w:rPr>
          <w:b/>
          <w:bCs/>
          <w:noProof/>
          <w:szCs w:val="24"/>
        </w:rPr>
        <w:t>K</w:t>
      </w:r>
      <w:r w:rsidR="000B34A2" w:rsidRPr="00823754">
        <w:rPr>
          <w:b/>
          <w:bCs/>
          <w:noProof/>
          <w:szCs w:val="24"/>
        </w:rPr>
        <w:t>valitativní syntéz</w:t>
      </w:r>
      <w:r w:rsidR="00823754">
        <w:rPr>
          <w:b/>
          <w:bCs/>
          <w:noProof/>
          <w:szCs w:val="24"/>
        </w:rPr>
        <w:t>a</w:t>
      </w:r>
      <w:r w:rsidR="000B34A2" w:rsidRPr="00823754">
        <w:rPr>
          <w:b/>
          <w:bCs/>
          <w:noProof/>
          <w:szCs w:val="24"/>
        </w:rPr>
        <w:t xml:space="preserve"> </w:t>
      </w:r>
      <w:r w:rsidR="00570A9B" w:rsidRPr="00823754">
        <w:rPr>
          <w:b/>
          <w:bCs/>
          <w:noProof/>
          <w:szCs w:val="24"/>
        </w:rPr>
        <w:t>dosavadní</w:t>
      </w:r>
      <w:r w:rsidR="000B34A2" w:rsidRPr="00823754">
        <w:rPr>
          <w:b/>
          <w:bCs/>
          <w:noProof/>
          <w:szCs w:val="24"/>
        </w:rPr>
        <w:t>ch</w:t>
      </w:r>
      <w:r w:rsidR="00570A9B" w:rsidRPr="00823754">
        <w:rPr>
          <w:b/>
          <w:bCs/>
          <w:noProof/>
          <w:szCs w:val="24"/>
        </w:rPr>
        <w:t xml:space="preserve"> poznatk</w:t>
      </w:r>
      <w:r w:rsidR="000B34A2" w:rsidRPr="00823754">
        <w:rPr>
          <w:b/>
          <w:bCs/>
          <w:noProof/>
          <w:szCs w:val="24"/>
        </w:rPr>
        <w:t>ů</w:t>
      </w:r>
      <w:r w:rsidR="00570A9B" w:rsidRPr="00823754">
        <w:rPr>
          <w:b/>
          <w:bCs/>
          <w:noProof/>
          <w:szCs w:val="24"/>
        </w:rPr>
        <w:t xml:space="preserve"> a zkušenost</w:t>
      </w:r>
      <w:r w:rsidR="000B34A2" w:rsidRPr="00823754">
        <w:rPr>
          <w:b/>
          <w:bCs/>
          <w:noProof/>
          <w:szCs w:val="24"/>
        </w:rPr>
        <w:t>í</w:t>
      </w:r>
      <w:r w:rsidR="00570A9B" w:rsidRPr="00823754">
        <w:rPr>
          <w:b/>
          <w:bCs/>
          <w:noProof/>
          <w:szCs w:val="24"/>
        </w:rPr>
        <w:t xml:space="preserve"> s</w:t>
      </w:r>
      <w:r>
        <w:rPr>
          <w:b/>
          <w:bCs/>
          <w:noProof/>
          <w:szCs w:val="24"/>
        </w:rPr>
        <w:t> </w:t>
      </w:r>
      <w:r w:rsidR="00570A9B" w:rsidRPr="00823754">
        <w:rPr>
          <w:b/>
          <w:bCs/>
          <w:noProof/>
          <w:szCs w:val="24"/>
        </w:rPr>
        <w:t>nástrojem</w:t>
      </w:r>
      <w:r>
        <w:rPr>
          <w:b/>
          <w:bCs/>
          <w:noProof/>
          <w:szCs w:val="24"/>
        </w:rPr>
        <w:t xml:space="preserve"> znalostního managementu</w:t>
      </w:r>
      <w:r w:rsidR="00570A9B" w:rsidRPr="00823754">
        <w:rPr>
          <w:b/>
          <w:bCs/>
          <w:noProof/>
          <w:szCs w:val="24"/>
        </w:rPr>
        <w:t xml:space="preserve"> A</w:t>
      </w:r>
      <w:r w:rsidR="00C3719C">
        <w:rPr>
          <w:b/>
          <w:bCs/>
          <w:noProof/>
          <w:szCs w:val="24"/>
        </w:rPr>
        <w:t xml:space="preserve">fter Action Review </w:t>
      </w:r>
      <w:r w:rsidR="00570A9B" w:rsidRPr="00823754">
        <w:rPr>
          <w:b/>
          <w:bCs/>
          <w:noProof/>
          <w:szCs w:val="24"/>
        </w:rPr>
        <w:t>a následn</w:t>
      </w:r>
      <w:r w:rsidR="00823754" w:rsidRPr="00823754">
        <w:rPr>
          <w:b/>
          <w:bCs/>
          <w:noProof/>
          <w:szCs w:val="24"/>
        </w:rPr>
        <w:t>é</w:t>
      </w:r>
      <w:r w:rsidR="00B1405E" w:rsidRPr="00823754">
        <w:rPr>
          <w:b/>
          <w:bCs/>
          <w:noProof/>
          <w:szCs w:val="24"/>
        </w:rPr>
        <w:t xml:space="preserve"> </w:t>
      </w:r>
      <w:r w:rsidR="00570A9B" w:rsidRPr="00823754">
        <w:rPr>
          <w:b/>
          <w:bCs/>
          <w:noProof/>
          <w:szCs w:val="24"/>
        </w:rPr>
        <w:t>zváž</w:t>
      </w:r>
      <w:r w:rsidR="00823754" w:rsidRPr="00823754">
        <w:rPr>
          <w:b/>
          <w:bCs/>
          <w:noProof/>
          <w:szCs w:val="24"/>
        </w:rPr>
        <w:t>ení</w:t>
      </w:r>
      <w:r w:rsidR="00570A9B" w:rsidRPr="00823754">
        <w:rPr>
          <w:b/>
          <w:bCs/>
          <w:noProof/>
          <w:szCs w:val="24"/>
        </w:rPr>
        <w:t xml:space="preserve"> a vyvo</w:t>
      </w:r>
      <w:r w:rsidR="00823754" w:rsidRPr="00823754">
        <w:rPr>
          <w:b/>
          <w:bCs/>
          <w:noProof/>
          <w:szCs w:val="24"/>
        </w:rPr>
        <w:t>zení</w:t>
      </w:r>
      <w:r w:rsidR="00570A9B" w:rsidRPr="00823754">
        <w:rPr>
          <w:b/>
          <w:bCs/>
          <w:noProof/>
          <w:szCs w:val="24"/>
        </w:rPr>
        <w:t xml:space="preserve"> případn</w:t>
      </w:r>
      <w:r w:rsidR="00823754" w:rsidRPr="00823754">
        <w:rPr>
          <w:b/>
          <w:bCs/>
          <w:noProof/>
          <w:szCs w:val="24"/>
        </w:rPr>
        <w:t>é</w:t>
      </w:r>
      <w:r w:rsidR="00570A9B" w:rsidRPr="00823754">
        <w:rPr>
          <w:b/>
          <w:bCs/>
          <w:noProof/>
          <w:szCs w:val="24"/>
        </w:rPr>
        <w:t xml:space="preserve"> použitelnost</w:t>
      </w:r>
      <w:r w:rsidR="00823754" w:rsidRPr="00823754">
        <w:rPr>
          <w:b/>
          <w:bCs/>
          <w:noProof/>
          <w:szCs w:val="24"/>
        </w:rPr>
        <w:t>i tohoto nástroje</w:t>
      </w:r>
      <w:r w:rsidR="00570A9B" w:rsidRPr="00823754">
        <w:rPr>
          <w:b/>
          <w:bCs/>
          <w:noProof/>
          <w:szCs w:val="24"/>
        </w:rPr>
        <w:t xml:space="preserve"> v rámci rozvoj</w:t>
      </w:r>
      <w:r w:rsidR="000B34A2" w:rsidRPr="00823754">
        <w:rPr>
          <w:b/>
          <w:bCs/>
          <w:noProof/>
          <w:szCs w:val="24"/>
        </w:rPr>
        <w:t>e</w:t>
      </w:r>
      <w:r w:rsidR="00570A9B" w:rsidRPr="00823754">
        <w:rPr>
          <w:b/>
          <w:bCs/>
          <w:noProof/>
          <w:szCs w:val="24"/>
        </w:rPr>
        <w:t xml:space="preserve"> vedoucích pracovníků. </w:t>
      </w:r>
      <w:r w:rsidR="00823754" w:rsidRPr="00823754">
        <w:rPr>
          <w:noProof/>
          <w:szCs w:val="24"/>
        </w:rPr>
        <w:t>Jako výzkumná</w:t>
      </w:r>
      <w:r w:rsidR="00823754">
        <w:rPr>
          <w:b/>
          <w:bCs/>
          <w:noProof/>
          <w:szCs w:val="24"/>
        </w:rPr>
        <w:t xml:space="preserve"> </w:t>
      </w:r>
      <w:r w:rsidR="00823754">
        <w:rPr>
          <w:noProof/>
          <w:szCs w:val="24"/>
        </w:rPr>
        <w:t xml:space="preserve">metodika zvolená k naplnění stanoveného cíle </w:t>
      </w:r>
      <w:r>
        <w:rPr>
          <w:noProof/>
          <w:szCs w:val="24"/>
        </w:rPr>
        <w:t>je</w:t>
      </w:r>
      <w:r w:rsidR="00823754">
        <w:rPr>
          <w:noProof/>
          <w:szCs w:val="24"/>
        </w:rPr>
        <w:t xml:space="preserve"> využita systematická literární rešerše</w:t>
      </w:r>
      <w:r w:rsidR="00C73D51">
        <w:rPr>
          <w:noProof/>
          <w:szCs w:val="24"/>
        </w:rPr>
        <w:t xml:space="preserve">. </w:t>
      </w:r>
    </w:p>
    <w:p w14:paraId="02F8097F" w14:textId="77777777" w:rsidR="001511C6" w:rsidRDefault="00FE39FB" w:rsidP="00412E42">
      <w:pPr>
        <w:spacing w:after="0" w:line="276" w:lineRule="auto"/>
        <w:ind w:left="360"/>
        <w:jc w:val="both"/>
        <w:rPr>
          <w:noProof/>
          <w:szCs w:val="24"/>
        </w:rPr>
      </w:pPr>
      <w:r>
        <w:rPr>
          <w:noProof/>
          <w:szCs w:val="24"/>
        </w:rPr>
        <w:t xml:space="preserve">Z počátku jsou představena teoretická východiska tohoto výzkumu týkající se </w:t>
      </w:r>
    </w:p>
    <w:p w14:paraId="0090F022" w14:textId="633FC820" w:rsidR="00FE39FB" w:rsidRDefault="00FE39FB" w:rsidP="00412E42">
      <w:pPr>
        <w:spacing w:after="0" w:line="276" w:lineRule="auto"/>
        <w:jc w:val="both"/>
        <w:rPr>
          <w:noProof/>
          <w:szCs w:val="24"/>
        </w:rPr>
      </w:pPr>
      <w:r>
        <w:rPr>
          <w:noProof/>
          <w:szCs w:val="24"/>
        </w:rPr>
        <w:t>nástroje After Action Review</w:t>
      </w:r>
      <w:r w:rsidR="00C3719C">
        <w:rPr>
          <w:noProof/>
          <w:szCs w:val="24"/>
        </w:rPr>
        <w:t xml:space="preserve">, </w:t>
      </w:r>
      <w:r>
        <w:rPr>
          <w:noProof/>
          <w:szCs w:val="24"/>
        </w:rPr>
        <w:t xml:space="preserve">a tedy kontext vzniku tohoto nástroje, jeho charakteristika a možné výhody a nevýhody jeho zavedení do podnikových procesů. Následně je v práci představena systematická literární rešerše na jejímž základě jsou vyselektovány případové studie týkající se použití tohoto nástroje </w:t>
      </w:r>
      <w:r w:rsidR="00C3719C">
        <w:rPr>
          <w:noProof/>
          <w:szCs w:val="24"/>
        </w:rPr>
        <w:t>v praxi. S pomocí této selekce je poté provedena kvalitativní syntéza, která odhalí případnou efektivnost použití tohoto nástroje v rámci znalostního managementu podniků. Vše je poté kriticky z</w:t>
      </w:r>
      <w:r w:rsidR="00412E42">
        <w:rPr>
          <w:noProof/>
          <w:szCs w:val="24"/>
        </w:rPr>
        <w:t>hodnoceno</w:t>
      </w:r>
      <w:r w:rsidR="00C3719C">
        <w:rPr>
          <w:noProof/>
          <w:szCs w:val="24"/>
        </w:rPr>
        <w:t xml:space="preserve"> v diskuzi a shrnuto v rámci závěru této práce. </w:t>
      </w:r>
    </w:p>
    <w:p w14:paraId="5358F529" w14:textId="77777777" w:rsidR="00BB45BC" w:rsidRDefault="00BB45BC" w:rsidP="00D57D91">
      <w:pPr>
        <w:spacing w:after="0" w:line="276" w:lineRule="auto"/>
        <w:jc w:val="both"/>
        <w:rPr>
          <w:noProof/>
          <w:szCs w:val="24"/>
        </w:rPr>
      </w:pPr>
    </w:p>
    <w:p w14:paraId="16C20833" w14:textId="77777777" w:rsidR="00BB45BC" w:rsidRPr="00AA51E9" w:rsidRDefault="00BB45BC" w:rsidP="00D57D91">
      <w:pPr>
        <w:spacing w:after="0" w:line="276" w:lineRule="auto"/>
        <w:jc w:val="both"/>
        <w:rPr>
          <w:b/>
          <w:bCs/>
          <w:noProof/>
          <w:szCs w:val="24"/>
        </w:rPr>
      </w:pPr>
    </w:p>
    <w:p w14:paraId="2CC138E3" w14:textId="77777777" w:rsidR="003C2CB9" w:rsidRDefault="003C2CB9" w:rsidP="006127FA">
      <w:pPr>
        <w:pStyle w:val="berschrift3"/>
        <w:spacing w:before="100" w:beforeAutospacing="1" w:after="100" w:afterAutospacing="1" w:line="240" w:lineRule="auto"/>
      </w:pPr>
      <w:r>
        <w:lastRenderedPageBreak/>
        <w:t xml:space="preserve">Teoretická východiska </w:t>
      </w:r>
    </w:p>
    <w:p w14:paraId="0BB02453" w14:textId="1005C34D" w:rsidR="00D12D77" w:rsidRDefault="00325030" w:rsidP="00412E42">
      <w:pPr>
        <w:pStyle w:val="StandardWeb"/>
        <w:spacing w:before="0" w:beforeAutospacing="0" w:after="0" w:afterAutospacing="0" w:line="276" w:lineRule="auto"/>
        <w:jc w:val="both"/>
        <w:rPr>
          <w:rFonts w:asciiTheme="minorHAnsi" w:hAnsiTheme="minorHAnsi"/>
          <w:color w:val="000000" w:themeColor="text1"/>
        </w:rPr>
      </w:pPr>
      <w:r>
        <w:rPr>
          <w:rFonts w:asciiTheme="minorHAnsi" w:hAnsiTheme="minorHAnsi"/>
          <w:color w:val="000000" w:themeColor="text1"/>
        </w:rPr>
        <w:t xml:space="preserve">AAR je poměrně nový pojem, který teprve prochází svým vývojem a v oblasti podnikového hospodářství prozatím nemá svou jasnou definici. Při bližším zkoumání a snaze tento nástroj nejvýstižněji charakterizovat je proto nutné </w:t>
      </w:r>
      <w:r w:rsidR="0096672F">
        <w:rPr>
          <w:rFonts w:asciiTheme="minorHAnsi" w:hAnsiTheme="minorHAnsi"/>
          <w:color w:val="000000" w:themeColor="text1"/>
        </w:rPr>
        <w:t xml:space="preserve">k tomuto faktu přihlížet a brát na zřetel určitou různorodost v jeho definicích. </w:t>
      </w:r>
      <w:r>
        <w:rPr>
          <w:rFonts w:asciiTheme="minorHAnsi" w:hAnsiTheme="minorHAnsi"/>
          <w:color w:val="000000" w:themeColor="text1"/>
        </w:rPr>
        <w:t xml:space="preserve"> </w:t>
      </w:r>
    </w:p>
    <w:p w14:paraId="7F6E3F0B" w14:textId="77777777" w:rsidR="004314B2" w:rsidRDefault="00D12D77" w:rsidP="00412E42">
      <w:pPr>
        <w:spacing w:before="100" w:beforeAutospacing="1" w:after="0" w:line="276" w:lineRule="auto"/>
        <w:ind w:left="709"/>
        <w:jc w:val="both"/>
        <w:rPr>
          <w:noProof/>
        </w:rPr>
      </w:pPr>
      <w:r w:rsidRPr="00D12D77">
        <w:rPr>
          <w:noProof/>
        </w:rPr>
        <w:t xml:space="preserve">Jednoduše řečeno, AAR je proces zaznamenávané diskuse, který probíhá </w:t>
      </w:r>
    </w:p>
    <w:p w14:paraId="4375805B" w14:textId="77777777" w:rsidR="00D12D77" w:rsidRDefault="00D12D77" w:rsidP="00412E42">
      <w:pPr>
        <w:spacing w:after="0" w:line="276" w:lineRule="auto"/>
        <w:jc w:val="both"/>
        <w:rPr>
          <w:noProof/>
        </w:rPr>
      </w:pPr>
      <w:r w:rsidRPr="00D12D77">
        <w:rPr>
          <w:noProof/>
        </w:rPr>
        <w:t xml:space="preserve">po  dokončení určitého projektu, úkolu, obecně po skončení konkrétní aktivity. Tato diskuse umožní všem zúčastněným stranám získat informace, jak celá aktivita proběhla, co bylo správně, co špatně a celkově si lze z této rekapitulace odnést určité ponaučení do příště. </w:t>
      </w:r>
      <w:r w:rsidRPr="00BC5C9D">
        <w:rPr>
          <w:b/>
          <w:bCs/>
          <w:noProof/>
        </w:rPr>
        <w:t>AAR lze považovat za způsob učení se, a to z našich kroků provedených v rámci různých aktivit.</w:t>
      </w:r>
      <w:r w:rsidRPr="00D12D77">
        <w:rPr>
          <w:noProof/>
        </w:rPr>
        <w:t xml:space="preserve">  Základem AAR je otevřenost a možnost </w:t>
      </w:r>
      <w:r w:rsidR="00D96E65">
        <w:rPr>
          <w:noProof/>
        </w:rPr>
        <w:t>zisku nových znalostí</w:t>
      </w:r>
      <w:r w:rsidRPr="00D12D77">
        <w:rPr>
          <w:noProof/>
        </w:rPr>
        <w:t>. Je mylné se domnívat, že se jedná o hledání problémů či přiřazování viny. Důležité také je, že tyto získané znalosti z určité zkušenosti jsou sdíleny nejen zúčastněnými jednotlivci přímo, ale vše je řádně zdokumentováno a lze tyto materiály použít v budoucnu při podobných situacích (After Action Review (AAR) Process, 2020).</w:t>
      </w:r>
    </w:p>
    <w:p w14:paraId="0DCA0A8A" w14:textId="77777777" w:rsidR="00C02083" w:rsidRDefault="00D57D91" w:rsidP="00412E42">
      <w:pPr>
        <w:pStyle w:val="StandardWeb"/>
        <w:spacing w:after="0" w:afterAutospacing="0" w:line="276" w:lineRule="auto"/>
        <w:ind w:left="709"/>
        <w:jc w:val="both"/>
        <w:rPr>
          <w:rFonts w:asciiTheme="minorHAnsi" w:eastAsiaTheme="minorHAnsi" w:hAnsiTheme="minorHAnsi" w:cstheme="minorBidi"/>
          <w:noProof/>
          <w:lang w:eastAsia="en-US"/>
        </w:rPr>
      </w:pPr>
      <w:r>
        <w:rPr>
          <w:rFonts w:asciiTheme="minorHAnsi" w:eastAsiaTheme="minorHAnsi" w:hAnsiTheme="minorHAnsi" w:cstheme="minorBidi"/>
          <w:noProof/>
          <w:lang w:eastAsia="en-US"/>
        </w:rPr>
        <w:t xml:space="preserve">Původ procesu AAR lze </w:t>
      </w:r>
      <w:r w:rsidR="00BC5C9D">
        <w:rPr>
          <w:rFonts w:asciiTheme="minorHAnsi" w:eastAsiaTheme="minorHAnsi" w:hAnsiTheme="minorHAnsi" w:cstheme="minorBidi"/>
          <w:noProof/>
          <w:lang w:eastAsia="en-US"/>
        </w:rPr>
        <w:t xml:space="preserve">nalézt </w:t>
      </w:r>
      <w:r w:rsidR="004314B2">
        <w:rPr>
          <w:rFonts w:asciiTheme="minorHAnsi" w:eastAsiaTheme="minorHAnsi" w:hAnsiTheme="minorHAnsi" w:cstheme="minorBidi"/>
          <w:noProof/>
          <w:lang w:eastAsia="en-US"/>
        </w:rPr>
        <w:t>v krocích</w:t>
      </w:r>
      <w:r w:rsidR="00CF7463">
        <w:rPr>
          <w:rFonts w:asciiTheme="minorHAnsi" w:eastAsiaTheme="minorHAnsi" w:hAnsiTheme="minorHAnsi" w:cstheme="minorBidi"/>
          <w:noProof/>
          <w:lang w:eastAsia="en-US"/>
        </w:rPr>
        <w:t> americké armád</w:t>
      </w:r>
      <w:r w:rsidR="004314B2">
        <w:rPr>
          <w:rFonts w:asciiTheme="minorHAnsi" w:eastAsiaTheme="minorHAnsi" w:hAnsiTheme="minorHAnsi" w:cstheme="minorBidi"/>
          <w:noProof/>
          <w:lang w:eastAsia="en-US"/>
        </w:rPr>
        <w:t>y</w:t>
      </w:r>
      <w:r w:rsidR="00CF7463">
        <w:rPr>
          <w:rFonts w:asciiTheme="minorHAnsi" w:eastAsiaTheme="minorHAnsi" w:hAnsiTheme="minorHAnsi" w:cstheme="minorBidi"/>
          <w:noProof/>
          <w:lang w:eastAsia="en-US"/>
        </w:rPr>
        <w:t xml:space="preserve">, která tento </w:t>
      </w:r>
    </w:p>
    <w:p w14:paraId="1B02FDB1" w14:textId="77777777" w:rsidR="007663A0" w:rsidRDefault="00CF7463" w:rsidP="00412E42">
      <w:pPr>
        <w:pStyle w:val="StandardWeb"/>
        <w:spacing w:before="0" w:beforeAutospacing="0" w:line="276" w:lineRule="auto"/>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lang w:eastAsia="en-US"/>
        </w:rPr>
        <w:t xml:space="preserve">proces zavedla </w:t>
      </w:r>
      <w:r w:rsidR="004314B2">
        <w:rPr>
          <w:rFonts w:asciiTheme="minorHAnsi" w:eastAsiaTheme="minorHAnsi" w:hAnsiTheme="minorHAnsi" w:cstheme="minorBidi"/>
          <w:noProof/>
          <w:lang w:eastAsia="en-US"/>
        </w:rPr>
        <w:t>s cílem</w:t>
      </w:r>
      <w:r>
        <w:rPr>
          <w:rFonts w:asciiTheme="minorHAnsi" w:eastAsiaTheme="minorHAnsi" w:hAnsiTheme="minorHAnsi" w:cstheme="minorBidi"/>
          <w:noProof/>
          <w:lang w:eastAsia="en-US"/>
        </w:rPr>
        <w:t xml:space="preserve"> efektivnější</w:t>
      </w:r>
      <w:r w:rsidR="004314B2">
        <w:rPr>
          <w:rFonts w:asciiTheme="minorHAnsi" w:eastAsiaTheme="minorHAnsi" w:hAnsiTheme="minorHAnsi" w:cstheme="minorBidi"/>
          <w:noProof/>
          <w:lang w:eastAsia="en-US"/>
        </w:rPr>
        <w:t>ho</w:t>
      </w:r>
      <w:r>
        <w:rPr>
          <w:rFonts w:asciiTheme="minorHAnsi" w:eastAsiaTheme="minorHAnsi" w:hAnsiTheme="minorHAnsi" w:cstheme="minorBidi"/>
          <w:noProof/>
          <w:lang w:eastAsia="en-US"/>
        </w:rPr>
        <w:t xml:space="preserve"> výcvik</w:t>
      </w:r>
      <w:r w:rsidR="004314B2">
        <w:rPr>
          <w:rFonts w:asciiTheme="minorHAnsi" w:eastAsiaTheme="minorHAnsi" w:hAnsiTheme="minorHAnsi" w:cstheme="minorBidi"/>
          <w:noProof/>
          <w:lang w:eastAsia="en-US"/>
        </w:rPr>
        <w:t>u</w:t>
      </w:r>
      <w:r>
        <w:rPr>
          <w:rFonts w:asciiTheme="minorHAnsi" w:eastAsiaTheme="minorHAnsi" w:hAnsiTheme="minorHAnsi" w:cstheme="minorBidi"/>
          <w:noProof/>
          <w:lang w:eastAsia="en-US"/>
        </w:rPr>
        <w:t xml:space="preserve"> svých vojenských sil. Armád</w:t>
      </w:r>
      <w:r w:rsidR="005A7BC0">
        <w:rPr>
          <w:rFonts w:asciiTheme="minorHAnsi" w:eastAsiaTheme="minorHAnsi" w:hAnsiTheme="minorHAnsi" w:cstheme="minorBidi"/>
          <w:noProof/>
          <w:lang w:eastAsia="en-US"/>
        </w:rPr>
        <w:t>ní složky</w:t>
      </w:r>
      <w:r w:rsidR="00D96E65">
        <w:rPr>
          <w:rFonts w:asciiTheme="minorHAnsi" w:eastAsiaTheme="minorHAnsi" w:hAnsiTheme="minorHAnsi" w:cstheme="minorBidi"/>
          <w:noProof/>
          <w:lang w:eastAsia="en-US"/>
        </w:rPr>
        <w:t xml:space="preserve"> nejen v USA</w:t>
      </w:r>
      <w:r>
        <w:rPr>
          <w:rFonts w:asciiTheme="minorHAnsi" w:eastAsiaTheme="minorHAnsi" w:hAnsiTheme="minorHAnsi" w:cstheme="minorBidi"/>
          <w:noProof/>
          <w:lang w:eastAsia="en-US"/>
        </w:rPr>
        <w:t xml:space="preserve"> </w:t>
      </w:r>
      <w:r w:rsidR="005A7BC0">
        <w:rPr>
          <w:rFonts w:asciiTheme="minorHAnsi" w:eastAsiaTheme="minorHAnsi" w:hAnsiTheme="minorHAnsi" w:cstheme="minorBidi"/>
          <w:noProof/>
          <w:lang w:eastAsia="en-US"/>
        </w:rPr>
        <w:t>využívají</w:t>
      </w:r>
      <w:r>
        <w:rPr>
          <w:rFonts w:asciiTheme="minorHAnsi" w:eastAsiaTheme="minorHAnsi" w:hAnsiTheme="minorHAnsi" w:cstheme="minorBidi"/>
          <w:noProof/>
          <w:lang w:eastAsia="en-US"/>
        </w:rPr>
        <w:t xml:space="preserve"> AAR jako metodu pro získávání ponaučení z jedné události nebo projektu, </w:t>
      </w:r>
      <w:r w:rsidR="007663A0">
        <w:rPr>
          <w:rFonts w:asciiTheme="minorHAnsi" w:eastAsiaTheme="minorHAnsi" w:hAnsiTheme="minorHAnsi" w:cstheme="minorBidi"/>
          <w:noProof/>
          <w:color w:val="000000" w:themeColor="text1"/>
          <w:lang w:eastAsia="en-US"/>
        </w:rPr>
        <w:t>díky čemuž</w:t>
      </w:r>
      <w:r w:rsidR="007663A0" w:rsidRPr="007663A0">
        <w:rPr>
          <w:rFonts w:asciiTheme="minorHAnsi" w:eastAsiaTheme="minorHAnsi" w:hAnsiTheme="minorHAnsi" w:cstheme="minorBidi"/>
          <w:noProof/>
          <w:color w:val="000000" w:themeColor="text1"/>
          <w:lang w:eastAsia="en-US"/>
        </w:rPr>
        <w:t xml:space="preserve"> </w:t>
      </w:r>
      <w:r w:rsidR="007663A0">
        <w:rPr>
          <w:rFonts w:asciiTheme="minorHAnsi" w:eastAsiaTheme="minorHAnsi" w:hAnsiTheme="minorHAnsi" w:cstheme="minorBidi"/>
          <w:noProof/>
          <w:color w:val="000000" w:themeColor="text1"/>
          <w:lang w:eastAsia="en-US"/>
        </w:rPr>
        <w:t>jsou</w:t>
      </w:r>
      <w:r w:rsidR="007663A0" w:rsidRPr="007663A0">
        <w:rPr>
          <w:rFonts w:asciiTheme="minorHAnsi" w:eastAsiaTheme="minorHAnsi" w:hAnsiTheme="minorHAnsi" w:cstheme="minorBidi"/>
          <w:noProof/>
          <w:color w:val="000000" w:themeColor="text1"/>
          <w:lang w:eastAsia="en-US"/>
        </w:rPr>
        <w:t xml:space="preserve"> v budoucnu </w:t>
      </w:r>
      <w:r w:rsidR="007663A0">
        <w:rPr>
          <w:rFonts w:asciiTheme="minorHAnsi" w:eastAsiaTheme="minorHAnsi" w:hAnsiTheme="minorHAnsi" w:cstheme="minorBidi"/>
          <w:noProof/>
          <w:color w:val="000000" w:themeColor="text1"/>
          <w:lang w:eastAsia="en-US"/>
        </w:rPr>
        <w:t xml:space="preserve">schopni </w:t>
      </w:r>
      <w:r w:rsidR="007663A0" w:rsidRPr="007663A0">
        <w:rPr>
          <w:rFonts w:asciiTheme="minorHAnsi" w:eastAsiaTheme="minorHAnsi" w:hAnsiTheme="minorHAnsi" w:cstheme="minorBidi"/>
          <w:noProof/>
          <w:color w:val="000000" w:themeColor="text1"/>
          <w:lang w:eastAsia="en-US"/>
        </w:rPr>
        <w:t xml:space="preserve">při podobných událostech lépe reagovat a získané znalosti efektivněji využít. </w:t>
      </w:r>
      <w:r w:rsidR="00D96E65">
        <w:rPr>
          <w:rFonts w:asciiTheme="minorHAnsi" w:eastAsiaTheme="minorHAnsi" w:hAnsiTheme="minorHAnsi" w:cstheme="minorBidi"/>
          <w:noProof/>
          <w:color w:val="000000" w:themeColor="text1"/>
          <w:lang w:eastAsia="en-US"/>
        </w:rPr>
        <w:t xml:space="preserve">Příčinou úspěchu je oběcně způsob jejich uvažování. Armádní složky využívající AAR považují totiž každou událost za </w:t>
      </w:r>
      <w:r w:rsidR="00D96E65" w:rsidRPr="00D96E65">
        <w:rPr>
          <w:rFonts w:asciiTheme="minorHAnsi" w:eastAsiaTheme="minorHAnsi" w:hAnsiTheme="minorHAnsi" w:cstheme="minorBidi"/>
          <w:b/>
          <w:bCs/>
          <w:noProof/>
          <w:color w:val="000000" w:themeColor="text1"/>
          <w:lang w:eastAsia="en-US"/>
        </w:rPr>
        <w:t>příležitost k učení se o tom, co dělat, ale především o tom, jak správně myslet</w:t>
      </w:r>
      <w:r w:rsidR="004314B2">
        <w:rPr>
          <w:rFonts w:asciiTheme="minorHAnsi" w:eastAsiaTheme="minorHAnsi" w:hAnsiTheme="minorHAnsi" w:cstheme="minorBidi"/>
          <w:b/>
          <w:bCs/>
          <w:noProof/>
          <w:color w:val="000000" w:themeColor="text1"/>
          <w:lang w:eastAsia="en-US"/>
        </w:rPr>
        <w:t xml:space="preserve"> </w:t>
      </w:r>
      <w:r w:rsidR="004314B2" w:rsidRPr="004314B2">
        <w:rPr>
          <w:rFonts w:asciiTheme="minorHAnsi" w:eastAsiaTheme="minorHAnsi" w:hAnsiTheme="minorHAnsi" w:cstheme="minorBidi"/>
          <w:noProof/>
          <w:color w:val="000000" w:themeColor="text1"/>
          <w:lang w:eastAsia="en-US"/>
        </w:rPr>
        <w:t>(Darling et al., 2005)</w:t>
      </w:r>
      <w:r w:rsidR="00D96E65" w:rsidRPr="004314B2">
        <w:rPr>
          <w:rFonts w:asciiTheme="minorHAnsi" w:eastAsiaTheme="minorHAnsi" w:hAnsiTheme="minorHAnsi" w:cstheme="minorBidi"/>
          <w:noProof/>
          <w:color w:val="000000" w:themeColor="text1"/>
          <w:lang w:eastAsia="en-US"/>
        </w:rPr>
        <w:t>.</w:t>
      </w:r>
    </w:p>
    <w:p w14:paraId="5CCB338F" w14:textId="77777777" w:rsidR="00973E2F" w:rsidRDefault="00C02083" w:rsidP="00412E42">
      <w:pPr>
        <w:pStyle w:val="StandardWeb"/>
        <w:spacing w:before="0" w:beforeAutospacing="0" w:after="0" w:afterAutospacing="0" w:line="276" w:lineRule="auto"/>
        <w:ind w:left="708"/>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 xml:space="preserve">Dnes se AAR začíná využívat i v oblasti podnikání, kde slouží jako nástroj </w:t>
      </w:r>
    </w:p>
    <w:p w14:paraId="7A85E0FE" w14:textId="3DE5228B" w:rsidR="000176BC" w:rsidRDefault="00C02083" w:rsidP="00412E42">
      <w:pPr>
        <w:pStyle w:val="StandardWeb"/>
        <w:spacing w:before="0" w:beforeAutospacing="0" w:line="276" w:lineRule="auto"/>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znalostního managementu a určité správy odpovědnosti. Počátky používání tohoto nástroje v podnikovém hospodářství lze datovat do roku 1998, kdy je  společnost Shell Oil začala aplikovat do svých procesů</w:t>
      </w:r>
      <w:r w:rsidR="00412E42">
        <w:rPr>
          <w:rFonts w:asciiTheme="minorHAnsi" w:eastAsiaTheme="minorHAnsi" w:hAnsiTheme="minorHAnsi" w:cstheme="minorBidi"/>
          <w:noProof/>
          <w:color w:val="000000" w:themeColor="text1"/>
          <w:lang w:eastAsia="en-US"/>
        </w:rPr>
        <w:t xml:space="preserve">. </w:t>
      </w:r>
      <w:r w:rsidR="00973E2F">
        <w:rPr>
          <w:rFonts w:asciiTheme="minorHAnsi" w:eastAsiaTheme="minorHAnsi" w:hAnsiTheme="minorHAnsi" w:cstheme="minorBidi"/>
          <w:noProof/>
          <w:color w:val="000000" w:themeColor="text1"/>
          <w:lang w:eastAsia="en-US"/>
        </w:rPr>
        <w:t xml:space="preserve">Dalšími příklady společností, které nástroje AAR využívají lze jmenovat například </w:t>
      </w:r>
      <w:r w:rsidR="00973E2F" w:rsidRPr="00973E2F">
        <w:rPr>
          <w:rFonts w:asciiTheme="minorHAnsi" w:eastAsiaTheme="minorHAnsi" w:hAnsiTheme="minorHAnsi" w:cstheme="minorBidi"/>
          <w:noProof/>
          <w:color w:val="000000" w:themeColor="text1"/>
          <w:lang w:eastAsia="en-US"/>
        </w:rPr>
        <w:t>Colgate-Palmolive, DTE Energy</w:t>
      </w:r>
      <w:r w:rsidR="00973E2F">
        <w:rPr>
          <w:rFonts w:asciiTheme="minorHAnsi" w:eastAsiaTheme="minorHAnsi" w:hAnsiTheme="minorHAnsi" w:cstheme="minorBidi"/>
          <w:noProof/>
          <w:color w:val="000000" w:themeColor="text1"/>
          <w:lang w:eastAsia="en-US"/>
        </w:rPr>
        <w:t xml:space="preserve"> či </w:t>
      </w:r>
      <w:r w:rsidR="00973E2F" w:rsidRPr="00973E2F">
        <w:rPr>
          <w:rFonts w:asciiTheme="minorHAnsi" w:eastAsiaTheme="minorHAnsi" w:hAnsiTheme="minorHAnsi" w:cstheme="minorBidi"/>
          <w:noProof/>
          <w:color w:val="000000" w:themeColor="text1"/>
          <w:lang w:eastAsia="en-US"/>
        </w:rPr>
        <w:t>Harley-Davidson</w:t>
      </w:r>
      <w:r w:rsidR="00973E2F">
        <w:rPr>
          <w:rFonts w:asciiTheme="minorHAnsi" w:eastAsiaTheme="minorHAnsi" w:hAnsiTheme="minorHAnsi" w:cstheme="minorBidi"/>
          <w:noProof/>
          <w:color w:val="000000" w:themeColor="text1"/>
          <w:lang w:eastAsia="en-US"/>
        </w:rPr>
        <w:t>. Jejich úspěch spočívá ve správném použ</w:t>
      </w:r>
      <w:r w:rsidR="00CE4C47">
        <w:rPr>
          <w:rFonts w:asciiTheme="minorHAnsi" w:eastAsiaTheme="minorHAnsi" w:hAnsiTheme="minorHAnsi" w:cstheme="minorBidi"/>
          <w:noProof/>
          <w:color w:val="000000" w:themeColor="text1"/>
          <w:lang w:eastAsia="en-US"/>
        </w:rPr>
        <w:t xml:space="preserve">ívání </w:t>
      </w:r>
      <w:r w:rsidR="00973E2F">
        <w:rPr>
          <w:rFonts w:asciiTheme="minorHAnsi" w:eastAsiaTheme="minorHAnsi" w:hAnsiTheme="minorHAnsi" w:cstheme="minorBidi"/>
          <w:noProof/>
          <w:color w:val="000000" w:themeColor="text1"/>
          <w:lang w:eastAsia="en-US"/>
        </w:rPr>
        <w:t xml:space="preserve">AAR, který jim pomáhá </w:t>
      </w:r>
      <w:r w:rsidR="00CE4C47">
        <w:rPr>
          <w:rFonts w:asciiTheme="minorHAnsi" w:eastAsiaTheme="minorHAnsi" w:hAnsiTheme="minorHAnsi" w:cstheme="minorBidi"/>
          <w:noProof/>
          <w:color w:val="000000" w:themeColor="text1"/>
          <w:lang w:eastAsia="en-US"/>
        </w:rPr>
        <w:t>nejen</w:t>
      </w:r>
      <w:r w:rsidR="00973E2F">
        <w:rPr>
          <w:rFonts w:asciiTheme="minorHAnsi" w:eastAsiaTheme="minorHAnsi" w:hAnsiTheme="minorHAnsi" w:cstheme="minorBidi"/>
          <w:noProof/>
          <w:color w:val="000000" w:themeColor="text1"/>
          <w:lang w:eastAsia="en-US"/>
        </w:rPr>
        <w:t xml:space="preserve"> s identifikací efektivních osvědčených postupů, které chtějí dále aplikovat, </w:t>
      </w:r>
      <w:r w:rsidR="00CE4C47">
        <w:rPr>
          <w:rFonts w:asciiTheme="minorHAnsi" w:eastAsiaTheme="minorHAnsi" w:hAnsiTheme="minorHAnsi" w:cstheme="minorBidi"/>
          <w:noProof/>
          <w:color w:val="000000" w:themeColor="text1"/>
          <w:lang w:eastAsia="en-US"/>
        </w:rPr>
        <w:t>ale</w:t>
      </w:r>
      <w:r w:rsidR="00973E2F">
        <w:rPr>
          <w:rFonts w:asciiTheme="minorHAnsi" w:eastAsiaTheme="minorHAnsi" w:hAnsiTheme="minorHAnsi" w:cstheme="minorBidi"/>
          <w:noProof/>
          <w:color w:val="000000" w:themeColor="text1"/>
          <w:lang w:eastAsia="en-US"/>
        </w:rPr>
        <w:t xml:space="preserve"> také chyb, kterých se chtějí v budoucnu vyvarovat</w:t>
      </w:r>
      <w:r w:rsidR="00E27CB0">
        <w:rPr>
          <w:rFonts w:asciiTheme="minorHAnsi" w:eastAsiaTheme="minorHAnsi" w:hAnsiTheme="minorHAnsi" w:cstheme="minorBidi"/>
          <w:noProof/>
          <w:color w:val="000000" w:themeColor="text1"/>
          <w:lang w:eastAsia="en-US"/>
        </w:rPr>
        <w:t xml:space="preserve"> </w:t>
      </w:r>
      <w:r w:rsidR="00E27CB0" w:rsidRPr="004314B2">
        <w:rPr>
          <w:rFonts w:asciiTheme="minorHAnsi" w:eastAsiaTheme="minorHAnsi" w:hAnsiTheme="minorHAnsi" w:cstheme="minorBidi"/>
          <w:noProof/>
          <w:color w:val="000000" w:themeColor="text1"/>
          <w:lang w:eastAsia="en-US"/>
        </w:rPr>
        <w:t>(Darling et al., 2005)</w:t>
      </w:r>
      <w:r w:rsidR="00973E2F">
        <w:rPr>
          <w:rFonts w:asciiTheme="minorHAnsi" w:eastAsiaTheme="minorHAnsi" w:hAnsiTheme="minorHAnsi" w:cstheme="minorBidi"/>
          <w:noProof/>
          <w:color w:val="000000" w:themeColor="text1"/>
          <w:lang w:eastAsia="en-US"/>
        </w:rPr>
        <w:t xml:space="preserve">. </w:t>
      </w:r>
    </w:p>
    <w:p w14:paraId="7D156DA0" w14:textId="77777777" w:rsidR="000176BC" w:rsidRDefault="00973E2F" w:rsidP="00412E42">
      <w:pPr>
        <w:pStyle w:val="StandardWeb"/>
        <w:spacing w:before="0" w:beforeAutospacing="0" w:after="0" w:afterAutospacing="0" w:line="276" w:lineRule="auto"/>
        <w:ind w:left="708"/>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 xml:space="preserve">Většina společností však AAR nevyužívá správně a dochází tak k opakování </w:t>
      </w:r>
    </w:p>
    <w:p w14:paraId="3A1B8EFB" w14:textId="5B65F0D3" w:rsidR="00C02083" w:rsidRDefault="00973E2F" w:rsidP="00A27A42">
      <w:pPr>
        <w:pStyle w:val="StandardWeb"/>
        <w:spacing w:before="0" w:beforeAutospacing="0" w:line="276" w:lineRule="auto"/>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 xml:space="preserve">nefektivních procesů a chyb namísto aplikování učínějších kroků či chytřejších řešení. Na AAR je nahlíženo spíše </w:t>
      </w:r>
      <w:r w:rsidR="000176BC">
        <w:rPr>
          <w:rFonts w:asciiTheme="minorHAnsi" w:eastAsiaTheme="minorHAnsi" w:hAnsiTheme="minorHAnsi" w:cstheme="minorBidi"/>
          <w:noProof/>
          <w:color w:val="000000" w:themeColor="text1"/>
          <w:lang w:eastAsia="en-US"/>
        </w:rPr>
        <w:t xml:space="preserve">jako </w:t>
      </w:r>
      <w:r>
        <w:rPr>
          <w:rFonts w:asciiTheme="minorHAnsi" w:eastAsiaTheme="minorHAnsi" w:hAnsiTheme="minorHAnsi" w:cstheme="minorBidi"/>
          <w:noProof/>
          <w:color w:val="000000" w:themeColor="text1"/>
          <w:lang w:eastAsia="en-US"/>
        </w:rPr>
        <w:t>na formální zdokomuntování událostí, kterého již ne</w:t>
      </w:r>
      <w:r w:rsidR="000176BC">
        <w:rPr>
          <w:rFonts w:asciiTheme="minorHAnsi" w:eastAsiaTheme="minorHAnsi" w:hAnsiTheme="minorHAnsi" w:cstheme="minorBidi"/>
          <w:noProof/>
          <w:color w:val="000000" w:themeColor="text1"/>
          <w:lang w:eastAsia="en-US"/>
        </w:rPr>
        <w:t xml:space="preserve">ní učinně využito. Je zdokumentováno co se událo špatně, jaký byl výsledek a jaký by mohl být, ale nové příležitosti či znalosti již nejsou z tohoto </w:t>
      </w:r>
      <w:r w:rsidR="000176BC">
        <w:rPr>
          <w:rFonts w:asciiTheme="minorHAnsi" w:eastAsiaTheme="minorHAnsi" w:hAnsiTheme="minorHAnsi" w:cstheme="minorBidi"/>
          <w:noProof/>
          <w:color w:val="000000" w:themeColor="text1"/>
          <w:lang w:eastAsia="en-US"/>
        </w:rPr>
        <w:lastRenderedPageBreak/>
        <w:t xml:space="preserve">procesu extrahovány. </w:t>
      </w:r>
      <w:r w:rsidR="00E27CB0">
        <w:rPr>
          <w:rFonts w:asciiTheme="minorHAnsi" w:eastAsiaTheme="minorHAnsi" w:hAnsiTheme="minorHAnsi" w:cstheme="minorBidi"/>
          <w:noProof/>
          <w:color w:val="000000" w:themeColor="text1"/>
          <w:lang w:eastAsia="en-US"/>
        </w:rPr>
        <w:t xml:space="preserve">Je </w:t>
      </w:r>
      <w:r w:rsidR="00CE4C47">
        <w:rPr>
          <w:rFonts w:asciiTheme="minorHAnsi" w:eastAsiaTheme="minorHAnsi" w:hAnsiTheme="minorHAnsi" w:cstheme="minorBidi"/>
          <w:noProof/>
          <w:color w:val="000000" w:themeColor="text1"/>
          <w:lang w:eastAsia="en-US"/>
        </w:rPr>
        <w:t>také důležité zmínit</w:t>
      </w:r>
      <w:r w:rsidR="00E27CB0">
        <w:rPr>
          <w:rFonts w:asciiTheme="minorHAnsi" w:eastAsiaTheme="minorHAnsi" w:hAnsiTheme="minorHAnsi" w:cstheme="minorBidi"/>
          <w:noProof/>
          <w:color w:val="000000" w:themeColor="text1"/>
          <w:lang w:eastAsia="en-US"/>
        </w:rPr>
        <w:t>, že čím méně času uběhne od události a procesu učení se z ní, tím je celý proces efektiv</w:t>
      </w:r>
      <w:r w:rsidR="00CE4C47">
        <w:rPr>
          <w:rFonts w:asciiTheme="minorHAnsi" w:eastAsiaTheme="minorHAnsi" w:hAnsiTheme="minorHAnsi" w:cstheme="minorBidi"/>
          <w:noProof/>
          <w:color w:val="000000" w:themeColor="text1"/>
          <w:lang w:eastAsia="en-US"/>
        </w:rPr>
        <w:t>ně</w:t>
      </w:r>
      <w:r w:rsidR="00E27CB0">
        <w:rPr>
          <w:rFonts w:asciiTheme="minorHAnsi" w:eastAsiaTheme="minorHAnsi" w:hAnsiTheme="minorHAnsi" w:cstheme="minorBidi"/>
          <w:noProof/>
          <w:color w:val="000000" w:themeColor="text1"/>
          <w:lang w:eastAsia="en-US"/>
        </w:rPr>
        <w:t>jší</w:t>
      </w:r>
      <w:r w:rsidR="00CE4C47">
        <w:rPr>
          <w:rFonts w:asciiTheme="minorHAnsi" w:eastAsiaTheme="minorHAnsi" w:hAnsiTheme="minorHAnsi" w:cstheme="minorBidi"/>
          <w:noProof/>
          <w:color w:val="000000" w:themeColor="text1"/>
          <w:lang w:eastAsia="en-US"/>
        </w:rPr>
        <w:t>, což většina společností také opomíjí</w:t>
      </w:r>
      <w:r w:rsidR="00E27CB0">
        <w:rPr>
          <w:rFonts w:asciiTheme="minorHAnsi" w:eastAsiaTheme="minorHAnsi" w:hAnsiTheme="minorHAnsi" w:cstheme="minorBidi"/>
          <w:noProof/>
          <w:color w:val="000000" w:themeColor="text1"/>
          <w:lang w:eastAsia="en-US"/>
        </w:rPr>
        <w:t>. Další c</w:t>
      </w:r>
      <w:r w:rsidR="000176BC">
        <w:rPr>
          <w:rFonts w:asciiTheme="minorHAnsi" w:eastAsiaTheme="minorHAnsi" w:hAnsiTheme="minorHAnsi" w:cstheme="minorBidi"/>
          <w:noProof/>
          <w:color w:val="000000" w:themeColor="text1"/>
          <w:lang w:eastAsia="en-US"/>
        </w:rPr>
        <w:t xml:space="preserve">hyby, ke kterým </w:t>
      </w:r>
      <w:r w:rsidR="00E27CB0">
        <w:rPr>
          <w:rFonts w:asciiTheme="minorHAnsi" w:eastAsiaTheme="minorHAnsi" w:hAnsiTheme="minorHAnsi" w:cstheme="minorBidi"/>
          <w:noProof/>
          <w:color w:val="000000" w:themeColor="text1"/>
          <w:lang w:eastAsia="en-US"/>
        </w:rPr>
        <w:t xml:space="preserve">také </w:t>
      </w:r>
      <w:r w:rsidR="000176BC">
        <w:rPr>
          <w:rFonts w:asciiTheme="minorHAnsi" w:eastAsiaTheme="minorHAnsi" w:hAnsiTheme="minorHAnsi" w:cstheme="minorBidi"/>
          <w:noProof/>
          <w:color w:val="000000" w:themeColor="text1"/>
          <w:lang w:eastAsia="en-US"/>
        </w:rPr>
        <w:t>často dochází jsou t</w:t>
      </w:r>
      <w:r w:rsidR="00A27A42">
        <w:rPr>
          <w:rFonts w:asciiTheme="minorHAnsi" w:eastAsiaTheme="minorHAnsi" w:hAnsiTheme="minorHAnsi" w:cstheme="minorBidi"/>
          <w:noProof/>
          <w:color w:val="000000" w:themeColor="text1"/>
          <w:lang w:eastAsia="en-US"/>
        </w:rPr>
        <w:t>akové</w:t>
      </w:r>
      <w:r w:rsidR="000176BC">
        <w:rPr>
          <w:rFonts w:asciiTheme="minorHAnsi" w:eastAsiaTheme="minorHAnsi" w:hAnsiTheme="minorHAnsi" w:cstheme="minorBidi"/>
          <w:noProof/>
          <w:color w:val="000000" w:themeColor="text1"/>
          <w:lang w:eastAsia="en-US"/>
        </w:rPr>
        <w:t>, že se na AAR nahlíží jako na hodnocení výkonu, nikoliv jako na učení se z událostí.  Poté se účastníc</w:t>
      </w:r>
      <w:r w:rsidR="00A27A42">
        <w:rPr>
          <w:rFonts w:asciiTheme="minorHAnsi" w:eastAsiaTheme="minorHAnsi" w:hAnsiTheme="minorHAnsi" w:cstheme="minorBidi"/>
          <w:noProof/>
          <w:color w:val="000000" w:themeColor="text1"/>
          <w:lang w:eastAsia="en-US"/>
        </w:rPr>
        <w:t>i</w:t>
      </w:r>
      <w:r w:rsidR="000176BC">
        <w:rPr>
          <w:rFonts w:asciiTheme="minorHAnsi" w:eastAsiaTheme="minorHAnsi" w:hAnsiTheme="minorHAnsi" w:cstheme="minorBidi"/>
          <w:noProof/>
          <w:color w:val="000000" w:themeColor="text1"/>
          <w:lang w:eastAsia="en-US"/>
        </w:rPr>
        <w:t xml:space="preserve"> brání otevřenosti, a to ze strachu z kritiky či obvinění</w:t>
      </w:r>
      <w:r w:rsidR="00E27CB0">
        <w:rPr>
          <w:rFonts w:asciiTheme="minorHAnsi" w:eastAsiaTheme="minorHAnsi" w:hAnsiTheme="minorHAnsi" w:cstheme="minorBidi"/>
          <w:noProof/>
          <w:color w:val="000000" w:themeColor="text1"/>
          <w:lang w:eastAsia="en-US"/>
        </w:rPr>
        <w:t xml:space="preserve"> </w:t>
      </w:r>
      <w:r w:rsidR="00E27CB0" w:rsidRPr="00E27CB0">
        <w:rPr>
          <w:rFonts w:asciiTheme="minorHAnsi" w:eastAsiaTheme="minorHAnsi" w:hAnsiTheme="minorHAnsi" w:cstheme="minorBidi"/>
          <w:noProof/>
          <w:color w:val="000000" w:themeColor="text1"/>
          <w:lang w:eastAsia="en-US"/>
        </w:rPr>
        <w:t>(“ABC of Knowledge Management: After Action Reviews”, 2005)</w:t>
      </w:r>
      <w:r w:rsidR="00E27CB0">
        <w:rPr>
          <w:rFonts w:asciiTheme="minorHAnsi" w:eastAsiaTheme="minorHAnsi" w:hAnsiTheme="minorHAnsi" w:cstheme="minorBidi"/>
          <w:noProof/>
          <w:color w:val="000000" w:themeColor="text1"/>
          <w:lang w:eastAsia="en-US"/>
        </w:rPr>
        <w:t>.</w:t>
      </w:r>
    </w:p>
    <w:p w14:paraId="4E4916C3" w14:textId="77777777" w:rsidR="00AB40B1" w:rsidRDefault="00AB40B1" w:rsidP="00A27A42">
      <w:pPr>
        <w:pStyle w:val="StandardWeb"/>
        <w:spacing w:before="0" w:beforeAutospacing="0" w:after="0" w:afterAutospacing="0" w:line="276" w:lineRule="auto"/>
        <w:ind w:left="360"/>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Problémem je, že</w:t>
      </w:r>
      <w:r w:rsidR="00CE4C47">
        <w:rPr>
          <w:rFonts w:asciiTheme="minorHAnsi" w:eastAsiaTheme="minorHAnsi" w:hAnsiTheme="minorHAnsi" w:cstheme="minorBidi"/>
          <w:noProof/>
          <w:color w:val="000000" w:themeColor="text1"/>
          <w:lang w:eastAsia="en-US"/>
        </w:rPr>
        <w:t xml:space="preserve"> průzkumy AAR v oblasti podnikového hospodářství zatím </w:t>
      </w:r>
    </w:p>
    <w:p w14:paraId="64FB200A" w14:textId="53C9FF1E" w:rsidR="00CE4C47" w:rsidRDefault="00CE4C47" w:rsidP="00A27A42">
      <w:pPr>
        <w:pStyle w:val="StandardWeb"/>
        <w:spacing w:before="0" w:beforeAutospacing="0" w:after="0" w:afterAutospacing="0" w:line="276" w:lineRule="auto"/>
        <w:jc w:val="both"/>
        <w:rPr>
          <w:rFonts w:asciiTheme="minorHAnsi" w:eastAsiaTheme="minorHAnsi" w:hAnsiTheme="minorHAnsi" w:cstheme="minorBidi"/>
          <w:noProof/>
          <w:color w:val="000000" w:themeColor="text1"/>
          <w:lang w:eastAsia="en-US"/>
        </w:rPr>
      </w:pPr>
      <w:r>
        <w:rPr>
          <w:rFonts w:asciiTheme="minorHAnsi" w:eastAsiaTheme="minorHAnsi" w:hAnsiTheme="minorHAnsi" w:cstheme="minorBidi"/>
          <w:noProof/>
          <w:color w:val="000000" w:themeColor="text1"/>
          <w:lang w:eastAsia="en-US"/>
        </w:rPr>
        <w:t xml:space="preserve">nejsou dostatečné, </w:t>
      </w:r>
      <w:r w:rsidR="00AB40B1">
        <w:rPr>
          <w:rFonts w:asciiTheme="minorHAnsi" w:eastAsiaTheme="minorHAnsi" w:hAnsiTheme="minorHAnsi" w:cstheme="minorBidi"/>
          <w:noProof/>
          <w:color w:val="000000" w:themeColor="text1"/>
          <w:lang w:eastAsia="en-US"/>
        </w:rPr>
        <w:t xml:space="preserve">a </w:t>
      </w:r>
      <w:r>
        <w:rPr>
          <w:rFonts w:asciiTheme="minorHAnsi" w:eastAsiaTheme="minorHAnsi" w:hAnsiTheme="minorHAnsi" w:cstheme="minorBidi"/>
          <w:noProof/>
          <w:color w:val="000000" w:themeColor="text1"/>
          <w:lang w:eastAsia="en-US"/>
        </w:rPr>
        <w:t>proto dochází k jeho nesprávné impl</w:t>
      </w:r>
      <w:r w:rsidR="00A27A42">
        <w:rPr>
          <w:rFonts w:asciiTheme="minorHAnsi" w:eastAsiaTheme="minorHAnsi" w:hAnsiTheme="minorHAnsi" w:cstheme="minorBidi"/>
          <w:noProof/>
          <w:color w:val="000000" w:themeColor="text1"/>
          <w:lang w:eastAsia="en-US"/>
        </w:rPr>
        <w:t>ementaci</w:t>
      </w:r>
      <w:r>
        <w:rPr>
          <w:rFonts w:asciiTheme="minorHAnsi" w:eastAsiaTheme="minorHAnsi" w:hAnsiTheme="minorHAnsi" w:cstheme="minorBidi"/>
          <w:noProof/>
          <w:color w:val="000000" w:themeColor="text1"/>
          <w:lang w:eastAsia="en-US"/>
        </w:rPr>
        <w:t xml:space="preserve"> do podnikových procesů a potenciál AAR není </w:t>
      </w:r>
      <w:r w:rsidR="00A27A42">
        <w:rPr>
          <w:rFonts w:asciiTheme="minorHAnsi" w:eastAsiaTheme="minorHAnsi" w:hAnsiTheme="minorHAnsi" w:cstheme="minorBidi"/>
          <w:noProof/>
          <w:color w:val="000000" w:themeColor="text1"/>
          <w:lang w:eastAsia="en-US"/>
        </w:rPr>
        <w:t xml:space="preserve">tedy </w:t>
      </w:r>
      <w:r>
        <w:rPr>
          <w:rFonts w:asciiTheme="minorHAnsi" w:eastAsiaTheme="minorHAnsi" w:hAnsiTheme="minorHAnsi" w:cstheme="minorBidi"/>
          <w:noProof/>
          <w:color w:val="000000" w:themeColor="text1"/>
          <w:lang w:eastAsia="en-US"/>
        </w:rPr>
        <w:t xml:space="preserve">plně využit. </w:t>
      </w:r>
    </w:p>
    <w:p w14:paraId="1108FA60" w14:textId="77777777" w:rsidR="00577620" w:rsidRDefault="00577620" w:rsidP="00A27A42">
      <w:pPr>
        <w:pStyle w:val="berschrift3"/>
        <w:spacing w:before="100" w:beforeAutospacing="1" w:after="100" w:afterAutospacing="1" w:line="276" w:lineRule="auto"/>
      </w:pPr>
      <w:r w:rsidRPr="00577620">
        <w:t>Výzkumné metody a data</w:t>
      </w:r>
    </w:p>
    <w:p w14:paraId="2079E714" w14:textId="608900CF" w:rsidR="004032F9" w:rsidRDefault="00F45237" w:rsidP="00A27A42">
      <w:pPr>
        <w:spacing w:before="100" w:beforeAutospacing="1" w:after="100" w:afterAutospacing="1" w:line="276" w:lineRule="auto"/>
        <w:jc w:val="both"/>
        <w:rPr>
          <w:noProof/>
          <w:szCs w:val="24"/>
        </w:rPr>
      </w:pPr>
      <w:r>
        <w:rPr>
          <w:noProof/>
          <w:szCs w:val="24"/>
        </w:rPr>
        <w:t xml:space="preserve">K naplnění cíle této práce </w:t>
      </w:r>
      <w:r w:rsidR="00F23FAB">
        <w:rPr>
          <w:noProof/>
          <w:szCs w:val="24"/>
        </w:rPr>
        <w:t xml:space="preserve">byla zvolena metodika výzkumu v podobě </w:t>
      </w:r>
      <w:r w:rsidR="00F23FAB" w:rsidRPr="00F23FAB">
        <w:rPr>
          <w:b/>
          <w:bCs/>
          <w:noProof/>
          <w:szCs w:val="24"/>
        </w:rPr>
        <w:t>systematické literární rešerše</w:t>
      </w:r>
      <w:r w:rsidR="00F23FAB">
        <w:rPr>
          <w:noProof/>
          <w:szCs w:val="24"/>
        </w:rPr>
        <w:t xml:space="preserve">. Důvody pro zvolení této metody vychází přímo z její charakteristiky, kterou Fink (2014) popsal následovně: </w:t>
      </w:r>
      <w:r w:rsidR="00F23FAB" w:rsidRPr="00F23FAB">
        <w:rPr>
          <w:i/>
          <w:iCs/>
          <w:noProof/>
          <w:szCs w:val="24"/>
        </w:rPr>
        <w:t>Jedná se o systematický, explicitní a opakovatelný postup určený pro identifikaci, ohodnocení a syntézu výsledků vytvořených výzkumníky, akademiky a praktiky.</w:t>
      </w:r>
      <w:r w:rsidR="00CC0196">
        <w:rPr>
          <w:noProof/>
          <w:szCs w:val="24"/>
        </w:rPr>
        <w:t xml:space="preserve"> Systematická</w:t>
      </w:r>
      <w:r w:rsidR="00F23FAB">
        <w:rPr>
          <w:noProof/>
          <w:szCs w:val="24"/>
        </w:rPr>
        <w:t xml:space="preserve"> </w:t>
      </w:r>
      <w:r w:rsidR="00A27A42">
        <w:rPr>
          <w:noProof/>
          <w:szCs w:val="24"/>
        </w:rPr>
        <w:t xml:space="preserve">literární </w:t>
      </w:r>
      <w:r w:rsidR="00F23FAB">
        <w:rPr>
          <w:noProof/>
          <w:szCs w:val="24"/>
        </w:rPr>
        <w:t xml:space="preserve">rešerše požaduje stanovení jasného výzkumného cíle, </w:t>
      </w:r>
      <w:r w:rsidR="00CC0196">
        <w:rPr>
          <w:noProof/>
          <w:szCs w:val="24"/>
        </w:rPr>
        <w:t xml:space="preserve">přesného </w:t>
      </w:r>
      <w:r w:rsidR="00F23FAB">
        <w:rPr>
          <w:noProof/>
          <w:szCs w:val="24"/>
        </w:rPr>
        <w:t>popis</w:t>
      </w:r>
      <w:r w:rsidR="00CC0196">
        <w:rPr>
          <w:noProof/>
          <w:szCs w:val="24"/>
        </w:rPr>
        <w:t>u</w:t>
      </w:r>
      <w:r w:rsidR="00F23FAB">
        <w:rPr>
          <w:noProof/>
          <w:szCs w:val="24"/>
        </w:rPr>
        <w:t xml:space="preserve"> postupu, jak tohoto cíle dosáhnout včetně vymezení hodnotících kritérií, které dopomohou k sestavení </w:t>
      </w:r>
      <w:r w:rsidR="00CC0196">
        <w:rPr>
          <w:noProof/>
          <w:szCs w:val="24"/>
        </w:rPr>
        <w:t xml:space="preserve">kvalitativní syntézy. Vzhledem k náplni této práce je také nutné vyhnout se subjektivním názorům a osobním úhlům pohledu, což právě systematická literární rešerše umožňuje </w:t>
      </w:r>
      <w:r w:rsidR="00CC0196" w:rsidRPr="00CC0196">
        <w:rPr>
          <w:noProof/>
          <w:szCs w:val="24"/>
        </w:rPr>
        <w:t>(Fink, 2014)</w:t>
      </w:r>
      <w:r w:rsidR="00CC0196">
        <w:rPr>
          <w:noProof/>
          <w:szCs w:val="24"/>
        </w:rPr>
        <w:t xml:space="preserve">. </w:t>
      </w:r>
      <w:r w:rsidR="00A80B56">
        <w:rPr>
          <w:noProof/>
          <w:szCs w:val="24"/>
        </w:rPr>
        <w:t>Pro správné vypracování systematické literární rešerše v této práci byla zvolena metoda PRISMA, která si klade za cíl pomocí svých nástrojů usnadnit autorům tvorbu kvalitní systematické literární sešerše či metaanalýz</w:t>
      </w:r>
      <w:r w:rsidR="00A27A42">
        <w:rPr>
          <w:noProof/>
          <w:szCs w:val="24"/>
        </w:rPr>
        <w:t>y</w:t>
      </w:r>
      <w:r w:rsidR="00A80B56">
        <w:rPr>
          <w:noProof/>
          <w:szCs w:val="24"/>
        </w:rPr>
        <w:t xml:space="preserve"> </w:t>
      </w:r>
      <w:r w:rsidR="00A80B56" w:rsidRPr="00A80B56">
        <w:rPr>
          <w:noProof/>
          <w:szCs w:val="24"/>
        </w:rPr>
        <w:t>(PRISMA: Transparent reporting of systematic reviews and meta-analyses, © 2015)</w:t>
      </w:r>
      <w:r w:rsidR="00A80B56">
        <w:rPr>
          <w:noProof/>
          <w:szCs w:val="24"/>
        </w:rPr>
        <w:t>.</w:t>
      </w:r>
    </w:p>
    <w:p w14:paraId="7FA2B890" w14:textId="77777777" w:rsidR="00CC0196" w:rsidRDefault="00CC0196" w:rsidP="00A27A42">
      <w:pPr>
        <w:spacing w:after="0" w:line="276" w:lineRule="auto"/>
        <w:ind w:left="708"/>
        <w:jc w:val="both"/>
        <w:rPr>
          <w:noProof/>
          <w:szCs w:val="24"/>
        </w:rPr>
      </w:pPr>
      <w:r>
        <w:rPr>
          <w:noProof/>
          <w:szCs w:val="24"/>
        </w:rPr>
        <w:t xml:space="preserve">Cíl práce je stanoven v úvodu a nyní je potřeba představit postup výzkumu </w:t>
      </w:r>
    </w:p>
    <w:p w14:paraId="208F6566" w14:textId="3F783F59" w:rsidR="00CC0196" w:rsidRDefault="00CC0196" w:rsidP="00A27A42">
      <w:pPr>
        <w:spacing w:after="100" w:afterAutospacing="1" w:line="276" w:lineRule="auto"/>
        <w:jc w:val="both"/>
        <w:rPr>
          <w:noProof/>
          <w:szCs w:val="24"/>
        </w:rPr>
      </w:pPr>
      <w:r>
        <w:rPr>
          <w:noProof/>
          <w:szCs w:val="24"/>
        </w:rPr>
        <w:t xml:space="preserve">včetně kritérií zvolených pro správné vyhodnocení. </w:t>
      </w:r>
      <w:r w:rsidR="00BA0977">
        <w:rPr>
          <w:noProof/>
          <w:szCs w:val="24"/>
        </w:rPr>
        <w:t xml:space="preserve">Pro výběr dat byly zvoleny tři následující platformy. První z nich je </w:t>
      </w:r>
      <w:r w:rsidR="00BA0977" w:rsidRPr="00190886">
        <w:rPr>
          <w:i/>
          <w:iCs/>
          <w:noProof/>
          <w:szCs w:val="24"/>
        </w:rPr>
        <w:t>Web of Science</w:t>
      </w:r>
      <w:r w:rsidR="00BA0977">
        <w:rPr>
          <w:noProof/>
          <w:szCs w:val="24"/>
        </w:rPr>
        <w:t xml:space="preserve">. Jedná se o nejdůvěryhodnější světovou databázi, která </w:t>
      </w:r>
      <w:r w:rsidR="00190886">
        <w:rPr>
          <w:noProof/>
          <w:szCs w:val="24"/>
        </w:rPr>
        <w:t xml:space="preserve">poskytuje kvalitní publikační a citační data pro spolehlivý výzkum </w:t>
      </w:r>
      <w:r w:rsidR="00190886" w:rsidRPr="00190886">
        <w:rPr>
          <w:noProof/>
          <w:szCs w:val="24"/>
        </w:rPr>
        <w:t>(Web Of Science, © 2020)</w:t>
      </w:r>
      <w:r w:rsidR="00190886">
        <w:rPr>
          <w:noProof/>
          <w:szCs w:val="24"/>
        </w:rPr>
        <w:t xml:space="preserve">. Druhou platformou byla zvolena databáze </w:t>
      </w:r>
      <w:r w:rsidR="00190886" w:rsidRPr="00190886">
        <w:rPr>
          <w:i/>
          <w:iCs/>
          <w:noProof/>
          <w:szCs w:val="24"/>
        </w:rPr>
        <w:t>EBSCO Discovery Service</w:t>
      </w:r>
      <w:r w:rsidR="00190886">
        <w:rPr>
          <w:noProof/>
          <w:szCs w:val="24"/>
        </w:rPr>
        <w:t>, která poskytuje účinné vyhledávání v široké sbírce informačních zdrojů a finálního i</w:t>
      </w:r>
      <w:r w:rsidR="00190886" w:rsidRPr="00190886">
        <w:rPr>
          <w:noProof/>
          <w:szCs w:val="24"/>
        </w:rPr>
        <w:t>ntegrovan</w:t>
      </w:r>
      <w:r w:rsidR="00190886">
        <w:rPr>
          <w:noProof/>
          <w:szCs w:val="24"/>
        </w:rPr>
        <w:t>ého</w:t>
      </w:r>
      <w:r w:rsidR="00190886" w:rsidRPr="00190886">
        <w:rPr>
          <w:noProof/>
          <w:szCs w:val="24"/>
        </w:rPr>
        <w:t xml:space="preserve"> vyhledávání je dosaženo </w:t>
      </w:r>
      <w:r w:rsidR="004C4E0A">
        <w:rPr>
          <w:noProof/>
          <w:szCs w:val="24"/>
        </w:rPr>
        <w:t xml:space="preserve">propracovanou </w:t>
      </w:r>
      <w:r w:rsidR="00190886" w:rsidRPr="00190886">
        <w:rPr>
          <w:noProof/>
          <w:szCs w:val="24"/>
        </w:rPr>
        <w:t xml:space="preserve">kompilací a indexováním metadat z různých </w:t>
      </w:r>
      <w:r w:rsidR="00190886">
        <w:rPr>
          <w:noProof/>
          <w:szCs w:val="24"/>
        </w:rPr>
        <w:t xml:space="preserve">dostupných </w:t>
      </w:r>
      <w:r w:rsidR="00190886" w:rsidRPr="00190886">
        <w:rPr>
          <w:noProof/>
          <w:szCs w:val="24"/>
        </w:rPr>
        <w:t>zdrojů</w:t>
      </w:r>
      <w:r w:rsidR="00190886">
        <w:rPr>
          <w:noProof/>
          <w:szCs w:val="24"/>
        </w:rPr>
        <w:t xml:space="preserve"> </w:t>
      </w:r>
      <w:r w:rsidR="00190886" w:rsidRPr="00190886">
        <w:rPr>
          <w:noProof/>
          <w:szCs w:val="24"/>
        </w:rPr>
        <w:t>(EBSCO Discovery Service, 2020)</w:t>
      </w:r>
      <w:r w:rsidR="00190886">
        <w:rPr>
          <w:noProof/>
          <w:szCs w:val="24"/>
        </w:rPr>
        <w:t xml:space="preserve">. </w:t>
      </w:r>
      <w:r w:rsidR="004C4E0A">
        <w:rPr>
          <w:noProof/>
          <w:szCs w:val="24"/>
        </w:rPr>
        <w:t xml:space="preserve">Poslední databáze zvolená pro sběr dat byl server </w:t>
      </w:r>
      <w:r w:rsidR="004C4E0A" w:rsidRPr="004C4E0A">
        <w:rPr>
          <w:i/>
          <w:iCs/>
          <w:noProof/>
          <w:szCs w:val="24"/>
        </w:rPr>
        <w:t>Research Gate</w:t>
      </w:r>
      <w:r w:rsidR="004C4E0A">
        <w:rPr>
          <w:noProof/>
          <w:szCs w:val="24"/>
        </w:rPr>
        <w:t xml:space="preserve">. Jedná se o akademickou stránku poskytující přístup k různých akademickým výzkumům a usnadňující také práci mezi vědeckými pracovníky </w:t>
      </w:r>
      <w:r w:rsidR="004C4E0A" w:rsidRPr="004C4E0A">
        <w:rPr>
          <w:noProof/>
          <w:szCs w:val="24"/>
        </w:rPr>
        <w:t>(What is ResearchGate, © 2020)</w:t>
      </w:r>
      <w:r w:rsidR="004C4E0A">
        <w:rPr>
          <w:noProof/>
          <w:szCs w:val="24"/>
        </w:rPr>
        <w:t xml:space="preserve">. </w:t>
      </w:r>
    </w:p>
    <w:p w14:paraId="28335545" w14:textId="77777777" w:rsidR="00A27A42" w:rsidRDefault="00A27A42" w:rsidP="00A27A42">
      <w:pPr>
        <w:spacing w:after="100" w:afterAutospacing="1"/>
        <w:jc w:val="both"/>
        <w:rPr>
          <w:noProof/>
          <w:szCs w:val="24"/>
        </w:rPr>
      </w:pPr>
    </w:p>
    <w:p w14:paraId="3831C1E9" w14:textId="77777777" w:rsidR="006D6C6C" w:rsidRDefault="009414AE" w:rsidP="00A27A42">
      <w:pPr>
        <w:spacing w:after="0" w:line="276" w:lineRule="auto"/>
        <w:ind w:left="708"/>
        <w:jc w:val="both"/>
        <w:rPr>
          <w:noProof/>
          <w:szCs w:val="24"/>
        </w:rPr>
      </w:pPr>
      <w:r>
        <w:rPr>
          <w:noProof/>
          <w:szCs w:val="24"/>
        </w:rPr>
        <w:lastRenderedPageBreak/>
        <w:t xml:space="preserve">V první části </w:t>
      </w:r>
      <w:r w:rsidRPr="006D6C6C">
        <w:rPr>
          <w:b/>
          <w:bCs/>
          <w:noProof/>
          <w:szCs w:val="24"/>
        </w:rPr>
        <w:t>identifikace</w:t>
      </w:r>
      <w:r>
        <w:rPr>
          <w:noProof/>
          <w:szCs w:val="24"/>
        </w:rPr>
        <w:t xml:space="preserve"> bylo ve vybraných databázích pomocí </w:t>
      </w:r>
    </w:p>
    <w:p w14:paraId="26E51669" w14:textId="63730CC7" w:rsidR="00BB45BC" w:rsidRPr="00A27A42" w:rsidRDefault="009414AE" w:rsidP="00A27A42">
      <w:pPr>
        <w:spacing w:after="0" w:line="276" w:lineRule="auto"/>
        <w:jc w:val="both"/>
        <w:rPr>
          <w:noProof/>
          <w:szCs w:val="24"/>
        </w:rPr>
      </w:pPr>
      <w:r>
        <w:rPr>
          <w:noProof/>
          <w:szCs w:val="24"/>
        </w:rPr>
        <w:t>pokročilého vyhledávání</w:t>
      </w:r>
      <w:r w:rsidR="006D6C6C">
        <w:rPr>
          <w:rStyle w:val="Funotenzeichen"/>
          <w:noProof/>
          <w:szCs w:val="24"/>
        </w:rPr>
        <w:footnoteReference w:id="1"/>
      </w:r>
      <w:r>
        <w:rPr>
          <w:noProof/>
          <w:szCs w:val="24"/>
        </w:rPr>
        <w:t xml:space="preserve"> vyselektováno 11 </w:t>
      </w:r>
      <w:r w:rsidR="006D6C6C">
        <w:rPr>
          <w:noProof/>
          <w:szCs w:val="24"/>
        </w:rPr>
        <w:t xml:space="preserve">článků v rámci Web of Science, 21 článků v rámci EBSCO Discovery Service a 2 články skrz Research Gate. </w:t>
      </w:r>
      <w:r w:rsidR="002C1D96">
        <w:rPr>
          <w:noProof/>
          <w:szCs w:val="24"/>
        </w:rPr>
        <w:t xml:space="preserve">Základními omezujícími podmínkami vyhledávání byly: </w:t>
      </w:r>
    </w:p>
    <w:p w14:paraId="3D998719" w14:textId="77777777" w:rsidR="002C1D96" w:rsidRPr="002C1D96" w:rsidRDefault="002C1D96" w:rsidP="00A27A42">
      <w:pPr>
        <w:pStyle w:val="Listenabsatz"/>
        <w:spacing w:before="100" w:beforeAutospacing="1" w:after="100" w:afterAutospacing="1" w:line="276" w:lineRule="auto"/>
      </w:pPr>
      <w:r w:rsidRPr="006127FA">
        <w:rPr>
          <w:b/>
          <w:bCs/>
        </w:rPr>
        <w:t>Datum publikování:</w:t>
      </w:r>
      <w:r w:rsidRPr="002C1D96">
        <w:t xml:space="preserve"> 2010-2020</w:t>
      </w:r>
    </w:p>
    <w:p w14:paraId="45E09276" w14:textId="77777777" w:rsidR="002C1D96" w:rsidRPr="002C1D96" w:rsidRDefault="002C1D96" w:rsidP="00A27A42">
      <w:pPr>
        <w:pStyle w:val="Listenabsatz"/>
        <w:spacing w:line="276" w:lineRule="auto"/>
      </w:pPr>
      <w:r w:rsidRPr="006127FA">
        <w:rPr>
          <w:b/>
          <w:bCs/>
        </w:rPr>
        <w:t>Typ textu:</w:t>
      </w:r>
      <w:r>
        <w:t xml:space="preserve"> </w:t>
      </w:r>
      <w:r w:rsidRPr="002C1D96">
        <w:t>Plný text</w:t>
      </w:r>
      <w:r>
        <w:t xml:space="preserve">, </w:t>
      </w:r>
      <w:r w:rsidRPr="002C1D96">
        <w:t>Recenzovaný text</w:t>
      </w:r>
    </w:p>
    <w:p w14:paraId="535FA48A" w14:textId="77777777" w:rsidR="002C1D96" w:rsidRPr="002C1D96" w:rsidRDefault="002C1D96" w:rsidP="00A27A42">
      <w:pPr>
        <w:pStyle w:val="Listenabsatz"/>
        <w:spacing w:line="276" w:lineRule="auto"/>
      </w:pPr>
      <w:r w:rsidRPr="006127FA">
        <w:rPr>
          <w:b/>
          <w:bCs/>
        </w:rPr>
        <w:t>Jazyk:</w:t>
      </w:r>
      <w:r w:rsidRPr="002C1D96">
        <w:t xml:space="preserve"> Angličtina</w:t>
      </w:r>
    </w:p>
    <w:p w14:paraId="17381CA6" w14:textId="77777777" w:rsidR="002C1D96" w:rsidRDefault="002C1D96" w:rsidP="00A27A42">
      <w:pPr>
        <w:pStyle w:val="Listenabsatz"/>
        <w:spacing w:line="276" w:lineRule="auto"/>
      </w:pPr>
      <w:r w:rsidRPr="006127FA">
        <w:rPr>
          <w:b/>
          <w:bCs/>
        </w:rPr>
        <w:t>Disciplína:</w:t>
      </w:r>
      <w:r w:rsidRPr="002C1D96">
        <w:t xml:space="preserve"> Podnikání a management</w:t>
      </w:r>
    </w:p>
    <w:p w14:paraId="5EAFCFF7" w14:textId="77777777" w:rsidR="006A7D9D" w:rsidRDefault="006127FA" w:rsidP="00A27A42">
      <w:pPr>
        <w:spacing w:before="100" w:beforeAutospacing="1" w:after="0" w:line="276" w:lineRule="auto"/>
        <w:ind w:left="709"/>
        <w:jc w:val="both"/>
      </w:pPr>
      <w:r>
        <w:t xml:space="preserve">V druhé části </w:t>
      </w:r>
      <w:r w:rsidRPr="006127FA">
        <w:rPr>
          <w:b/>
          <w:bCs/>
        </w:rPr>
        <w:t>prověření</w:t>
      </w:r>
      <w:r>
        <w:t xml:space="preserve"> byly zaprvé odstraněny duplikáty, tedy shodné </w:t>
      </w:r>
    </w:p>
    <w:p w14:paraId="19CA1165" w14:textId="77777777" w:rsidR="004C4E0A" w:rsidRDefault="006127FA" w:rsidP="00A27A42">
      <w:pPr>
        <w:spacing w:after="0" w:line="276" w:lineRule="auto"/>
        <w:jc w:val="both"/>
      </w:pPr>
      <w:r>
        <w:t xml:space="preserve">články vyskytující se zaráz ve více než jedné vyhledávací platformě a za druhé byly všechny články posouzeny, a to na základě jejich názvu. Po odstranění duplikátu zbylo </w:t>
      </w:r>
      <w:r w:rsidR="006A7D9D">
        <w:t xml:space="preserve">tedy </w:t>
      </w:r>
      <w:r>
        <w:t xml:space="preserve">celkem 21 článků, ze kterých bylo následně odstraněno 13 kvůli irelevantnosti jejich názvu. </w:t>
      </w:r>
    </w:p>
    <w:p w14:paraId="780A2149" w14:textId="77777777" w:rsidR="006A7D9D" w:rsidRDefault="006A7D9D" w:rsidP="00A27A42">
      <w:pPr>
        <w:spacing w:before="100" w:beforeAutospacing="1" w:after="0" w:line="276" w:lineRule="auto"/>
        <w:ind w:left="709"/>
        <w:jc w:val="both"/>
      </w:pPr>
      <w:r>
        <w:t xml:space="preserve">V části </w:t>
      </w:r>
      <w:r w:rsidRPr="006A7D9D">
        <w:rPr>
          <w:b/>
          <w:bCs/>
        </w:rPr>
        <w:t>způsobilosti</w:t>
      </w:r>
      <w:r>
        <w:t xml:space="preserve"> bylo zbylých 8 článků posuzováno dle jejich abstraktů, </w:t>
      </w:r>
    </w:p>
    <w:p w14:paraId="37ABE64E" w14:textId="62C69BC7" w:rsidR="006A7D9D" w:rsidRDefault="006A7D9D" w:rsidP="00A27A42">
      <w:pPr>
        <w:spacing w:after="0" w:line="276" w:lineRule="auto"/>
        <w:jc w:val="both"/>
      </w:pPr>
      <w:r>
        <w:t>které představí čtenáři především účel výzkumu a jeho výsledky.</w:t>
      </w:r>
      <w:r w:rsidR="00A27A42">
        <w:t xml:space="preserve"> </w:t>
      </w:r>
      <w:r>
        <w:t xml:space="preserve">Vzhledem k podstatě této práce byly vyřazeny ty články, které se nezabývaly použitím AAR jako nástroje pro rozvoj a vzdělání vedoucích pracovníků či jednoduše jako nástroje s vlivem na management podniku. Jako příklad lze uvést například studie zabývající se AAR v oblasti zdravotnictví či jiných záchranných sborů. Tento úhel pohledu je bližší spíše vojenským složkám využívajících AAR, o kterých pojednává kapitola č. 2., než subjektům z podnikového hospodářství, který </w:t>
      </w:r>
      <w:r w:rsidR="00ED7A70">
        <w:t>by</w:t>
      </w:r>
      <w:r>
        <w:t xml:space="preserve"> jej využíval</w:t>
      </w:r>
      <w:r w:rsidR="00A27A42">
        <w:t>y</w:t>
      </w:r>
      <w:r>
        <w:t xml:space="preserve"> </w:t>
      </w:r>
      <w:r w:rsidR="00ED7A70">
        <w:t xml:space="preserve">jako nástroj </w:t>
      </w:r>
      <w:r>
        <w:t>pro rozvoj znalostního managementu</w:t>
      </w:r>
      <w:r w:rsidR="00ED7A70">
        <w:t xml:space="preserve"> a kterými se zabývá tato práce. </w:t>
      </w:r>
    </w:p>
    <w:p w14:paraId="58AF10AE" w14:textId="77777777" w:rsidR="00ED7A70" w:rsidRDefault="00ED7A70" w:rsidP="00A27A42">
      <w:pPr>
        <w:spacing w:before="100" w:beforeAutospacing="1" w:after="0" w:line="276" w:lineRule="auto"/>
        <w:ind w:left="709"/>
        <w:jc w:val="both"/>
      </w:pPr>
      <w:r>
        <w:t xml:space="preserve">V části </w:t>
      </w:r>
      <w:r w:rsidRPr="00ED7A70">
        <w:rPr>
          <w:b/>
          <w:bCs/>
        </w:rPr>
        <w:t>zahrnutí</w:t>
      </w:r>
      <w:r>
        <w:t xml:space="preserve"> byl</w:t>
      </w:r>
      <w:r w:rsidR="006C1581">
        <w:t>y</w:t>
      </w:r>
      <w:r>
        <w:t xml:space="preserve"> tedy vyselektován</w:t>
      </w:r>
      <w:r w:rsidR="006C1581">
        <w:t>y</w:t>
      </w:r>
      <w:r>
        <w:t xml:space="preserve"> pouze </w:t>
      </w:r>
      <w:r w:rsidR="006C1581">
        <w:t>4</w:t>
      </w:r>
      <w:r>
        <w:t xml:space="preserve"> článk</w:t>
      </w:r>
      <w:r w:rsidR="006C1581">
        <w:t>y</w:t>
      </w:r>
      <w:r>
        <w:t xml:space="preserve">, které svým </w:t>
      </w:r>
    </w:p>
    <w:p w14:paraId="4F1FD4F4" w14:textId="77777777" w:rsidR="00ED7A70" w:rsidRDefault="00ED7A70" w:rsidP="00A27A42">
      <w:pPr>
        <w:spacing w:after="0" w:line="276" w:lineRule="auto"/>
        <w:jc w:val="both"/>
      </w:pPr>
      <w:r>
        <w:t>obsahem nejvíce odpovídají podstatě této práce. Tyto články budou blíže rozebrány v následující kapitole a slouží jako výchozí data pro následnou kvalitativní syntézu.</w:t>
      </w:r>
      <w:r w:rsidR="00A579C4">
        <w:t xml:space="preserve"> Jejich přehled je uveden v tabulce č.1. </w:t>
      </w:r>
    </w:p>
    <w:p w14:paraId="13396425" w14:textId="77777777" w:rsidR="00927523" w:rsidRPr="00A74512" w:rsidRDefault="00A74512" w:rsidP="00A74512">
      <w:pPr>
        <w:spacing w:before="120" w:after="0"/>
        <w:jc w:val="both"/>
        <w:rPr>
          <w:sz w:val="22"/>
          <w:szCs w:val="22"/>
        </w:rPr>
      </w:pPr>
      <w:r w:rsidRPr="00A74512">
        <w:rPr>
          <w:b/>
          <w:bCs/>
          <w:sz w:val="22"/>
          <w:szCs w:val="22"/>
        </w:rPr>
        <w:t>Tabulka č.1:</w:t>
      </w:r>
      <w:r w:rsidRPr="00A74512">
        <w:rPr>
          <w:sz w:val="22"/>
          <w:szCs w:val="22"/>
        </w:rPr>
        <w:t xml:space="preserve"> Seznam zdrojů použitých v kvalitativní syntéze </w:t>
      </w:r>
    </w:p>
    <w:tbl>
      <w:tblPr>
        <w:tblStyle w:val="Gitternetztabelle1hell"/>
        <w:tblW w:w="9175" w:type="dxa"/>
        <w:tblLook w:val="04A0" w:firstRow="1" w:lastRow="0" w:firstColumn="1" w:lastColumn="0" w:noHBand="0" w:noVBand="1"/>
      </w:tblPr>
      <w:tblGrid>
        <w:gridCol w:w="3727"/>
        <w:gridCol w:w="3807"/>
        <w:gridCol w:w="1641"/>
      </w:tblGrid>
      <w:tr w:rsidR="00927523" w:rsidRPr="00A74512" w14:paraId="6FD6E531" w14:textId="77777777" w:rsidTr="000E5DD5">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3727" w:type="dxa"/>
          </w:tcPr>
          <w:p w14:paraId="1BC38834" w14:textId="77777777" w:rsidR="00927523" w:rsidRPr="00A74512" w:rsidRDefault="00927523" w:rsidP="00ED7A70">
            <w:pPr>
              <w:jc w:val="both"/>
              <w:rPr>
                <w:sz w:val="22"/>
                <w:szCs w:val="22"/>
              </w:rPr>
            </w:pPr>
            <w:r w:rsidRPr="00A74512">
              <w:rPr>
                <w:sz w:val="22"/>
                <w:szCs w:val="22"/>
              </w:rPr>
              <w:t>Název</w:t>
            </w:r>
          </w:p>
        </w:tc>
        <w:tc>
          <w:tcPr>
            <w:tcW w:w="3807" w:type="dxa"/>
          </w:tcPr>
          <w:p w14:paraId="374D058A" w14:textId="77777777" w:rsidR="00927523" w:rsidRPr="00A74512" w:rsidRDefault="00927523" w:rsidP="00ED7A70">
            <w:pPr>
              <w:jc w:val="both"/>
              <w:cnfStyle w:val="100000000000" w:firstRow="1" w:lastRow="0" w:firstColumn="0" w:lastColumn="0" w:oddVBand="0" w:evenVBand="0" w:oddHBand="0" w:evenHBand="0" w:firstRowFirstColumn="0" w:firstRowLastColumn="0" w:lastRowFirstColumn="0" w:lastRowLastColumn="0"/>
              <w:rPr>
                <w:sz w:val="22"/>
                <w:szCs w:val="22"/>
              </w:rPr>
            </w:pPr>
            <w:r w:rsidRPr="00A74512">
              <w:rPr>
                <w:sz w:val="22"/>
                <w:szCs w:val="22"/>
              </w:rPr>
              <w:t>Autor</w:t>
            </w:r>
          </w:p>
        </w:tc>
        <w:tc>
          <w:tcPr>
            <w:tcW w:w="1641" w:type="dxa"/>
          </w:tcPr>
          <w:p w14:paraId="20DA4006" w14:textId="77777777" w:rsidR="00927523" w:rsidRPr="00A74512" w:rsidRDefault="00927523" w:rsidP="00ED7A70">
            <w:pPr>
              <w:jc w:val="both"/>
              <w:cnfStyle w:val="100000000000" w:firstRow="1" w:lastRow="0" w:firstColumn="0" w:lastColumn="0" w:oddVBand="0" w:evenVBand="0" w:oddHBand="0" w:evenHBand="0" w:firstRowFirstColumn="0" w:firstRowLastColumn="0" w:lastRowFirstColumn="0" w:lastRowLastColumn="0"/>
              <w:rPr>
                <w:sz w:val="22"/>
                <w:szCs w:val="22"/>
              </w:rPr>
            </w:pPr>
            <w:r w:rsidRPr="00A74512">
              <w:rPr>
                <w:sz w:val="22"/>
                <w:szCs w:val="22"/>
              </w:rPr>
              <w:t>Rok publikování</w:t>
            </w:r>
          </w:p>
        </w:tc>
      </w:tr>
      <w:tr w:rsidR="00D510B0" w:rsidRPr="00A74512" w14:paraId="276A6171" w14:textId="77777777" w:rsidTr="000E5DD5">
        <w:trPr>
          <w:trHeight w:val="1189"/>
        </w:trPr>
        <w:tc>
          <w:tcPr>
            <w:cnfStyle w:val="001000000000" w:firstRow="0" w:lastRow="0" w:firstColumn="1" w:lastColumn="0" w:oddVBand="0" w:evenVBand="0" w:oddHBand="0" w:evenHBand="0" w:firstRowFirstColumn="0" w:firstRowLastColumn="0" w:lastRowFirstColumn="0" w:lastRowLastColumn="0"/>
            <w:tcW w:w="3727" w:type="dxa"/>
          </w:tcPr>
          <w:p w14:paraId="22237FCA" w14:textId="77777777" w:rsidR="00D510B0" w:rsidRPr="00A74512" w:rsidRDefault="00D510B0" w:rsidP="00D510B0">
            <w:pPr>
              <w:rPr>
                <w:b w:val="0"/>
                <w:bCs w:val="0"/>
                <w:noProof/>
                <w:sz w:val="22"/>
                <w:szCs w:val="22"/>
              </w:rPr>
            </w:pPr>
            <w:r w:rsidRPr="00A74512">
              <w:rPr>
                <w:b w:val="0"/>
                <w:bCs w:val="0"/>
                <w:noProof/>
                <w:sz w:val="22"/>
                <w:szCs w:val="22"/>
              </w:rPr>
              <w:t>After-Action Reviews and Long-Term Performance: An Experimental Examination in the Context of</w:t>
            </w:r>
          </w:p>
          <w:p w14:paraId="46EA2CF1" w14:textId="77777777" w:rsidR="00D510B0" w:rsidRPr="00A74512" w:rsidRDefault="00D510B0" w:rsidP="00D510B0">
            <w:pPr>
              <w:rPr>
                <w:noProof/>
                <w:sz w:val="22"/>
                <w:szCs w:val="22"/>
              </w:rPr>
            </w:pPr>
            <w:r w:rsidRPr="00A74512">
              <w:rPr>
                <w:b w:val="0"/>
                <w:bCs w:val="0"/>
                <w:noProof/>
                <w:sz w:val="22"/>
                <w:szCs w:val="22"/>
              </w:rPr>
              <w:t>an Emergency Simulation</w:t>
            </w:r>
          </w:p>
          <w:p w14:paraId="20CAFB1C" w14:textId="77777777" w:rsidR="00A74512" w:rsidRPr="00A74512" w:rsidRDefault="00A74512" w:rsidP="00D510B0">
            <w:pPr>
              <w:rPr>
                <w:noProof/>
                <w:sz w:val="22"/>
                <w:szCs w:val="22"/>
              </w:rPr>
            </w:pPr>
          </w:p>
        </w:tc>
        <w:tc>
          <w:tcPr>
            <w:tcW w:w="3807" w:type="dxa"/>
          </w:tcPr>
          <w:p w14:paraId="261027AE" w14:textId="77777777" w:rsidR="00D510B0" w:rsidRPr="00A74512" w:rsidRDefault="00D510B0" w:rsidP="00D510B0">
            <w:pPr>
              <w:cnfStyle w:val="000000000000" w:firstRow="0" w:lastRow="0" w:firstColumn="0" w:lastColumn="0" w:oddVBand="0" w:evenVBand="0" w:oddHBand="0" w:evenHBand="0" w:firstRowFirstColumn="0" w:firstRowLastColumn="0" w:lastRowFirstColumn="0" w:lastRowLastColumn="0"/>
              <w:rPr>
                <w:noProof/>
                <w:sz w:val="22"/>
                <w:szCs w:val="22"/>
              </w:rPr>
            </w:pPr>
            <w:r w:rsidRPr="00A74512">
              <w:rPr>
                <w:noProof/>
                <w:sz w:val="22"/>
                <w:szCs w:val="22"/>
              </w:rPr>
              <w:t>Muñoz, G. J., Cortéz, D. A., Álvarez, C. B., Raggio, J. A., Concha, A., Rojas, F. I., Arthur, W., Fischer, B. M., &amp; Rodriguez, S.</w:t>
            </w:r>
          </w:p>
        </w:tc>
        <w:tc>
          <w:tcPr>
            <w:tcW w:w="1641" w:type="dxa"/>
          </w:tcPr>
          <w:p w14:paraId="54CF1520" w14:textId="77777777" w:rsidR="00D510B0" w:rsidRPr="00A74512" w:rsidRDefault="00D510B0" w:rsidP="00D510B0">
            <w:pPr>
              <w:jc w:val="both"/>
              <w:cnfStyle w:val="000000000000" w:firstRow="0" w:lastRow="0" w:firstColumn="0" w:lastColumn="0" w:oddVBand="0" w:evenVBand="0" w:oddHBand="0" w:evenHBand="0" w:firstRowFirstColumn="0" w:firstRowLastColumn="0" w:lastRowFirstColumn="0" w:lastRowLastColumn="0"/>
              <w:rPr>
                <w:sz w:val="22"/>
                <w:szCs w:val="22"/>
              </w:rPr>
            </w:pPr>
            <w:r w:rsidRPr="00A74512">
              <w:rPr>
                <w:sz w:val="22"/>
                <w:szCs w:val="22"/>
              </w:rPr>
              <w:t>2020</w:t>
            </w:r>
          </w:p>
        </w:tc>
      </w:tr>
      <w:tr w:rsidR="00A74512" w:rsidRPr="00A74512" w14:paraId="6378B157" w14:textId="77777777" w:rsidTr="000E5DD5">
        <w:trPr>
          <w:trHeight w:val="789"/>
        </w:trPr>
        <w:tc>
          <w:tcPr>
            <w:cnfStyle w:val="001000000000" w:firstRow="0" w:lastRow="0" w:firstColumn="1" w:lastColumn="0" w:oddVBand="0" w:evenVBand="0" w:oddHBand="0" w:evenHBand="0" w:firstRowFirstColumn="0" w:firstRowLastColumn="0" w:lastRowFirstColumn="0" w:lastRowLastColumn="0"/>
            <w:tcW w:w="3727" w:type="dxa"/>
          </w:tcPr>
          <w:p w14:paraId="3728E659" w14:textId="77777777" w:rsidR="00A74512" w:rsidRPr="00A74512" w:rsidRDefault="00A74512" w:rsidP="00A74512">
            <w:pPr>
              <w:rPr>
                <w:noProof/>
                <w:sz w:val="22"/>
                <w:szCs w:val="22"/>
              </w:rPr>
            </w:pPr>
            <w:r w:rsidRPr="00A74512">
              <w:rPr>
                <w:b w:val="0"/>
                <w:bCs w:val="0"/>
                <w:noProof/>
                <w:sz w:val="22"/>
                <w:szCs w:val="22"/>
              </w:rPr>
              <w:lastRenderedPageBreak/>
              <w:t>After-action reviews: The good behavior, the bad behavior, and why we should care</w:t>
            </w:r>
          </w:p>
          <w:p w14:paraId="3719A3F2" w14:textId="77777777" w:rsidR="00A74512" w:rsidRPr="00A74512" w:rsidRDefault="00A74512" w:rsidP="00A74512">
            <w:pPr>
              <w:rPr>
                <w:b w:val="0"/>
                <w:bCs w:val="0"/>
                <w:noProof/>
                <w:sz w:val="22"/>
                <w:szCs w:val="22"/>
              </w:rPr>
            </w:pPr>
          </w:p>
        </w:tc>
        <w:tc>
          <w:tcPr>
            <w:tcW w:w="3807" w:type="dxa"/>
          </w:tcPr>
          <w:p w14:paraId="6DB35CEB" w14:textId="77777777" w:rsidR="00A74512" w:rsidRPr="00A74512" w:rsidRDefault="00A74512" w:rsidP="00A74512">
            <w:pPr>
              <w:cnfStyle w:val="000000000000" w:firstRow="0" w:lastRow="0" w:firstColumn="0" w:lastColumn="0" w:oddVBand="0" w:evenVBand="0" w:oddHBand="0" w:evenHBand="0" w:firstRowFirstColumn="0" w:firstRowLastColumn="0" w:lastRowFirstColumn="0" w:lastRowLastColumn="0"/>
              <w:rPr>
                <w:noProof/>
                <w:sz w:val="22"/>
                <w:szCs w:val="22"/>
              </w:rPr>
            </w:pPr>
            <w:r w:rsidRPr="00A74512">
              <w:rPr>
                <w:noProof/>
                <w:sz w:val="22"/>
                <w:szCs w:val="22"/>
              </w:rPr>
              <w:t xml:space="preserve">Crowe, J., Allen, J. A., Scott, C. W., Harms, M., </w:t>
            </w:r>
          </w:p>
          <w:p w14:paraId="150093B1" w14:textId="77777777" w:rsidR="00A74512" w:rsidRPr="00A74512" w:rsidRDefault="00A74512" w:rsidP="00A74512">
            <w:pPr>
              <w:cnfStyle w:val="000000000000" w:firstRow="0" w:lastRow="0" w:firstColumn="0" w:lastColumn="0" w:oddVBand="0" w:evenVBand="0" w:oddHBand="0" w:evenHBand="0" w:firstRowFirstColumn="0" w:firstRowLastColumn="0" w:lastRowFirstColumn="0" w:lastRowLastColumn="0"/>
              <w:rPr>
                <w:noProof/>
                <w:sz w:val="22"/>
                <w:szCs w:val="22"/>
              </w:rPr>
            </w:pPr>
            <w:r w:rsidRPr="00A74512">
              <w:rPr>
                <w:noProof/>
                <w:sz w:val="22"/>
                <w:szCs w:val="22"/>
              </w:rPr>
              <w:t>&amp; Yoerger, M.</w:t>
            </w:r>
          </w:p>
        </w:tc>
        <w:tc>
          <w:tcPr>
            <w:tcW w:w="1641" w:type="dxa"/>
          </w:tcPr>
          <w:p w14:paraId="522EAB91" w14:textId="77777777" w:rsidR="00A74512" w:rsidRPr="00A74512" w:rsidRDefault="00A74512" w:rsidP="00A74512">
            <w:pPr>
              <w:jc w:val="both"/>
              <w:cnfStyle w:val="000000000000" w:firstRow="0" w:lastRow="0" w:firstColumn="0" w:lastColumn="0" w:oddVBand="0" w:evenVBand="0" w:oddHBand="0" w:evenHBand="0" w:firstRowFirstColumn="0" w:firstRowLastColumn="0" w:lastRowFirstColumn="0" w:lastRowLastColumn="0"/>
              <w:rPr>
                <w:sz w:val="22"/>
                <w:szCs w:val="22"/>
              </w:rPr>
            </w:pPr>
            <w:r w:rsidRPr="00A74512">
              <w:rPr>
                <w:sz w:val="22"/>
                <w:szCs w:val="22"/>
              </w:rPr>
              <w:t>2017</w:t>
            </w:r>
          </w:p>
        </w:tc>
      </w:tr>
      <w:tr w:rsidR="00A74512" w:rsidRPr="00A74512" w14:paraId="6C1181EB" w14:textId="77777777" w:rsidTr="000E5DD5">
        <w:trPr>
          <w:trHeight w:val="588"/>
        </w:trPr>
        <w:tc>
          <w:tcPr>
            <w:cnfStyle w:val="001000000000" w:firstRow="0" w:lastRow="0" w:firstColumn="1" w:lastColumn="0" w:oddVBand="0" w:evenVBand="0" w:oddHBand="0" w:evenHBand="0" w:firstRowFirstColumn="0" w:firstRowLastColumn="0" w:lastRowFirstColumn="0" w:lastRowLastColumn="0"/>
            <w:tcW w:w="3727" w:type="dxa"/>
          </w:tcPr>
          <w:p w14:paraId="28384461" w14:textId="77777777" w:rsidR="00A74512" w:rsidRPr="00A74512" w:rsidRDefault="00A74512" w:rsidP="00A74512">
            <w:pPr>
              <w:rPr>
                <w:noProof/>
                <w:sz w:val="22"/>
                <w:szCs w:val="22"/>
              </w:rPr>
            </w:pPr>
            <w:r w:rsidRPr="00A74512">
              <w:rPr>
                <w:b w:val="0"/>
                <w:bCs w:val="0"/>
                <w:noProof/>
                <w:sz w:val="22"/>
                <w:szCs w:val="22"/>
              </w:rPr>
              <w:t>Reflective Learning and After Action Reviews</w:t>
            </w:r>
          </w:p>
          <w:p w14:paraId="11A3F4B0" w14:textId="77777777" w:rsidR="00A74512" w:rsidRPr="00A74512" w:rsidRDefault="00A74512" w:rsidP="00A74512">
            <w:pPr>
              <w:rPr>
                <w:b w:val="0"/>
                <w:bCs w:val="0"/>
                <w:noProof/>
                <w:sz w:val="22"/>
                <w:szCs w:val="22"/>
              </w:rPr>
            </w:pPr>
          </w:p>
        </w:tc>
        <w:tc>
          <w:tcPr>
            <w:tcW w:w="3807" w:type="dxa"/>
          </w:tcPr>
          <w:p w14:paraId="59EEC74C" w14:textId="77777777" w:rsidR="00A74512" w:rsidRPr="00A74512" w:rsidRDefault="00A74512" w:rsidP="00A74512">
            <w:pPr>
              <w:jc w:val="both"/>
              <w:cnfStyle w:val="000000000000" w:firstRow="0" w:lastRow="0" w:firstColumn="0" w:lastColumn="0" w:oddVBand="0" w:evenVBand="0" w:oddHBand="0" w:evenHBand="0" w:firstRowFirstColumn="0" w:firstRowLastColumn="0" w:lastRowFirstColumn="0" w:lastRowLastColumn="0"/>
              <w:rPr>
                <w:sz w:val="22"/>
                <w:szCs w:val="22"/>
              </w:rPr>
            </w:pPr>
            <w:r w:rsidRPr="00A74512">
              <w:rPr>
                <w:sz w:val="22"/>
                <w:szCs w:val="22"/>
              </w:rPr>
              <w:t>Russell, H.</w:t>
            </w:r>
          </w:p>
        </w:tc>
        <w:tc>
          <w:tcPr>
            <w:tcW w:w="1641" w:type="dxa"/>
          </w:tcPr>
          <w:p w14:paraId="386093C3" w14:textId="77777777" w:rsidR="00A74512" w:rsidRPr="00A74512" w:rsidRDefault="00A74512" w:rsidP="00A74512">
            <w:pPr>
              <w:jc w:val="both"/>
              <w:cnfStyle w:val="000000000000" w:firstRow="0" w:lastRow="0" w:firstColumn="0" w:lastColumn="0" w:oddVBand="0" w:evenVBand="0" w:oddHBand="0" w:evenHBand="0" w:firstRowFirstColumn="0" w:firstRowLastColumn="0" w:lastRowFirstColumn="0" w:lastRowLastColumn="0"/>
              <w:rPr>
                <w:sz w:val="22"/>
                <w:szCs w:val="22"/>
              </w:rPr>
            </w:pPr>
            <w:r w:rsidRPr="00A74512">
              <w:rPr>
                <w:sz w:val="22"/>
                <w:szCs w:val="22"/>
              </w:rPr>
              <w:t>2017</w:t>
            </w:r>
          </w:p>
        </w:tc>
      </w:tr>
      <w:tr w:rsidR="00A74512" w:rsidRPr="00A74512" w14:paraId="3207EB2C" w14:textId="77777777" w:rsidTr="000E5DD5">
        <w:trPr>
          <w:trHeight w:val="977"/>
        </w:trPr>
        <w:tc>
          <w:tcPr>
            <w:cnfStyle w:val="001000000000" w:firstRow="0" w:lastRow="0" w:firstColumn="1" w:lastColumn="0" w:oddVBand="0" w:evenVBand="0" w:oddHBand="0" w:evenHBand="0" w:firstRowFirstColumn="0" w:firstRowLastColumn="0" w:lastRowFirstColumn="0" w:lastRowLastColumn="0"/>
            <w:tcW w:w="3727" w:type="dxa"/>
          </w:tcPr>
          <w:p w14:paraId="76B20BA7" w14:textId="77777777" w:rsidR="00A74512" w:rsidRPr="00A74512" w:rsidRDefault="00A74512" w:rsidP="00A74512">
            <w:pPr>
              <w:rPr>
                <w:noProof/>
                <w:sz w:val="22"/>
                <w:szCs w:val="22"/>
              </w:rPr>
            </w:pPr>
            <w:r w:rsidRPr="00A74512">
              <w:rPr>
                <w:b w:val="0"/>
                <w:bCs w:val="0"/>
                <w:noProof/>
                <w:sz w:val="22"/>
                <w:szCs w:val="22"/>
              </w:rPr>
              <w:t>Implementing after-action review systems in organizations: Key principles and practical considerations</w:t>
            </w:r>
          </w:p>
          <w:p w14:paraId="27760C77" w14:textId="77777777" w:rsidR="00A74512" w:rsidRPr="00A74512" w:rsidRDefault="00A74512" w:rsidP="00A74512">
            <w:pPr>
              <w:rPr>
                <w:b w:val="0"/>
                <w:bCs w:val="0"/>
                <w:noProof/>
                <w:sz w:val="22"/>
                <w:szCs w:val="22"/>
              </w:rPr>
            </w:pPr>
          </w:p>
        </w:tc>
        <w:tc>
          <w:tcPr>
            <w:tcW w:w="3807" w:type="dxa"/>
          </w:tcPr>
          <w:p w14:paraId="76C90260" w14:textId="77777777" w:rsidR="00A74512" w:rsidRPr="00A74512" w:rsidRDefault="00A74512" w:rsidP="00A74512">
            <w:pPr>
              <w:cnfStyle w:val="000000000000" w:firstRow="0" w:lastRow="0" w:firstColumn="0" w:lastColumn="0" w:oddVBand="0" w:evenVBand="0" w:oddHBand="0" w:evenHBand="0" w:firstRowFirstColumn="0" w:firstRowLastColumn="0" w:lastRowFirstColumn="0" w:lastRowLastColumn="0"/>
              <w:rPr>
                <w:noProof/>
                <w:sz w:val="22"/>
                <w:szCs w:val="22"/>
              </w:rPr>
            </w:pPr>
            <w:r w:rsidRPr="00A74512">
              <w:rPr>
                <w:noProof/>
                <w:sz w:val="22"/>
                <w:szCs w:val="22"/>
              </w:rPr>
              <w:t xml:space="preserve">Scott, C., Dunn, A. M., Williams, E. B., Allen, J. A., Allen, J. A., Lehmann-Willenbrock, N., </w:t>
            </w:r>
          </w:p>
          <w:p w14:paraId="186D1237" w14:textId="77777777" w:rsidR="00A74512" w:rsidRPr="00A74512" w:rsidRDefault="00A74512" w:rsidP="00A74512">
            <w:pPr>
              <w:cnfStyle w:val="000000000000" w:firstRow="0" w:lastRow="0" w:firstColumn="0" w:lastColumn="0" w:oddVBand="0" w:evenVBand="0" w:oddHBand="0" w:evenHBand="0" w:firstRowFirstColumn="0" w:firstRowLastColumn="0" w:lastRowFirstColumn="0" w:lastRowLastColumn="0"/>
              <w:rPr>
                <w:sz w:val="22"/>
                <w:szCs w:val="22"/>
              </w:rPr>
            </w:pPr>
            <w:r w:rsidRPr="00A74512">
              <w:rPr>
                <w:noProof/>
                <w:sz w:val="22"/>
                <w:szCs w:val="22"/>
              </w:rPr>
              <w:t>&amp; Rogelberg, S. G.</w:t>
            </w:r>
          </w:p>
        </w:tc>
        <w:tc>
          <w:tcPr>
            <w:tcW w:w="1641" w:type="dxa"/>
          </w:tcPr>
          <w:p w14:paraId="2B608CD7" w14:textId="77777777" w:rsidR="00A74512" w:rsidRPr="00A74512" w:rsidRDefault="00A74512" w:rsidP="00A74512">
            <w:pPr>
              <w:jc w:val="both"/>
              <w:cnfStyle w:val="000000000000" w:firstRow="0" w:lastRow="0" w:firstColumn="0" w:lastColumn="0" w:oddVBand="0" w:evenVBand="0" w:oddHBand="0" w:evenHBand="0" w:firstRowFirstColumn="0" w:firstRowLastColumn="0" w:lastRowFirstColumn="0" w:lastRowLastColumn="0"/>
              <w:rPr>
                <w:sz w:val="22"/>
                <w:szCs w:val="22"/>
              </w:rPr>
            </w:pPr>
            <w:r w:rsidRPr="00A74512">
              <w:rPr>
                <w:sz w:val="22"/>
                <w:szCs w:val="22"/>
              </w:rPr>
              <w:t>2015</w:t>
            </w:r>
          </w:p>
        </w:tc>
      </w:tr>
    </w:tbl>
    <w:p w14:paraId="74D5D35E" w14:textId="77777777" w:rsidR="00A579C4" w:rsidRPr="00A74512" w:rsidRDefault="00A74512" w:rsidP="00A74512">
      <w:pPr>
        <w:spacing w:after="120"/>
        <w:jc w:val="both"/>
        <w:rPr>
          <w:sz w:val="22"/>
          <w:szCs w:val="22"/>
        </w:rPr>
      </w:pPr>
      <w:r w:rsidRPr="00A74512">
        <w:rPr>
          <w:sz w:val="22"/>
          <w:szCs w:val="22"/>
        </w:rPr>
        <w:t>Zdroj: Autor</w:t>
      </w:r>
    </w:p>
    <w:p w14:paraId="4A1ABBED" w14:textId="77777777" w:rsidR="00ED7A70" w:rsidRDefault="00ED7A70" w:rsidP="00ED7A70">
      <w:pPr>
        <w:spacing w:after="0"/>
        <w:ind w:left="708"/>
        <w:jc w:val="both"/>
      </w:pPr>
      <w:r>
        <w:t xml:space="preserve">Celý postup získávání dat v rámci této systematické literární rešerše je </w:t>
      </w:r>
    </w:p>
    <w:p w14:paraId="7EA859D2" w14:textId="77777777" w:rsidR="00ED7A70" w:rsidRDefault="00ED7A70" w:rsidP="00ED7A70">
      <w:pPr>
        <w:spacing w:after="0"/>
        <w:jc w:val="both"/>
      </w:pPr>
      <w:r>
        <w:t xml:space="preserve">shrnut v přehledném diagramu uvedeném ve schématu č. 1. </w:t>
      </w:r>
    </w:p>
    <w:p w14:paraId="1B8ACE9E" w14:textId="77777777" w:rsidR="00CC0196" w:rsidRPr="00A74512" w:rsidRDefault="009414AE" w:rsidP="00ED7A70">
      <w:pPr>
        <w:spacing w:before="120" w:after="0"/>
        <w:jc w:val="both"/>
        <w:rPr>
          <w:noProof/>
          <w:color w:val="000000" w:themeColor="text1"/>
          <w:sz w:val="22"/>
          <w:szCs w:val="22"/>
        </w:rPr>
      </w:pPr>
      <w:r w:rsidRPr="00A74512">
        <w:rPr>
          <w:b/>
          <w:bCs/>
          <w:noProof/>
          <w:color w:val="000000" w:themeColor="text1"/>
          <w:sz w:val="22"/>
          <w:szCs w:val="22"/>
        </w:rPr>
        <w:t>Schéma č.1:</w:t>
      </w:r>
      <w:r w:rsidRPr="00A74512">
        <w:rPr>
          <w:noProof/>
          <w:color w:val="000000" w:themeColor="text1"/>
          <w:sz w:val="22"/>
          <w:szCs w:val="22"/>
        </w:rPr>
        <w:t xml:space="preserve"> Systém vyhledávání dat pro kvalitativní syntézu</w:t>
      </w:r>
    </w:p>
    <w:p w14:paraId="37254AA8" w14:textId="77777777" w:rsidR="00AC04DF" w:rsidRDefault="006C1581" w:rsidP="00CC0196">
      <w:pPr>
        <w:spacing w:line="240" w:lineRule="auto"/>
        <w:jc w:val="center"/>
        <w:rPr>
          <w:color w:val="000000" w:themeColor="text1"/>
          <w:sz w:val="16"/>
          <w:szCs w:val="16"/>
        </w:rPr>
      </w:pPr>
      <w:r w:rsidRPr="006C1581">
        <w:rPr>
          <w:noProof/>
          <w:color w:val="000000" w:themeColor="text1"/>
          <w:sz w:val="16"/>
          <w:szCs w:val="16"/>
        </w:rPr>
        <w:drawing>
          <wp:inline distT="0" distB="0" distL="0" distR="0" wp14:anchorId="398DB8F0" wp14:editId="0CFCA8BB">
            <wp:extent cx="4609785" cy="4418748"/>
            <wp:effectExtent l="0" t="0" r="635"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BEBA8EAE-BF5A-486C-A8C5-ECC9F3942E4B}">
                          <a14:imgProps xmlns:a14="http://schemas.microsoft.com/office/drawing/2010/main">
                            <a14:imgLayer r:embed="rId10">
                              <a14:imgEffect>
                                <a14:saturation sat="0"/>
                              </a14:imgEffect>
                            </a14:imgLayer>
                          </a14:imgProps>
                        </a:ext>
                      </a:extLst>
                    </a:blip>
                    <a:stretch>
                      <a:fillRect/>
                    </a:stretch>
                  </pic:blipFill>
                  <pic:spPr>
                    <a:xfrm>
                      <a:off x="0" y="0"/>
                      <a:ext cx="4621108" cy="4429602"/>
                    </a:xfrm>
                    <a:prstGeom prst="rect">
                      <a:avLst/>
                    </a:prstGeom>
                  </pic:spPr>
                </pic:pic>
              </a:graphicData>
            </a:graphic>
          </wp:inline>
        </w:drawing>
      </w:r>
    </w:p>
    <w:p w14:paraId="2CADDEE8" w14:textId="77777777" w:rsidR="009414AE" w:rsidRPr="00A74512" w:rsidRDefault="009414AE" w:rsidP="009414AE">
      <w:pPr>
        <w:spacing w:line="240" w:lineRule="auto"/>
        <w:rPr>
          <w:color w:val="000000" w:themeColor="text1"/>
          <w:sz w:val="22"/>
          <w:szCs w:val="22"/>
        </w:rPr>
      </w:pPr>
      <w:r w:rsidRPr="00A74512">
        <w:rPr>
          <w:color w:val="000000" w:themeColor="text1"/>
          <w:sz w:val="22"/>
          <w:szCs w:val="22"/>
        </w:rPr>
        <w:t xml:space="preserve">Zdroj: Autor, podle </w:t>
      </w:r>
      <w:r w:rsidRPr="00A74512">
        <w:rPr>
          <w:i/>
          <w:iCs/>
          <w:color w:val="000000" w:themeColor="text1"/>
          <w:sz w:val="22"/>
          <w:szCs w:val="22"/>
        </w:rPr>
        <w:t>PRISMA Flow Diagram</w:t>
      </w:r>
    </w:p>
    <w:p w14:paraId="254D35E3" w14:textId="77777777" w:rsidR="00577620" w:rsidRDefault="00577620" w:rsidP="00577620">
      <w:pPr>
        <w:pStyle w:val="berschrift3"/>
      </w:pPr>
      <w:r w:rsidRPr="00577620">
        <w:t>Výsledky</w:t>
      </w:r>
    </w:p>
    <w:p w14:paraId="40A854FD" w14:textId="107BD202" w:rsidR="00762C6B" w:rsidRDefault="000F347A" w:rsidP="0046231E">
      <w:pPr>
        <w:spacing w:before="100" w:beforeAutospacing="1" w:after="100" w:afterAutospacing="1" w:line="276" w:lineRule="auto"/>
        <w:jc w:val="both"/>
        <w:rPr>
          <w:noProof/>
          <w:szCs w:val="24"/>
        </w:rPr>
      </w:pPr>
      <w:r>
        <w:rPr>
          <w:noProof/>
          <w:color w:val="000000" w:themeColor="text1"/>
          <w:szCs w:val="24"/>
        </w:rPr>
        <w:t>Autoři č</w:t>
      </w:r>
      <w:r w:rsidR="00084B6E" w:rsidRPr="00077348">
        <w:rPr>
          <w:noProof/>
          <w:color w:val="000000" w:themeColor="text1"/>
          <w:szCs w:val="24"/>
        </w:rPr>
        <w:t>lán</w:t>
      </w:r>
      <w:r w:rsidR="00637BBC">
        <w:rPr>
          <w:noProof/>
          <w:color w:val="000000" w:themeColor="text1"/>
          <w:szCs w:val="24"/>
        </w:rPr>
        <w:t>ku</w:t>
      </w:r>
      <w:r w:rsidR="00084B6E" w:rsidRPr="00077348">
        <w:rPr>
          <w:noProof/>
          <w:color w:val="C00000"/>
          <w:szCs w:val="24"/>
        </w:rPr>
        <w:t xml:space="preserve"> </w:t>
      </w:r>
      <w:r w:rsidR="00084B6E" w:rsidRPr="00077348">
        <w:rPr>
          <w:noProof/>
          <w:color w:val="000000" w:themeColor="text1"/>
          <w:szCs w:val="24"/>
        </w:rPr>
        <w:t xml:space="preserve">s názvem </w:t>
      </w:r>
      <w:r w:rsidR="00084B6E" w:rsidRPr="00077348">
        <w:rPr>
          <w:b/>
          <w:bCs/>
          <w:noProof/>
          <w:szCs w:val="24"/>
        </w:rPr>
        <w:t xml:space="preserve">After-action reviews: The good behavior, the bad behavior, and why we should care </w:t>
      </w:r>
      <w:r w:rsidRPr="000F347A">
        <w:rPr>
          <w:noProof/>
          <w:szCs w:val="24"/>
        </w:rPr>
        <w:t xml:space="preserve">se </w:t>
      </w:r>
      <w:r>
        <w:rPr>
          <w:noProof/>
          <w:szCs w:val="24"/>
        </w:rPr>
        <w:t xml:space="preserve">domnívají, že AAR je </w:t>
      </w:r>
      <w:r w:rsidR="00637BBC">
        <w:rPr>
          <w:noProof/>
          <w:szCs w:val="24"/>
        </w:rPr>
        <w:t xml:space="preserve">obecně </w:t>
      </w:r>
      <w:r>
        <w:rPr>
          <w:noProof/>
          <w:szCs w:val="24"/>
        </w:rPr>
        <w:t>způsob</w:t>
      </w:r>
      <w:r w:rsidR="00637BBC">
        <w:rPr>
          <w:noProof/>
          <w:szCs w:val="24"/>
        </w:rPr>
        <w:t xml:space="preserve"> zamýšlení se nad určitou událostí formálněji než v rámci běžné konverzace a </w:t>
      </w:r>
      <w:r w:rsidR="00637BBC">
        <w:rPr>
          <w:noProof/>
          <w:szCs w:val="24"/>
        </w:rPr>
        <w:lastRenderedPageBreak/>
        <w:t>zároveň méně formálně než při výročním hodnotícím setkáním. Jsou místem, kde neformální diskuse mezi jednotlivci může vést k posílení znalostního managementu podniku a vytvořit větší smysl a pochopení v rámci pracovních skupin či týmů. Existuje však větší množství studií, které zkoumají AAR jako nástroj pro vylepšení vnitropodnikových procesů, než studií, které by se zabývaly spíše kvalit</w:t>
      </w:r>
      <w:r w:rsidR="006B15EC">
        <w:rPr>
          <w:noProof/>
          <w:szCs w:val="24"/>
        </w:rPr>
        <w:t>ou</w:t>
      </w:r>
      <w:r w:rsidR="00637BBC">
        <w:rPr>
          <w:noProof/>
          <w:szCs w:val="24"/>
        </w:rPr>
        <w:t xml:space="preserve"> obsah</w:t>
      </w:r>
      <w:r w:rsidR="006B15EC">
        <w:rPr>
          <w:noProof/>
          <w:szCs w:val="24"/>
        </w:rPr>
        <w:t>u</w:t>
      </w:r>
      <w:r w:rsidR="00637BBC">
        <w:rPr>
          <w:noProof/>
          <w:szCs w:val="24"/>
        </w:rPr>
        <w:t xml:space="preserve"> samotné AAR jako takové. Tedy to</w:t>
      </w:r>
      <w:r w:rsidR="006B15EC">
        <w:rPr>
          <w:noProof/>
          <w:szCs w:val="24"/>
        </w:rPr>
        <w:t>ho</w:t>
      </w:r>
      <w:r w:rsidR="00637BBC">
        <w:rPr>
          <w:noProof/>
          <w:szCs w:val="24"/>
        </w:rPr>
        <w:t>, co jednotlivci sami říkají a dělají během AAR setkání</w:t>
      </w:r>
      <w:r w:rsidR="006B15EC">
        <w:rPr>
          <w:noProof/>
          <w:szCs w:val="24"/>
        </w:rPr>
        <w:t xml:space="preserve"> a jak to samotný výsledek AAR ovlivňuje</w:t>
      </w:r>
      <w:r w:rsidR="00637BBC">
        <w:rPr>
          <w:noProof/>
          <w:szCs w:val="24"/>
        </w:rPr>
        <w:t xml:space="preserve">. Autoři v této studii zkoumají, co přesně ovlivňuje skutečnost, zda lze AAR považovat za úspěšnou či nikoliv. Ve výzkumu analyzují odpovědi na otevřené otázky, které se týkají chování samotných účastníků </w:t>
      </w:r>
      <w:r w:rsidR="00A27A42">
        <w:rPr>
          <w:noProof/>
          <w:szCs w:val="24"/>
        </w:rPr>
        <w:t>těchto setkání</w:t>
      </w:r>
      <w:r w:rsidR="00637BBC">
        <w:rPr>
          <w:noProof/>
          <w:szCs w:val="24"/>
        </w:rPr>
        <w:t xml:space="preserve">. Výzkum ukazuje, že </w:t>
      </w:r>
      <w:r w:rsidR="006B15EC">
        <w:rPr>
          <w:noProof/>
          <w:szCs w:val="24"/>
        </w:rPr>
        <w:t xml:space="preserve">samotné chování jednotlivců </w:t>
      </w:r>
      <w:r w:rsidR="00A27A42">
        <w:rPr>
          <w:noProof/>
          <w:szCs w:val="24"/>
        </w:rPr>
        <w:t>během</w:t>
      </w:r>
      <w:r w:rsidR="006B15EC">
        <w:rPr>
          <w:noProof/>
          <w:szCs w:val="24"/>
        </w:rPr>
        <w:t xml:space="preserve"> AAR má značný vliv na konečnou efektivitu tohoto nástoje jako takového</w:t>
      </w:r>
      <w:r w:rsidR="0039506A">
        <w:rPr>
          <w:noProof/>
          <w:szCs w:val="24"/>
        </w:rPr>
        <w:t xml:space="preserve"> </w:t>
      </w:r>
      <w:r w:rsidR="0039506A" w:rsidRPr="0039506A">
        <w:rPr>
          <w:noProof/>
          <w:szCs w:val="24"/>
        </w:rPr>
        <w:t>(Crowe et al., 2017)</w:t>
      </w:r>
      <w:r w:rsidR="0039506A">
        <w:rPr>
          <w:noProof/>
          <w:szCs w:val="24"/>
        </w:rPr>
        <w:t>.</w:t>
      </w:r>
      <w:r w:rsidR="006B15EC">
        <w:rPr>
          <w:noProof/>
          <w:szCs w:val="24"/>
        </w:rPr>
        <w:t xml:space="preserve"> Následující výčet znázorňuje jen část výsledků tohoto výzkumu, tedy procentně nezastoupenější faktory. </w:t>
      </w:r>
    </w:p>
    <w:p w14:paraId="14D141AF" w14:textId="77777777" w:rsidR="006B15EC" w:rsidRPr="0039506A" w:rsidRDefault="006B15EC" w:rsidP="0046231E">
      <w:pPr>
        <w:pStyle w:val="Listenabsatz"/>
        <w:spacing w:before="100" w:beforeAutospacing="1" w:after="100" w:afterAutospacing="1" w:line="276" w:lineRule="auto"/>
        <w:rPr>
          <w:b/>
          <w:bCs/>
        </w:rPr>
      </w:pPr>
      <w:r w:rsidRPr="0039506A">
        <w:rPr>
          <w:b/>
          <w:bCs/>
        </w:rPr>
        <w:t xml:space="preserve">Co dělá AAR úspěšným? </w:t>
      </w:r>
    </w:p>
    <w:p w14:paraId="3AD18CE6" w14:textId="77777777" w:rsidR="006B15EC" w:rsidRDefault="006B15EC" w:rsidP="0046231E">
      <w:pPr>
        <w:pStyle w:val="Listenabsatz"/>
        <w:numPr>
          <w:ilvl w:val="0"/>
          <w:numId w:val="12"/>
        </w:numPr>
        <w:spacing w:line="276" w:lineRule="auto"/>
      </w:pPr>
      <w:r>
        <w:t>Respekt/Bezpečné prostředí (30</w:t>
      </w:r>
      <w:r w:rsidR="0039506A">
        <w:t xml:space="preserve"> </w:t>
      </w:r>
      <w:r>
        <w:t xml:space="preserve">% odpovědí): </w:t>
      </w:r>
      <w:r w:rsidR="0039506A">
        <w:t>tzn. projevení úcty a respektu ostatním účastníkům AAR; naslouchání druhým</w:t>
      </w:r>
    </w:p>
    <w:p w14:paraId="1417217C" w14:textId="77777777" w:rsidR="0039506A" w:rsidRDefault="0039506A" w:rsidP="0046231E">
      <w:pPr>
        <w:pStyle w:val="Listenabsatz"/>
        <w:numPr>
          <w:ilvl w:val="0"/>
          <w:numId w:val="12"/>
        </w:numPr>
        <w:spacing w:line="276" w:lineRule="auto"/>
      </w:pPr>
      <w:r>
        <w:t xml:space="preserve">Nutnost upřímné zpětné vazby (23 % odpovědí): tzn. účastnící AAR diskutující problém poskytují upřímné informace </w:t>
      </w:r>
    </w:p>
    <w:p w14:paraId="566C41ED" w14:textId="77777777" w:rsidR="0039506A" w:rsidRDefault="0039506A" w:rsidP="0046231E">
      <w:pPr>
        <w:pStyle w:val="Listenabsatz"/>
        <w:numPr>
          <w:ilvl w:val="0"/>
          <w:numId w:val="12"/>
        </w:numPr>
        <w:spacing w:line="276" w:lineRule="auto"/>
      </w:pPr>
      <w:r>
        <w:t>Přijetí odpovědnosti (16 % odpovědí): tzn. p</w:t>
      </w:r>
      <w:r w:rsidRPr="0039506A">
        <w:t xml:space="preserve">o uznání chyb </w:t>
      </w:r>
      <w:r>
        <w:t>je nutné se</w:t>
      </w:r>
      <w:r w:rsidRPr="0039506A">
        <w:t xml:space="preserve"> zaměř</w:t>
      </w:r>
      <w:r>
        <w:t>it</w:t>
      </w:r>
      <w:r w:rsidRPr="0039506A">
        <w:t xml:space="preserve"> na to, co se stalo, ne na to, </w:t>
      </w:r>
      <w:r>
        <w:t>kdo konkrétně za to mohl</w:t>
      </w:r>
    </w:p>
    <w:p w14:paraId="1229FD90" w14:textId="77777777" w:rsidR="0039506A" w:rsidRPr="0039506A" w:rsidRDefault="0039506A" w:rsidP="0046231E">
      <w:pPr>
        <w:pStyle w:val="Listenabsatz"/>
        <w:spacing w:line="276" w:lineRule="auto"/>
        <w:rPr>
          <w:b/>
          <w:bCs/>
        </w:rPr>
      </w:pPr>
      <w:r w:rsidRPr="0039506A">
        <w:rPr>
          <w:b/>
          <w:bCs/>
        </w:rPr>
        <w:t xml:space="preserve">Co dělá AAR neúspěšným? </w:t>
      </w:r>
    </w:p>
    <w:p w14:paraId="6FF13655" w14:textId="77777777" w:rsidR="0039506A" w:rsidRDefault="0039506A" w:rsidP="0046231E">
      <w:pPr>
        <w:pStyle w:val="Listenabsatz"/>
        <w:numPr>
          <w:ilvl w:val="0"/>
          <w:numId w:val="13"/>
        </w:numPr>
        <w:spacing w:line="276" w:lineRule="auto"/>
      </w:pPr>
      <w:r>
        <w:t xml:space="preserve">Přiřazení viny (36 % odpovědí): tzn. konkrétní identifikace špatných rozhodnutí/kroků a přiřazení viníků </w:t>
      </w:r>
    </w:p>
    <w:p w14:paraId="13BE3D7D" w14:textId="77777777" w:rsidR="006B15EC" w:rsidRPr="0039506A" w:rsidRDefault="0039506A" w:rsidP="0046231E">
      <w:pPr>
        <w:pStyle w:val="Listenabsatz"/>
        <w:numPr>
          <w:ilvl w:val="0"/>
          <w:numId w:val="13"/>
        </w:numPr>
        <w:spacing w:line="276" w:lineRule="auto"/>
      </w:pPr>
      <w:r>
        <w:t>Agresivní prostředí (35 % odpovědí): tzn. proaktivně vytvářeno prostředí, ve kterém není přijatelné nebo podporováno zapojení se do diskuse</w:t>
      </w:r>
    </w:p>
    <w:p w14:paraId="04499963" w14:textId="77777777" w:rsidR="00077348" w:rsidRDefault="002A790A" w:rsidP="0046231E">
      <w:pPr>
        <w:spacing w:before="100" w:beforeAutospacing="1" w:after="0" w:line="276" w:lineRule="auto"/>
        <w:ind w:left="357"/>
        <w:jc w:val="both"/>
        <w:rPr>
          <w:noProof/>
          <w:color w:val="000000" w:themeColor="text1"/>
          <w:szCs w:val="24"/>
        </w:rPr>
      </w:pPr>
      <w:r w:rsidRPr="00077348">
        <w:rPr>
          <w:noProof/>
          <w:color w:val="000000" w:themeColor="text1"/>
          <w:szCs w:val="24"/>
        </w:rPr>
        <w:t>Vnitropodnikovému pros</w:t>
      </w:r>
      <w:r w:rsidR="00077348">
        <w:rPr>
          <w:noProof/>
          <w:color w:val="000000" w:themeColor="text1"/>
          <w:szCs w:val="24"/>
        </w:rPr>
        <w:t>t</w:t>
      </w:r>
      <w:r w:rsidRPr="00077348">
        <w:rPr>
          <w:noProof/>
          <w:color w:val="000000" w:themeColor="text1"/>
          <w:szCs w:val="24"/>
        </w:rPr>
        <w:t xml:space="preserve">ředí a správnému používání AAR se </w:t>
      </w:r>
      <w:r w:rsidR="00077348" w:rsidRPr="00077348">
        <w:rPr>
          <w:noProof/>
          <w:color w:val="000000" w:themeColor="text1"/>
          <w:szCs w:val="24"/>
        </w:rPr>
        <w:t>věnuje</w:t>
      </w:r>
      <w:r w:rsidRPr="00077348">
        <w:rPr>
          <w:noProof/>
          <w:color w:val="000000" w:themeColor="text1"/>
          <w:szCs w:val="24"/>
        </w:rPr>
        <w:t xml:space="preserve"> autor </w:t>
      </w:r>
    </w:p>
    <w:p w14:paraId="168E2E8E" w14:textId="77088439" w:rsidR="002A790A" w:rsidRDefault="002A790A" w:rsidP="0046231E">
      <w:pPr>
        <w:spacing w:line="276" w:lineRule="auto"/>
        <w:jc w:val="both"/>
        <w:rPr>
          <w:noProof/>
          <w:color w:val="000000" w:themeColor="text1"/>
          <w:szCs w:val="24"/>
        </w:rPr>
      </w:pPr>
      <w:r w:rsidRPr="00077348">
        <w:rPr>
          <w:noProof/>
          <w:color w:val="000000" w:themeColor="text1"/>
          <w:szCs w:val="24"/>
        </w:rPr>
        <w:t>článku</w:t>
      </w:r>
      <w:r w:rsidRPr="00077348">
        <w:rPr>
          <w:b/>
          <w:bCs/>
          <w:noProof/>
          <w:color w:val="000000" w:themeColor="text1"/>
          <w:szCs w:val="24"/>
        </w:rPr>
        <w:t xml:space="preserve"> Reflective Learning and After Action Reviews. </w:t>
      </w:r>
      <w:r w:rsidR="00394333">
        <w:rPr>
          <w:noProof/>
          <w:color w:val="000000" w:themeColor="text1"/>
          <w:szCs w:val="24"/>
        </w:rPr>
        <w:t>Jednoduše řečeno autor tohot</w:t>
      </w:r>
      <w:ins w:id="1" w:author="Microsoft Office-Benutzer" w:date="2021-01-04T07:26:00Z">
        <w:r w:rsidR="00AA72AB">
          <w:rPr>
            <w:noProof/>
            <w:color w:val="000000" w:themeColor="text1"/>
            <w:szCs w:val="24"/>
          </w:rPr>
          <w:t>o</w:t>
        </w:r>
      </w:ins>
      <w:r w:rsidR="00394333">
        <w:rPr>
          <w:noProof/>
          <w:color w:val="000000" w:themeColor="text1"/>
          <w:szCs w:val="24"/>
        </w:rPr>
        <w:t xml:space="preserve"> článku apeluje na posílení znalostního managementu pomocí reflexivního učení (viz. Schéma č.2). Autor také </w:t>
      </w:r>
      <w:r w:rsidR="00077348">
        <w:rPr>
          <w:noProof/>
          <w:color w:val="000000" w:themeColor="text1"/>
          <w:szCs w:val="24"/>
        </w:rPr>
        <w:t xml:space="preserve"> </w:t>
      </w:r>
      <w:r w:rsidR="00394333">
        <w:rPr>
          <w:noProof/>
          <w:color w:val="000000" w:themeColor="text1"/>
          <w:szCs w:val="24"/>
        </w:rPr>
        <w:t>zdůrazňuje</w:t>
      </w:r>
      <w:r w:rsidR="00077348">
        <w:rPr>
          <w:noProof/>
          <w:color w:val="000000" w:themeColor="text1"/>
          <w:szCs w:val="24"/>
        </w:rPr>
        <w:t xml:space="preserve"> fakt, že AAR je jednou z nejvíce nevyužívaných metod rozvoje znalostí v podniku a právě jako takové nabízejí významnou příležitost v konkurenčním boji. Podmínkou však je správná implementace AAR v podniku. Tento článěk poskytuje přehled nástrojů, který by měl organizacím dopomoci, ke správnému účinému využívání AAR ve svých procesech. </w:t>
      </w:r>
      <w:r w:rsidR="00CB7F91">
        <w:rPr>
          <w:noProof/>
          <w:color w:val="000000" w:themeColor="text1"/>
          <w:szCs w:val="24"/>
        </w:rPr>
        <w:t xml:space="preserve">Představuje například metodu </w:t>
      </w:r>
      <w:r w:rsidR="00CB7F91" w:rsidRPr="00CB7F91">
        <w:rPr>
          <w:i/>
          <w:iCs/>
          <w:noProof/>
          <w:color w:val="000000" w:themeColor="text1"/>
          <w:szCs w:val="24"/>
        </w:rPr>
        <w:t>5Whys</w:t>
      </w:r>
      <w:r w:rsidR="00CB7F91">
        <w:rPr>
          <w:noProof/>
          <w:color w:val="000000" w:themeColor="text1"/>
          <w:szCs w:val="24"/>
        </w:rPr>
        <w:t xml:space="preserve">, což </w:t>
      </w:r>
      <w:r w:rsidR="00CB7F91" w:rsidRPr="00CB7F91">
        <w:rPr>
          <w:noProof/>
          <w:color w:val="000000" w:themeColor="text1"/>
          <w:szCs w:val="24"/>
        </w:rPr>
        <w:t>je nejjednodušší metoda strukturované analýzy hlavních příčin</w:t>
      </w:r>
      <w:r w:rsidR="00CB7F91">
        <w:rPr>
          <w:noProof/>
          <w:color w:val="000000" w:themeColor="text1"/>
          <w:szCs w:val="24"/>
        </w:rPr>
        <w:t xml:space="preserve"> události.</w:t>
      </w:r>
      <w:r w:rsidR="00CB7F91" w:rsidRPr="00CB7F91">
        <w:rPr>
          <w:noProof/>
          <w:color w:val="000000" w:themeColor="text1"/>
          <w:szCs w:val="24"/>
        </w:rPr>
        <w:t xml:space="preserve"> Jednoduše vyžaduje, aby </w:t>
      </w:r>
      <w:r w:rsidR="00CB7F91">
        <w:rPr>
          <w:noProof/>
          <w:color w:val="000000" w:themeColor="text1"/>
          <w:szCs w:val="24"/>
        </w:rPr>
        <w:t>se kladly</w:t>
      </w:r>
      <w:r w:rsidR="00CB7F91" w:rsidRPr="00CB7F91">
        <w:rPr>
          <w:noProof/>
          <w:color w:val="000000" w:themeColor="text1"/>
          <w:szCs w:val="24"/>
        </w:rPr>
        <w:t xml:space="preserve"> </w:t>
      </w:r>
      <w:r w:rsidR="00CB7F91">
        <w:rPr>
          <w:noProof/>
          <w:color w:val="000000" w:themeColor="text1"/>
          <w:szCs w:val="24"/>
        </w:rPr>
        <w:t>otázky</w:t>
      </w:r>
      <w:r w:rsidR="00CB7F91" w:rsidRPr="00CB7F91">
        <w:rPr>
          <w:noProof/>
          <w:color w:val="000000" w:themeColor="text1"/>
          <w:szCs w:val="24"/>
        </w:rPr>
        <w:t xml:space="preserve"> „Proč?“</w:t>
      </w:r>
      <w:r w:rsidR="00CB7F91">
        <w:rPr>
          <w:noProof/>
          <w:color w:val="000000" w:themeColor="text1"/>
          <w:szCs w:val="24"/>
        </w:rPr>
        <w:t xml:space="preserve"> tak dlouho</w:t>
      </w:r>
      <w:r w:rsidR="00CB7F91" w:rsidRPr="00CB7F91">
        <w:rPr>
          <w:noProof/>
          <w:color w:val="000000" w:themeColor="text1"/>
          <w:szCs w:val="24"/>
        </w:rPr>
        <w:t xml:space="preserve">, </w:t>
      </w:r>
      <w:r w:rsidR="00CB7F91">
        <w:rPr>
          <w:noProof/>
          <w:color w:val="000000" w:themeColor="text1"/>
          <w:szCs w:val="24"/>
        </w:rPr>
        <w:t>d</w:t>
      </w:r>
      <w:r w:rsidR="00CB7F91" w:rsidRPr="00CB7F91">
        <w:rPr>
          <w:noProof/>
          <w:color w:val="000000" w:themeColor="text1"/>
          <w:szCs w:val="24"/>
        </w:rPr>
        <w:t>okud se neobjeví hlavní příčina, nikoli</w:t>
      </w:r>
      <w:r w:rsidR="00CB7F91">
        <w:rPr>
          <w:noProof/>
          <w:color w:val="000000" w:themeColor="text1"/>
          <w:szCs w:val="24"/>
        </w:rPr>
        <w:t>v</w:t>
      </w:r>
      <w:r w:rsidR="00CB7F91" w:rsidRPr="00CB7F91">
        <w:rPr>
          <w:noProof/>
          <w:color w:val="000000" w:themeColor="text1"/>
          <w:szCs w:val="24"/>
        </w:rPr>
        <w:t xml:space="preserve"> částečná příčina problému.</w:t>
      </w:r>
      <w:r w:rsidR="00CB7F91">
        <w:rPr>
          <w:noProof/>
          <w:color w:val="000000" w:themeColor="text1"/>
          <w:szCs w:val="24"/>
        </w:rPr>
        <w:t xml:space="preserve"> Podobným nástrojem je také například </w:t>
      </w:r>
      <w:r w:rsidR="00CB7F91" w:rsidRPr="00394333">
        <w:rPr>
          <w:i/>
          <w:iCs/>
          <w:noProof/>
          <w:color w:val="000000" w:themeColor="text1"/>
          <w:szCs w:val="24"/>
        </w:rPr>
        <w:t>Diagram Fishbone / Ishikawa</w:t>
      </w:r>
      <w:r w:rsidR="00CB7F91">
        <w:rPr>
          <w:noProof/>
          <w:color w:val="000000" w:themeColor="text1"/>
          <w:szCs w:val="24"/>
        </w:rPr>
        <w:t>. J</w:t>
      </w:r>
      <w:r w:rsidR="00CB7F91" w:rsidRPr="00CB7F91">
        <w:rPr>
          <w:noProof/>
          <w:color w:val="000000" w:themeColor="text1"/>
          <w:szCs w:val="24"/>
        </w:rPr>
        <w:t xml:space="preserve">e užitečnější tam, kde existuje několik příčin </w:t>
      </w:r>
      <w:r w:rsidR="00CB7F91">
        <w:rPr>
          <w:noProof/>
          <w:color w:val="000000" w:themeColor="text1"/>
          <w:szCs w:val="24"/>
        </w:rPr>
        <w:t xml:space="preserve">události </w:t>
      </w:r>
      <w:r w:rsidR="00CB7F91" w:rsidRPr="00CB7F91">
        <w:rPr>
          <w:noProof/>
          <w:color w:val="000000" w:themeColor="text1"/>
          <w:szCs w:val="24"/>
        </w:rPr>
        <w:t xml:space="preserve">nebo více </w:t>
      </w:r>
      <w:r w:rsidR="00CB7F91">
        <w:rPr>
          <w:noProof/>
          <w:color w:val="000000" w:themeColor="text1"/>
          <w:szCs w:val="24"/>
        </w:rPr>
        <w:t>faktorů</w:t>
      </w:r>
      <w:r w:rsidR="00CB7F91" w:rsidRPr="00CB7F91">
        <w:rPr>
          <w:noProof/>
          <w:color w:val="000000" w:themeColor="text1"/>
          <w:szCs w:val="24"/>
        </w:rPr>
        <w:t>, které je třeba sledovat, nebo trend</w:t>
      </w:r>
      <w:r w:rsidR="00CB7F91">
        <w:rPr>
          <w:noProof/>
          <w:color w:val="000000" w:themeColor="text1"/>
          <w:szCs w:val="24"/>
        </w:rPr>
        <w:t>ů</w:t>
      </w:r>
      <w:r w:rsidR="00CB7F91" w:rsidRPr="00CB7F91">
        <w:rPr>
          <w:noProof/>
          <w:color w:val="000000" w:themeColor="text1"/>
          <w:szCs w:val="24"/>
        </w:rPr>
        <w:t>, které je třeba identifikovat</w:t>
      </w:r>
      <w:r w:rsidR="00E46E8C">
        <w:rPr>
          <w:noProof/>
          <w:color w:val="000000" w:themeColor="text1"/>
          <w:szCs w:val="24"/>
        </w:rPr>
        <w:t xml:space="preserve"> </w:t>
      </w:r>
      <w:r w:rsidR="00E46E8C" w:rsidRPr="00E46E8C">
        <w:rPr>
          <w:noProof/>
          <w:color w:val="000000" w:themeColor="text1"/>
          <w:szCs w:val="24"/>
        </w:rPr>
        <w:t>(Russell, 2017)</w:t>
      </w:r>
      <w:r w:rsidR="00E46E8C">
        <w:rPr>
          <w:noProof/>
          <w:color w:val="000000" w:themeColor="text1"/>
          <w:szCs w:val="24"/>
        </w:rPr>
        <w:t>.</w:t>
      </w:r>
    </w:p>
    <w:p w14:paraId="679CAAEA" w14:textId="77777777" w:rsidR="00394333" w:rsidRPr="00E46E8C" w:rsidRDefault="00394333" w:rsidP="00E46E8C">
      <w:pPr>
        <w:spacing w:after="120"/>
        <w:jc w:val="both"/>
        <w:rPr>
          <w:noProof/>
          <w:color w:val="000000" w:themeColor="text1"/>
          <w:sz w:val="22"/>
          <w:szCs w:val="22"/>
        </w:rPr>
      </w:pPr>
      <w:r w:rsidRPr="00E46E8C">
        <w:rPr>
          <w:b/>
          <w:bCs/>
          <w:noProof/>
          <w:color w:val="000000" w:themeColor="text1"/>
          <w:sz w:val="22"/>
          <w:szCs w:val="22"/>
        </w:rPr>
        <w:lastRenderedPageBreak/>
        <w:t>Schéma č. 2:</w:t>
      </w:r>
      <w:r w:rsidRPr="00E46E8C">
        <w:rPr>
          <w:noProof/>
          <w:color w:val="000000" w:themeColor="text1"/>
          <w:sz w:val="22"/>
          <w:szCs w:val="22"/>
        </w:rPr>
        <w:t xml:space="preserve"> Učení se ze zkušeností </w:t>
      </w:r>
    </w:p>
    <w:p w14:paraId="0055CF18" w14:textId="77777777" w:rsidR="00394333" w:rsidRDefault="00394333" w:rsidP="00077348">
      <w:pPr>
        <w:jc w:val="both"/>
        <w:rPr>
          <w:noProof/>
          <w:color w:val="000000" w:themeColor="text1"/>
          <w:szCs w:val="24"/>
        </w:rPr>
      </w:pPr>
      <w:r>
        <w:rPr>
          <w:noProof/>
          <w:color w:val="000000" w:themeColor="text1"/>
          <w:szCs w:val="24"/>
        </w:rPr>
        <w:drawing>
          <wp:inline distT="0" distB="0" distL="0" distR="0" wp14:anchorId="53E1C3BB" wp14:editId="171EC6CF">
            <wp:extent cx="5773480" cy="2296633"/>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84F8049" w14:textId="75BB855B" w:rsidR="00762C6B" w:rsidRPr="0046231E" w:rsidRDefault="00394333" w:rsidP="0046231E">
      <w:pPr>
        <w:spacing w:after="120"/>
        <w:jc w:val="both"/>
        <w:rPr>
          <w:noProof/>
          <w:color w:val="000000" w:themeColor="text1"/>
          <w:sz w:val="22"/>
          <w:szCs w:val="22"/>
        </w:rPr>
      </w:pPr>
      <w:r w:rsidRPr="00E46E8C">
        <w:rPr>
          <w:noProof/>
          <w:color w:val="000000" w:themeColor="text1"/>
          <w:sz w:val="22"/>
          <w:szCs w:val="22"/>
        </w:rPr>
        <w:t xml:space="preserve">Zdroj: Autor, dle </w:t>
      </w:r>
      <w:r w:rsidRPr="00E46E8C">
        <w:rPr>
          <w:i/>
          <w:iCs/>
          <w:noProof/>
          <w:color w:val="000000" w:themeColor="text1"/>
          <w:sz w:val="22"/>
          <w:szCs w:val="22"/>
        </w:rPr>
        <w:t>Russell (2017)</w:t>
      </w:r>
    </w:p>
    <w:p w14:paraId="4CF95EE3" w14:textId="3BF63500" w:rsidR="002A790A" w:rsidRDefault="002A790A" w:rsidP="0046231E">
      <w:pPr>
        <w:spacing w:before="100" w:beforeAutospacing="1" w:after="0" w:line="276" w:lineRule="auto"/>
        <w:ind w:left="357"/>
        <w:jc w:val="both"/>
        <w:rPr>
          <w:noProof/>
          <w:szCs w:val="24"/>
        </w:rPr>
      </w:pPr>
      <w:r w:rsidRPr="002A790A">
        <w:rPr>
          <w:noProof/>
          <w:szCs w:val="24"/>
        </w:rPr>
        <w:t xml:space="preserve">Podobně jako předchozí článek </w:t>
      </w:r>
      <w:r>
        <w:rPr>
          <w:noProof/>
          <w:szCs w:val="24"/>
        </w:rPr>
        <w:t>avšak konkrétněji se AAR věnují autoři</w:t>
      </w:r>
      <w:r w:rsidR="00773513" w:rsidRPr="00B82BEE">
        <w:rPr>
          <w:noProof/>
          <w:szCs w:val="24"/>
        </w:rPr>
        <w:t xml:space="preserve"> článk</w:t>
      </w:r>
      <w:r>
        <w:rPr>
          <w:noProof/>
          <w:szCs w:val="24"/>
        </w:rPr>
        <w:t xml:space="preserve">u </w:t>
      </w:r>
    </w:p>
    <w:p w14:paraId="15BA19A9" w14:textId="6F5C01F6" w:rsidR="00773513" w:rsidRPr="002A790A" w:rsidRDefault="002A790A" w:rsidP="0046231E">
      <w:pPr>
        <w:spacing w:after="0" w:line="276" w:lineRule="auto"/>
        <w:jc w:val="both"/>
        <w:rPr>
          <w:b/>
          <w:bCs/>
          <w:noProof/>
          <w:szCs w:val="24"/>
        </w:rPr>
      </w:pPr>
      <w:r>
        <w:rPr>
          <w:noProof/>
          <w:szCs w:val="24"/>
        </w:rPr>
        <w:t>s</w:t>
      </w:r>
      <w:r w:rsidR="00773513" w:rsidRPr="00B82BEE">
        <w:rPr>
          <w:noProof/>
          <w:szCs w:val="24"/>
        </w:rPr>
        <w:t xml:space="preserve"> názvem</w:t>
      </w:r>
      <w:r w:rsidR="00084B6E" w:rsidRPr="00B82BEE">
        <w:rPr>
          <w:b/>
          <w:bCs/>
          <w:noProof/>
          <w:szCs w:val="24"/>
        </w:rPr>
        <w:t xml:space="preserve"> Implementing after-action review systems in organizations: Key principles and practical considerations. </w:t>
      </w:r>
      <w:r w:rsidR="00773513" w:rsidRPr="00B82BEE">
        <w:rPr>
          <w:noProof/>
          <w:szCs w:val="24"/>
        </w:rPr>
        <w:t xml:space="preserve">V této studii se autoři shodují na tom, že AAR je postaveno na určitém retrospektivním učení, a to pomocí koordinace a soustředění pozornosti skupiny na správnou interpretaci předchozí pracovní události. </w:t>
      </w:r>
      <w:r w:rsidR="00C245B6" w:rsidRPr="00B82BEE">
        <w:rPr>
          <w:noProof/>
          <w:szCs w:val="24"/>
        </w:rPr>
        <w:t>Teoreticky l</w:t>
      </w:r>
      <w:r w:rsidR="00773513" w:rsidRPr="00B82BEE">
        <w:rPr>
          <w:noProof/>
          <w:szCs w:val="24"/>
        </w:rPr>
        <w:t xml:space="preserve">ze tedy pomocí AAR maximalizovat </w:t>
      </w:r>
      <w:r w:rsidR="00C245B6" w:rsidRPr="00B82BEE">
        <w:rPr>
          <w:noProof/>
          <w:szCs w:val="24"/>
        </w:rPr>
        <w:t>zisk znalostí z již proběhlé události. Aby však k této maximalizaci účinně a pravidělně docházelo je potřeba zabránit izolovanému zaměření se výhradně na danou skupinu, které se to týká. Autoři tvrdí, že je proto nutné informace a znalosti plynoucí z AAR sdílet v širším kontextu celé organizace. Představují proto teoretický rámec</w:t>
      </w:r>
      <w:r w:rsidR="00B82BEE" w:rsidRPr="00B82BEE">
        <w:rPr>
          <w:noProof/>
          <w:szCs w:val="24"/>
        </w:rPr>
        <w:t xml:space="preserve"> na principu vstupy-proces</w:t>
      </w:r>
      <w:r w:rsidR="0046231E">
        <w:rPr>
          <w:noProof/>
          <w:szCs w:val="24"/>
        </w:rPr>
        <w:t>y</w:t>
      </w:r>
      <w:r w:rsidR="00B82BEE" w:rsidRPr="00B82BEE">
        <w:rPr>
          <w:noProof/>
          <w:szCs w:val="24"/>
        </w:rPr>
        <w:t>-výstupy,</w:t>
      </w:r>
      <w:r w:rsidR="00C245B6" w:rsidRPr="00B82BEE">
        <w:rPr>
          <w:noProof/>
          <w:szCs w:val="24"/>
        </w:rPr>
        <w:t xml:space="preserve"> který </w:t>
      </w:r>
      <w:r w:rsidR="00B82BEE" w:rsidRPr="00B82BEE">
        <w:rPr>
          <w:noProof/>
          <w:szCs w:val="24"/>
        </w:rPr>
        <w:t xml:space="preserve">mohou organizace použít, aby se zajistilo: </w:t>
      </w:r>
    </w:p>
    <w:p w14:paraId="1F773127" w14:textId="77777777" w:rsidR="00B82BEE" w:rsidRPr="00B82BEE" w:rsidRDefault="00B82BEE" w:rsidP="0046231E">
      <w:pPr>
        <w:pStyle w:val="Listenabsatz"/>
        <w:numPr>
          <w:ilvl w:val="0"/>
          <w:numId w:val="6"/>
        </w:numPr>
        <w:spacing w:line="276" w:lineRule="auto"/>
        <w:jc w:val="both"/>
        <w:rPr>
          <w:noProof/>
          <w:color w:val="000000" w:themeColor="text1"/>
          <w:szCs w:val="24"/>
        </w:rPr>
      </w:pPr>
      <w:r w:rsidRPr="00B82BEE">
        <w:rPr>
          <w:noProof/>
          <w:color w:val="000000" w:themeColor="text1"/>
          <w:szCs w:val="24"/>
        </w:rPr>
        <w:t xml:space="preserve">…že se díky AAR dosáhle efektivnímu procesu učení se. </w:t>
      </w:r>
    </w:p>
    <w:p w14:paraId="3AA566F5" w14:textId="77777777" w:rsidR="00B82BEE" w:rsidRDefault="00B82BEE" w:rsidP="0046231E">
      <w:pPr>
        <w:pStyle w:val="Listenabsatz"/>
        <w:numPr>
          <w:ilvl w:val="0"/>
          <w:numId w:val="6"/>
        </w:numPr>
        <w:spacing w:line="276" w:lineRule="auto"/>
        <w:jc w:val="both"/>
        <w:rPr>
          <w:noProof/>
          <w:color w:val="000000" w:themeColor="text1"/>
          <w:szCs w:val="24"/>
        </w:rPr>
      </w:pPr>
      <w:r w:rsidRPr="00B82BEE">
        <w:rPr>
          <w:noProof/>
          <w:color w:val="000000" w:themeColor="text1"/>
          <w:szCs w:val="24"/>
        </w:rPr>
        <w:t>…že se znalosti získané pomocí AAR rozšíří napříč organizací (posílí se znalostní management).</w:t>
      </w:r>
    </w:p>
    <w:p w14:paraId="766B8AE9" w14:textId="77777777" w:rsidR="004C790C" w:rsidRDefault="008B441E" w:rsidP="0046231E">
      <w:pPr>
        <w:spacing w:before="100" w:beforeAutospacing="1" w:after="0" w:line="276" w:lineRule="auto"/>
        <w:ind w:left="357"/>
        <w:jc w:val="both"/>
        <w:rPr>
          <w:noProof/>
          <w:color w:val="000000" w:themeColor="text1"/>
          <w:szCs w:val="24"/>
        </w:rPr>
      </w:pPr>
      <w:r>
        <w:rPr>
          <w:noProof/>
          <w:color w:val="000000" w:themeColor="text1"/>
          <w:szCs w:val="24"/>
        </w:rPr>
        <w:t xml:space="preserve">V práci se autoři velmi podrobně věnují jednotlivým třem fázím teoretického </w:t>
      </w:r>
    </w:p>
    <w:p w14:paraId="16BCF88B" w14:textId="77777777" w:rsidR="008B441E" w:rsidRDefault="008B441E" w:rsidP="0046231E">
      <w:pPr>
        <w:spacing w:after="120" w:line="276" w:lineRule="auto"/>
        <w:jc w:val="both"/>
        <w:rPr>
          <w:noProof/>
          <w:color w:val="000000" w:themeColor="text1"/>
          <w:szCs w:val="24"/>
        </w:rPr>
      </w:pPr>
      <w:r>
        <w:rPr>
          <w:noProof/>
          <w:color w:val="000000" w:themeColor="text1"/>
          <w:szCs w:val="24"/>
        </w:rPr>
        <w:t>rámce, které dle jejich názoru ovlivňují celkovou efektivitu nástroje AAR</w:t>
      </w:r>
      <w:r w:rsidR="004C790C">
        <w:rPr>
          <w:noProof/>
          <w:color w:val="000000" w:themeColor="text1"/>
          <w:szCs w:val="24"/>
        </w:rPr>
        <w:t xml:space="preserve"> </w:t>
      </w:r>
      <w:r w:rsidR="004C790C" w:rsidRPr="004C790C">
        <w:rPr>
          <w:noProof/>
          <w:color w:val="000000" w:themeColor="text1"/>
          <w:szCs w:val="24"/>
        </w:rPr>
        <w:t>(Scott et al., 2015)</w:t>
      </w:r>
      <w:r w:rsidR="004C790C">
        <w:rPr>
          <w:noProof/>
          <w:color w:val="000000" w:themeColor="text1"/>
          <w:szCs w:val="24"/>
        </w:rPr>
        <w:t xml:space="preserve">. </w:t>
      </w:r>
      <w:r>
        <w:rPr>
          <w:noProof/>
          <w:color w:val="000000" w:themeColor="text1"/>
          <w:szCs w:val="24"/>
        </w:rPr>
        <w:t xml:space="preserve">V rámci této práce je pro představu v tabulce č. </w:t>
      </w:r>
      <w:r w:rsidR="006B15EC">
        <w:rPr>
          <w:noProof/>
          <w:color w:val="000000" w:themeColor="text1"/>
          <w:szCs w:val="24"/>
        </w:rPr>
        <w:t>3</w:t>
      </w:r>
      <w:r w:rsidR="004C790C">
        <w:rPr>
          <w:rStyle w:val="Funotenzeichen"/>
          <w:noProof/>
          <w:color w:val="000000" w:themeColor="text1"/>
          <w:szCs w:val="24"/>
        </w:rPr>
        <w:footnoteReference w:id="2"/>
      </w:r>
      <w:r>
        <w:rPr>
          <w:noProof/>
          <w:color w:val="000000" w:themeColor="text1"/>
          <w:szCs w:val="24"/>
        </w:rPr>
        <w:t xml:space="preserve"> uveden alespoň obecný přehled tohoto rámce.</w:t>
      </w:r>
      <w:r w:rsidR="004C790C">
        <w:rPr>
          <w:noProof/>
          <w:color w:val="000000" w:themeColor="text1"/>
          <w:szCs w:val="24"/>
        </w:rPr>
        <w:t xml:space="preserve"> </w:t>
      </w:r>
    </w:p>
    <w:p w14:paraId="6A97B58D" w14:textId="77777777" w:rsidR="008B441E" w:rsidRPr="008B441E" w:rsidRDefault="008B441E" w:rsidP="008B441E">
      <w:pPr>
        <w:spacing w:after="0"/>
        <w:jc w:val="both"/>
        <w:rPr>
          <w:noProof/>
          <w:color w:val="000000" w:themeColor="text1"/>
          <w:sz w:val="22"/>
          <w:szCs w:val="22"/>
        </w:rPr>
      </w:pPr>
      <w:r w:rsidRPr="008B441E">
        <w:rPr>
          <w:b/>
          <w:bCs/>
          <w:noProof/>
          <w:color w:val="000000" w:themeColor="text1"/>
          <w:sz w:val="22"/>
          <w:szCs w:val="22"/>
        </w:rPr>
        <w:t xml:space="preserve">Tabulka č. </w:t>
      </w:r>
      <w:r w:rsidR="006B15EC">
        <w:rPr>
          <w:b/>
          <w:bCs/>
          <w:noProof/>
          <w:color w:val="000000" w:themeColor="text1"/>
          <w:sz w:val="22"/>
          <w:szCs w:val="22"/>
        </w:rPr>
        <w:t>3</w:t>
      </w:r>
      <w:r w:rsidRPr="008B441E">
        <w:rPr>
          <w:b/>
          <w:bCs/>
          <w:noProof/>
          <w:color w:val="000000" w:themeColor="text1"/>
          <w:sz w:val="22"/>
          <w:szCs w:val="22"/>
        </w:rPr>
        <w:t>:</w:t>
      </w:r>
      <w:r w:rsidRPr="008B441E">
        <w:rPr>
          <w:noProof/>
          <w:color w:val="000000" w:themeColor="text1"/>
          <w:sz w:val="22"/>
          <w:szCs w:val="22"/>
        </w:rPr>
        <w:t xml:space="preserve"> Teoretický rám</w:t>
      </w:r>
      <w:r w:rsidR="004C790C">
        <w:rPr>
          <w:noProof/>
          <w:color w:val="000000" w:themeColor="text1"/>
          <w:sz w:val="22"/>
          <w:szCs w:val="22"/>
        </w:rPr>
        <w:t>ec</w:t>
      </w:r>
      <w:r w:rsidRPr="008B441E">
        <w:rPr>
          <w:noProof/>
          <w:color w:val="000000" w:themeColor="text1"/>
          <w:sz w:val="22"/>
          <w:szCs w:val="22"/>
        </w:rPr>
        <w:t xml:space="preserve"> správné aplikace AAR v podniku </w:t>
      </w:r>
    </w:p>
    <w:tbl>
      <w:tblPr>
        <w:tblStyle w:val="Tabellenraster"/>
        <w:tblW w:w="0" w:type="auto"/>
        <w:tblLook w:val="04A0" w:firstRow="1" w:lastRow="0" w:firstColumn="1" w:lastColumn="0" w:noHBand="0" w:noVBand="1"/>
      </w:tblPr>
      <w:tblGrid>
        <w:gridCol w:w="4531"/>
        <w:gridCol w:w="4532"/>
      </w:tblGrid>
      <w:tr w:rsidR="008B441E" w14:paraId="1C331DDD" w14:textId="77777777" w:rsidTr="008B441E">
        <w:tc>
          <w:tcPr>
            <w:tcW w:w="4531" w:type="dxa"/>
          </w:tcPr>
          <w:p w14:paraId="591CBFE2" w14:textId="77777777" w:rsidR="008B441E" w:rsidRPr="004C790C" w:rsidRDefault="004C790C" w:rsidP="00B82BEE">
            <w:pPr>
              <w:jc w:val="both"/>
              <w:rPr>
                <w:noProof/>
                <w:color w:val="000000" w:themeColor="text1"/>
                <w:sz w:val="22"/>
                <w:szCs w:val="22"/>
              </w:rPr>
            </w:pPr>
            <w:r w:rsidRPr="004C790C">
              <w:rPr>
                <w:noProof/>
                <w:color w:val="000000" w:themeColor="text1"/>
                <w:sz w:val="22"/>
                <w:szCs w:val="22"/>
              </w:rPr>
              <w:t>Phases of the theoretical framework</w:t>
            </w:r>
          </w:p>
        </w:tc>
        <w:tc>
          <w:tcPr>
            <w:tcW w:w="4532" w:type="dxa"/>
          </w:tcPr>
          <w:p w14:paraId="3EFA1CE4" w14:textId="77777777" w:rsidR="008B441E" w:rsidRPr="004C790C" w:rsidRDefault="004C790C" w:rsidP="00B82BEE">
            <w:pPr>
              <w:jc w:val="both"/>
              <w:rPr>
                <w:noProof/>
                <w:color w:val="000000" w:themeColor="text1"/>
                <w:sz w:val="22"/>
                <w:szCs w:val="22"/>
              </w:rPr>
            </w:pPr>
            <w:r>
              <w:rPr>
                <w:noProof/>
                <w:color w:val="000000" w:themeColor="text1"/>
                <w:sz w:val="22"/>
                <w:szCs w:val="22"/>
              </w:rPr>
              <w:t>Content</w:t>
            </w:r>
          </w:p>
        </w:tc>
      </w:tr>
      <w:tr w:rsidR="008B441E" w14:paraId="238B1379" w14:textId="77777777" w:rsidTr="008B441E">
        <w:tc>
          <w:tcPr>
            <w:tcW w:w="4531" w:type="dxa"/>
          </w:tcPr>
          <w:p w14:paraId="700D6240" w14:textId="77777777" w:rsidR="008B441E" w:rsidRPr="004C790C" w:rsidRDefault="004C790C" w:rsidP="00B82BEE">
            <w:pPr>
              <w:jc w:val="both"/>
              <w:rPr>
                <w:noProof/>
                <w:color w:val="000000" w:themeColor="text1"/>
                <w:sz w:val="22"/>
                <w:szCs w:val="22"/>
              </w:rPr>
            </w:pPr>
            <w:r w:rsidRPr="004C790C">
              <w:rPr>
                <w:noProof/>
                <w:color w:val="000000" w:themeColor="text1"/>
                <w:sz w:val="22"/>
                <w:szCs w:val="22"/>
              </w:rPr>
              <w:t>Inputs</w:t>
            </w:r>
          </w:p>
        </w:tc>
        <w:tc>
          <w:tcPr>
            <w:tcW w:w="4532" w:type="dxa"/>
          </w:tcPr>
          <w:p w14:paraId="4C7F2F94" w14:textId="77777777" w:rsidR="004C790C" w:rsidRPr="004C790C" w:rsidRDefault="004C790C" w:rsidP="004C790C">
            <w:pPr>
              <w:pStyle w:val="Listenabsatz"/>
              <w:numPr>
                <w:ilvl w:val="0"/>
                <w:numId w:val="7"/>
              </w:numPr>
              <w:rPr>
                <w:noProof/>
                <w:color w:val="000000" w:themeColor="text1"/>
                <w:sz w:val="22"/>
                <w:szCs w:val="22"/>
              </w:rPr>
            </w:pPr>
            <w:r w:rsidRPr="004C790C">
              <w:rPr>
                <w:noProof/>
                <w:color w:val="000000" w:themeColor="text1"/>
                <w:sz w:val="22"/>
                <w:szCs w:val="22"/>
              </w:rPr>
              <w:t>Training and assessment</w:t>
            </w:r>
          </w:p>
          <w:p w14:paraId="46512432" w14:textId="77777777" w:rsidR="004C790C" w:rsidRPr="004C790C" w:rsidRDefault="004C790C" w:rsidP="004C790C">
            <w:pPr>
              <w:pStyle w:val="Listenabsatz"/>
              <w:numPr>
                <w:ilvl w:val="0"/>
                <w:numId w:val="7"/>
              </w:numPr>
              <w:rPr>
                <w:noProof/>
                <w:color w:val="000000" w:themeColor="text1"/>
                <w:sz w:val="22"/>
                <w:szCs w:val="22"/>
              </w:rPr>
            </w:pPr>
            <w:r w:rsidRPr="004C790C">
              <w:rPr>
                <w:noProof/>
                <w:color w:val="000000" w:themeColor="text1"/>
                <w:sz w:val="22"/>
                <w:szCs w:val="22"/>
              </w:rPr>
              <w:t>Tacit and implicit knowledge of facilitators and participants</w:t>
            </w:r>
          </w:p>
          <w:p w14:paraId="31E66D6E" w14:textId="77777777" w:rsidR="004C790C" w:rsidRPr="004C790C" w:rsidRDefault="004C790C" w:rsidP="004C790C">
            <w:pPr>
              <w:pStyle w:val="Listenabsatz"/>
              <w:numPr>
                <w:ilvl w:val="0"/>
                <w:numId w:val="7"/>
              </w:numPr>
              <w:rPr>
                <w:noProof/>
                <w:color w:val="000000" w:themeColor="text1"/>
                <w:sz w:val="22"/>
                <w:szCs w:val="22"/>
              </w:rPr>
            </w:pPr>
            <w:r w:rsidRPr="004C790C">
              <w:rPr>
                <w:noProof/>
                <w:color w:val="000000" w:themeColor="text1"/>
                <w:sz w:val="22"/>
                <w:szCs w:val="22"/>
              </w:rPr>
              <w:t>Individual stories about the current incident</w:t>
            </w:r>
          </w:p>
          <w:p w14:paraId="7000D193" w14:textId="77777777" w:rsidR="004C790C" w:rsidRPr="004C790C" w:rsidRDefault="004C790C" w:rsidP="004C790C">
            <w:pPr>
              <w:pStyle w:val="Listenabsatz"/>
              <w:numPr>
                <w:ilvl w:val="0"/>
                <w:numId w:val="7"/>
              </w:numPr>
              <w:rPr>
                <w:noProof/>
                <w:color w:val="000000" w:themeColor="text1"/>
                <w:sz w:val="22"/>
                <w:szCs w:val="22"/>
              </w:rPr>
            </w:pPr>
            <w:r w:rsidRPr="004C790C">
              <w:rPr>
                <w:noProof/>
                <w:color w:val="000000" w:themeColor="text1"/>
                <w:sz w:val="22"/>
                <w:szCs w:val="22"/>
              </w:rPr>
              <w:lastRenderedPageBreak/>
              <w:t>Known and unknown uncertainties about the current incidents</w:t>
            </w:r>
          </w:p>
          <w:p w14:paraId="6A74F294" w14:textId="77777777" w:rsidR="008B441E" w:rsidRPr="004C790C" w:rsidRDefault="004C790C" w:rsidP="004C790C">
            <w:pPr>
              <w:pStyle w:val="Listenabsatz"/>
              <w:numPr>
                <w:ilvl w:val="0"/>
                <w:numId w:val="7"/>
              </w:numPr>
              <w:rPr>
                <w:noProof/>
                <w:color w:val="000000" w:themeColor="text1"/>
                <w:sz w:val="22"/>
                <w:szCs w:val="22"/>
              </w:rPr>
            </w:pPr>
            <w:r w:rsidRPr="004C790C">
              <w:rPr>
                <w:noProof/>
                <w:color w:val="000000" w:themeColor="text1"/>
                <w:sz w:val="22"/>
                <w:szCs w:val="22"/>
              </w:rPr>
              <w:t>Checklists that are designed to keep the meeting on track</w:t>
            </w:r>
          </w:p>
        </w:tc>
      </w:tr>
      <w:tr w:rsidR="008B441E" w14:paraId="35539737" w14:textId="77777777" w:rsidTr="008B441E">
        <w:tc>
          <w:tcPr>
            <w:tcW w:w="4531" w:type="dxa"/>
          </w:tcPr>
          <w:p w14:paraId="2976DE87" w14:textId="77777777" w:rsidR="008B441E" w:rsidRDefault="004C790C" w:rsidP="00B82BEE">
            <w:pPr>
              <w:jc w:val="both"/>
              <w:rPr>
                <w:noProof/>
                <w:color w:val="000000" w:themeColor="text1"/>
                <w:szCs w:val="24"/>
              </w:rPr>
            </w:pPr>
            <w:r>
              <w:rPr>
                <w:noProof/>
                <w:color w:val="000000" w:themeColor="text1"/>
                <w:szCs w:val="24"/>
              </w:rPr>
              <w:lastRenderedPageBreak/>
              <w:t>Processes</w:t>
            </w:r>
          </w:p>
        </w:tc>
        <w:tc>
          <w:tcPr>
            <w:tcW w:w="4532" w:type="dxa"/>
          </w:tcPr>
          <w:p w14:paraId="5043A527" w14:textId="77777777" w:rsidR="004C790C" w:rsidRPr="004C790C" w:rsidRDefault="004C790C" w:rsidP="004C790C">
            <w:pPr>
              <w:pStyle w:val="Listenabsatz"/>
              <w:numPr>
                <w:ilvl w:val="0"/>
                <w:numId w:val="8"/>
              </w:numPr>
              <w:jc w:val="both"/>
              <w:rPr>
                <w:noProof/>
                <w:color w:val="000000" w:themeColor="text1"/>
                <w:sz w:val="22"/>
                <w:szCs w:val="22"/>
              </w:rPr>
            </w:pPr>
            <w:r w:rsidRPr="004C790C">
              <w:rPr>
                <w:noProof/>
                <w:color w:val="000000" w:themeColor="text1"/>
                <w:sz w:val="22"/>
                <w:szCs w:val="22"/>
              </w:rPr>
              <w:t>Enactment</w:t>
            </w:r>
          </w:p>
          <w:p w14:paraId="4E23A747" w14:textId="77777777" w:rsidR="004C790C" w:rsidRPr="004C790C" w:rsidRDefault="004C790C" w:rsidP="004C790C">
            <w:pPr>
              <w:pStyle w:val="Listenabsatz"/>
              <w:numPr>
                <w:ilvl w:val="0"/>
                <w:numId w:val="8"/>
              </w:numPr>
              <w:jc w:val="both"/>
              <w:rPr>
                <w:noProof/>
                <w:color w:val="000000" w:themeColor="text1"/>
                <w:sz w:val="22"/>
                <w:szCs w:val="22"/>
              </w:rPr>
            </w:pPr>
            <w:r w:rsidRPr="004C790C">
              <w:rPr>
                <w:noProof/>
                <w:color w:val="000000" w:themeColor="text1"/>
                <w:sz w:val="22"/>
                <w:szCs w:val="22"/>
              </w:rPr>
              <w:t>Selection</w:t>
            </w:r>
          </w:p>
          <w:p w14:paraId="48D52E07" w14:textId="77777777" w:rsidR="008B441E" w:rsidRPr="004C790C" w:rsidRDefault="004C790C" w:rsidP="004C790C">
            <w:pPr>
              <w:pStyle w:val="Listenabsatz"/>
              <w:numPr>
                <w:ilvl w:val="0"/>
                <w:numId w:val="8"/>
              </w:numPr>
              <w:jc w:val="both"/>
              <w:rPr>
                <w:noProof/>
                <w:color w:val="000000" w:themeColor="text1"/>
                <w:szCs w:val="24"/>
              </w:rPr>
            </w:pPr>
            <w:r w:rsidRPr="004C790C">
              <w:rPr>
                <w:noProof/>
                <w:color w:val="000000" w:themeColor="text1"/>
                <w:sz w:val="22"/>
                <w:szCs w:val="22"/>
              </w:rPr>
              <w:t>Retention</w:t>
            </w:r>
          </w:p>
        </w:tc>
      </w:tr>
      <w:tr w:rsidR="008B441E" w14:paraId="7A5F233B" w14:textId="77777777" w:rsidTr="008B441E">
        <w:tc>
          <w:tcPr>
            <w:tcW w:w="4531" w:type="dxa"/>
          </w:tcPr>
          <w:p w14:paraId="62DCD632" w14:textId="77777777" w:rsidR="008B441E" w:rsidRDefault="004C790C" w:rsidP="00B82BEE">
            <w:pPr>
              <w:jc w:val="both"/>
              <w:rPr>
                <w:noProof/>
                <w:color w:val="000000" w:themeColor="text1"/>
                <w:szCs w:val="24"/>
              </w:rPr>
            </w:pPr>
            <w:r>
              <w:rPr>
                <w:noProof/>
                <w:color w:val="000000" w:themeColor="text1"/>
                <w:szCs w:val="24"/>
              </w:rPr>
              <w:t>Outputs</w:t>
            </w:r>
          </w:p>
        </w:tc>
        <w:tc>
          <w:tcPr>
            <w:tcW w:w="4532" w:type="dxa"/>
          </w:tcPr>
          <w:p w14:paraId="4D12255D" w14:textId="77777777" w:rsidR="004C790C" w:rsidRPr="004C790C" w:rsidRDefault="004C790C" w:rsidP="004C790C">
            <w:pPr>
              <w:pStyle w:val="Listenabsatz"/>
              <w:numPr>
                <w:ilvl w:val="0"/>
                <w:numId w:val="10"/>
              </w:numPr>
              <w:rPr>
                <w:noProof/>
                <w:color w:val="000000" w:themeColor="text1"/>
                <w:sz w:val="22"/>
                <w:szCs w:val="22"/>
              </w:rPr>
            </w:pPr>
            <w:r w:rsidRPr="004C790C">
              <w:rPr>
                <w:noProof/>
                <w:color w:val="000000" w:themeColor="text1"/>
                <w:sz w:val="22"/>
                <w:szCs w:val="22"/>
              </w:rPr>
              <w:t xml:space="preserve">Formal incident narratives </w:t>
            </w:r>
          </w:p>
          <w:p w14:paraId="4C303B86" w14:textId="77777777" w:rsidR="004C790C" w:rsidRPr="004C790C" w:rsidRDefault="004C790C" w:rsidP="004C790C">
            <w:pPr>
              <w:pStyle w:val="Listenabsatz"/>
              <w:numPr>
                <w:ilvl w:val="0"/>
                <w:numId w:val="10"/>
              </w:numPr>
              <w:rPr>
                <w:noProof/>
                <w:color w:val="000000" w:themeColor="text1"/>
                <w:sz w:val="22"/>
                <w:szCs w:val="22"/>
              </w:rPr>
            </w:pPr>
            <w:r w:rsidRPr="004C790C">
              <w:rPr>
                <w:noProof/>
                <w:color w:val="000000" w:themeColor="text1"/>
                <w:sz w:val="22"/>
                <w:szCs w:val="22"/>
              </w:rPr>
              <w:t>Informal storytelling</w:t>
            </w:r>
          </w:p>
          <w:p w14:paraId="71685C3E" w14:textId="77777777" w:rsidR="004C790C" w:rsidRPr="004C790C" w:rsidRDefault="004C790C" w:rsidP="004C790C">
            <w:pPr>
              <w:pStyle w:val="Listenabsatz"/>
              <w:numPr>
                <w:ilvl w:val="0"/>
                <w:numId w:val="10"/>
              </w:numPr>
              <w:rPr>
                <w:noProof/>
                <w:color w:val="000000" w:themeColor="text1"/>
                <w:sz w:val="22"/>
                <w:szCs w:val="22"/>
              </w:rPr>
            </w:pPr>
            <w:r w:rsidRPr="004C790C">
              <w:rPr>
                <w:noProof/>
                <w:color w:val="000000" w:themeColor="text1"/>
                <w:sz w:val="22"/>
                <w:szCs w:val="22"/>
              </w:rPr>
              <w:t>Tacit and implicit knowledge</w:t>
            </w:r>
          </w:p>
          <w:p w14:paraId="4BA7AB30" w14:textId="77777777" w:rsidR="008B441E" w:rsidRPr="004C790C" w:rsidRDefault="004C790C" w:rsidP="004C790C">
            <w:pPr>
              <w:pStyle w:val="Listenabsatz"/>
              <w:numPr>
                <w:ilvl w:val="0"/>
                <w:numId w:val="10"/>
              </w:numPr>
              <w:rPr>
                <w:noProof/>
                <w:color w:val="000000" w:themeColor="text1"/>
                <w:szCs w:val="24"/>
              </w:rPr>
            </w:pPr>
            <w:r w:rsidRPr="004C790C">
              <w:rPr>
                <w:noProof/>
                <w:color w:val="000000" w:themeColor="text1"/>
                <w:sz w:val="22"/>
                <w:szCs w:val="22"/>
              </w:rPr>
              <w:t>Evaluation of training and assessment</w:t>
            </w:r>
          </w:p>
        </w:tc>
      </w:tr>
    </w:tbl>
    <w:p w14:paraId="2ED7839F" w14:textId="77777777" w:rsidR="00ED7A70" w:rsidRDefault="008B441E" w:rsidP="00E46E8C">
      <w:pPr>
        <w:jc w:val="both"/>
        <w:rPr>
          <w:i/>
          <w:iCs/>
          <w:noProof/>
          <w:color w:val="000000" w:themeColor="text1"/>
          <w:sz w:val="22"/>
          <w:szCs w:val="22"/>
        </w:rPr>
      </w:pPr>
      <w:r w:rsidRPr="008B441E">
        <w:rPr>
          <w:noProof/>
          <w:color w:val="000000" w:themeColor="text1"/>
          <w:sz w:val="22"/>
          <w:szCs w:val="22"/>
        </w:rPr>
        <w:t xml:space="preserve">Zdroj: Autor, dle </w:t>
      </w:r>
      <w:r w:rsidRPr="00E46E8C">
        <w:rPr>
          <w:i/>
          <w:iCs/>
          <w:noProof/>
          <w:color w:val="000000" w:themeColor="text1"/>
          <w:sz w:val="22"/>
          <w:szCs w:val="22"/>
        </w:rPr>
        <w:t>Scott et al. (2015)</w:t>
      </w:r>
    </w:p>
    <w:p w14:paraId="1CE147E6" w14:textId="77777777" w:rsidR="00762C6B" w:rsidRDefault="00BB45BC" w:rsidP="0046231E">
      <w:pPr>
        <w:spacing w:before="100" w:beforeAutospacing="1" w:after="0" w:line="276" w:lineRule="auto"/>
        <w:ind w:left="357"/>
        <w:jc w:val="both"/>
        <w:rPr>
          <w:b/>
          <w:bCs/>
          <w:noProof/>
          <w:color w:val="000000" w:themeColor="text1"/>
          <w:szCs w:val="24"/>
        </w:rPr>
      </w:pPr>
      <w:r>
        <w:rPr>
          <w:noProof/>
          <w:color w:val="000000" w:themeColor="text1"/>
          <w:szCs w:val="24"/>
        </w:rPr>
        <w:t>Poslední</w:t>
      </w:r>
      <w:r w:rsidRPr="00077348">
        <w:rPr>
          <w:noProof/>
          <w:color w:val="000000" w:themeColor="text1"/>
          <w:szCs w:val="24"/>
        </w:rPr>
        <w:t xml:space="preserve"> z vybraných článků s názvem </w:t>
      </w:r>
      <w:r w:rsidRPr="00077348">
        <w:rPr>
          <w:b/>
          <w:bCs/>
          <w:noProof/>
          <w:color w:val="000000" w:themeColor="text1"/>
          <w:szCs w:val="24"/>
        </w:rPr>
        <w:t>After-Action Reviews and Long-</w:t>
      </w:r>
    </w:p>
    <w:p w14:paraId="22B150FB" w14:textId="3194DCE8" w:rsidR="00677760" w:rsidRDefault="00BB45BC" w:rsidP="0046231E">
      <w:pPr>
        <w:spacing w:after="0" w:line="276" w:lineRule="auto"/>
        <w:jc w:val="both"/>
        <w:rPr>
          <w:noProof/>
          <w:color w:val="000000" w:themeColor="text1"/>
          <w:szCs w:val="24"/>
        </w:rPr>
      </w:pPr>
      <w:r w:rsidRPr="00077348">
        <w:rPr>
          <w:b/>
          <w:bCs/>
          <w:noProof/>
          <w:color w:val="000000" w:themeColor="text1"/>
          <w:szCs w:val="24"/>
        </w:rPr>
        <w:t xml:space="preserve">Term Performance: An Experimental Examination in the Context of an Emergency Simulation </w:t>
      </w:r>
      <w:r w:rsidRPr="00186DF7">
        <w:rPr>
          <w:noProof/>
          <w:color w:val="000000" w:themeColor="text1"/>
          <w:szCs w:val="24"/>
        </w:rPr>
        <w:t>se řadí k těm nejnovějším</w:t>
      </w:r>
      <w:r>
        <w:rPr>
          <w:noProof/>
          <w:color w:val="000000" w:themeColor="text1"/>
          <w:szCs w:val="24"/>
        </w:rPr>
        <w:t xml:space="preserve"> s rokem publikace 2020. V tomto článku autořili cílili k podobnému záměru jako tato práce, a tedy určitým způsobem zmapovat nedostatečný výzkum v oblasti používání nástroje AAR a navíc provedli laboratorní výzkum dlouhodobé účinnosti vlivu AAR na lidské chování. </w:t>
      </w:r>
      <w:r w:rsidR="00762C6B">
        <w:rPr>
          <w:noProof/>
          <w:color w:val="000000" w:themeColor="text1"/>
          <w:szCs w:val="24"/>
        </w:rPr>
        <w:t>Svůj záměr výzkumu však ve své práci neprokázali, a to především z důvodu limitů, které na jejich výzkum měl</w:t>
      </w:r>
      <w:r w:rsidR="005602B0">
        <w:rPr>
          <w:noProof/>
          <w:color w:val="000000" w:themeColor="text1"/>
          <w:szCs w:val="24"/>
        </w:rPr>
        <w:t>y</w:t>
      </w:r>
      <w:r w:rsidR="00762C6B">
        <w:rPr>
          <w:noProof/>
          <w:color w:val="000000" w:themeColor="text1"/>
          <w:szCs w:val="24"/>
        </w:rPr>
        <w:t xml:space="preserve"> vliv a kterých jsou si sam</w:t>
      </w:r>
      <w:r w:rsidR="0046231E">
        <w:rPr>
          <w:noProof/>
          <w:color w:val="000000" w:themeColor="text1"/>
          <w:szCs w:val="24"/>
        </w:rPr>
        <w:t>i</w:t>
      </w:r>
      <w:r w:rsidR="00762C6B">
        <w:rPr>
          <w:noProof/>
          <w:color w:val="000000" w:themeColor="text1"/>
          <w:szCs w:val="24"/>
        </w:rPr>
        <w:t xml:space="preserve"> autoři vědomi. I přes tento fakt, lze článek považovat za kvalitní přehled poznatků o metodě AAR.</w:t>
      </w:r>
      <w:r w:rsidR="008A2549">
        <w:rPr>
          <w:noProof/>
          <w:color w:val="000000" w:themeColor="text1"/>
          <w:szCs w:val="24"/>
        </w:rPr>
        <w:t xml:space="preserve"> Autoři například </w:t>
      </w:r>
      <w:r w:rsidR="00677760">
        <w:rPr>
          <w:noProof/>
          <w:color w:val="000000" w:themeColor="text1"/>
          <w:szCs w:val="24"/>
        </w:rPr>
        <w:t xml:space="preserve">uvádějí několik studií, které dlouhodobou účinnost na chování jednotlivců </w:t>
      </w:r>
      <w:r w:rsidR="0046231E">
        <w:rPr>
          <w:noProof/>
          <w:color w:val="000000" w:themeColor="text1"/>
          <w:szCs w:val="24"/>
        </w:rPr>
        <w:t>narozdíl od nich dokazují,</w:t>
      </w:r>
      <w:r w:rsidR="00677760">
        <w:rPr>
          <w:noProof/>
          <w:color w:val="000000" w:themeColor="text1"/>
          <w:szCs w:val="24"/>
        </w:rPr>
        <w:t xml:space="preserve"> jako například Ellis a Davidi (2005) se svou studií </w:t>
      </w:r>
      <w:r w:rsidR="00677760" w:rsidRPr="00677760">
        <w:rPr>
          <w:i/>
          <w:iCs/>
          <w:noProof/>
          <w:color w:val="000000" w:themeColor="text1"/>
          <w:szCs w:val="24"/>
        </w:rPr>
        <w:t xml:space="preserve">After-Event Reviews: Drawing Lessons From Successful and Failed Experience. </w:t>
      </w:r>
    </w:p>
    <w:p w14:paraId="77594EF9" w14:textId="51A19A6F" w:rsidR="00577620" w:rsidRDefault="00577620" w:rsidP="00577620">
      <w:pPr>
        <w:pStyle w:val="berschrift3"/>
      </w:pPr>
      <w:r w:rsidRPr="00577620">
        <w:t>Disku</w:t>
      </w:r>
      <w:r w:rsidR="0046231E">
        <w:t>z</w:t>
      </w:r>
      <w:r w:rsidRPr="00577620">
        <w:t>e</w:t>
      </w:r>
      <w:r w:rsidR="009777C8">
        <w:t xml:space="preserve"> </w:t>
      </w:r>
    </w:p>
    <w:p w14:paraId="4ABC4AA9" w14:textId="35D932F8" w:rsidR="006A7EAA" w:rsidRDefault="00027F16" w:rsidP="0046231E">
      <w:pPr>
        <w:spacing w:before="100" w:beforeAutospacing="1" w:after="100" w:afterAutospacing="1" w:line="276" w:lineRule="auto"/>
        <w:jc w:val="both"/>
        <w:rPr>
          <w:color w:val="000000" w:themeColor="text1"/>
          <w:szCs w:val="24"/>
        </w:rPr>
      </w:pPr>
      <w:r w:rsidRPr="00D605DD">
        <w:rPr>
          <w:color w:val="000000" w:themeColor="text1"/>
          <w:szCs w:val="24"/>
        </w:rPr>
        <w:t>Shrneme-li poznatky z výše popsaných studií, lze obecně souhlasit s tím, že AAR je velice účinným nástrojem znalostního managementu, který by mohl podniku zajistit efektivní fungování do budoucna. Pracovní týmy, které provádějí AAR pravidelně překonávají týmy, které nikoliv, a zároveň pokud jsou AAR prováděny správným způsobem lze zvýšit výkonnost týmu až o 25 % (</w:t>
      </w:r>
      <w:proofErr w:type="spellStart"/>
      <w:r w:rsidRPr="00D605DD">
        <w:rPr>
          <w:color w:val="000000" w:themeColor="text1"/>
          <w:szCs w:val="24"/>
        </w:rPr>
        <w:t>Tannenbaum</w:t>
      </w:r>
      <w:proofErr w:type="spellEnd"/>
      <w:r w:rsidRPr="00D605DD">
        <w:rPr>
          <w:color w:val="000000" w:themeColor="text1"/>
          <w:szCs w:val="24"/>
        </w:rPr>
        <w:t xml:space="preserve"> &amp; </w:t>
      </w:r>
      <w:proofErr w:type="spellStart"/>
      <w:r w:rsidRPr="00D605DD">
        <w:rPr>
          <w:color w:val="000000" w:themeColor="text1"/>
          <w:szCs w:val="24"/>
        </w:rPr>
        <w:t>Cerasoli</w:t>
      </w:r>
      <w:proofErr w:type="spellEnd"/>
      <w:r w:rsidRPr="00D605DD">
        <w:rPr>
          <w:color w:val="000000" w:themeColor="text1"/>
          <w:szCs w:val="24"/>
        </w:rPr>
        <w:t>, 2013). Co lze však považovat za správný způsob použit</w:t>
      </w:r>
      <w:r w:rsidR="0046231E">
        <w:rPr>
          <w:color w:val="000000" w:themeColor="text1"/>
          <w:szCs w:val="24"/>
        </w:rPr>
        <w:t xml:space="preserve">í a </w:t>
      </w:r>
      <w:r w:rsidRPr="00D605DD">
        <w:rPr>
          <w:color w:val="000000" w:themeColor="text1"/>
          <w:szCs w:val="24"/>
        </w:rPr>
        <w:t>jak AAR co nejlépe implementovat do podniku</w:t>
      </w:r>
      <w:r w:rsidR="00D605DD" w:rsidRPr="00D605DD">
        <w:rPr>
          <w:color w:val="000000" w:themeColor="text1"/>
          <w:szCs w:val="24"/>
        </w:rPr>
        <w:t xml:space="preserve">? To jsou právě otázky, na které se poslední výzkumy z oblasti znalostního managementu zaměřují a kterým se v souladu s již existujícím, i když omezeným výzkumem ohledně AAR věnovala i tato práce. </w:t>
      </w:r>
    </w:p>
    <w:p w14:paraId="55C4B813" w14:textId="77777777" w:rsidR="0046231E" w:rsidRDefault="00635608" w:rsidP="0046231E">
      <w:pPr>
        <w:spacing w:after="0" w:line="276" w:lineRule="auto"/>
        <w:ind w:left="709"/>
        <w:jc w:val="both"/>
        <w:rPr>
          <w:color w:val="000000" w:themeColor="text1"/>
          <w:szCs w:val="24"/>
        </w:rPr>
      </w:pPr>
      <w:r>
        <w:rPr>
          <w:color w:val="000000" w:themeColor="text1"/>
          <w:szCs w:val="24"/>
        </w:rPr>
        <w:t xml:space="preserve">Lze jednoduše </w:t>
      </w:r>
      <w:r w:rsidR="0044468C">
        <w:rPr>
          <w:color w:val="000000" w:themeColor="text1"/>
          <w:szCs w:val="24"/>
        </w:rPr>
        <w:t>říct</w:t>
      </w:r>
      <w:r>
        <w:rPr>
          <w:color w:val="000000" w:themeColor="text1"/>
          <w:szCs w:val="24"/>
        </w:rPr>
        <w:t xml:space="preserve">, že ve vztahu k úspěšné implementaci AAR v podniku je </w:t>
      </w:r>
    </w:p>
    <w:p w14:paraId="2E109802" w14:textId="386FBC3A" w:rsidR="00DE4013" w:rsidRDefault="00635608" w:rsidP="0046231E">
      <w:pPr>
        <w:spacing w:after="0" w:line="276" w:lineRule="auto"/>
        <w:jc w:val="both"/>
        <w:rPr>
          <w:color w:val="000000" w:themeColor="text1"/>
          <w:szCs w:val="24"/>
        </w:rPr>
      </w:pPr>
      <w:r>
        <w:rPr>
          <w:color w:val="000000" w:themeColor="text1"/>
          <w:szCs w:val="24"/>
        </w:rPr>
        <w:t xml:space="preserve">nutné se soustředit na </w:t>
      </w:r>
      <w:r w:rsidRPr="0044468C">
        <w:rPr>
          <w:b/>
          <w:bCs/>
          <w:color w:val="000000" w:themeColor="text1"/>
          <w:szCs w:val="24"/>
        </w:rPr>
        <w:t xml:space="preserve">kvalitu samotných AAR </w:t>
      </w:r>
      <w:r w:rsidR="0046231E">
        <w:rPr>
          <w:b/>
          <w:bCs/>
          <w:color w:val="000000" w:themeColor="text1"/>
          <w:szCs w:val="24"/>
        </w:rPr>
        <w:t>diskuzí</w:t>
      </w:r>
      <w:r>
        <w:rPr>
          <w:color w:val="000000" w:themeColor="text1"/>
          <w:szCs w:val="24"/>
        </w:rPr>
        <w:t>, kde je nutné dbát na budování respektu mezi účastníky, vyžado</w:t>
      </w:r>
      <w:r w:rsidR="0044468C">
        <w:rPr>
          <w:color w:val="000000" w:themeColor="text1"/>
          <w:szCs w:val="24"/>
        </w:rPr>
        <w:t>vat</w:t>
      </w:r>
      <w:r>
        <w:rPr>
          <w:color w:val="000000" w:themeColor="text1"/>
          <w:szCs w:val="24"/>
        </w:rPr>
        <w:t xml:space="preserve"> upřímn</w:t>
      </w:r>
      <w:r w:rsidR="0044468C">
        <w:rPr>
          <w:color w:val="000000" w:themeColor="text1"/>
          <w:szCs w:val="24"/>
        </w:rPr>
        <w:t>ou</w:t>
      </w:r>
      <w:r>
        <w:rPr>
          <w:color w:val="000000" w:themeColor="text1"/>
          <w:szCs w:val="24"/>
        </w:rPr>
        <w:t xml:space="preserve"> zpětn</w:t>
      </w:r>
      <w:r w:rsidR="0044468C">
        <w:rPr>
          <w:color w:val="000000" w:themeColor="text1"/>
          <w:szCs w:val="24"/>
        </w:rPr>
        <w:t>ou</w:t>
      </w:r>
      <w:r>
        <w:rPr>
          <w:color w:val="000000" w:themeColor="text1"/>
          <w:szCs w:val="24"/>
        </w:rPr>
        <w:t xml:space="preserve"> vazb</w:t>
      </w:r>
      <w:r w:rsidR="0044468C">
        <w:rPr>
          <w:color w:val="000000" w:themeColor="text1"/>
          <w:szCs w:val="24"/>
        </w:rPr>
        <w:t>u</w:t>
      </w:r>
      <w:r>
        <w:rPr>
          <w:color w:val="000000" w:themeColor="text1"/>
          <w:szCs w:val="24"/>
        </w:rPr>
        <w:t xml:space="preserve">, </w:t>
      </w:r>
      <w:r w:rsidR="0044468C">
        <w:rPr>
          <w:color w:val="000000" w:themeColor="text1"/>
          <w:szCs w:val="24"/>
        </w:rPr>
        <w:t>a zároveň se vyhnout přiřazování viny či budování agresivního prostředí pro disku</w:t>
      </w:r>
      <w:r w:rsidR="0046231E">
        <w:rPr>
          <w:color w:val="000000" w:themeColor="text1"/>
          <w:szCs w:val="24"/>
        </w:rPr>
        <w:t>z</w:t>
      </w:r>
      <w:r w:rsidR="0044468C">
        <w:rPr>
          <w:color w:val="000000" w:themeColor="text1"/>
          <w:szCs w:val="24"/>
        </w:rPr>
        <w:t xml:space="preserve">i. Co se týče </w:t>
      </w:r>
      <w:r w:rsidR="0044468C">
        <w:rPr>
          <w:noProof/>
          <w:color w:val="000000" w:themeColor="text1"/>
          <w:szCs w:val="24"/>
        </w:rPr>
        <w:t xml:space="preserve">přehledu </w:t>
      </w:r>
      <w:r w:rsidR="0044468C" w:rsidRPr="0044468C">
        <w:rPr>
          <w:b/>
          <w:bCs/>
          <w:noProof/>
          <w:color w:val="000000" w:themeColor="text1"/>
          <w:szCs w:val="24"/>
        </w:rPr>
        <w:t>nástrojů</w:t>
      </w:r>
      <w:r w:rsidR="0044468C">
        <w:rPr>
          <w:noProof/>
          <w:color w:val="000000" w:themeColor="text1"/>
          <w:szCs w:val="24"/>
        </w:rPr>
        <w:t>, kter</w:t>
      </w:r>
      <w:r w:rsidR="0046231E">
        <w:rPr>
          <w:noProof/>
          <w:color w:val="000000" w:themeColor="text1"/>
          <w:szCs w:val="24"/>
        </w:rPr>
        <w:t>é</w:t>
      </w:r>
      <w:r w:rsidR="0044468C">
        <w:rPr>
          <w:noProof/>
          <w:color w:val="000000" w:themeColor="text1"/>
          <w:szCs w:val="24"/>
        </w:rPr>
        <w:t xml:space="preserve"> by měl</w:t>
      </w:r>
      <w:r w:rsidR="0046231E">
        <w:rPr>
          <w:noProof/>
          <w:color w:val="000000" w:themeColor="text1"/>
          <w:szCs w:val="24"/>
        </w:rPr>
        <w:t>y</w:t>
      </w:r>
      <w:r w:rsidR="0044468C">
        <w:rPr>
          <w:noProof/>
          <w:color w:val="000000" w:themeColor="text1"/>
          <w:szCs w:val="24"/>
        </w:rPr>
        <w:t xml:space="preserve"> organizacím dopomoci ke správnému </w:t>
      </w:r>
      <w:r w:rsidR="0044468C">
        <w:rPr>
          <w:noProof/>
          <w:color w:val="000000" w:themeColor="text1"/>
          <w:szCs w:val="24"/>
        </w:rPr>
        <w:lastRenderedPageBreak/>
        <w:t xml:space="preserve">využívání AAR ve svých procesech, lze jmenovat například metodu 5Whys či </w:t>
      </w:r>
      <w:r w:rsidR="0046231E">
        <w:rPr>
          <w:noProof/>
          <w:color w:val="000000" w:themeColor="text1"/>
          <w:szCs w:val="24"/>
        </w:rPr>
        <w:t>d</w:t>
      </w:r>
      <w:r w:rsidR="0044468C" w:rsidRPr="0044468C">
        <w:rPr>
          <w:noProof/>
          <w:color w:val="000000" w:themeColor="text1"/>
          <w:szCs w:val="24"/>
        </w:rPr>
        <w:t>iagram Fishbone/Ishikawa</w:t>
      </w:r>
      <w:r w:rsidR="0044468C">
        <w:rPr>
          <w:noProof/>
          <w:color w:val="000000" w:themeColor="text1"/>
          <w:szCs w:val="24"/>
        </w:rPr>
        <w:t>. Obecně je však nutné myslet na to, že pokud je cílem dosá</w:t>
      </w:r>
      <w:r w:rsidR="0046231E">
        <w:rPr>
          <w:noProof/>
          <w:color w:val="000000" w:themeColor="text1"/>
          <w:szCs w:val="24"/>
        </w:rPr>
        <w:t>žení</w:t>
      </w:r>
      <w:r w:rsidR="0044468C">
        <w:rPr>
          <w:noProof/>
          <w:color w:val="000000" w:themeColor="text1"/>
          <w:szCs w:val="24"/>
        </w:rPr>
        <w:t xml:space="preserve"> díky AAR efektivní</w:t>
      </w:r>
      <w:r w:rsidR="0046231E">
        <w:rPr>
          <w:noProof/>
          <w:color w:val="000000" w:themeColor="text1"/>
          <w:szCs w:val="24"/>
        </w:rPr>
        <w:t>ho</w:t>
      </w:r>
      <w:r w:rsidR="0044468C">
        <w:rPr>
          <w:noProof/>
          <w:color w:val="000000" w:themeColor="text1"/>
          <w:szCs w:val="24"/>
        </w:rPr>
        <w:t xml:space="preserve"> principu učení se</w:t>
      </w:r>
      <w:r w:rsidR="0046231E">
        <w:rPr>
          <w:noProof/>
          <w:color w:val="000000" w:themeColor="text1"/>
          <w:szCs w:val="24"/>
        </w:rPr>
        <w:t>,</w:t>
      </w:r>
      <w:r w:rsidR="0044468C">
        <w:rPr>
          <w:noProof/>
          <w:color w:val="000000" w:themeColor="text1"/>
          <w:szCs w:val="24"/>
        </w:rPr>
        <w:t xml:space="preserve"> a to především napříč celou organizací a nejenom individuální skupinou, je nutné postupovat pomocí celkového </w:t>
      </w:r>
      <w:r w:rsidR="0044468C" w:rsidRPr="0044468C">
        <w:rPr>
          <w:b/>
          <w:bCs/>
          <w:noProof/>
          <w:color w:val="000000" w:themeColor="text1"/>
          <w:szCs w:val="24"/>
        </w:rPr>
        <w:t>teoretického rámce</w:t>
      </w:r>
      <w:r w:rsidR="0044468C">
        <w:rPr>
          <w:noProof/>
          <w:color w:val="000000" w:themeColor="text1"/>
          <w:szCs w:val="24"/>
        </w:rPr>
        <w:t xml:space="preserve"> například na principu vstupy-proces-výstupy. Dle výzkumů se také doporučuje provádět AAR pravidelně a především </w:t>
      </w:r>
      <w:r w:rsidR="0044468C" w:rsidRPr="0044468C">
        <w:rPr>
          <w:b/>
          <w:bCs/>
          <w:noProof/>
          <w:color w:val="000000" w:themeColor="text1"/>
          <w:szCs w:val="24"/>
        </w:rPr>
        <w:t>dlouhodobě</w:t>
      </w:r>
      <w:r w:rsidR="0044468C">
        <w:rPr>
          <w:noProof/>
          <w:color w:val="000000" w:themeColor="text1"/>
          <w:szCs w:val="24"/>
        </w:rPr>
        <w:t>, aby bylo dosaženo pozitivního vlivu na chování jednotlivců v organizaci.</w:t>
      </w:r>
    </w:p>
    <w:p w14:paraId="3932CF71" w14:textId="77777777" w:rsidR="0046231E" w:rsidRDefault="00D605DD" w:rsidP="0046231E">
      <w:pPr>
        <w:spacing w:before="100" w:beforeAutospacing="1" w:after="0" w:line="276" w:lineRule="auto"/>
        <w:ind w:left="709"/>
        <w:jc w:val="both"/>
        <w:rPr>
          <w:color w:val="000000" w:themeColor="text1"/>
          <w:szCs w:val="24"/>
        </w:rPr>
      </w:pPr>
      <w:r>
        <w:rPr>
          <w:color w:val="000000" w:themeColor="text1"/>
          <w:szCs w:val="24"/>
        </w:rPr>
        <w:t xml:space="preserve">Je nutné brát v potaz i limity tohoto výzkumu, které měly na jeho výsledky </w:t>
      </w:r>
    </w:p>
    <w:p w14:paraId="3080F832" w14:textId="67E6E458" w:rsidR="00301B84" w:rsidRPr="00D605DD" w:rsidRDefault="00D605DD" w:rsidP="0046231E">
      <w:pPr>
        <w:spacing w:after="100" w:afterAutospacing="1" w:line="276" w:lineRule="auto"/>
        <w:jc w:val="both"/>
        <w:rPr>
          <w:color w:val="000000" w:themeColor="text1"/>
          <w:szCs w:val="24"/>
        </w:rPr>
      </w:pPr>
      <w:r>
        <w:rPr>
          <w:color w:val="000000" w:themeColor="text1"/>
          <w:szCs w:val="24"/>
        </w:rPr>
        <w:t xml:space="preserve">značný vliv. </w:t>
      </w:r>
      <w:r w:rsidRPr="00D605DD">
        <w:rPr>
          <w:color w:val="000000" w:themeColor="text1"/>
          <w:szCs w:val="24"/>
        </w:rPr>
        <w:t xml:space="preserve">I přes </w:t>
      </w:r>
      <w:r w:rsidR="00DE4013" w:rsidRPr="00D605DD">
        <w:rPr>
          <w:color w:val="000000" w:themeColor="text1"/>
          <w:szCs w:val="24"/>
        </w:rPr>
        <w:t>10</w:t>
      </w:r>
      <w:r w:rsidR="00DE4013">
        <w:rPr>
          <w:color w:val="000000" w:themeColor="text1"/>
          <w:szCs w:val="24"/>
        </w:rPr>
        <w:t>letý</w:t>
      </w:r>
      <w:r w:rsidRPr="00D605DD">
        <w:rPr>
          <w:color w:val="000000" w:themeColor="text1"/>
          <w:szCs w:val="24"/>
        </w:rPr>
        <w:t xml:space="preserve"> zvolený interval </w:t>
      </w:r>
      <w:r w:rsidR="00DE4013">
        <w:rPr>
          <w:color w:val="000000" w:themeColor="text1"/>
          <w:szCs w:val="24"/>
        </w:rPr>
        <w:t xml:space="preserve">pro vyhledávání </w:t>
      </w:r>
      <w:r w:rsidRPr="00D605DD">
        <w:rPr>
          <w:color w:val="000000" w:themeColor="text1"/>
          <w:szCs w:val="24"/>
        </w:rPr>
        <w:t>publikac</w:t>
      </w:r>
      <w:r w:rsidR="00DE4013">
        <w:rPr>
          <w:color w:val="000000" w:themeColor="text1"/>
          <w:szCs w:val="24"/>
        </w:rPr>
        <w:t>í</w:t>
      </w:r>
      <w:r w:rsidRPr="00D605DD">
        <w:rPr>
          <w:color w:val="000000" w:themeColor="text1"/>
          <w:szCs w:val="24"/>
        </w:rPr>
        <w:t>, byli nejrelevantnější články vybrány z let 2015-2020, což dokazuje fakt, že výzkum AAR se teprve rozvíjí a nebyla mu doposud věnována přílišná pozornost.</w:t>
      </w:r>
      <w:r w:rsidR="00DE4013">
        <w:rPr>
          <w:color w:val="000000" w:themeColor="text1"/>
          <w:szCs w:val="24"/>
        </w:rPr>
        <w:t xml:space="preserve"> Také samotný počet publikací, které se věnoval</w:t>
      </w:r>
      <w:r w:rsidR="0046231E">
        <w:rPr>
          <w:color w:val="000000" w:themeColor="text1"/>
          <w:szCs w:val="24"/>
        </w:rPr>
        <w:t>y</w:t>
      </w:r>
      <w:r w:rsidR="00DE4013">
        <w:rPr>
          <w:color w:val="000000" w:themeColor="text1"/>
          <w:szCs w:val="24"/>
        </w:rPr>
        <w:t xml:space="preserve"> AAR ve vztahu k podniku a znalostnímu managementu v podniku zavedeném nebyl </w:t>
      </w:r>
      <w:r w:rsidR="0046231E">
        <w:rPr>
          <w:color w:val="000000" w:themeColor="text1"/>
          <w:szCs w:val="24"/>
        </w:rPr>
        <w:t xml:space="preserve">prozatím </w:t>
      </w:r>
      <w:r w:rsidR="00DE4013">
        <w:rPr>
          <w:color w:val="000000" w:themeColor="text1"/>
          <w:szCs w:val="24"/>
        </w:rPr>
        <w:t xml:space="preserve">dostatečný. Je tedy nutné brát tuto práci spíše jako snahu vyplnit mezeru v dosavadních výzkumech ohledně AAR a </w:t>
      </w:r>
      <w:r w:rsidR="0046231E">
        <w:rPr>
          <w:color w:val="000000" w:themeColor="text1"/>
          <w:szCs w:val="24"/>
        </w:rPr>
        <w:t xml:space="preserve">jako </w:t>
      </w:r>
      <w:r w:rsidR="00DE4013">
        <w:rPr>
          <w:color w:val="000000" w:themeColor="text1"/>
          <w:szCs w:val="24"/>
        </w:rPr>
        <w:t>podklad pro další výzkumy, které v této oblasti budou vznikat. Dle mého názoru má totiž AAR velký potenciál ve vztahu k podnikovým výkonům</w:t>
      </w:r>
      <w:r w:rsidR="00635608">
        <w:rPr>
          <w:color w:val="000000" w:themeColor="text1"/>
          <w:szCs w:val="24"/>
        </w:rPr>
        <w:t xml:space="preserve">, a proto doporučuji jeho </w:t>
      </w:r>
      <w:r w:rsidR="0046231E">
        <w:rPr>
          <w:color w:val="000000" w:themeColor="text1"/>
          <w:szCs w:val="24"/>
        </w:rPr>
        <w:t>budoucí</w:t>
      </w:r>
      <w:r w:rsidR="00635608">
        <w:rPr>
          <w:color w:val="000000" w:themeColor="text1"/>
          <w:szCs w:val="24"/>
        </w:rPr>
        <w:t xml:space="preserve"> výzkum. </w:t>
      </w:r>
    </w:p>
    <w:p w14:paraId="591A5861" w14:textId="59BBA525" w:rsidR="006A7EAA" w:rsidRDefault="00577620" w:rsidP="006A7EAA">
      <w:pPr>
        <w:pStyle w:val="berschrift3"/>
        <w:numPr>
          <w:ilvl w:val="0"/>
          <w:numId w:val="0"/>
        </w:numPr>
      </w:pPr>
      <w:r w:rsidRPr="00577620">
        <w:t>Závěr</w:t>
      </w:r>
      <w:r w:rsidR="009777C8">
        <w:t xml:space="preserve"> </w:t>
      </w:r>
    </w:p>
    <w:p w14:paraId="33710D82" w14:textId="02C416BF" w:rsidR="00DE4013" w:rsidRDefault="006929DA" w:rsidP="004F2D85">
      <w:pPr>
        <w:spacing w:before="100" w:beforeAutospacing="1" w:after="100" w:afterAutospacing="1" w:line="276" w:lineRule="auto"/>
        <w:jc w:val="both"/>
        <w:rPr>
          <w:color w:val="000000" w:themeColor="text1"/>
          <w:szCs w:val="24"/>
        </w:rPr>
      </w:pPr>
      <w:r w:rsidRPr="006929DA">
        <w:rPr>
          <w:color w:val="000000" w:themeColor="text1"/>
          <w:szCs w:val="24"/>
        </w:rPr>
        <w:t>AAR</w:t>
      </w:r>
      <w:r w:rsidR="00DE4013" w:rsidRPr="006929DA">
        <w:rPr>
          <w:color w:val="000000" w:themeColor="text1"/>
          <w:szCs w:val="24"/>
        </w:rPr>
        <w:t xml:space="preserve"> se stále častěji používají v</w:t>
      </w:r>
      <w:r w:rsidRPr="006929DA">
        <w:rPr>
          <w:color w:val="000000" w:themeColor="text1"/>
          <w:szCs w:val="24"/>
        </w:rPr>
        <w:t> podnikovém hospodářství</w:t>
      </w:r>
      <w:r w:rsidR="00DE4013" w:rsidRPr="006929DA">
        <w:rPr>
          <w:color w:val="000000" w:themeColor="text1"/>
          <w:szCs w:val="24"/>
        </w:rPr>
        <w:t xml:space="preserve"> jako </w:t>
      </w:r>
      <w:r w:rsidRPr="006929DA">
        <w:rPr>
          <w:color w:val="000000" w:themeColor="text1"/>
          <w:szCs w:val="24"/>
        </w:rPr>
        <w:t>nástroj</w:t>
      </w:r>
      <w:r w:rsidR="00DE4013" w:rsidRPr="006929DA">
        <w:rPr>
          <w:color w:val="000000" w:themeColor="text1"/>
          <w:szCs w:val="24"/>
        </w:rPr>
        <w:t xml:space="preserve"> k učení se z</w:t>
      </w:r>
      <w:r w:rsidRPr="006929DA">
        <w:rPr>
          <w:color w:val="000000" w:themeColor="text1"/>
          <w:szCs w:val="24"/>
        </w:rPr>
        <w:t xml:space="preserve"> vlastních </w:t>
      </w:r>
      <w:r w:rsidR="00DE4013" w:rsidRPr="006929DA">
        <w:rPr>
          <w:color w:val="000000" w:themeColor="text1"/>
          <w:szCs w:val="24"/>
        </w:rPr>
        <w:t>zkušeností. Sna</w:t>
      </w:r>
      <w:r w:rsidRPr="006929DA">
        <w:rPr>
          <w:color w:val="000000" w:themeColor="text1"/>
          <w:szCs w:val="24"/>
        </w:rPr>
        <w:t>hou této práce bylo</w:t>
      </w:r>
      <w:r w:rsidR="00DE4013" w:rsidRPr="006929DA">
        <w:rPr>
          <w:color w:val="000000" w:themeColor="text1"/>
          <w:szCs w:val="24"/>
        </w:rPr>
        <w:t xml:space="preserve"> </w:t>
      </w:r>
      <w:r w:rsidRPr="006929DA">
        <w:rPr>
          <w:color w:val="000000" w:themeColor="text1"/>
          <w:szCs w:val="24"/>
        </w:rPr>
        <w:t xml:space="preserve">vyplnit mezeru v dosavadních poznatcích, </w:t>
      </w:r>
      <w:r w:rsidR="00DE4013" w:rsidRPr="006929DA">
        <w:rPr>
          <w:color w:val="000000" w:themeColor="text1"/>
          <w:szCs w:val="24"/>
        </w:rPr>
        <w:t xml:space="preserve">a </w:t>
      </w:r>
      <w:r w:rsidRPr="006929DA">
        <w:rPr>
          <w:color w:val="000000" w:themeColor="text1"/>
          <w:szCs w:val="24"/>
        </w:rPr>
        <w:t xml:space="preserve">především </w:t>
      </w:r>
      <w:r w:rsidR="00DE4013" w:rsidRPr="006929DA">
        <w:rPr>
          <w:color w:val="000000" w:themeColor="text1"/>
          <w:szCs w:val="24"/>
        </w:rPr>
        <w:t>poso</w:t>
      </w:r>
      <w:r>
        <w:rPr>
          <w:color w:val="000000" w:themeColor="text1"/>
          <w:szCs w:val="24"/>
        </w:rPr>
        <w:t>uzení</w:t>
      </w:r>
      <w:r w:rsidR="00DE4013" w:rsidRPr="006929DA">
        <w:rPr>
          <w:color w:val="000000" w:themeColor="text1"/>
          <w:szCs w:val="24"/>
        </w:rPr>
        <w:t xml:space="preserve"> </w:t>
      </w:r>
      <w:r w:rsidRPr="006929DA">
        <w:rPr>
          <w:color w:val="000000" w:themeColor="text1"/>
          <w:szCs w:val="24"/>
        </w:rPr>
        <w:t xml:space="preserve">na základně systematické literární rešerše </w:t>
      </w:r>
      <w:r w:rsidR="00DE4013" w:rsidRPr="006929DA">
        <w:rPr>
          <w:color w:val="000000" w:themeColor="text1"/>
          <w:szCs w:val="24"/>
        </w:rPr>
        <w:t>účinnost</w:t>
      </w:r>
      <w:r>
        <w:rPr>
          <w:color w:val="000000" w:themeColor="text1"/>
          <w:szCs w:val="24"/>
        </w:rPr>
        <w:t>i</w:t>
      </w:r>
      <w:r w:rsidR="00DE4013" w:rsidRPr="006929DA">
        <w:rPr>
          <w:color w:val="000000" w:themeColor="text1"/>
          <w:szCs w:val="24"/>
        </w:rPr>
        <w:t xml:space="preserve"> </w:t>
      </w:r>
      <w:r w:rsidRPr="006929DA">
        <w:rPr>
          <w:color w:val="000000" w:themeColor="text1"/>
          <w:szCs w:val="24"/>
        </w:rPr>
        <w:t xml:space="preserve">AAR </w:t>
      </w:r>
      <w:r w:rsidR="004F2D85">
        <w:rPr>
          <w:color w:val="000000" w:themeColor="text1"/>
          <w:szCs w:val="24"/>
        </w:rPr>
        <w:t xml:space="preserve">v oblasti znalostního managementu, a to </w:t>
      </w:r>
      <w:r w:rsidRPr="006929DA">
        <w:rPr>
          <w:color w:val="000000" w:themeColor="text1"/>
          <w:szCs w:val="24"/>
        </w:rPr>
        <w:t>za pomoci</w:t>
      </w:r>
      <w:r w:rsidR="00DE4013" w:rsidRPr="006929DA">
        <w:rPr>
          <w:color w:val="000000" w:themeColor="text1"/>
          <w:szCs w:val="24"/>
        </w:rPr>
        <w:t xml:space="preserve"> </w:t>
      </w:r>
      <w:r w:rsidRPr="006929DA">
        <w:rPr>
          <w:color w:val="000000" w:themeColor="text1"/>
          <w:szCs w:val="24"/>
        </w:rPr>
        <w:t>kvalitativní syntézy.</w:t>
      </w:r>
      <w:r>
        <w:rPr>
          <w:color w:val="000000" w:themeColor="text1"/>
          <w:szCs w:val="24"/>
        </w:rPr>
        <w:t xml:space="preserve"> </w:t>
      </w:r>
      <w:r w:rsidR="00301B84">
        <w:rPr>
          <w:color w:val="000000" w:themeColor="text1"/>
          <w:szCs w:val="24"/>
        </w:rPr>
        <w:t>Toho záměru bylo dosaženo</w:t>
      </w:r>
      <w:r w:rsidR="000E098B">
        <w:rPr>
          <w:color w:val="000000" w:themeColor="text1"/>
          <w:szCs w:val="24"/>
        </w:rPr>
        <w:t xml:space="preserve"> a lze tedy tvrdit, že metoda AAR jakožto nástroj znalostního managementu má potenciál pro to být využita při vzdělávání či rozvoji vedoucích pracovníků (managementu) v rámci podniku a může tak znamenat efektivní posun k lepší funkčnosti podnikových procesů. J</w:t>
      </w:r>
      <w:r w:rsidR="00301B84">
        <w:rPr>
          <w:color w:val="000000" w:themeColor="text1"/>
          <w:szCs w:val="24"/>
        </w:rPr>
        <w:t>e</w:t>
      </w:r>
      <w:r w:rsidR="000E098B">
        <w:rPr>
          <w:color w:val="000000" w:themeColor="text1"/>
          <w:szCs w:val="24"/>
        </w:rPr>
        <w:t xml:space="preserve"> však</w:t>
      </w:r>
      <w:r w:rsidR="00301B84">
        <w:rPr>
          <w:color w:val="000000" w:themeColor="text1"/>
          <w:szCs w:val="24"/>
        </w:rPr>
        <w:t xml:space="preserve"> nutné podotknout, že </w:t>
      </w:r>
      <w:r w:rsidR="000E098B">
        <w:rPr>
          <w:color w:val="000000" w:themeColor="text1"/>
          <w:szCs w:val="24"/>
        </w:rPr>
        <w:t xml:space="preserve">bylo cíle dosaženo </w:t>
      </w:r>
      <w:r w:rsidR="00301B84">
        <w:rPr>
          <w:color w:val="000000" w:themeColor="text1"/>
          <w:szCs w:val="24"/>
        </w:rPr>
        <w:t>za přítomnosti několika limitů, které měl</w:t>
      </w:r>
      <w:r w:rsidR="004F2D85">
        <w:rPr>
          <w:color w:val="000000" w:themeColor="text1"/>
          <w:szCs w:val="24"/>
        </w:rPr>
        <w:t>y</w:t>
      </w:r>
      <w:r w:rsidR="00301B84">
        <w:rPr>
          <w:color w:val="000000" w:themeColor="text1"/>
          <w:szCs w:val="24"/>
        </w:rPr>
        <w:t xml:space="preserve"> na </w:t>
      </w:r>
      <w:r w:rsidR="000E098B">
        <w:rPr>
          <w:color w:val="000000" w:themeColor="text1"/>
          <w:szCs w:val="24"/>
        </w:rPr>
        <w:t>jeho výsledky</w:t>
      </w:r>
      <w:r w:rsidR="00301B84">
        <w:rPr>
          <w:color w:val="000000" w:themeColor="text1"/>
          <w:szCs w:val="24"/>
        </w:rPr>
        <w:t xml:space="preserve"> značný vliv. </w:t>
      </w:r>
      <w:r>
        <w:rPr>
          <w:color w:val="000000" w:themeColor="text1"/>
          <w:szCs w:val="24"/>
        </w:rPr>
        <w:t xml:space="preserve">Je nutné </w:t>
      </w:r>
      <w:r w:rsidR="00301B84">
        <w:rPr>
          <w:color w:val="000000" w:themeColor="text1"/>
          <w:szCs w:val="24"/>
        </w:rPr>
        <w:t xml:space="preserve">také </w:t>
      </w:r>
      <w:r>
        <w:rPr>
          <w:color w:val="000000" w:themeColor="text1"/>
          <w:szCs w:val="24"/>
        </w:rPr>
        <w:t xml:space="preserve">zmínit, že vzhledem ke skutečnosti, že AAR je nástroj prozatím více využívaný nežli studovaný, lze tuto práci považovat spíše za teoreticky podloženou spekulaci, která však může sloužit jako </w:t>
      </w:r>
      <w:r w:rsidR="004F2D85">
        <w:rPr>
          <w:color w:val="000000" w:themeColor="text1"/>
          <w:szCs w:val="24"/>
        </w:rPr>
        <w:t xml:space="preserve">užitečný </w:t>
      </w:r>
      <w:r>
        <w:rPr>
          <w:color w:val="000000" w:themeColor="text1"/>
          <w:szCs w:val="24"/>
        </w:rPr>
        <w:t xml:space="preserve">podklad pro budoucí výzkum, který lze v téhle oblasti bezesporu doporučit. </w:t>
      </w:r>
    </w:p>
    <w:p w14:paraId="14554150" w14:textId="25B74DB1" w:rsidR="00301B84" w:rsidRDefault="00301B84" w:rsidP="00301B84">
      <w:pPr>
        <w:jc w:val="both"/>
        <w:rPr>
          <w:color w:val="000000" w:themeColor="text1"/>
          <w:szCs w:val="24"/>
        </w:rPr>
      </w:pPr>
    </w:p>
    <w:p w14:paraId="042C388D" w14:textId="2F822402" w:rsidR="00301B84" w:rsidRDefault="00301B84" w:rsidP="00301B84">
      <w:pPr>
        <w:jc w:val="both"/>
        <w:rPr>
          <w:color w:val="000000" w:themeColor="text1"/>
          <w:szCs w:val="24"/>
        </w:rPr>
      </w:pPr>
    </w:p>
    <w:p w14:paraId="2EAC2FB4" w14:textId="1EAED11A" w:rsidR="00301B84" w:rsidRDefault="00301B84" w:rsidP="00301B84">
      <w:pPr>
        <w:jc w:val="both"/>
        <w:rPr>
          <w:color w:val="000000" w:themeColor="text1"/>
          <w:szCs w:val="24"/>
        </w:rPr>
      </w:pPr>
    </w:p>
    <w:p w14:paraId="7D32E621" w14:textId="24B383B7" w:rsidR="00301B84" w:rsidRDefault="00301B84" w:rsidP="00301B84">
      <w:pPr>
        <w:jc w:val="both"/>
        <w:rPr>
          <w:color w:val="000000" w:themeColor="text1"/>
          <w:szCs w:val="24"/>
        </w:rPr>
      </w:pPr>
    </w:p>
    <w:p w14:paraId="7597D7F5" w14:textId="77777777" w:rsidR="00301B84" w:rsidRPr="006929DA" w:rsidRDefault="00301B84" w:rsidP="00301B84">
      <w:pPr>
        <w:jc w:val="both"/>
        <w:rPr>
          <w:color w:val="000000" w:themeColor="text1"/>
          <w:szCs w:val="24"/>
        </w:rPr>
      </w:pPr>
    </w:p>
    <w:p w14:paraId="760AAA8D" w14:textId="77777777" w:rsidR="00577620" w:rsidRPr="00577620" w:rsidRDefault="00577620" w:rsidP="00577620">
      <w:pPr>
        <w:pStyle w:val="berschrift3"/>
        <w:numPr>
          <w:ilvl w:val="0"/>
          <w:numId w:val="0"/>
        </w:numPr>
        <w:ind w:left="360" w:hanging="360"/>
      </w:pPr>
      <w:r w:rsidRPr="00577620">
        <w:lastRenderedPageBreak/>
        <w:t>Literatura</w:t>
      </w:r>
    </w:p>
    <w:p w14:paraId="1CE82CC9" w14:textId="478902CE" w:rsidR="004F2D85" w:rsidRDefault="004F2D85" w:rsidP="004F2D85">
      <w:pPr>
        <w:spacing w:before="100" w:beforeAutospacing="1"/>
      </w:pPr>
      <w:r w:rsidRPr="00CE4C47">
        <w:t xml:space="preserve">ABC </w:t>
      </w:r>
      <w:proofErr w:type="spellStart"/>
      <w:r w:rsidRPr="00CE4C47">
        <w:t>of</w:t>
      </w:r>
      <w:proofErr w:type="spellEnd"/>
      <w:r w:rsidRPr="00CE4C47">
        <w:t xml:space="preserve"> </w:t>
      </w:r>
      <w:proofErr w:type="spellStart"/>
      <w:r w:rsidRPr="00CE4C47">
        <w:t>Knowledge</w:t>
      </w:r>
      <w:proofErr w:type="spellEnd"/>
      <w:r w:rsidRPr="00CE4C47">
        <w:t xml:space="preserve"> Management: </w:t>
      </w:r>
      <w:proofErr w:type="spellStart"/>
      <w:r w:rsidRPr="00CE4C47">
        <w:t>After</w:t>
      </w:r>
      <w:proofErr w:type="spellEnd"/>
      <w:r w:rsidRPr="00CE4C47">
        <w:t xml:space="preserve"> </w:t>
      </w:r>
      <w:proofErr w:type="spellStart"/>
      <w:r w:rsidRPr="00CE4C47">
        <w:t>Action</w:t>
      </w:r>
      <w:proofErr w:type="spellEnd"/>
      <w:r w:rsidRPr="00CE4C47">
        <w:t xml:space="preserve"> </w:t>
      </w:r>
      <w:proofErr w:type="spellStart"/>
      <w:r w:rsidRPr="00CE4C47">
        <w:t>Reviews</w:t>
      </w:r>
      <w:proofErr w:type="spellEnd"/>
      <w:r w:rsidRPr="00CE4C47">
        <w:t xml:space="preserve">. (2005). </w:t>
      </w:r>
      <w:proofErr w:type="spellStart"/>
      <w:r w:rsidRPr="00CE4C47">
        <w:t>Nhs</w:t>
      </w:r>
      <w:proofErr w:type="spellEnd"/>
      <w:r w:rsidRPr="00CE4C47">
        <w:t xml:space="preserve"> </w:t>
      </w:r>
      <w:proofErr w:type="spellStart"/>
      <w:r w:rsidRPr="00CE4C47">
        <w:t>National</w:t>
      </w:r>
      <w:proofErr w:type="spellEnd"/>
      <w:r w:rsidRPr="00CE4C47">
        <w:t xml:space="preserve"> </w:t>
      </w:r>
      <w:proofErr w:type="spellStart"/>
      <w:r w:rsidRPr="00CE4C47">
        <w:t>Library</w:t>
      </w:r>
      <w:proofErr w:type="spellEnd"/>
      <w:r w:rsidRPr="00CE4C47">
        <w:t xml:space="preserve"> </w:t>
      </w:r>
      <w:proofErr w:type="spellStart"/>
      <w:r w:rsidRPr="00CE4C47">
        <w:t>For</w:t>
      </w:r>
      <w:proofErr w:type="spellEnd"/>
      <w:r w:rsidRPr="00CE4C47">
        <w:t xml:space="preserve"> </w:t>
      </w:r>
      <w:proofErr w:type="spellStart"/>
      <w:r w:rsidRPr="00CE4C47">
        <w:t>Health</w:t>
      </w:r>
      <w:proofErr w:type="spellEnd"/>
      <w:r w:rsidRPr="00CE4C47">
        <w:t xml:space="preserve">: </w:t>
      </w:r>
      <w:proofErr w:type="spellStart"/>
      <w:r w:rsidRPr="00CE4C47">
        <w:t>Knowledge</w:t>
      </w:r>
      <w:proofErr w:type="spellEnd"/>
      <w:r w:rsidRPr="00CE4C47">
        <w:t xml:space="preserve"> Management </w:t>
      </w:r>
      <w:proofErr w:type="spellStart"/>
      <w:r w:rsidRPr="00CE4C47">
        <w:t>Specialist</w:t>
      </w:r>
      <w:proofErr w:type="spellEnd"/>
      <w:r w:rsidRPr="00CE4C47">
        <w:t xml:space="preserve"> </w:t>
      </w:r>
      <w:proofErr w:type="spellStart"/>
      <w:r w:rsidRPr="00CE4C47">
        <w:t>Library</w:t>
      </w:r>
      <w:proofErr w:type="spellEnd"/>
      <w:r w:rsidRPr="00CE4C47">
        <w:t>, 15-17. http://www.globalbioenergy.org/uploads/media/ABC_of_KM.pdf</w:t>
      </w:r>
    </w:p>
    <w:p w14:paraId="48CB4ED8" w14:textId="6C308842" w:rsidR="00BC5C9D" w:rsidRDefault="00BC5C9D" w:rsidP="004F2D85">
      <w:pPr>
        <w:spacing w:before="100" w:beforeAutospacing="1" w:after="100" w:afterAutospacing="1"/>
      </w:pPr>
      <w:r w:rsidRPr="00BC5C9D">
        <w:t xml:space="preserve">After Action Review (AAR) Process. (2020). </w:t>
      </w:r>
      <w:proofErr w:type="spellStart"/>
      <w:r w:rsidRPr="00BC5C9D">
        <w:t>Mindtools</w:t>
      </w:r>
      <w:proofErr w:type="spellEnd"/>
      <w:r w:rsidRPr="00BC5C9D">
        <w:t xml:space="preserve">. </w:t>
      </w:r>
      <w:proofErr w:type="spellStart"/>
      <w:r w:rsidRPr="00BC5C9D">
        <w:t>Retrieved</w:t>
      </w:r>
      <w:proofErr w:type="spellEnd"/>
      <w:r w:rsidRPr="00BC5C9D">
        <w:t xml:space="preserve"> </w:t>
      </w:r>
      <w:proofErr w:type="spellStart"/>
      <w:r w:rsidRPr="00BC5C9D">
        <w:t>December</w:t>
      </w:r>
      <w:proofErr w:type="spellEnd"/>
      <w:r w:rsidRPr="00BC5C9D">
        <w:t xml:space="preserve"> 22, 2020, </w:t>
      </w:r>
      <w:proofErr w:type="spellStart"/>
      <w:r w:rsidRPr="00BC5C9D">
        <w:t>from</w:t>
      </w:r>
      <w:proofErr w:type="spellEnd"/>
      <w:r w:rsidRPr="00BC5C9D">
        <w:t xml:space="preserve"> https://www.mindtools.com/pages/article/newPPM_73.htm</w:t>
      </w:r>
    </w:p>
    <w:p w14:paraId="3A9C9AE5" w14:textId="77777777" w:rsidR="006C1581" w:rsidRDefault="006C1581" w:rsidP="004F2D85">
      <w:pPr>
        <w:spacing w:before="100" w:beforeAutospacing="1" w:after="100" w:afterAutospacing="1"/>
      </w:pPr>
      <w:proofErr w:type="spellStart"/>
      <w:r w:rsidRPr="006C1581">
        <w:t>Crowe</w:t>
      </w:r>
      <w:proofErr w:type="spellEnd"/>
      <w:r w:rsidRPr="006C1581">
        <w:t xml:space="preserve">, J., Allen, J. A., </w:t>
      </w:r>
      <w:proofErr w:type="spellStart"/>
      <w:r w:rsidRPr="006C1581">
        <w:t>Scott</w:t>
      </w:r>
      <w:proofErr w:type="spellEnd"/>
      <w:r w:rsidRPr="006C1581">
        <w:t xml:space="preserve">, C. W., </w:t>
      </w:r>
      <w:proofErr w:type="spellStart"/>
      <w:r w:rsidRPr="006C1581">
        <w:t>Harms</w:t>
      </w:r>
      <w:proofErr w:type="spellEnd"/>
      <w:r w:rsidRPr="006C1581">
        <w:t xml:space="preserve">, M., &amp; </w:t>
      </w:r>
      <w:proofErr w:type="spellStart"/>
      <w:r w:rsidRPr="006C1581">
        <w:t>Yoerger</w:t>
      </w:r>
      <w:proofErr w:type="spellEnd"/>
      <w:r w:rsidRPr="006C1581">
        <w:t xml:space="preserve">, M. (2017). </w:t>
      </w:r>
      <w:proofErr w:type="spellStart"/>
      <w:r w:rsidRPr="006C1581">
        <w:t>After-action</w:t>
      </w:r>
      <w:proofErr w:type="spellEnd"/>
      <w:r w:rsidRPr="006C1581">
        <w:t xml:space="preserve"> </w:t>
      </w:r>
      <w:proofErr w:type="spellStart"/>
      <w:r w:rsidRPr="006C1581">
        <w:t>reviews</w:t>
      </w:r>
      <w:proofErr w:type="spellEnd"/>
      <w:r w:rsidRPr="006C1581">
        <w:t xml:space="preserve">: </w:t>
      </w:r>
      <w:proofErr w:type="spellStart"/>
      <w:r w:rsidRPr="006C1581">
        <w:t>The</w:t>
      </w:r>
      <w:proofErr w:type="spellEnd"/>
      <w:r w:rsidRPr="006C1581">
        <w:t xml:space="preserve"> </w:t>
      </w:r>
      <w:proofErr w:type="spellStart"/>
      <w:r w:rsidRPr="006C1581">
        <w:t>good</w:t>
      </w:r>
      <w:proofErr w:type="spellEnd"/>
      <w:r w:rsidRPr="006C1581">
        <w:t xml:space="preserve"> </w:t>
      </w:r>
      <w:proofErr w:type="spellStart"/>
      <w:r w:rsidRPr="006C1581">
        <w:t>behavior</w:t>
      </w:r>
      <w:proofErr w:type="spellEnd"/>
      <w:r w:rsidRPr="006C1581">
        <w:t xml:space="preserve">, </w:t>
      </w:r>
      <w:proofErr w:type="spellStart"/>
      <w:r w:rsidRPr="006C1581">
        <w:t>the</w:t>
      </w:r>
      <w:proofErr w:type="spellEnd"/>
      <w:r w:rsidRPr="006C1581">
        <w:t xml:space="preserve"> </w:t>
      </w:r>
      <w:proofErr w:type="spellStart"/>
      <w:r w:rsidRPr="006C1581">
        <w:t>bad</w:t>
      </w:r>
      <w:proofErr w:type="spellEnd"/>
      <w:r w:rsidRPr="006C1581">
        <w:t xml:space="preserve"> </w:t>
      </w:r>
      <w:proofErr w:type="spellStart"/>
      <w:r w:rsidRPr="006C1581">
        <w:t>behavior</w:t>
      </w:r>
      <w:proofErr w:type="spellEnd"/>
      <w:r w:rsidRPr="006C1581">
        <w:t xml:space="preserve">, and </w:t>
      </w:r>
      <w:proofErr w:type="spellStart"/>
      <w:r w:rsidRPr="006C1581">
        <w:t>why</w:t>
      </w:r>
      <w:proofErr w:type="spellEnd"/>
      <w:r w:rsidRPr="006C1581">
        <w:t xml:space="preserve"> </w:t>
      </w:r>
      <w:proofErr w:type="spellStart"/>
      <w:r w:rsidRPr="006C1581">
        <w:t>we</w:t>
      </w:r>
      <w:proofErr w:type="spellEnd"/>
      <w:r w:rsidRPr="006C1581">
        <w:t xml:space="preserve"> </w:t>
      </w:r>
      <w:proofErr w:type="spellStart"/>
      <w:r w:rsidRPr="006C1581">
        <w:t>should</w:t>
      </w:r>
      <w:proofErr w:type="spellEnd"/>
      <w:r w:rsidRPr="006C1581">
        <w:t xml:space="preserve"> care. Safety Science, 96, 84-92. https://doi.org/10.1016/j.ssci.2017.03.006</w:t>
      </w:r>
    </w:p>
    <w:p w14:paraId="42971074" w14:textId="339D33DD" w:rsidR="004F2D85" w:rsidRDefault="004F2D85" w:rsidP="004F2D85">
      <w:pPr>
        <w:spacing w:before="100" w:beforeAutospacing="1" w:after="100" w:afterAutospacing="1"/>
      </w:pPr>
      <w:proofErr w:type="spellStart"/>
      <w:r w:rsidRPr="004314B2">
        <w:t>Darling</w:t>
      </w:r>
      <w:proofErr w:type="spellEnd"/>
      <w:r w:rsidRPr="004314B2">
        <w:t xml:space="preserve">, M., </w:t>
      </w:r>
      <w:proofErr w:type="spellStart"/>
      <w:r w:rsidRPr="004314B2">
        <w:t>Parry</w:t>
      </w:r>
      <w:proofErr w:type="spellEnd"/>
      <w:r w:rsidRPr="004314B2">
        <w:t xml:space="preserve">, C., &amp; </w:t>
      </w:r>
      <w:proofErr w:type="spellStart"/>
      <w:r w:rsidRPr="004314B2">
        <w:t>Moore</w:t>
      </w:r>
      <w:proofErr w:type="spellEnd"/>
      <w:r w:rsidRPr="004314B2">
        <w:t xml:space="preserve">, J. (2005). </w:t>
      </w:r>
      <w:proofErr w:type="spellStart"/>
      <w:r w:rsidRPr="004314B2">
        <w:t>Learning</w:t>
      </w:r>
      <w:proofErr w:type="spellEnd"/>
      <w:r w:rsidRPr="004314B2">
        <w:t xml:space="preserve"> in </w:t>
      </w:r>
      <w:proofErr w:type="spellStart"/>
      <w:r w:rsidRPr="004314B2">
        <w:t>the</w:t>
      </w:r>
      <w:proofErr w:type="spellEnd"/>
      <w:r w:rsidRPr="004314B2">
        <w:t xml:space="preserve"> </w:t>
      </w:r>
      <w:proofErr w:type="spellStart"/>
      <w:r w:rsidRPr="004314B2">
        <w:t>Thick</w:t>
      </w:r>
      <w:proofErr w:type="spellEnd"/>
      <w:r w:rsidRPr="004314B2">
        <w:t xml:space="preserve"> </w:t>
      </w:r>
      <w:proofErr w:type="spellStart"/>
      <w:r w:rsidRPr="004314B2">
        <w:t>of</w:t>
      </w:r>
      <w:proofErr w:type="spellEnd"/>
      <w:r w:rsidRPr="004314B2">
        <w:t xml:space="preserve"> </w:t>
      </w:r>
      <w:proofErr w:type="spellStart"/>
      <w:r w:rsidRPr="004314B2">
        <w:t>It</w:t>
      </w:r>
      <w:proofErr w:type="spellEnd"/>
      <w:r w:rsidRPr="004314B2">
        <w:t>. Harvard Business Review. https://hbr.org/2005/07/learning-in-the-thick-of-it</w:t>
      </w:r>
    </w:p>
    <w:p w14:paraId="24EF28A5" w14:textId="59784C00" w:rsidR="004C4E0A" w:rsidDel="00AA72AB" w:rsidRDefault="004C4E0A" w:rsidP="004F2D85">
      <w:pPr>
        <w:spacing w:before="100" w:beforeAutospacing="1" w:after="100" w:afterAutospacing="1"/>
        <w:rPr>
          <w:del w:id="2" w:author="Microsoft Office-Benutzer" w:date="2021-01-04T07:25:00Z"/>
        </w:rPr>
      </w:pPr>
      <w:del w:id="3" w:author="Microsoft Office-Benutzer" w:date="2021-01-04T07:25:00Z">
        <w:r w:rsidRPr="004C4E0A" w:rsidDel="00AA72AB">
          <w:delText>EBSCO Discovery Service. (2020). Ebsco Information Services. Retrieved December 23, 2020, from https://www.ebsco.com/e/products-and-services/saas-and-discovery/eds</w:delText>
        </w:r>
      </w:del>
    </w:p>
    <w:p w14:paraId="05F71989" w14:textId="77777777" w:rsidR="00CC0196" w:rsidRDefault="00CC0196" w:rsidP="004F2D85">
      <w:pPr>
        <w:spacing w:before="100" w:beforeAutospacing="1" w:after="100" w:afterAutospacing="1"/>
      </w:pPr>
      <w:r w:rsidRPr="00CC0196">
        <w:t xml:space="preserve">Fink, A. (2014). </w:t>
      </w:r>
      <w:proofErr w:type="spellStart"/>
      <w:r w:rsidRPr="00CC0196">
        <w:t>Conducting</w:t>
      </w:r>
      <w:proofErr w:type="spellEnd"/>
      <w:r w:rsidRPr="00CC0196">
        <w:t xml:space="preserve"> </w:t>
      </w:r>
      <w:proofErr w:type="spellStart"/>
      <w:r w:rsidRPr="00CC0196">
        <w:t>Research</w:t>
      </w:r>
      <w:proofErr w:type="spellEnd"/>
      <w:r w:rsidRPr="00CC0196">
        <w:t xml:space="preserve"> </w:t>
      </w:r>
      <w:proofErr w:type="spellStart"/>
      <w:r w:rsidRPr="00CC0196">
        <w:t>Literature</w:t>
      </w:r>
      <w:proofErr w:type="spellEnd"/>
      <w:r w:rsidRPr="00CC0196">
        <w:t xml:space="preserve"> </w:t>
      </w:r>
      <w:proofErr w:type="spellStart"/>
      <w:r w:rsidRPr="00CC0196">
        <w:t>Reviews</w:t>
      </w:r>
      <w:proofErr w:type="spellEnd"/>
      <w:r w:rsidRPr="00CC0196">
        <w:t xml:space="preserve">: </w:t>
      </w:r>
      <w:proofErr w:type="spellStart"/>
      <w:r w:rsidRPr="00CC0196">
        <w:t>From</w:t>
      </w:r>
      <w:proofErr w:type="spellEnd"/>
      <w:r w:rsidRPr="00CC0196">
        <w:t xml:space="preserve"> </w:t>
      </w:r>
      <w:proofErr w:type="spellStart"/>
      <w:r w:rsidRPr="00CC0196">
        <w:t>the</w:t>
      </w:r>
      <w:proofErr w:type="spellEnd"/>
      <w:r w:rsidRPr="00CC0196">
        <w:t xml:space="preserve"> </w:t>
      </w:r>
      <w:proofErr w:type="gramStart"/>
      <w:r w:rsidRPr="00CC0196">
        <w:t>Internet</w:t>
      </w:r>
      <w:proofErr w:type="gramEnd"/>
      <w:r w:rsidRPr="00CC0196">
        <w:t xml:space="preserve"> to </w:t>
      </w:r>
      <w:proofErr w:type="spellStart"/>
      <w:r w:rsidRPr="00CC0196">
        <w:t>Paper</w:t>
      </w:r>
      <w:proofErr w:type="spellEnd"/>
      <w:r w:rsidRPr="00CC0196">
        <w:t xml:space="preserve"> (4. </w:t>
      </w:r>
      <w:proofErr w:type="spellStart"/>
      <w:r w:rsidRPr="00CC0196">
        <w:t>ed</w:t>
      </w:r>
      <w:proofErr w:type="spellEnd"/>
      <w:r w:rsidRPr="00CC0196">
        <w:t>.). SAGE.</w:t>
      </w:r>
    </w:p>
    <w:p w14:paraId="37BC9C31" w14:textId="571AAD37" w:rsidR="004F2D85" w:rsidRDefault="004F2D85" w:rsidP="004F2D85">
      <w:pPr>
        <w:spacing w:before="100" w:beforeAutospacing="1" w:after="100" w:afterAutospacing="1"/>
      </w:pPr>
      <w:proofErr w:type="spellStart"/>
      <w:r w:rsidRPr="00BC5C9D">
        <w:t>Library</w:t>
      </w:r>
      <w:proofErr w:type="spellEnd"/>
      <w:r w:rsidRPr="00BC5C9D">
        <w:t xml:space="preserve"> Management: </w:t>
      </w:r>
      <w:proofErr w:type="spellStart"/>
      <w:r w:rsidRPr="00BC5C9D">
        <w:t>What</w:t>
      </w:r>
      <w:proofErr w:type="spellEnd"/>
      <w:r w:rsidRPr="00BC5C9D">
        <w:t xml:space="preserve"> </w:t>
      </w:r>
      <w:proofErr w:type="spellStart"/>
      <w:r w:rsidRPr="00BC5C9D">
        <w:t>is</w:t>
      </w:r>
      <w:proofErr w:type="spellEnd"/>
      <w:r w:rsidRPr="00BC5C9D">
        <w:t xml:space="preserve"> </w:t>
      </w:r>
      <w:proofErr w:type="spellStart"/>
      <w:r w:rsidRPr="00BC5C9D">
        <w:t>knowledge</w:t>
      </w:r>
      <w:proofErr w:type="spellEnd"/>
      <w:r w:rsidRPr="00BC5C9D">
        <w:t xml:space="preserve"> </w:t>
      </w:r>
      <w:proofErr w:type="gramStart"/>
      <w:r w:rsidRPr="00BC5C9D">
        <w:t>management?.</w:t>
      </w:r>
      <w:proofErr w:type="gramEnd"/>
      <w:r w:rsidRPr="00BC5C9D">
        <w:t xml:space="preserve"> MCB University Press. https://www.emerald.com/insight/content/doi/10.1108/01435129910291175/full/pdf?title=what-is-knowledge-management</w:t>
      </w:r>
    </w:p>
    <w:p w14:paraId="2A539C30" w14:textId="1B7CF88B" w:rsidR="00476709" w:rsidRDefault="00A80B56" w:rsidP="004F2D85">
      <w:pPr>
        <w:spacing w:before="100" w:beforeAutospacing="1" w:after="100" w:afterAutospacing="1"/>
      </w:pPr>
      <w:r w:rsidRPr="00A80B56">
        <w:t xml:space="preserve">PRISMA: Transparent reporting </w:t>
      </w:r>
      <w:proofErr w:type="spellStart"/>
      <w:r w:rsidRPr="00A80B56">
        <w:t>of</w:t>
      </w:r>
      <w:proofErr w:type="spellEnd"/>
      <w:r w:rsidRPr="00A80B56">
        <w:t xml:space="preserve"> </w:t>
      </w:r>
      <w:proofErr w:type="spellStart"/>
      <w:r w:rsidRPr="00A80B56">
        <w:t>systematic</w:t>
      </w:r>
      <w:proofErr w:type="spellEnd"/>
      <w:r w:rsidRPr="00A80B56">
        <w:t xml:space="preserve"> </w:t>
      </w:r>
      <w:proofErr w:type="spellStart"/>
      <w:r w:rsidRPr="00A80B56">
        <w:t>reviews</w:t>
      </w:r>
      <w:proofErr w:type="spellEnd"/>
      <w:r w:rsidRPr="00A80B56">
        <w:t xml:space="preserve"> and meta-</w:t>
      </w:r>
      <w:proofErr w:type="spellStart"/>
      <w:r w:rsidRPr="00A80B56">
        <w:t>analyses</w:t>
      </w:r>
      <w:proofErr w:type="spellEnd"/>
      <w:r w:rsidRPr="00A80B56">
        <w:t xml:space="preserve">. (© 2015). </w:t>
      </w:r>
      <w:proofErr w:type="spellStart"/>
      <w:r w:rsidRPr="00A80B56">
        <w:t>Retrieved</w:t>
      </w:r>
      <w:proofErr w:type="spellEnd"/>
      <w:r w:rsidRPr="00A80B56">
        <w:t xml:space="preserve"> </w:t>
      </w:r>
      <w:proofErr w:type="spellStart"/>
      <w:r w:rsidRPr="00A80B56">
        <w:t>December</w:t>
      </w:r>
      <w:proofErr w:type="spellEnd"/>
      <w:r w:rsidRPr="00A80B56">
        <w:t xml:space="preserve"> 23, 2020, </w:t>
      </w:r>
      <w:proofErr w:type="spellStart"/>
      <w:r w:rsidRPr="00A80B56">
        <w:t>from</w:t>
      </w:r>
      <w:proofErr w:type="spellEnd"/>
      <w:r w:rsidRPr="00A80B56">
        <w:t xml:space="preserve"> http://www.prisma-statement.org/Default.aspx</w:t>
      </w:r>
    </w:p>
    <w:p w14:paraId="649BA07F" w14:textId="77777777" w:rsidR="00476709" w:rsidRDefault="00426445" w:rsidP="004F2D85">
      <w:pPr>
        <w:spacing w:before="100" w:beforeAutospacing="1" w:after="100" w:afterAutospacing="1"/>
      </w:pPr>
      <w:proofErr w:type="spellStart"/>
      <w:r w:rsidRPr="00426445">
        <w:t>Rowley</w:t>
      </w:r>
      <w:proofErr w:type="spellEnd"/>
      <w:r w:rsidRPr="00426445">
        <w:t xml:space="preserve">, J. (1999). </w:t>
      </w:r>
      <w:proofErr w:type="spellStart"/>
      <w:r w:rsidRPr="00426445">
        <w:t>What</w:t>
      </w:r>
      <w:proofErr w:type="spellEnd"/>
      <w:r w:rsidRPr="00426445">
        <w:t xml:space="preserve"> </w:t>
      </w:r>
      <w:proofErr w:type="spellStart"/>
      <w:r w:rsidRPr="00426445">
        <w:t>is</w:t>
      </w:r>
      <w:proofErr w:type="spellEnd"/>
      <w:r w:rsidRPr="00426445">
        <w:t xml:space="preserve"> </w:t>
      </w:r>
      <w:proofErr w:type="spellStart"/>
      <w:r w:rsidRPr="00426445">
        <w:t>knowledge</w:t>
      </w:r>
      <w:proofErr w:type="spellEnd"/>
      <w:r w:rsidRPr="00426445">
        <w:t xml:space="preserve"> management? </w:t>
      </w:r>
      <w:proofErr w:type="spellStart"/>
      <w:r w:rsidRPr="00426445">
        <w:t>Library</w:t>
      </w:r>
      <w:proofErr w:type="spellEnd"/>
      <w:r w:rsidRPr="00426445">
        <w:t xml:space="preserve"> Management, 20(8), 416-420. https://doi.org/10.1108/01435129910291175</w:t>
      </w:r>
    </w:p>
    <w:p w14:paraId="5297EE7F" w14:textId="29A55F3F" w:rsidR="004F2D85" w:rsidRDefault="004F2D85" w:rsidP="004F2D85">
      <w:pPr>
        <w:spacing w:before="100" w:beforeAutospacing="1" w:after="100" w:afterAutospacing="1"/>
      </w:pPr>
      <w:proofErr w:type="spellStart"/>
      <w:r w:rsidRPr="0069531C">
        <w:t>Ruggles</w:t>
      </w:r>
      <w:proofErr w:type="spellEnd"/>
      <w:r w:rsidRPr="0069531C">
        <w:t xml:space="preserve">, R. L. (2009). </w:t>
      </w:r>
      <w:proofErr w:type="spellStart"/>
      <w:r w:rsidRPr="0069531C">
        <w:t>Knowledge</w:t>
      </w:r>
      <w:proofErr w:type="spellEnd"/>
      <w:r w:rsidRPr="0069531C">
        <w:t xml:space="preserve"> Management </w:t>
      </w:r>
      <w:proofErr w:type="spellStart"/>
      <w:r w:rsidRPr="0069531C">
        <w:t>Tools</w:t>
      </w:r>
      <w:proofErr w:type="spellEnd"/>
      <w:r w:rsidRPr="0069531C">
        <w:t xml:space="preserve"> (III.). </w:t>
      </w:r>
      <w:proofErr w:type="spellStart"/>
      <w:r w:rsidRPr="0069531C">
        <w:t>Butterworth-Heinemann</w:t>
      </w:r>
      <w:proofErr w:type="spellEnd"/>
      <w:r w:rsidRPr="0069531C">
        <w:t>.</w:t>
      </w:r>
    </w:p>
    <w:p w14:paraId="416917C8" w14:textId="2457AD16" w:rsidR="00E46E8C" w:rsidRDefault="00E46E8C" w:rsidP="004F2D85">
      <w:pPr>
        <w:spacing w:before="100" w:beforeAutospacing="1" w:after="100" w:afterAutospacing="1"/>
      </w:pPr>
      <w:r w:rsidRPr="00E46E8C">
        <w:t xml:space="preserve">Russell, H. (2017). </w:t>
      </w:r>
      <w:proofErr w:type="spellStart"/>
      <w:r w:rsidRPr="00E46E8C">
        <w:t>Reflective</w:t>
      </w:r>
      <w:proofErr w:type="spellEnd"/>
      <w:r w:rsidRPr="00E46E8C">
        <w:t xml:space="preserve"> </w:t>
      </w:r>
      <w:proofErr w:type="spellStart"/>
      <w:r w:rsidRPr="00E46E8C">
        <w:t>Learning</w:t>
      </w:r>
      <w:proofErr w:type="spellEnd"/>
      <w:r w:rsidRPr="00E46E8C">
        <w:t xml:space="preserve"> and </w:t>
      </w:r>
      <w:proofErr w:type="spellStart"/>
      <w:r w:rsidRPr="00E46E8C">
        <w:t>After</w:t>
      </w:r>
      <w:proofErr w:type="spellEnd"/>
      <w:r w:rsidRPr="00E46E8C">
        <w:t xml:space="preserve"> </w:t>
      </w:r>
      <w:proofErr w:type="spellStart"/>
      <w:r w:rsidRPr="00E46E8C">
        <w:t>Action</w:t>
      </w:r>
      <w:proofErr w:type="spellEnd"/>
      <w:r w:rsidRPr="00E46E8C">
        <w:t xml:space="preserve"> </w:t>
      </w:r>
      <w:proofErr w:type="spellStart"/>
      <w:r w:rsidRPr="00E46E8C">
        <w:t>Reviews</w:t>
      </w:r>
      <w:proofErr w:type="spellEnd"/>
      <w:r w:rsidRPr="00E46E8C">
        <w:t xml:space="preserve">. </w:t>
      </w:r>
      <w:proofErr w:type="spellStart"/>
      <w:r w:rsidRPr="00E46E8C">
        <w:t>Legal</w:t>
      </w:r>
      <w:proofErr w:type="spellEnd"/>
      <w:r w:rsidRPr="00E46E8C">
        <w:t xml:space="preserve"> </w:t>
      </w:r>
      <w:proofErr w:type="spellStart"/>
      <w:r w:rsidRPr="00E46E8C">
        <w:t>Information</w:t>
      </w:r>
      <w:proofErr w:type="spellEnd"/>
      <w:r w:rsidRPr="00E46E8C">
        <w:t xml:space="preserve"> Management, 17(3), 173-179. https://doi.org/10.1017/S1472669617000378</w:t>
      </w:r>
    </w:p>
    <w:p w14:paraId="77C21FDB" w14:textId="4E1BA727" w:rsidR="004C790C" w:rsidRDefault="004C790C" w:rsidP="004F2D85">
      <w:pPr>
        <w:spacing w:before="100" w:beforeAutospacing="1" w:after="100" w:afterAutospacing="1"/>
      </w:pPr>
      <w:proofErr w:type="spellStart"/>
      <w:r w:rsidRPr="004C790C">
        <w:t>Scott</w:t>
      </w:r>
      <w:proofErr w:type="spellEnd"/>
      <w:r w:rsidRPr="004C790C">
        <w:t xml:space="preserve">, C., </w:t>
      </w:r>
      <w:proofErr w:type="spellStart"/>
      <w:r w:rsidRPr="004C790C">
        <w:t>Dunn</w:t>
      </w:r>
      <w:proofErr w:type="spellEnd"/>
      <w:r w:rsidRPr="004C790C">
        <w:t xml:space="preserve">, A. M., </w:t>
      </w:r>
      <w:proofErr w:type="spellStart"/>
      <w:r w:rsidRPr="004C790C">
        <w:t>Williams</w:t>
      </w:r>
      <w:proofErr w:type="spellEnd"/>
      <w:r w:rsidRPr="004C790C">
        <w:t xml:space="preserve">, E. B., Allen, J. A., Allen, J. A., </w:t>
      </w:r>
      <w:proofErr w:type="spellStart"/>
      <w:r w:rsidRPr="004C790C">
        <w:t>Lehmann-Willenbrock</w:t>
      </w:r>
      <w:proofErr w:type="spellEnd"/>
      <w:r w:rsidRPr="004C790C">
        <w:t xml:space="preserve">, N., &amp; </w:t>
      </w:r>
      <w:proofErr w:type="spellStart"/>
      <w:r w:rsidRPr="004C790C">
        <w:t>Rogelberg</w:t>
      </w:r>
      <w:proofErr w:type="spellEnd"/>
      <w:r w:rsidRPr="004C790C">
        <w:t xml:space="preserve">, S. G. (2015). </w:t>
      </w:r>
      <w:proofErr w:type="spellStart"/>
      <w:r w:rsidRPr="004C790C">
        <w:t>Implementing</w:t>
      </w:r>
      <w:proofErr w:type="spellEnd"/>
      <w:r w:rsidRPr="004C790C">
        <w:t xml:space="preserve"> </w:t>
      </w:r>
      <w:proofErr w:type="spellStart"/>
      <w:r w:rsidRPr="004C790C">
        <w:t>After-Action</w:t>
      </w:r>
      <w:proofErr w:type="spellEnd"/>
      <w:r w:rsidRPr="004C790C">
        <w:t xml:space="preserve"> </w:t>
      </w:r>
      <w:proofErr w:type="spellStart"/>
      <w:r w:rsidRPr="004C790C">
        <w:t>Review</w:t>
      </w:r>
      <w:proofErr w:type="spellEnd"/>
      <w:r w:rsidRPr="004C790C">
        <w:t xml:space="preserve"> Systems in </w:t>
      </w:r>
      <w:proofErr w:type="spellStart"/>
      <w:r w:rsidRPr="004C790C">
        <w:t>Organizations</w:t>
      </w:r>
      <w:proofErr w:type="spellEnd"/>
      <w:r w:rsidRPr="004C790C">
        <w:t xml:space="preserve">: </w:t>
      </w:r>
      <w:proofErr w:type="spellStart"/>
      <w:r w:rsidRPr="004C790C">
        <w:t>Key</w:t>
      </w:r>
      <w:proofErr w:type="spellEnd"/>
      <w:r w:rsidRPr="004C790C">
        <w:t xml:space="preserve"> </w:t>
      </w:r>
      <w:proofErr w:type="spellStart"/>
      <w:r w:rsidRPr="004C790C">
        <w:t>Principles</w:t>
      </w:r>
      <w:proofErr w:type="spellEnd"/>
      <w:r w:rsidRPr="004C790C">
        <w:t xml:space="preserve"> and </w:t>
      </w:r>
      <w:proofErr w:type="spellStart"/>
      <w:r w:rsidRPr="004C790C">
        <w:t>Practical</w:t>
      </w:r>
      <w:proofErr w:type="spellEnd"/>
      <w:r w:rsidRPr="004C790C">
        <w:t xml:space="preserve"> </w:t>
      </w:r>
      <w:proofErr w:type="spellStart"/>
      <w:r w:rsidRPr="004C790C">
        <w:t>Considerations</w:t>
      </w:r>
      <w:proofErr w:type="spellEnd"/>
      <w:r w:rsidRPr="004C790C">
        <w:t>. The Cambridge Handbook Of Meeting Science, 634-660. https://doi.org/10.1017/CBO9781107589735.027</w:t>
      </w:r>
    </w:p>
    <w:p w14:paraId="2E40C1CB" w14:textId="0C59523B" w:rsidR="004F2D85" w:rsidRDefault="004F2D85" w:rsidP="004F2D85">
      <w:pPr>
        <w:spacing w:before="100" w:beforeAutospacing="1" w:after="100" w:afterAutospacing="1"/>
      </w:pPr>
      <w:proofErr w:type="spellStart"/>
      <w:r w:rsidRPr="00027F16">
        <w:t>Tannenbaum</w:t>
      </w:r>
      <w:proofErr w:type="spellEnd"/>
      <w:r w:rsidRPr="00027F16">
        <w:t xml:space="preserve">, S. I., &amp; </w:t>
      </w:r>
      <w:proofErr w:type="spellStart"/>
      <w:r w:rsidRPr="00027F16">
        <w:t>Cerasoli</w:t>
      </w:r>
      <w:proofErr w:type="spellEnd"/>
      <w:r w:rsidRPr="00027F16">
        <w:t xml:space="preserve">, C. P. (2013). Do Team and </w:t>
      </w:r>
      <w:proofErr w:type="spellStart"/>
      <w:r w:rsidRPr="00027F16">
        <w:t>Individual</w:t>
      </w:r>
      <w:proofErr w:type="spellEnd"/>
      <w:r w:rsidRPr="00027F16">
        <w:t xml:space="preserve"> </w:t>
      </w:r>
      <w:proofErr w:type="spellStart"/>
      <w:r w:rsidRPr="00027F16">
        <w:t>Debriefs</w:t>
      </w:r>
      <w:proofErr w:type="spellEnd"/>
      <w:r w:rsidRPr="00027F16">
        <w:t xml:space="preserve"> </w:t>
      </w:r>
      <w:proofErr w:type="spellStart"/>
      <w:r w:rsidRPr="00027F16">
        <w:t>Enhance</w:t>
      </w:r>
      <w:proofErr w:type="spellEnd"/>
      <w:r w:rsidRPr="00027F16">
        <w:t xml:space="preserve"> Performance? A Meta-</w:t>
      </w:r>
      <w:proofErr w:type="spellStart"/>
      <w:r w:rsidRPr="00027F16">
        <w:t>Analysis</w:t>
      </w:r>
      <w:proofErr w:type="spellEnd"/>
      <w:r w:rsidRPr="00027F16">
        <w:t xml:space="preserve">. </w:t>
      </w:r>
      <w:proofErr w:type="spellStart"/>
      <w:r w:rsidRPr="00027F16">
        <w:t>Human</w:t>
      </w:r>
      <w:proofErr w:type="spellEnd"/>
      <w:r w:rsidRPr="00027F16">
        <w:t xml:space="preserve"> </w:t>
      </w:r>
      <w:proofErr w:type="spellStart"/>
      <w:r w:rsidRPr="00027F16">
        <w:t>Factors</w:t>
      </w:r>
      <w:proofErr w:type="spellEnd"/>
      <w:r w:rsidRPr="00027F16">
        <w:t xml:space="preserve">: </w:t>
      </w:r>
      <w:proofErr w:type="spellStart"/>
      <w:r w:rsidRPr="00027F16">
        <w:t>The</w:t>
      </w:r>
      <w:proofErr w:type="spellEnd"/>
      <w:r w:rsidRPr="00027F16">
        <w:t xml:space="preserve"> </w:t>
      </w:r>
      <w:proofErr w:type="spellStart"/>
      <w:r w:rsidRPr="00027F16">
        <w:t>Journal</w:t>
      </w:r>
      <w:proofErr w:type="spellEnd"/>
      <w:r w:rsidRPr="00027F16">
        <w:t xml:space="preserve"> </w:t>
      </w:r>
      <w:proofErr w:type="spellStart"/>
      <w:r w:rsidRPr="00027F16">
        <w:t>Of</w:t>
      </w:r>
      <w:proofErr w:type="spellEnd"/>
      <w:r w:rsidRPr="00027F16">
        <w:t xml:space="preserve"> </w:t>
      </w:r>
      <w:proofErr w:type="spellStart"/>
      <w:r w:rsidRPr="00027F16">
        <w:t>The</w:t>
      </w:r>
      <w:proofErr w:type="spellEnd"/>
      <w:r w:rsidRPr="00027F16">
        <w:t xml:space="preserve"> </w:t>
      </w:r>
      <w:proofErr w:type="spellStart"/>
      <w:r w:rsidRPr="00027F16">
        <w:lastRenderedPageBreak/>
        <w:t>Human</w:t>
      </w:r>
      <w:proofErr w:type="spellEnd"/>
      <w:r w:rsidRPr="00027F16">
        <w:t xml:space="preserve"> </w:t>
      </w:r>
      <w:proofErr w:type="spellStart"/>
      <w:r w:rsidRPr="00027F16">
        <w:t>Factors</w:t>
      </w:r>
      <w:proofErr w:type="spellEnd"/>
      <w:r w:rsidRPr="00027F16">
        <w:t xml:space="preserve"> And </w:t>
      </w:r>
      <w:proofErr w:type="spellStart"/>
      <w:r w:rsidRPr="00027F16">
        <w:t>Ergonomics</w:t>
      </w:r>
      <w:proofErr w:type="spellEnd"/>
      <w:r w:rsidRPr="00027F16">
        <w:t xml:space="preserve"> Society, 55(1), 231-245. https://doi.org/10.1177/0018720812448394</w:t>
      </w:r>
    </w:p>
    <w:p w14:paraId="7BEF5240" w14:textId="442082A5" w:rsidR="00476709" w:rsidRDefault="00190886" w:rsidP="004F2D85">
      <w:pPr>
        <w:spacing w:before="100" w:beforeAutospacing="1" w:after="100" w:afterAutospacing="1"/>
      </w:pPr>
      <w:r w:rsidRPr="00190886">
        <w:t xml:space="preserve">Web Of Science. (© 2020). </w:t>
      </w:r>
      <w:proofErr w:type="spellStart"/>
      <w:r w:rsidRPr="00190886">
        <w:t>Clarivate</w:t>
      </w:r>
      <w:proofErr w:type="spellEnd"/>
      <w:r w:rsidRPr="00190886">
        <w:t xml:space="preserve">. </w:t>
      </w:r>
      <w:proofErr w:type="spellStart"/>
      <w:r w:rsidRPr="00190886">
        <w:t>Retrieved</w:t>
      </w:r>
      <w:proofErr w:type="spellEnd"/>
      <w:r w:rsidRPr="00190886">
        <w:t xml:space="preserve"> </w:t>
      </w:r>
      <w:proofErr w:type="spellStart"/>
      <w:r w:rsidRPr="00190886">
        <w:t>December</w:t>
      </w:r>
      <w:proofErr w:type="spellEnd"/>
      <w:r w:rsidRPr="00190886">
        <w:t xml:space="preserve"> 23, 2020, </w:t>
      </w:r>
      <w:proofErr w:type="spellStart"/>
      <w:r w:rsidRPr="00190886">
        <w:t>from</w:t>
      </w:r>
      <w:proofErr w:type="spellEnd"/>
      <w:r w:rsidRPr="00190886">
        <w:t xml:space="preserve"> https://clarivate.com/webofsciencegroup/solutions/web-of-science/</w:t>
      </w:r>
    </w:p>
    <w:p w14:paraId="27334F19" w14:textId="77777777" w:rsidR="00476709" w:rsidRDefault="004C4E0A" w:rsidP="004F2D85">
      <w:pPr>
        <w:spacing w:before="100" w:beforeAutospacing="1" w:after="100" w:afterAutospacing="1"/>
      </w:pPr>
      <w:proofErr w:type="spellStart"/>
      <w:r w:rsidRPr="004C4E0A">
        <w:t>What</w:t>
      </w:r>
      <w:proofErr w:type="spellEnd"/>
      <w:r w:rsidRPr="004C4E0A">
        <w:t xml:space="preserve"> </w:t>
      </w:r>
      <w:proofErr w:type="spellStart"/>
      <w:r w:rsidRPr="004C4E0A">
        <w:t>is</w:t>
      </w:r>
      <w:proofErr w:type="spellEnd"/>
      <w:r w:rsidRPr="004C4E0A">
        <w:t xml:space="preserve"> </w:t>
      </w:r>
      <w:proofErr w:type="spellStart"/>
      <w:r w:rsidRPr="004C4E0A">
        <w:t>ResearchGate</w:t>
      </w:r>
      <w:proofErr w:type="spellEnd"/>
      <w:r w:rsidRPr="004C4E0A">
        <w:t xml:space="preserve">. (© 2020). </w:t>
      </w:r>
      <w:proofErr w:type="spellStart"/>
      <w:r w:rsidRPr="004C4E0A">
        <w:t>Charlesworth</w:t>
      </w:r>
      <w:proofErr w:type="spellEnd"/>
      <w:r w:rsidRPr="004C4E0A">
        <w:t xml:space="preserve"> </w:t>
      </w:r>
      <w:proofErr w:type="spellStart"/>
      <w:r w:rsidRPr="004C4E0A">
        <w:t>Author</w:t>
      </w:r>
      <w:proofErr w:type="spellEnd"/>
      <w:r w:rsidRPr="004C4E0A">
        <w:t xml:space="preserve"> </w:t>
      </w:r>
      <w:proofErr w:type="spellStart"/>
      <w:r w:rsidRPr="004C4E0A">
        <w:t>Services</w:t>
      </w:r>
      <w:proofErr w:type="spellEnd"/>
      <w:r w:rsidRPr="004C4E0A">
        <w:t xml:space="preserve">. </w:t>
      </w:r>
      <w:proofErr w:type="spellStart"/>
      <w:r w:rsidRPr="004C4E0A">
        <w:t>Retrieved</w:t>
      </w:r>
      <w:proofErr w:type="spellEnd"/>
      <w:r w:rsidRPr="004C4E0A">
        <w:t xml:space="preserve"> </w:t>
      </w:r>
      <w:proofErr w:type="spellStart"/>
      <w:r w:rsidRPr="004C4E0A">
        <w:t>December</w:t>
      </w:r>
      <w:proofErr w:type="spellEnd"/>
      <w:r w:rsidRPr="004C4E0A">
        <w:t xml:space="preserve"> 23, 2020, </w:t>
      </w:r>
      <w:proofErr w:type="spellStart"/>
      <w:r w:rsidRPr="004C4E0A">
        <w:t>from</w:t>
      </w:r>
      <w:proofErr w:type="spellEnd"/>
      <w:r w:rsidRPr="004C4E0A">
        <w:t xml:space="preserve"> https://www.cwauthors.com/article/WhatisResearchGate</w:t>
      </w:r>
    </w:p>
    <w:p w14:paraId="7C4D1D7A" w14:textId="77777777" w:rsidR="00476709" w:rsidRDefault="00476709" w:rsidP="00066C99"/>
    <w:p w14:paraId="3570D51F" w14:textId="77777777" w:rsidR="00476709" w:rsidRPr="00066C99" w:rsidRDefault="00476709" w:rsidP="00066C99"/>
    <w:sectPr w:rsidR="00476709" w:rsidRPr="00066C99" w:rsidSect="006A7EAA">
      <w:headerReference w:type="default" r:id="rId16"/>
      <w:footerReference w:type="default" r:id="rId17"/>
      <w:pgSz w:w="11907" w:h="16839" w:code="9"/>
      <w:pgMar w:top="1417" w:right="1417" w:bottom="1417" w:left="1417" w:header="708" w:footer="708" w:gutter="0"/>
      <w:cols w:space="708"/>
      <w:titlePg/>
      <w:docGrid w:linePitch="6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9BF76" w14:textId="77777777" w:rsidR="009E7E90" w:rsidRDefault="009E7E90" w:rsidP="00577620">
      <w:pPr>
        <w:spacing w:after="0" w:line="240" w:lineRule="auto"/>
      </w:pPr>
      <w:r>
        <w:separator/>
      </w:r>
    </w:p>
  </w:endnote>
  <w:endnote w:type="continuationSeparator" w:id="0">
    <w:p w14:paraId="1B58CE0C" w14:textId="77777777" w:rsidR="009E7E90" w:rsidRDefault="009E7E90"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7F4944BA" w14:textId="77777777" w:rsidR="00927523" w:rsidRDefault="00927523" w:rsidP="00577620">
        <w:pPr>
          <w:pStyle w:val="Fuzeile"/>
          <w:jc w:val="center"/>
        </w:pPr>
        <w:r>
          <w:rPr>
            <w:noProof/>
          </w:rPr>
          <mc:AlternateContent>
            <mc:Choice Requires="wps">
              <w:drawing>
                <wp:anchor distT="0" distB="0" distL="114300" distR="114300" simplePos="0" relativeHeight="251659264" behindDoc="0" locked="0" layoutInCell="1" allowOverlap="1" wp14:anchorId="1FC8BB8A" wp14:editId="72CF4F42">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55930DA" w14:textId="77777777" w:rsidR="00927523" w:rsidRPr="006D504E" w:rsidRDefault="00927523">
                              <w:pPr>
                                <w:pBdr>
                                  <w:top w:val="single" w:sz="4" w:space="1" w:color="7F7F7F" w:themeColor="background1" w:themeShade="7F"/>
                                </w:pBdr>
                                <w:jc w:val="center"/>
                                <w:rPr>
                                  <w:color w:val="7F7F7F" w:themeColor="text1" w:themeTint="80"/>
                                  <w:sz w:val="20"/>
                                  <w:szCs w:val="20"/>
                                </w:rPr>
                              </w:pPr>
                              <w:r w:rsidRPr="006D504E">
                                <w:rPr>
                                  <w:color w:val="7F7F7F" w:themeColor="text1" w:themeTint="80"/>
                                  <w:sz w:val="20"/>
                                  <w:szCs w:val="20"/>
                                </w:rPr>
                                <w:fldChar w:fldCharType="begin"/>
                              </w:r>
                              <w:r w:rsidRPr="006D504E">
                                <w:rPr>
                                  <w:color w:val="7F7F7F" w:themeColor="text1" w:themeTint="80"/>
                                  <w:sz w:val="20"/>
                                  <w:szCs w:val="20"/>
                                </w:rPr>
                                <w:instrText>PAGE   \* MERGEFORMAT</w:instrText>
                              </w:r>
                              <w:r w:rsidRPr="006D504E">
                                <w:rPr>
                                  <w:color w:val="7F7F7F" w:themeColor="text1" w:themeTint="80"/>
                                  <w:sz w:val="20"/>
                                  <w:szCs w:val="20"/>
                                </w:rPr>
                                <w:fldChar w:fldCharType="separate"/>
                              </w:r>
                              <w:r w:rsidRPr="006D504E">
                                <w:rPr>
                                  <w:noProof/>
                                  <w:color w:val="7F7F7F" w:themeColor="text1" w:themeTint="80"/>
                                  <w:sz w:val="20"/>
                                  <w:szCs w:val="20"/>
                                </w:rPr>
                                <w:t>2</w:t>
                              </w:r>
                              <w:r w:rsidRPr="006D504E">
                                <w:rPr>
                                  <w:color w:val="7F7F7F" w:themeColor="text1" w:themeTint="80"/>
                                  <w:sz w:val="20"/>
                                  <w:szCs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FC8BB8A"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355930DA" w14:textId="77777777" w:rsidR="00927523" w:rsidRPr="006D504E" w:rsidRDefault="00927523">
                        <w:pPr>
                          <w:pBdr>
                            <w:top w:val="single" w:sz="4" w:space="1" w:color="7F7F7F" w:themeColor="background1" w:themeShade="7F"/>
                          </w:pBdr>
                          <w:jc w:val="center"/>
                          <w:rPr>
                            <w:color w:val="7F7F7F" w:themeColor="text1" w:themeTint="80"/>
                            <w:sz w:val="20"/>
                            <w:szCs w:val="20"/>
                          </w:rPr>
                        </w:pPr>
                        <w:r w:rsidRPr="006D504E">
                          <w:rPr>
                            <w:color w:val="7F7F7F" w:themeColor="text1" w:themeTint="80"/>
                            <w:sz w:val="20"/>
                            <w:szCs w:val="20"/>
                          </w:rPr>
                          <w:fldChar w:fldCharType="begin"/>
                        </w:r>
                        <w:r w:rsidRPr="006D504E">
                          <w:rPr>
                            <w:color w:val="7F7F7F" w:themeColor="text1" w:themeTint="80"/>
                            <w:sz w:val="20"/>
                            <w:szCs w:val="20"/>
                          </w:rPr>
                          <w:instrText>PAGE   \* MERGEFORMAT</w:instrText>
                        </w:r>
                        <w:r w:rsidRPr="006D504E">
                          <w:rPr>
                            <w:color w:val="7F7F7F" w:themeColor="text1" w:themeTint="80"/>
                            <w:sz w:val="20"/>
                            <w:szCs w:val="20"/>
                          </w:rPr>
                          <w:fldChar w:fldCharType="separate"/>
                        </w:r>
                        <w:r w:rsidRPr="006D504E">
                          <w:rPr>
                            <w:noProof/>
                            <w:color w:val="7F7F7F" w:themeColor="text1" w:themeTint="80"/>
                            <w:sz w:val="20"/>
                            <w:szCs w:val="20"/>
                          </w:rPr>
                          <w:t>2</w:t>
                        </w:r>
                        <w:r w:rsidRPr="006D504E">
                          <w:rPr>
                            <w:color w:val="7F7F7F" w:themeColor="text1" w:themeTint="80"/>
                            <w:sz w:val="20"/>
                            <w:szCs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0FA32" w14:textId="77777777" w:rsidR="009E7E90" w:rsidRDefault="009E7E90" w:rsidP="00577620">
      <w:pPr>
        <w:spacing w:after="0" w:line="240" w:lineRule="auto"/>
      </w:pPr>
      <w:r>
        <w:separator/>
      </w:r>
    </w:p>
  </w:footnote>
  <w:footnote w:type="continuationSeparator" w:id="0">
    <w:p w14:paraId="783470DE" w14:textId="77777777" w:rsidR="009E7E90" w:rsidRDefault="009E7E90" w:rsidP="00577620">
      <w:pPr>
        <w:spacing w:after="0" w:line="240" w:lineRule="auto"/>
      </w:pPr>
      <w:r>
        <w:continuationSeparator/>
      </w:r>
    </w:p>
  </w:footnote>
  <w:footnote w:id="1">
    <w:p w14:paraId="162084AD" w14:textId="77777777" w:rsidR="00927523" w:rsidRDefault="00927523" w:rsidP="002C1D96">
      <w:pPr>
        <w:pStyle w:val="Funotentext"/>
      </w:pPr>
      <w:r>
        <w:rPr>
          <w:rStyle w:val="Funotenzeichen"/>
        </w:rPr>
        <w:footnoteRef/>
      </w:r>
      <w:r>
        <w:t xml:space="preserve"> Pokročilý vyhledávací algoritmus, který byl využit:</w:t>
      </w:r>
    </w:p>
    <w:p w14:paraId="788E9153" w14:textId="77777777" w:rsidR="00927523" w:rsidRDefault="00927523" w:rsidP="002C1D96">
      <w:pPr>
        <w:pStyle w:val="Funotentext"/>
      </w:pPr>
      <w:r>
        <w:rPr>
          <w:noProof/>
        </w:rPr>
        <w:t>(TS=(((after action review*) AND ((management) OR (knowledge management*)OR(training*))))) AND LANGUAGE: (English) AND DOCUMENT TYPES: (Article)</w:t>
      </w:r>
    </w:p>
  </w:footnote>
  <w:footnote w:id="2">
    <w:p w14:paraId="106A0B00" w14:textId="77777777" w:rsidR="004C790C" w:rsidRDefault="004C790C">
      <w:pPr>
        <w:pStyle w:val="Funotentext"/>
      </w:pPr>
      <w:r>
        <w:rPr>
          <w:rStyle w:val="Funotenzeichen"/>
        </w:rPr>
        <w:footnoteRef/>
      </w:r>
      <w:r>
        <w:t xml:space="preserve"> </w:t>
      </w:r>
      <w:r>
        <w:rPr>
          <w:noProof/>
          <w:color w:val="000000" w:themeColor="text1"/>
          <w:szCs w:val="24"/>
        </w:rPr>
        <w:t>Pro zachování zamýšleného významu jednotlivých částí je tabulka ponechána v jazyce originálu.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2FF76" w14:textId="078F167A" w:rsidR="00927523" w:rsidRPr="00F67C07" w:rsidRDefault="00F67C07" w:rsidP="00F67C07">
    <w:pPr>
      <w:jc w:val="center"/>
      <w:rPr>
        <w:sz w:val="20"/>
        <w:szCs w:val="20"/>
      </w:rPr>
    </w:pPr>
    <w:r>
      <w:rPr>
        <w:sz w:val="20"/>
        <w:szCs w:val="20"/>
      </w:rPr>
      <w:t xml:space="preserve">Menšíková, </w:t>
    </w:r>
    <w:r w:rsidR="00927523" w:rsidRPr="00F67C07">
      <w:rPr>
        <w:sz w:val="20"/>
        <w:szCs w:val="20"/>
      </w:rPr>
      <w:t xml:space="preserve">Kateřina / </w:t>
    </w:r>
    <w:r w:rsidR="00E473EB" w:rsidRPr="00F67C07">
      <w:rPr>
        <w:sz w:val="20"/>
        <w:szCs w:val="20"/>
      </w:rPr>
      <w:t>Kvalitativní syntéza efektivnosti použití procesu AAR jako nástroje pro vzdělávání a rozvoj vedoucích pracovníků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45699"/>
    <w:multiLevelType w:val="hybridMultilevel"/>
    <w:tmpl w:val="F648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8290A"/>
    <w:multiLevelType w:val="hybridMultilevel"/>
    <w:tmpl w:val="8AE4E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D676EE"/>
    <w:multiLevelType w:val="hybridMultilevel"/>
    <w:tmpl w:val="A030F4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DA1EA2"/>
    <w:multiLevelType w:val="hybridMultilevel"/>
    <w:tmpl w:val="DF4A93C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A0C6D79"/>
    <w:multiLevelType w:val="hybridMultilevel"/>
    <w:tmpl w:val="E8048EF8"/>
    <w:lvl w:ilvl="0" w:tplc="957C5164">
      <w:start w:val="9000"/>
      <w:numFmt w:val="bullet"/>
      <w:lvlText w:val=""/>
      <w:lvlJc w:val="left"/>
      <w:pPr>
        <w:ind w:left="720" w:hanging="360"/>
      </w:pPr>
      <w:rPr>
        <w:rFonts w:ascii="Wingdings" w:eastAsiaTheme="minorHAnsi" w:hAnsi="Wingdings" w:cstheme="minorBid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510702C"/>
    <w:multiLevelType w:val="hybridMultilevel"/>
    <w:tmpl w:val="215E66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59575B"/>
    <w:multiLevelType w:val="hybridMultilevel"/>
    <w:tmpl w:val="BB7C146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8016459"/>
    <w:multiLevelType w:val="hybridMultilevel"/>
    <w:tmpl w:val="D72EB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8314A2B"/>
    <w:multiLevelType w:val="hybridMultilevel"/>
    <w:tmpl w:val="2320FC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6C2F59"/>
    <w:multiLevelType w:val="hybridMultilevel"/>
    <w:tmpl w:val="6A163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6"/>
  </w:num>
  <w:num w:numId="3">
    <w:abstractNumId w:val="12"/>
  </w:num>
  <w:num w:numId="4">
    <w:abstractNumId w:val="4"/>
  </w:num>
  <w:num w:numId="5">
    <w:abstractNumId w:val="8"/>
  </w:num>
  <w:num w:numId="6">
    <w:abstractNumId w:val="2"/>
  </w:num>
  <w:num w:numId="7">
    <w:abstractNumId w:val="1"/>
  </w:num>
  <w:num w:numId="8">
    <w:abstractNumId w:val="9"/>
  </w:num>
  <w:num w:numId="9">
    <w:abstractNumId w:val="11"/>
  </w:num>
  <w:num w:numId="10">
    <w:abstractNumId w:val="5"/>
  </w:num>
  <w:num w:numId="11">
    <w:abstractNumId w:val="0"/>
  </w:num>
  <w:num w:numId="12">
    <w:abstractNumId w:val="3"/>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176BC"/>
    <w:rsid w:val="00027F16"/>
    <w:rsid w:val="000429D4"/>
    <w:rsid w:val="00066C99"/>
    <w:rsid w:val="00072BA1"/>
    <w:rsid w:val="00077348"/>
    <w:rsid w:val="00084B6E"/>
    <w:rsid w:val="00096263"/>
    <w:rsid w:val="000A759E"/>
    <w:rsid w:val="000B34A2"/>
    <w:rsid w:val="000E098B"/>
    <w:rsid w:val="000E5DD5"/>
    <w:rsid w:val="000F347A"/>
    <w:rsid w:val="00113301"/>
    <w:rsid w:val="00132973"/>
    <w:rsid w:val="00141B72"/>
    <w:rsid w:val="001511C6"/>
    <w:rsid w:val="00186DF7"/>
    <w:rsid w:val="00190886"/>
    <w:rsid w:val="00266711"/>
    <w:rsid w:val="002838E6"/>
    <w:rsid w:val="002A790A"/>
    <w:rsid w:val="002A7B15"/>
    <w:rsid w:val="002C1D96"/>
    <w:rsid w:val="002D1A24"/>
    <w:rsid w:val="00301B84"/>
    <w:rsid w:val="00325030"/>
    <w:rsid w:val="00362577"/>
    <w:rsid w:val="00394333"/>
    <w:rsid w:val="0039506A"/>
    <w:rsid w:val="003A4BF8"/>
    <w:rsid w:val="003C0A5B"/>
    <w:rsid w:val="003C1BFE"/>
    <w:rsid w:val="003C2CB9"/>
    <w:rsid w:val="003D3364"/>
    <w:rsid w:val="004032F9"/>
    <w:rsid w:val="00404F2E"/>
    <w:rsid w:val="00412E42"/>
    <w:rsid w:val="00426445"/>
    <w:rsid w:val="004314B2"/>
    <w:rsid w:val="0044468C"/>
    <w:rsid w:val="00444F61"/>
    <w:rsid w:val="00452171"/>
    <w:rsid w:val="0046231E"/>
    <w:rsid w:val="00476709"/>
    <w:rsid w:val="004B31C6"/>
    <w:rsid w:val="004C4E0A"/>
    <w:rsid w:val="004C790C"/>
    <w:rsid w:val="004C7C08"/>
    <w:rsid w:val="004F2D85"/>
    <w:rsid w:val="005602B0"/>
    <w:rsid w:val="00570A9B"/>
    <w:rsid w:val="00577620"/>
    <w:rsid w:val="0058621D"/>
    <w:rsid w:val="005A588C"/>
    <w:rsid w:val="005A71FC"/>
    <w:rsid w:val="005A7BC0"/>
    <w:rsid w:val="005C0326"/>
    <w:rsid w:val="005E50A7"/>
    <w:rsid w:val="005F28A6"/>
    <w:rsid w:val="00612280"/>
    <w:rsid w:val="006127FA"/>
    <w:rsid w:val="00635608"/>
    <w:rsid w:val="00637BBC"/>
    <w:rsid w:val="00677760"/>
    <w:rsid w:val="00685864"/>
    <w:rsid w:val="006929DA"/>
    <w:rsid w:val="0069531C"/>
    <w:rsid w:val="006A7CF5"/>
    <w:rsid w:val="006A7D9D"/>
    <w:rsid w:val="006A7EAA"/>
    <w:rsid w:val="006B15EC"/>
    <w:rsid w:val="006C1581"/>
    <w:rsid w:val="006D504E"/>
    <w:rsid w:val="006D6C6C"/>
    <w:rsid w:val="0073416D"/>
    <w:rsid w:val="00734B87"/>
    <w:rsid w:val="00760DB1"/>
    <w:rsid w:val="00762C6B"/>
    <w:rsid w:val="007663A0"/>
    <w:rsid w:val="00773513"/>
    <w:rsid w:val="007C5A20"/>
    <w:rsid w:val="0081169C"/>
    <w:rsid w:val="00823754"/>
    <w:rsid w:val="00834BDB"/>
    <w:rsid w:val="00865D37"/>
    <w:rsid w:val="008A2549"/>
    <w:rsid w:val="008A48B8"/>
    <w:rsid w:val="008B441E"/>
    <w:rsid w:val="00927523"/>
    <w:rsid w:val="009414AE"/>
    <w:rsid w:val="00945844"/>
    <w:rsid w:val="0096672F"/>
    <w:rsid w:val="00973E2F"/>
    <w:rsid w:val="009777C8"/>
    <w:rsid w:val="00983ACA"/>
    <w:rsid w:val="009A5FDF"/>
    <w:rsid w:val="009D2D21"/>
    <w:rsid w:val="009E7E90"/>
    <w:rsid w:val="00A24415"/>
    <w:rsid w:val="00A24456"/>
    <w:rsid w:val="00A26633"/>
    <w:rsid w:val="00A27A42"/>
    <w:rsid w:val="00A579C4"/>
    <w:rsid w:val="00A74512"/>
    <w:rsid w:val="00A8065B"/>
    <w:rsid w:val="00A80B56"/>
    <w:rsid w:val="00A94E30"/>
    <w:rsid w:val="00AA51E9"/>
    <w:rsid w:val="00AA72AB"/>
    <w:rsid w:val="00AB40B1"/>
    <w:rsid w:val="00AB5B22"/>
    <w:rsid w:val="00AC04DF"/>
    <w:rsid w:val="00B1405E"/>
    <w:rsid w:val="00B544D4"/>
    <w:rsid w:val="00B82BEE"/>
    <w:rsid w:val="00BA0977"/>
    <w:rsid w:val="00BA5172"/>
    <w:rsid w:val="00BB45BC"/>
    <w:rsid w:val="00BC5C9D"/>
    <w:rsid w:val="00BF46B7"/>
    <w:rsid w:val="00C02083"/>
    <w:rsid w:val="00C245B6"/>
    <w:rsid w:val="00C3719C"/>
    <w:rsid w:val="00C539D4"/>
    <w:rsid w:val="00C73D51"/>
    <w:rsid w:val="00C94575"/>
    <w:rsid w:val="00CB7F91"/>
    <w:rsid w:val="00CC0196"/>
    <w:rsid w:val="00CC3EF4"/>
    <w:rsid w:val="00CE4C47"/>
    <w:rsid w:val="00CF7463"/>
    <w:rsid w:val="00D12D77"/>
    <w:rsid w:val="00D213DA"/>
    <w:rsid w:val="00D25AFD"/>
    <w:rsid w:val="00D510B0"/>
    <w:rsid w:val="00D57D91"/>
    <w:rsid w:val="00D605DD"/>
    <w:rsid w:val="00D63ED2"/>
    <w:rsid w:val="00D67D54"/>
    <w:rsid w:val="00D96E65"/>
    <w:rsid w:val="00DD37BF"/>
    <w:rsid w:val="00DE4013"/>
    <w:rsid w:val="00DF0CE1"/>
    <w:rsid w:val="00E01789"/>
    <w:rsid w:val="00E27CB0"/>
    <w:rsid w:val="00E30469"/>
    <w:rsid w:val="00E425C2"/>
    <w:rsid w:val="00E46E8C"/>
    <w:rsid w:val="00E473EB"/>
    <w:rsid w:val="00ED7A70"/>
    <w:rsid w:val="00F000CF"/>
    <w:rsid w:val="00F200C8"/>
    <w:rsid w:val="00F23FAB"/>
    <w:rsid w:val="00F25FD6"/>
    <w:rsid w:val="00F45237"/>
    <w:rsid w:val="00F67C07"/>
    <w:rsid w:val="00FE39FB"/>
    <w:rsid w:val="00FE7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C0FF0"/>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styleId="Hyperlink">
    <w:name w:val="Hyperlink"/>
    <w:basedOn w:val="Absatz-Standardschriftart"/>
    <w:uiPriority w:val="99"/>
    <w:unhideWhenUsed/>
    <w:rsid w:val="003A4BF8"/>
    <w:rPr>
      <w:color w:val="5F5F5F" w:themeColor="hyperlink"/>
      <w:u w:val="single"/>
    </w:rPr>
  </w:style>
  <w:style w:type="character" w:styleId="NichtaufgelsteErwhnung">
    <w:name w:val="Unresolved Mention"/>
    <w:basedOn w:val="Absatz-Standardschriftart"/>
    <w:uiPriority w:val="99"/>
    <w:semiHidden/>
    <w:unhideWhenUsed/>
    <w:rsid w:val="003A4BF8"/>
    <w:rPr>
      <w:color w:val="605E5C"/>
      <w:shd w:val="clear" w:color="auto" w:fill="E1DFDD"/>
    </w:rPr>
  </w:style>
  <w:style w:type="paragraph" w:styleId="StandardWeb">
    <w:name w:val="Normal (Web)"/>
    <w:basedOn w:val="Standard"/>
    <w:uiPriority w:val="99"/>
    <w:unhideWhenUsed/>
    <w:rsid w:val="00570A9B"/>
    <w:pPr>
      <w:spacing w:before="100" w:beforeAutospacing="1" w:after="100" w:afterAutospacing="1" w:line="240" w:lineRule="auto"/>
    </w:pPr>
    <w:rPr>
      <w:rFonts w:ascii="Times New Roman" w:eastAsia="Times New Roman" w:hAnsi="Times New Roman" w:cs="Times New Roman"/>
      <w:szCs w:val="24"/>
      <w:lang w:eastAsia="cs-CZ"/>
    </w:rPr>
  </w:style>
  <w:style w:type="paragraph" w:styleId="Funotentext">
    <w:name w:val="footnote text"/>
    <w:basedOn w:val="Standard"/>
    <w:link w:val="FunotentextZchn"/>
    <w:uiPriority w:val="99"/>
    <w:semiHidden/>
    <w:unhideWhenUsed/>
    <w:rsid w:val="006D6C6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6C6C"/>
    <w:rPr>
      <w:sz w:val="20"/>
      <w:szCs w:val="20"/>
    </w:rPr>
  </w:style>
  <w:style w:type="character" w:styleId="Funotenzeichen">
    <w:name w:val="footnote reference"/>
    <w:basedOn w:val="Absatz-Standardschriftart"/>
    <w:uiPriority w:val="99"/>
    <w:semiHidden/>
    <w:unhideWhenUsed/>
    <w:rsid w:val="006D6C6C"/>
    <w:rPr>
      <w:vertAlign w:val="superscript"/>
    </w:rPr>
  </w:style>
  <w:style w:type="table" w:styleId="Tabellenraster">
    <w:name w:val="Table Grid"/>
    <w:basedOn w:val="NormaleTabelle"/>
    <w:uiPriority w:val="39"/>
    <w:rsid w:val="00927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6">
    <w:name w:val="Grid Table 1 Light Accent 6"/>
    <w:basedOn w:val="NormaleTabelle"/>
    <w:uiPriority w:val="46"/>
    <w:rsid w:val="00927523"/>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itternetztabelle4Akzent1">
    <w:name w:val="Grid Table 4 Accent 1"/>
    <w:basedOn w:val="NormaleTabelle"/>
    <w:uiPriority w:val="49"/>
    <w:rsid w:val="00927523"/>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EinfacheTabelle3">
    <w:name w:val="Plain Table 3"/>
    <w:basedOn w:val="NormaleTabelle"/>
    <w:uiPriority w:val="43"/>
    <w:rsid w:val="0092752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4Akzent4">
    <w:name w:val="Grid Table 4 Accent 4"/>
    <w:basedOn w:val="NormaleTabelle"/>
    <w:uiPriority w:val="49"/>
    <w:rsid w:val="00927523"/>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itternetztabelle4Akzent2">
    <w:name w:val="Grid Table 4 Accent 2"/>
    <w:basedOn w:val="NormaleTabelle"/>
    <w:uiPriority w:val="49"/>
    <w:rsid w:val="00927523"/>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itternetztabelle4Akzent3">
    <w:name w:val="Grid Table 4 Accent 3"/>
    <w:basedOn w:val="NormaleTabelle"/>
    <w:uiPriority w:val="49"/>
    <w:rsid w:val="00927523"/>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itternetztabelle4">
    <w:name w:val="Grid Table 4"/>
    <w:basedOn w:val="NormaleTabelle"/>
    <w:uiPriority w:val="49"/>
    <w:rsid w:val="009275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3">
    <w:name w:val="Grid Table 3"/>
    <w:basedOn w:val="NormaleTabelle"/>
    <w:uiPriority w:val="48"/>
    <w:rsid w:val="009275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2">
    <w:name w:val="Grid Table 2"/>
    <w:basedOn w:val="NormaleTabelle"/>
    <w:uiPriority w:val="47"/>
    <w:rsid w:val="0092752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1hell">
    <w:name w:val="Grid Table 1 Light"/>
    <w:basedOn w:val="NormaleTabelle"/>
    <w:uiPriority w:val="46"/>
    <w:rsid w:val="0092752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76780">
      <w:bodyDiv w:val="1"/>
      <w:marLeft w:val="0"/>
      <w:marRight w:val="0"/>
      <w:marTop w:val="0"/>
      <w:marBottom w:val="0"/>
      <w:divBdr>
        <w:top w:val="none" w:sz="0" w:space="0" w:color="auto"/>
        <w:left w:val="none" w:sz="0" w:space="0" w:color="auto"/>
        <w:bottom w:val="none" w:sz="0" w:space="0" w:color="auto"/>
        <w:right w:val="none" w:sz="0" w:space="0" w:color="auto"/>
      </w:divBdr>
    </w:div>
    <w:div w:id="74406006">
      <w:bodyDiv w:val="1"/>
      <w:marLeft w:val="0"/>
      <w:marRight w:val="0"/>
      <w:marTop w:val="0"/>
      <w:marBottom w:val="0"/>
      <w:divBdr>
        <w:top w:val="none" w:sz="0" w:space="0" w:color="auto"/>
        <w:left w:val="none" w:sz="0" w:space="0" w:color="auto"/>
        <w:bottom w:val="none" w:sz="0" w:space="0" w:color="auto"/>
        <w:right w:val="none" w:sz="0" w:space="0" w:color="auto"/>
      </w:divBdr>
      <w:divsChild>
        <w:div w:id="736437210">
          <w:marLeft w:val="0"/>
          <w:marRight w:val="0"/>
          <w:marTop w:val="0"/>
          <w:marBottom w:val="0"/>
          <w:divBdr>
            <w:top w:val="none" w:sz="0" w:space="0" w:color="auto"/>
            <w:left w:val="none" w:sz="0" w:space="0" w:color="auto"/>
            <w:bottom w:val="none" w:sz="0" w:space="0" w:color="auto"/>
            <w:right w:val="none" w:sz="0" w:space="0" w:color="auto"/>
          </w:divBdr>
          <w:divsChild>
            <w:div w:id="38559518">
              <w:marLeft w:val="0"/>
              <w:marRight w:val="0"/>
              <w:marTop w:val="0"/>
              <w:marBottom w:val="0"/>
              <w:divBdr>
                <w:top w:val="none" w:sz="0" w:space="0" w:color="auto"/>
                <w:left w:val="none" w:sz="0" w:space="0" w:color="auto"/>
                <w:bottom w:val="none" w:sz="0" w:space="0" w:color="auto"/>
                <w:right w:val="none" w:sz="0" w:space="0" w:color="auto"/>
              </w:divBdr>
              <w:divsChild>
                <w:div w:id="2139374691">
                  <w:marLeft w:val="0"/>
                  <w:marRight w:val="0"/>
                  <w:marTop w:val="0"/>
                  <w:marBottom w:val="0"/>
                  <w:divBdr>
                    <w:top w:val="none" w:sz="0" w:space="0" w:color="auto"/>
                    <w:left w:val="none" w:sz="0" w:space="0" w:color="auto"/>
                    <w:bottom w:val="none" w:sz="0" w:space="0" w:color="auto"/>
                    <w:right w:val="none" w:sz="0" w:space="0" w:color="auto"/>
                  </w:divBdr>
                  <w:divsChild>
                    <w:div w:id="1964000911">
                      <w:marLeft w:val="0"/>
                      <w:marRight w:val="0"/>
                      <w:marTop w:val="0"/>
                      <w:marBottom w:val="0"/>
                      <w:divBdr>
                        <w:top w:val="none" w:sz="0" w:space="0" w:color="auto"/>
                        <w:left w:val="none" w:sz="0" w:space="0" w:color="auto"/>
                        <w:bottom w:val="none" w:sz="0" w:space="0" w:color="auto"/>
                        <w:right w:val="none" w:sz="0" w:space="0" w:color="auto"/>
                      </w:divBdr>
                    </w:div>
                  </w:divsChild>
                </w:div>
                <w:div w:id="665519051">
                  <w:marLeft w:val="0"/>
                  <w:marRight w:val="0"/>
                  <w:marTop w:val="0"/>
                  <w:marBottom w:val="0"/>
                  <w:divBdr>
                    <w:top w:val="none" w:sz="0" w:space="0" w:color="auto"/>
                    <w:left w:val="none" w:sz="0" w:space="0" w:color="auto"/>
                    <w:bottom w:val="none" w:sz="0" w:space="0" w:color="auto"/>
                    <w:right w:val="none" w:sz="0" w:space="0" w:color="auto"/>
                  </w:divBdr>
                  <w:divsChild>
                    <w:div w:id="86968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1680">
      <w:bodyDiv w:val="1"/>
      <w:marLeft w:val="0"/>
      <w:marRight w:val="0"/>
      <w:marTop w:val="0"/>
      <w:marBottom w:val="0"/>
      <w:divBdr>
        <w:top w:val="none" w:sz="0" w:space="0" w:color="auto"/>
        <w:left w:val="none" w:sz="0" w:space="0" w:color="auto"/>
        <w:bottom w:val="none" w:sz="0" w:space="0" w:color="auto"/>
        <w:right w:val="none" w:sz="0" w:space="0" w:color="auto"/>
      </w:divBdr>
    </w:div>
    <w:div w:id="108744770">
      <w:bodyDiv w:val="1"/>
      <w:marLeft w:val="0"/>
      <w:marRight w:val="0"/>
      <w:marTop w:val="0"/>
      <w:marBottom w:val="0"/>
      <w:divBdr>
        <w:top w:val="none" w:sz="0" w:space="0" w:color="auto"/>
        <w:left w:val="none" w:sz="0" w:space="0" w:color="auto"/>
        <w:bottom w:val="none" w:sz="0" w:space="0" w:color="auto"/>
        <w:right w:val="none" w:sz="0" w:space="0" w:color="auto"/>
      </w:divBdr>
    </w:div>
    <w:div w:id="134879801">
      <w:bodyDiv w:val="1"/>
      <w:marLeft w:val="0"/>
      <w:marRight w:val="0"/>
      <w:marTop w:val="0"/>
      <w:marBottom w:val="0"/>
      <w:divBdr>
        <w:top w:val="none" w:sz="0" w:space="0" w:color="auto"/>
        <w:left w:val="none" w:sz="0" w:space="0" w:color="auto"/>
        <w:bottom w:val="none" w:sz="0" w:space="0" w:color="auto"/>
        <w:right w:val="none" w:sz="0" w:space="0" w:color="auto"/>
      </w:divBdr>
    </w:div>
    <w:div w:id="177811298">
      <w:bodyDiv w:val="1"/>
      <w:marLeft w:val="0"/>
      <w:marRight w:val="0"/>
      <w:marTop w:val="0"/>
      <w:marBottom w:val="0"/>
      <w:divBdr>
        <w:top w:val="none" w:sz="0" w:space="0" w:color="auto"/>
        <w:left w:val="none" w:sz="0" w:space="0" w:color="auto"/>
        <w:bottom w:val="none" w:sz="0" w:space="0" w:color="auto"/>
        <w:right w:val="none" w:sz="0" w:space="0" w:color="auto"/>
      </w:divBdr>
    </w:div>
    <w:div w:id="200702819">
      <w:bodyDiv w:val="1"/>
      <w:marLeft w:val="0"/>
      <w:marRight w:val="0"/>
      <w:marTop w:val="0"/>
      <w:marBottom w:val="0"/>
      <w:divBdr>
        <w:top w:val="none" w:sz="0" w:space="0" w:color="auto"/>
        <w:left w:val="none" w:sz="0" w:space="0" w:color="auto"/>
        <w:bottom w:val="none" w:sz="0" w:space="0" w:color="auto"/>
        <w:right w:val="none" w:sz="0" w:space="0" w:color="auto"/>
      </w:divBdr>
    </w:div>
    <w:div w:id="242378408">
      <w:bodyDiv w:val="1"/>
      <w:marLeft w:val="0"/>
      <w:marRight w:val="0"/>
      <w:marTop w:val="0"/>
      <w:marBottom w:val="0"/>
      <w:divBdr>
        <w:top w:val="none" w:sz="0" w:space="0" w:color="auto"/>
        <w:left w:val="none" w:sz="0" w:space="0" w:color="auto"/>
        <w:bottom w:val="none" w:sz="0" w:space="0" w:color="auto"/>
        <w:right w:val="none" w:sz="0" w:space="0" w:color="auto"/>
      </w:divBdr>
      <w:divsChild>
        <w:div w:id="462964951">
          <w:marLeft w:val="0"/>
          <w:marRight w:val="0"/>
          <w:marTop w:val="0"/>
          <w:marBottom w:val="0"/>
          <w:divBdr>
            <w:top w:val="none" w:sz="0" w:space="0" w:color="auto"/>
            <w:left w:val="none" w:sz="0" w:space="0" w:color="auto"/>
            <w:bottom w:val="none" w:sz="0" w:space="0" w:color="auto"/>
            <w:right w:val="none" w:sz="0" w:space="0" w:color="auto"/>
          </w:divBdr>
          <w:divsChild>
            <w:div w:id="983121061">
              <w:marLeft w:val="0"/>
              <w:marRight w:val="0"/>
              <w:marTop w:val="0"/>
              <w:marBottom w:val="0"/>
              <w:divBdr>
                <w:top w:val="none" w:sz="0" w:space="0" w:color="auto"/>
                <w:left w:val="none" w:sz="0" w:space="0" w:color="auto"/>
                <w:bottom w:val="none" w:sz="0" w:space="0" w:color="auto"/>
                <w:right w:val="none" w:sz="0" w:space="0" w:color="auto"/>
              </w:divBdr>
              <w:divsChild>
                <w:div w:id="8113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85051">
      <w:bodyDiv w:val="1"/>
      <w:marLeft w:val="0"/>
      <w:marRight w:val="0"/>
      <w:marTop w:val="0"/>
      <w:marBottom w:val="0"/>
      <w:divBdr>
        <w:top w:val="none" w:sz="0" w:space="0" w:color="auto"/>
        <w:left w:val="none" w:sz="0" w:space="0" w:color="auto"/>
        <w:bottom w:val="none" w:sz="0" w:space="0" w:color="auto"/>
        <w:right w:val="none" w:sz="0" w:space="0" w:color="auto"/>
      </w:divBdr>
    </w:div>
    <w:div w:id="280116507">
      <w:bodyDiv w:val="1"/>
      <w:marLeft w:val="0"/>
      <w:marRight w:val="0"/>
      <w:marTop w:val="0"/>
      <w:marBottom w:val="0"/>
      <w:divBdr>
        <w:top w:val="none" w:sz="0" w:space="0" w:color="auto"/>
        <w:left w:val="none" w:sz="0" w:space="0" w:color="auto"/>
        <w:bottom w:val="none" w:sz="0" w:space="0" w:color="auto"/>
        <w:right w:val="none" w:sz="0" w:space="0" w:color="auto"/>
      </w:divBdr>
      <w:divsChild>
        <w:div w:id="1345666820">
          <w:marLeft w:val="0"/>
          <w:marRight w:val="0"/>
          <w:marTop w:val="0"/>
          <w:marBottom w:val="0"/>
          <w:divBdr>
            <w:top w:val="none" w:sz="0" w:space="0" w:color="auto"/>
            <w:left w:val="none" w:sz="0" w:space="0" w:color="auto"/>
            <w:bottom w:val="none" w:sz="0" w:space="0" w:color="auto"/>
            <w:right w:val="none" w:sz="0" w:space="0" w:color="auto"/>
          </w:divBdr>
          <w:divsChild>
            <w:div w:id="1230311330">
              <w:marLeft w:val="0"/>
              <w:marRight w:val="0"/>
              <w:marTop w:val="0"/>
              <w:marBottom w:val="0"/>
              <w:divBdr>
                <w:top w:val="none" w:sz="0" w:space="0" w:color="auto"/>
                <w:left w:val="none" w:sz="0" w:space="0" w:color="auto"/>
                <w:bottom w:val="none" w:sz="0" w:space="0" w:color="auto"/>
                <w:right w:val="none" w:sz="0" w:space="0" w:color="auto"/>
              </w:divBdr>
              <w:divsChild>
                <w:div w:id="870728295">
                  <w:marLeft w:val="0"/>
                  <w:marRight w:val="0"/>
                  <w:marTop w:val="0"/>
                  <w:marBottom w:val="0"/>
                  <w:divBdr>
                    <w:top w:val="none" w:sz="0" w:space="0" w:color="auto"/>
                    <w:left w:val="none" w:sz="0" w:space="0" w:color="auto"/>
                    <w:bottom w:val="none" w:sz="0" w:space="0" w:color="auto"/>
                    <w:right w:val="none" w:sz="0" w:space="0" w:color="auto"/>
                  </w:divBdr>
                  <w:divsChild>
                    <w:div w:id="1559244000">
                      <w:marLeft w:val="0"/>
                      <w:marRight w:val="0"/>
                      <w:marTop w:val="0"/>
                      <w:marBottom w:val="0"/>
                      <w:divBdr>
                        <w:top w:val="none" w:sz="0" w:space="0" w:color="auto"/>
                        <w:left w:val="none" w:sz="0" w:space="0" w:color="auto"/>
                        <w:bottom w:val="none" w:sz="0" w:space="0" w:color="auto"/>
                        <w:right w:val="none" w:sz="0" w:space="0" w:color="auto"/>
                      </w:divBdr>
                    </w:div>
                  </w:divsChild>
                </w:div>
                <w:div w:id="525757336">
                  <w:marLeft w:val="0"/>
                  <w:marRight w:val="0"/>
                  <w:marTop w:val="0"/>
                  <w:marBottom w:val="0"/>
                  <w:divBdr>
                    <w:top w:val="none" w:sz="0" w:space="0" w:color="auto"/>
                    <w:left w:val="none" w:sz="0" w:space="0" w:color="auto"/>
                    <w:bottom w:val="none" w:sz="0" w:space="0" w:color="auto"/>
                    <w:right w:val="none" w:sz="0" w:space="0" w:color="auto"/>
                  </w:divBdr>
                  <w:divsChild>
                    <w:div w:id="2546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382650">
      <w:bodyDiv w:val="1"/>
      <w:marLeft w:val="0"/>
      <w:marRight w:val="0"/>
      <w:marTop w:val="0"/>
      <w:marBottom w:val="0"/>
      <w:divBdr>
        <w:top w:val="none" w:sz="0" w:space="0" w:color="auto"/>
        <w:left w:val="none" w:sz="0" w:space="0" w:color="auto"/>
        <w:bottom w:val="none" w:sz="0" w:space="0" w:color="auto"/>
        <w:right w:val="none" w:sz="0" w:space="0" w:color="auto"/>
      </w:divBdr>
    </w:div>
    <w:div w:id="330840430">
      <w:bodyDiv w:val="1"/>
      <w:marLeft w:val="0"/>
      <w:marRight w:val="0"/>
      <w:marTop w:val="0"/>
      <w:marBottom w:val="0"/>
      <w:divBdr>
        <w:top w:val="none" w:sz="0" w:space="0" w:color="auto"/>
        <w:left w:val="none" w:sz="0" w:space="0" w:color="auto"/>
        <w:bottom w:val="none" w:sz="0" w:space="0" w:color="auto"/>
        <w:right w:val="none" w:sz="0" w:space="0" w:color="auto"/>
      </w:divBdr>
    </w:div>
    <w:div w:id="331101340">
      <w:bodyDiv w:val="1"/>
      <w:marLeft w:val="0"/>
      <w:marRight w:val="0"/>
      <w:marTop w:val="0"/>
      <w:marBottom w:val="0"/>
      <w:divBdr>
        <w:top w:val="none" w:sz="0" w:space="0" w:color="auto"/>
        <w:left w:val="none" w:sz="0" w:space="0" w:color="auto"/>
        <w:bottom w:val="none" w:sz="0" w:space="0" w:color="auto"/>
        <w:right w:val="none" w:sz="0" w:space="0" w:color="auto"/>
      </w:divBdr>
    </w:div>
    <w:div w:id="332075615">
      <w:bodyDiv w:val="1"/>
      <w:marLeft w:val="0"/>
      <w:marRight w:val="0"/>
      <w:marTop w:val="0"/>
      <w:marBottom w:val="0"/>
      <w:divBdr>
        <w:top w:val="none" w:sz="0" w:space="0" w:color="auto"/>
        <w:left w:val="none" w:sz="0" w:space="0" w:color="auto"/>
        <w:bottom w:val="none" w:sz="0" w:space="0" w:color="auto"/>
        <w:right w:val="none" w:sz="0" w:space="0" w:color="auto"/>
      </w:divBdr>
    </w:div>
    <w:div w:id="376852737">
      <w:bodyDiv w:val="1"/>
      <w:marLeft w:val="0"/>
      <w:marRight w:val="0"/>
      <w:marTop w:val="0"/>
      <w:marBottom w:val="0"/>
      <w:divBdr>
        <w:top w:val="none" w:sz="0" w:space="0" w:color="auto"/>
        <w:left w:val="none" w:sz="0" w:space="0" w:color="auto"/>
        <w:bottom w:val="none" w:sz="0" w:space="0" w:color="auto"/>
        <w:right w:val="none" w:sz="0" w:space="0" w:color="auto"/>
      </w:divBdr>
    </w:div>
    <w:div w:id="390151633">
      <w:bodyDiv w:val="1"/>
      <w:marLeft w:val="0"/>
      <w:marRight w:val="0"/>
      <w:marTop w:val="0"/>
      <w:marBottom w:val="0"/>
      <w:divBdr>
        <w:top w:val="none" w:sz="0" w:space="0" w:color="auto"/>
        <w:left w:val="none" w:sz="0" w:space="0" w:color="auto"/>
        <w:bottom w:val="none" w:sz="0" w:space="0" w:color="auto"/>
        <w:right w:val="none" w:sz="0" w:space="0" w:color="auto"/>
      </w:divBdr>
    </w:div>
    <w:div w:id="397941563">
      <w:bodyDiv w:val="1"/>
      <w:marLeft w:val="0"/>
      <w:marRight w:val="0"/>
      <w:marTop w:val="0"/>
      <w:marBottom w:val="0"/>
      <w:divBdr>
        <w:top w:val="none" w:sz="0" w:space="0" w:color="auto"/>
        <w:left w:val="none" w:sz="0" w:space="0" w:color="auto"/>
        <w:bottom w:val="none" w:sz="0" w:space="0" w:color="auto"/>
        <w:right w:val="none" w:sz="0" w:space="0" w:color="auto"/>
      </w:divBdr>
    </w:div>
    <w:div w:id="411968085">
      <w:bodyDiv w:val="1"/>
      <w:marLeft w:val="0"/>
      <w:marRight w:val="0"/>
      <w:marTop w:val="0"/>
      <w:marBottom w:val="0"/>
      <w:divBdr>
        <w:top w:val="none" w:sz="0" w:space="0" w:color="auto"/>
        <w:left w:val="none" w:sz="0" w:space="0" w:color="auto"/>
        <w:bottom w:val="none" w:sz="0" w:space="0" w:color="auto"/>
        <w:right w:val="none" w:sz="0" w:space="0" w:color="auto"/>
      </w:divBdr>
    </w:div>
    <w:div w:id="421490981">
      <w:bodyDiv w:val="1"/>
      <w:marLeft w:val="0"/>
      <w:marRight w:val="0"/>
      <w:marTop w:val="0"/>
      <w:marBottom w:val="0"/>
      <w:divBdr>
        <w:top w:val="none" w:sz="0" w:space="0" w:color="auto"/>
        <w:left w:val="none" w:sz="0" w:space="0" w:color="auto"/>
        <w:bottom w:val="none" w:sz="0" w:space="0" w:color="auto"/>
        <w:right w:val="none" w:sz="0" w:space="0" w:color="auto"/>
      </w:divBdr>
      <w:divsChild>
        <w:div w:id="1795368359">
          <w:marLeft w:val="0"/>
          <w:marRight w:val="0"/>
          <w:marTop w:val="0"/>
          <w:marBottom w:val="0"/>
          <w:divBdr>
            <w:top w:val="none" w:sz="0" w:space="0" w:color="auto"/>
            <w:left w:val="none" w:sz="0" w:space="0" w:color="auto"/>
            <w:bottom w:val="none" w:sz="0" w:space="0" w:color="auto"/>
            <w:right w:val="none" w:sz="0" w:space="0" w:color="auto"/>
          </w:divBdr>
          <w:divsChild>
            <w:div w:id="677847612">
              <w:marLeft w:val="0"/>
              <w:marRight w:val="0"/>
              <w:marTop w:val="0"/>
              <w:marBottom w:val="0"/>
              <w:divBdr>
                <w:top w:val="none" w:sz="0" w:space="0" w:color="auto"/>
                <w:left w:val="none" w:sz="0" w:space="0" w:color="auto"/>
                <w:bottom w:val="none" w:sz="0" w:space="0" w:color="auto"/>
                <w:right w:val="none" w:sz="0" w:space="0" w:color="auto"/>
              </w:divBdr>
              <w:divsChild>
                <w:div w:id="1842695027">
                  <w:marLeft w:val="0"/>
                  <w:marRight w:val="0"/>
                  <w:marTop w:val="0"/>
                  <w:marBottom w:val="0"/>
                  <w:divBdr>
                    <w:top w:val="none" w:sz="0" w:space="0" w:color="auto"/>
                    <w:left w:val="none" w:sz="0" w:space="0" w:color="auto"/>
                    <w:bottom w:val="none" w:sz="0" w:space="0" w:color="auto"/>
                    <w:right w:val="none" w:sz="0" w:space="0" w:color="auto"/>
                  </w:divBdr>
                  <w:divsChild>
                    <w:div w:id="11067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151305">
      <w:bodyDiv w:val="1"/>
      <w:marLeft w:val="0"/>
      <w:marRight w:val="0"/>
      <w:marTop w:val="0"/>
      <w:marBottom w:val="0"/>
      <w:divBdr>
        <w:top w:val="none" w:sz="0" w:space="0" w:color="auto"/>
        <w:left w:val="none" w:sz="0" w:space="0" w:color="auto"/>
        <w:bottom w:val="none" w:sz="0" w:space="0" w:color="auto"/>
        <w:right w:val="none" w:sz="0" w:space="0" w:color="auto"/>
      </w:divBdr>
      <w:divsChild>
        <w:div w:id="1264998747">
          <w:marLeft w:val="0"/>
          <w:marRight w:val="0"/>
          <w:marTop w:val="0"/>
          <w:marBottom w:val="0"/>
          <w:divBdr>
            <w:top w:val="none" w:sz="0" w:space="0" w:color="auto"/>
            <w:left w:val="none" w:sz="0" w:space="0" w:color="auto"/>
            <w:bottom w:val="none" w:sz="0" w:space="0" w:color="auto"/>
            <w:right w:val="none" w:sz="0" w:space="0" w:color="auto"/>
          </w:divBdr>
          <w:divsChild>
            <w:div w:id="323123644">
              <w:marLeft w:val="0"/>
              <w:marRight w:val="0"/>
              <w:marTop w:val="0"/>
              <w:marBottom w:val="0"/>
              <w:divBdr>
                <w:top w:val="none" w:sz="0" w:space="0" w:color="auto"/>
                <w:left w:val="none" w:sz="0" w:space="0" w:color="auto"/>
                <w:bottom w:val="none" w:sz="0" w:space="0" w:color="auto"/>
                <w:right w:val="none" w:sz="0" w:space="0" w:color="auto"/>
              </w:divBdr>
              <w:divsChild>
                <w:div w:id="10736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8869">
      <w:bodyDiv w:val="1"/>
      <w:marLeft w:val="0"/>
      <w:marRight w:val="0"/>
      <w:marTop w:val="0"/>
      <w:marBottom w:val="0"/>
      <w:divBdr>
        <w:top w:val="none" w:sz="0" w:space="0" w:color="auto"/>
        <w:left w:val="none" w:sz="0" w:space="0" w:color="auto"/>
        <w:bottom w:val="none" w:sz="0" w:space="0" w:color="auto"/>
        <w:right w:val="none" w:sz="0" w:space="0" w:color="auto"/>
      </w:divBdr>
    </w:div>
    <w:div w:id="465195751">
      <w:bodyDiv w:val="1"/>
      <w:marLeft w:val="0"/>
      <w:marRight w:val="0"/>
      <w:marTop w:val="0"/>
      <w:marBottom w:val="0"/>
      <w:divBdr>
        <w:top w:val="none" w:sz="0" w:space="0" w:color="auto"/>
        <w:left w:val="none" w:sz="0" w:space="0" w:color="auto"/>
        <w:bottom w:val="none" w:sz="0" w:space="0" w:color="auto"/>
        <w:right w:val="none" w:sz="0" w:space="0" w:color="auto"/>
      </w:divBdr>
    </w:div>
    <w:div w:id="470560052">
      <w:bodyDiv w:val="1"/>
      <w:marLeft w:val="0"/>
      <w:marRight w:val="0"/>
      <w:marTop w:val="0"/>
      <w:marBottom w:val="0"/>
      <w:divBdr>
        <w:top w:val="none" w:sz="0" w:space="0" w:color="auto"/>
        <w:left w:val="none" w:sz="0" w:space="0" w:color="auto"/>
        <w:bottom w:val="none" w:sz="0" w:space="0" w:color="auto"/>
        <w:right w:val="none" w:sz="0" w:space="0" w:color="auto"/>
      </w:divBdr>
      <w:divsChild>
        <w:div w:id="1483111256">
          <w:marLeft w:val="0"/>
          <w:marRight w:val="0"/>
          <w:marTop w:val="0"/>
          <w:marBottom w:val="0"/>
          <w:divBdr>
            <w:top w:val="none" w:sz="0" w:space="0" w:color="auto"/>
            <w:left w:val="none" w:sz="0" w:space="0" w:color="auto"/>
            <w:bottom w:val="none" w:sz="0" w:space="0" w:color="auto"/>
            <w:right w:val="none" w:sz="0" w:space="0" w:color="auto"/>
          </w:divBdr>
          <w:divsChild>
            <w:div w:id="458107422">
              <w:marLeft w:val="0"/>
              <w:marRight w:val="0"/>
              <w:marTop w:val="0"/>
              <w:marBottom w:val="0"/>
              <w:divBdr>
                <w:top w:val="none" w:sz="0" w:space="0" w:color="auto"/>
                <w:left w:val="none" w:sz="0" w:space="0" w:color="auto"/>
                <w:bottom w:val="none" w:sz="0" w:space="0" w:color="auto"/>
                <w:right w:val="none" w:sz="0" w:space="0" w:color="auto"/>
              </w:divBdr>
              <w:divsChild>
                <w:div w:id="181910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643817">
      <w:bodyDiv w:val="1"/>
      <w:marLeft w:val="0"/>
      <w:marRight w:val="0"/>
      <w:marTop w:val="0"/>
      <w:marBottom w:val="0"/>
      <w:divBdr>
        <w:top w:val="none" w:sz="0" w:space="0" w:color="auto"/>
        <w:left w:val="none" w:sz="0" w:space="0" w:color="auto"/>
        <w:bottom w:val="none" w:sz="0" w:space="0" w:color="auto"/>
        <w:right w:val="none" w:sz="0" w:space="0" w:color="auto"/>
      </w:divBdr>
    </w:div>
    <w:div w:id="518351506">
      <w:bodyDiv w:val="1"/>
      <w:marLeft w:val="0"/>
      <w:marRight w:val="0"/>
      <w:marTop w:val="0"/>
      <w:marBottom w:val="0"/>
      <w:divBdr>
        <w:top w:val="none" w:sz="0" w:space="0" w:color="auto"/>
        <w:left w:val="none" w:sz="0" w:space="0" w:color="auto"/>
        <w:bottom w:val="none" w:sz="0" w:space="0" w:color="auto"/>
        <w:right w:val="none" w:sz="0" w:space="0" w:color="auto"/>
      </w:divBdr>
    </w:div>
    <w:div w:id="579680618">
      <w:bodyDiv w:val="1"/>
      <w:marLeft w:val="0"/>
      <w:marRight w:val="0"/>
      <w:marTop w:val="0"/>
      <w:marBottom w:val="0"/>
      <w:divBdr>
        <w:top w:val="none" w:sz="0" w:space="0" w:color="auto"/>
        <w:left w:val="none" w:sz="0" w:space="0" w:color="auto"/>
        <w:bottom w:val="none" w:sz="0" w:space="0" w:color="auto"/>
        <w:right w:val="none" w:sz="0" w:space="0" w:color="auto"/>
      </w:divBdr>
    </w:div>
    <w:div w:id="591134816">
      <w:bodyDiv w:val="1"/>
      <w:marLeft w:val="0"/>
      <w:marRight w:val="0"/>
      <w:marTop w:val="0"/>
      <w:marBottom w:val="0"/>
      <w:divBdr>
        <w:top w:val="none" w:sz="0" w:space="0" w:color="auto"/>
        <w:left w:val="none" w:sz="0" w:space="0" w:color="auto"/>
        <w:bottom w:val="none" w:sz="0" w:space="0" w:color="auto"/>
        <w:right w:val="none" w:sz="0" w:space="0" w:color="auto"/>
      </w:divBdr>
    </w:div>
    <w:div w:id="600988462">
      <w:bodyDiv w:val="1"/>
      <w:marLeft w:val="0"/>
      <w:marRight w:val="0"/>
      <w:marTop w:val="0"/>
      <w:marBottom w:val="0"/>
      <w:divBdr>
        <w:top w:val="none" w:sz="0" w:space="0" w:color="auto"/>
        <w:left w:val="none" w:sz="0" w:space="0" w:color="auto"/>
        <w:bottom w:val="none" w:sz="0" w:space="0" w:color="auto"/>
        <w:right w:val="none" w:sz="0" w:space="0" w:color="auto"/>
      </w:divBdr>
    </w:div>
    <w:div w:id="647320372">
      <w:bodyDiv w:val="1"/>
      <w:marLeft w:val="0"/>
      <w:marRight w:val="0"/>
      <w:marTop w:val="0"/>
      <w:marBottom w:val="0"/>
      <w:divBdr>
        <w:top w:val="none" w:sz="0" w:space="0" w:color="auto"/>
        <w:left w:val="none" w:sz="0" w:space="0" w:color="auto"/>
        <w:bottom w:val="none" w:sz="0" w:space="0" w:color="auto"/>
        <w:right w:val="none" w:sz="0" w:space="0" w:color="auto"/>
      </w:divBdr>
    </w:div>
    <w:div w:id="748502518">
      <w:bodyDiv w:val="1"/>
      <w:marLeft w:val="0"/>
      <w:marRight w:val="0"/>
      <w:marTop w:val="0"/>
      <w:marBottom w:val="0"/>
      <w:divBdr>
        <w:top w:val="none" w:sz="0" w:space="0" w:color="auto"/>
        <w:left w:val="none" w:sz="0" w:space="0" w:color="auto"/>
        <w:bottom w:val="none" w:sz="0" w:space="0" w:color="auto"/>
        <w:right w:val="none" w:sz="0" w:space="0" w:color="auto"/>
      </w:divBdr>
    </w:div>
    <w:div w:id="769468632">
      <w:bodyDiv w:val="1"/>
      <w:marLeft w:val="0"/>
      <w:marRight w:val="0"/>
      <w:marTop w:val="0"/>
      <w:marBottom w:val="0"/>
      <w:divBdr>
        <w:top w:val="none" w:sz="0" w:space="0" w:color="auto"/>
        <w:left w:val="none" w:sz="0" w:space="0" w:color="auto"/>
        <w:bottom w:val="none" w:sz="0" w:space="0" w:color="auto"/>
        <w:right w:val="none" w:sz="0" w:space="0" w:color="auto"/>
      </w:divBdr>
    </w:div>
    <w:div w:id="780414873">
      <w:bodyDiv w:val="1"/>
      <w:marLeft w:val="0"/>
      <w:marRight w:val="0"/>
      <w:marTop w:val="0"/>
      <w:marBottom w:val="0"/>
      <w:divBdr>
        <w:top w:val="none" w:sz="0" w:space="0" w:color="auto"/>
        <w:left w:val="none" w:sz="0" w:space="0" w:color="auto"/>
        <w:bottom w:val="none" w:sz="0" w:space="0" w:color="auto"/>
        <w:right w:val="none" w:sz="0" w:space="0" w:color="auto"/>
      </w:divBdr>
    </w:div>
    <w:div w:id="781340602">
      <w:bodyDiv w:val="1"/>
      <w:marLeft w:val="0"/>
      <w:marRight w:val="0"/>
      <w:marTop w:val="0"/>
      <w:marBottom w:val="0"/>
      <w:divBdr>
        <w:top w:val="none" w:sz="0" w:space="0" w:color="auto"/>
        <w:left w:val="none" w:sz="0" w:space="0" w:color="auto"/>
        <w:bottom w:val="none" w:sz="0" w:space="0" w:color="auto"/>
        <w:right w:val="none" w:sz="0" w:space="0" w:color="auto"/>
      </w:divBdr>
    </w:div>
    <w:div w:id="787242755">
      <w:bodyDiv w:val="1"/>
      <w:marLeft w:val="0"/>
      <w:marRight w:val="0"/>
      <w:marTop w:val="0"/>
      <w:marBottom w:val="0"/>
      <w:divBdr>
        <w:top w:val="none" w:sz="0" w:space="0" w:color="auto"/>
        <w:left w:val="none" w:sz="0" w:space="0" w:color="auto"/>
        <w:bottom w:val="none" w:sz="0" w:space="0" w:color="auto"/>
        <w:right w:val="none" w:sz="0" w:space="0" w:color="auto"/>
      </w:divBdr>
    </w:div>
    <w:div w:id="790709222">
      <w:bodyDiv w:val="1"/>
      <w:marLeft w:val="0"/>
      <w:marRight w:val="0"/>
      <w:marTop w:val="0"/>
      <w:marBottom w:val="0"/>
      <w:divBdr>
        <w:top w:val="none" w:sz="0" w:space="0" w:color="auto"/>
        <w:left w:val="none" w:sz="0" w:space="0" w:color="auto"/>
        <w:bottom w:val="none" w:sz="0" w:space="0" w:color="auto"/>
        <w:right w:val="none" w:sz="0" w:space="0" w:color="auto"/>
      </w:divBdr>
    </w:div>
    <w:div w:id="794639477">
      <w:bodyDiv w:val="1"/>
      <w:marLeft w:val="0"/>
      <w:marRight w:val="0"/>
      <w:marTop w:val="0"/>
      <w:marBottom w:val="0"/>
      <w:divBdr>
        <w:top w:val="none" w:sz="0" w:space="0" w:color="auto"/>
        <w:left w:val="none" w:sz="0" w:space="0" w:color="auto"/>
        <w:bottom w:val="none" w:sz="0" w:space="0" w:color="auto"/>
        <w:right w:val="none" w:sz="0" w:space="0" w:color="auto"/>
      </w:divBdr>
    </w:div>
    <w:div w:id="833842345">
      <w:bodyDiv w:val="1"/>
      <w:marLeft w:val="0"/>
      <w:marRight w:val="0"/>
      <w:marTop w:val="0"/>
      <w:marBottom w:val="0"/>
      <w:divBdr>
        <w:top w:val="none" w:sz="0" w:space="0" w:color="auto"/>
        <w:left w:val="none" w:sz="0" w:space="0" w:color="auto"/>
        <w:bottom w:val="none" w:sz="0" w:space="0" w:color="auto"/>
        <w:right w:val="none" w:sz="0" w:space="0" w:color="auto"/>
      </w:divBdr>
      <w:divsChild>
        <w:div w:id="1614827917">
          <w:marLeft w:val="0"/>
          <w:marRight w:val="0"/>
          <w:marTop w:val="0"/>
          <w:marBottom w:val="0"/>
          <w:divBdr>
            <w:top w:val="none" w:sz="0" w:space="0" w:color="auto"/>
            <w:left w:val="none" w:sz="0" w:space="0" w:color="auto"/>
            <w:bottom w:val="none" w:sz="0" w:space="0" w:color="auto"/>
            <w:right w:val="none" w:sz="0" w:space="0" w:color="auto"/>
          </w:divBdr>
          <w:divsChild>
            <w:div w:id="1849558486">
              <w:marLeft w:val="0"/>
              <w:marRight w:val="0"/>
              <w:marTop w:val="0"/>
              <w:marBottom w:val="0"/>
              <w:divBdr>
                <w:top w:val="none" w:sz="0" w:space="0" w:color="auto"/>
                <w:left w:val="none" w:sz="0" w:space="0" w:color="auto"/>
                <w:bottom w:val="none" w:sz="0" w:space="0" w:color="auto"/>
                <w:right w:val="none" w:sz="0" w:space="0" w:color="auto"/>
              </w:divBdr>
              <w:divsChild>
                <w:div w:id="49849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6251">
      <w:bodyDiv w:val="1"/>
      <w:marLeft w:val="0"/>
      <w:marRight w:val="0"/>
      <w:marTop w:val="0"/>
      <w:marBottom w:val="0"/>
      <w:divBdr>
        <w:top w:val="none" w:sz="0" w:space="0" w:color="auto"/>
        <w:left w:val="none" w:sz="0" w:space="0" w:color="auto"/>
        <w:bottom w:val="none" w:sz="0" w:space="0" w:color="auto"/>
        <w:right w:val="none" w:sz="0" w:space="0" w:color="auto"/>
      </w:divBdr>
    </w:div>
    <w:div w:id="841116812">
      <w:bodyDiv w:val="1"/>
      <w:marLeft w:val="0"/>
      <w:marRight w:val="0"/>
      <w:marTop w:val="0"/>
      <w:marBottom w:val="0"/>
      <w:divBdr>
        <w:top w:val="none" w:sz="0" w:space="0" w:color="auto"/>
        <w:left w:val="none" w:sz="0" w:space="0" w:color="auto"/>
        <w:bottom w:val="none" w:sz="0" w:space="0" w:color="auto"/>
        <w:right w:val="none" w:sz="0" w:space="0" w:color="auto"/>
      </w:divBdr>
    </w:div>
    <w:div w:id="870414865">
      <w:bodyDiv w:val="1"/>
      <w:marLeft w:val="0"/>
      <w:marRight w:val="0"/>
      <w:marTop w:val="0"/>
      <w:marBottom w:val="0"/>
      <w:divBdr>
        <w:top w:val="none" w:sz="0" w:space="0" w:color="auto"/>
        <w:left w:val="none" w:sz="0" w:space="0" w:color="auto"/>
        <w:bottom w:val="none" w:sz="0" w:space="0" w:color="auto"/>
        <w:right w:val="none" w:sz="0" w:space="0" w:color="auto"/>
      </w:divBdr>
    </w:div>
    <w:div w:id="875510373">
      <w:bodyDiv w:val="1"/>
      <w:marLeft w:val="0"/>
      <w:marRight w:val="0"/>
      <w:marTop w:val="0"/>
      <w:marBottom w:val="0"/>
      <w:divBdr>
        <w:top w:val="none" w:sz="0" w:space="0" w:color="auto"/>
        <w:left w:val="none" w:sz="0" w:space="0" w:color="auto"/>
        <w:bottom w:val="none" w:sz="0" w:space="0" w:color="auto"/>
        <w:right w:val="none" w:sz="0" w:space="0" w:color="auto"/>
      </w:divBdr>
    </w:div>
    <w:div w:id="893002885">
      <w:bodyDiv w:val="1"/>
      <w:marLeft w:val="0"/>
      <w:marRight w:val="0"/>
      <w:marTop w:val="0"/>
      <w:marBottom w:val="0"/>
      <w:divBdr>
        <w:top w:val="none" w:sz="0" w:space="0" w:color="auto"/>
        <w:left w:val="none" w:sz="0" w:space="0" w:color="auto"/>
        <w:bottom w:val="none" w:sz="0" w:space="0" w:color="auto"/>
        <w:right w:val="none" w:sz="0" w:space="0" w:color="auto"/>
      </w:divBdr>
    </w:div>
    <w:div w:id="920336678">
      <w:bodyDiv w:val="1"/>
      <w:marLeft w:val="0"/>
      <w:marRight w:val="0"/>
      <w:marTop w:val="0"/>
      <w:marBottom w:val="0"/>
      <w:divBdr>
        <w:top w:val="none" w:sz="0" w:space="0" w:color="auto"/>
        <w:left w:val="none" w:sz="0" w:space="0" w:color="auto"/>
        <w:bottom w:val="none" w:sz="0" w:space="0" w:color="auto"/>
        <w:right w:val="none" w:sz="0" w:space="0" w:color="auto"/>
      </w:divBdr>
    </w:div>
    <w:div w:id="960644414">
      <w:bodyDiv w:val="1"/>
      <w:marLeft w:val="0"/>
      <w:marRight w:val="0"/>
      <w:marTop w:val="0"/>
      <w:marBottom w:val="0"/>
      <w:divBdr>
        <w:top w:val="none" w:sz="0" w:space="0" w:color="auto"/>
        <w:left w:val="none" w:sz="0" w:space="0" w:color="auto"/>
        <w:bottom w:val="none" w:sz="0" w:space="0" w:color="auto"/>
        <w:right w:val="none" w:sz="0" w:space="0" w:color="auto"/>
      </w:divBdr>
    </w:div>
    <w:div w:id="964309526">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1935732">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28264522">
      <w:bodyDiv w:val="1"/>
      <w:marLeft w:val="0"/>
      <w:marRight w:val="0"/>
      <w:marTop w:val="0"/>
      <w:marBottom w:val="0"/>
      <w:divBdr>
        <w:top w:val="none" w:sz="0" w:space="0" w:color="auto"/>
        <w:left w:val="none" w:sz="0" w:space="0" w:color="auto"/>
        <w:bottom w:val="none" w:sz="0" w:space="0" w:color="auto"/>
        <w:right w:val="none" w:sz="0" w:space="0" w:color="auto"/>
      </w:divBdr>
    </w:div>
    <w:div w:id="1034036033">
      <w:bodyDiv w:val="1"/>
      <w:marLeft w:val="0"/>
      <w:marRight w:val="0"/>
      <w:marTop w:val="0"/>
      <w:marBottom w:val="0"/>
      <w:divBdr>
        <w:top w:val="none" w:sz="0" w:space="0" w:color="auto"/>
        <w:left w:val="none" w:sz="0" w:space="0" w:color="auto"/>
        <w:bottom w:val="none" w:sz="0" w:space="0" w:color="auto"/>
        <w:right w:val="none" w:sz="0" w:space="0" w:color="auto"/>
      </w:divBdr>
    </w:div>
    <w:div w:id="1036270879">
      <w:bodyDiv w:val="1"/>
      <w:marLeft w:val="0"/>
      <w:marRight w:val="0"/>
      <w:marTop w:val="0"/>
      <w:marBottom w:val="0"/>
      <w:divBdr>
        <w:top w:val="none" w:sz="0" w:space="0" w:color="auto"/>
        <w:left w:val="none" w:sz="0" w:space="0" w:color="auto"/>
        <w:bottom w:val="none" w:sz="0" w:space="0" w:color="auto"/>
        <w:right w:val="none" w:sz="0" w:space="0" w:color="auto"/>
      </w:divBdr>
    </w:div>
    <w:div w:id="1070693842">
      <w:bodyDiv w:val="1"/>
      <w:marLeft w:val="0"/>
      <w:marRight w:val="0"/>
      <w:marTop w:val="0"/>
      <w:marBottom w:val="0"/>
      <w:divBdr>
        <w:top w:val="none" w:sz="0" w:space="0" w:color="auto"/>
        <w:left w:val="none" w:sz="0" w:space="0" w:color="auto"/>
        <w:bottom w:val="none" w:sz="0" w:space="0" w:color="auto"/>
        <w:right w:val="none" w:sz="0" w:space="0" w:color="auto"/>
      </w:divBdr>
    </w:div>
    <w:div w:id="1079985333">
      <w:bodyDiv w:val="1"/>
      <w:marLeft w:val="0"/>
      <w:marRight w:val="0"/>
      <w:marTop w:val="0"/>
      <w:marBottom w:val="0"/>
      <w:divBdr>
        <w:top w:val="none" w:sz="0" w:space="0" w:color="auto"/>
        <w:left w:val="none" w:sz="0" w:space="0" w:color="auto"/>
        <w:bottom w:val="none" w:sz="0" w:space="0" w:color="auto"/>
        <w:right w:val="none" w:sz="0" w:space="0" w:color="auto"/>
      </w:divBdr>
    </w:div>
    <w:div w:id="1100684648">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210069581">
      <w:bodyDiv w:val="1"/>
      <w:marLeft w:val="0"/>
      <w:marRight w:val="0"/>
      <w:marTop w:val="0"/>
      <w:marBottom w:val="0"/>
      <w:divBdr>
        <w:top w:val="none" w:sz="0" w:space="0" w:color="auto"/>
        <w:left w:val="none" w:sz="0" w:space="0" w:color="auto"/>
        <w:bottom w:val="none" w:sz="0" w:space="0" w:color="auto"/>
        <w:right w:val="none" w:sz="0" w:space="0" w:color="auto"/>
      </w:divBdr>
    </w:div>
    <w:div w:id="1237975886">
      <w:bodyDiv w:val="1"/>
      <w:marLeft w:val="0"/>
      <w:marRight w:val="0"/>
      <w:marTop w:val="0"/>
      <w:marBottom w:val="0"/>
      <w:divBdr>
        <w:top w:val="none" w:sz="0" w:space="0" w:color="auto"/>
        <w:left w:val="none" w:sz="0" w:space="0" w:color="auto"/>
        <w:bottom w:val="none" w:sz="0" w:space="0" w:color="auto"/>
        <w:right w:val="none" w:sz="0" w:space="0" w:color="auto"/>
      </w:divBdr>
      <w:divsChild>
        <w:div w:id="25181594">
          <w:marLeft w:val="547"/>
          <w:marRight w:val="0"/>
          <w:marTop w:val="0"/>
          <w:marBottom w:val="0"/>
          <w:divBdr>
            <w:top w:val="none" w:sz="0" w:space="0" w:color="auto"/>
            <w:left w:val="none" w:sz="0" w:space="0" w:color="auto"/>
            <w:bottom w:val="none" w:sz="0" w:space="0" w:color="auto"/>
            <w:right w:val="none" w:sz="0" w:space="0" w:color="auto"/>
          </w:divBdr>
        </w:div>
      </w:divsChild>
    </w:div>
    <w:div w:id="1290360187">
      <w:bodyDiv w:val="1"/>
      <w:marLeft w:val="0"/>
      <w:marRight w:val="0"/>
      <w:marTop w:val="0"/>
      <w:marBottom w:val="0"/>
      <w:divBdr>
        <w:top w:val="none" w:sz="0" w:space="0" w:color="auto"/>
        <w:left w:val="none" w:sz="0" w:space="0" w:color="auto"/>
        <w:bottom w:val="none" w:sz="0" w:space="0" w:color="auto"/>
        <w:right w:val="none" w:sz="0" w:space="0" w:color="auto"/>
      </w:divBdr>
      <w:divsChild>
        <w:div w:id="388069823">
          <w:marLeft w:val="0"/>
          <w:marRight w:val="0"/>
          <w:marTop w:val="0"/>
          <w:marBottom w:val="0"/>
          <w:divBdr>
            <w:top w:val="none" w:sz="0" w:space="0" w:color="auto"/>
            <w:left w:val="none" w:sz="0" w:space="0" w:color="auto"/>
            <w:bottom w:val="none" w:sz="0" w:space="0" w:color="auto"/>
            <w:right w:val="none" w:sz="0" w:space="0" w:color="auto"/>
          </w:divBdr>
          <w:divsChild>
            <w:div w:id="1011448447">
              <w:marLeft w:val="0"/>
              <w:marRight w:val="0"/>
              <w:marTop w:val="0"/>
              <w:marBottom w:val="0"/>
              <w:divBdr>
                <w:top w:val="none" w:sz="0" w:space="0" w:color="auto"/>
                <w:left w:val="none" w:sz="0" w:space="0" w:color="auto"/>
                <w:bottom w:val="none" w:sz="0" w:space="0" w:color="auto"/>
                <w:right w:val="none" w:sz="0" w:space="0" w:color="auto"/>
              </w:divBdr>
              <w:divsChild>
                <w:div w:id="6097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74565">
      <w:bodyDiv w:val="1"/>
      <w:marLeft w:val="0"/>
      <w:marRight w:val="0"/>
      <w:marTop w:val="0"/>
      <w:marBottom w:val="0"/>
      <w:divBdr>
        <w:top w:val="none" w:sz="0" w:space="0" w:color="auto"/>
        <w:left w:val="none" w:sz="0" w:space="0" w:color="auto"/>
        <w:bottom w:val="none" w:sz="0" w:space="0" w:color="auto"/>
        <w:right w:val="none" w:sz="0" w:space="0" w:color="auto"/>
      </w:divBdr>
    </w:div>
    <w:div w:id="1333023386">
      <w:bodyDiv w:val="1"/>
      <w:marLeft w:val="0"/>
      <w:marRight w:val="0"/>
      <w:marTop w:val="0"/>
      <w:marBottom w:val="0"/>
      <w:divBdr>
        <w:top w:val="none" w:sz="0" w:space="0" w:color="auto"/>
        <w:left w:val="none" w:sz="0" w:space="0" w:color="auto"/>
        <w:bottom w:val="none" w:sz="0" w:space="0" w:color="auto"/>
        <w:right w:val="none" w:sz="0" w:space="0" w:color="auto"/>
      </w:divBdr>
    </w:div>
    <w:div w:id="1334184219">
      <w:bodyDiv w:val="1"/>
      <w:marLeft w:val="0"/>
      <w:marRight w:val="0"/>
      <w:marTop w:val="0"/>
      <w:marBottom w:val="0"/>
      <w:divBdr>
        <w:top w:val="none" w:sz="0" w:space="0" w:color="auto"/>
        <w:left w:val="none" w:sz="0" w:space="0" w:color="auto"/>
        <w:bottom w:val="none" w:sz="0" w:space="0" w:color="auto"/>
        <w:right w:val="none" w:sz="0" w:space="0" w:color="auto"/>
      </w:divBdr>
      <w:divsChild>
        <w:div w:id="852230513">
          <w:marLeft w:val="0"/>
          <w:marRight w:val="0"/>
          <w:marTop w:val="0"/>
          <w:marBottom w:val="0"/>
          <w:divBdr>
            <w:top w:val="none" w:sz="0" w:space="0" w:color="auto"/>
            <w:left w:val="none" w:sz="0" w:space="0" w:color="auto"/>
            <w:bottom w:val="none" w:sz="0" w:space="0" w:color="auto"/>
            <w:right w:val="none" w:sz="0" w:space="0" w:color="auto"/>
          </w:divBdr>
          <w:divsChild>
            <w:div w:id="1713338538">
              <w:marLeft w:val="0"/>
              <w:marRight w:val="0"/>
              <w:marTop w:val="0"/>
              <w:marBottom w:val="0"/>
              <w:divBdr>
                <w:top w:val="none" w:sz="0" w:space="0" w:color="auto"/>
                <w:left w:val="none" w:sz="0" w:space="0" w:color="auto"/>
                <w:bottom w:val="none" w:sz="0" w:space="0" w:color="auto"/>
                <w:right w:val="none" w:sz="0" w:space="0" w:color="auto"/>
              </w:divBdr>
              <w:divsChild>
                <w:div w:id="182966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75560">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409304543">
      <w:bodyDiv w:val="1"/>
      <w:marLeft w:val="0"/>
      <w:marRight w:val="0"/>
      <w:marTop w:val="0"/>
      <w:marBottom w:val="0"/>
      <w:divBdr>
        <w:top w:val="none" w:sz="0" w:space="0" w:color="auto"/>
        <w:left w:val="none" w:sz="0" w:space="0" w:color="auto"/>
        <w:bottom w:val="none" w:sz="0" w:space="0" w:color="auto"/>
        <w:right w:val="none" w:sz="0" w:space="0" w:color="auto"/>
      </w:divBdr>
      <w:divsChild>
        <w:div w:id="1217856425">
          <w:marLeft w:val="547"/>
          <w:marRight w:val="0"/>
          <w:marTop w:val="0"/>
          <w:marBottom w:val="0"/>
          <w:divBdr>
            <w:top w:val="none" w:sz="0" w:space="0" w:color="auto"/>
            <w:left w:val="none" w:sz="0" w:space="0" w:color="auto"/>
            <w:bottom w:val="none" w:sz="0" w:space="0" w:color="auto"/>
            <w:right w:val="none" w:sz="0" w:space="0" w:color="auto"/>
          </w:divBdr>
        </w:div>
        <w:div w:id="1356230306">
          <w:marLeft w:val="547"/>
          <w:marRight w:val="0"/>
          <w:marTop w:val="0"/>
          <w:marBottom w:val="0"/>
          <w:divBdr>
            <w:top w:val="none" w:sz="0" w:space="0" w:color="auto"/>
            <w:left w:val="none" w:sz="0" w:space="0" w:color="auto"/>
            <w:bottom w:val="none" w:sz="0" w:space="0" w:color="auto"/>
            <w:right w:val="none" w:sz="0" w:space="0" w:color="auto"/>
          </w:divBdr>
        </w:div>
      </w:divsChild>
    </w:div>
    <w:div w:id="1430155372">
      <w:bodyDiv w:val="1"/>
      <w:marLeft w:val="0"/>
      <w:marRight w:val="0"/>
      <w:marTop w:val="0"/>
      <w:marBottom w:val="0"/>
      <w:divBdr>
        <w:top w:val="none" w:sz="0" w:space="0" w:color="auto"/>
        <w:left w:val="none" w:sz="0" w:space="0" w:color="auto"/>
        <w:bottom w:val="none" w:sz="0" w:space="0" w:color="auto"/>
        <w:right w:val="none" w:sz="0" w:space="0" w:color="auto"/>
      </w:divBdr>
    </w:div>
    <w:div w:id="1441144617">
      <w:bodyDiv w:val="1"/>
      <w:marLeft w:val="0"/>
      <w:marRight w:val="0"/>
      <w:marTop w:val="0"/>
      <w:marBottom w:val="0"/>
      <w:divBdr>
        <w:top w:val="none" w:sz="0" w:space="0" w:color="auto"/>
        <w:left w:val="none" w:sz="0" w:space="0" w:color="auto"/>
        <w:bottom w:val="none" w:sz="0" w:space="0" w:color="auto"/>
        <w:right w:val="none" w:sz="0" w:space="0" w:color="auto"/>
      </w:divBdr>
      <w:divsChild>
        <w:div w:id="1588034097">
          <w:marLeft w:val="0"/>
          <w:marRight w:val="0"/>
          <w:marTop w:val="0"/>
          <w:marBottom w:val="0"/>
          <w:divBdr>
            <w:top w:val="none" w:sz="0" w:space="0" w:color="auto"/>
            <w:left w:val="none" w:sz="0" w:space="0" w:color="auto"/>
            <w:bottom w:val="none" w:sz="0" w:space="0" w:color="auto"/>
            <w:right w:val="none" w:sz="0" w:space="0" w:color="auto"/>
          </w:divBdr>
          <w:divsChild>
            <w:div w:id="1940982580">
              <w:marLeft w:val="0"/>
              <w:marRight w:val="0"/>
              <w:marTop w:val="0"/>
              <w:marBottom w:val="0"/>
              <w:divBdr>
                <w:top w:val="none" w:sz="0" w:space="0" w:color="auto"/>
                <w:left w:val="none" w:sz="0" w:space="0" w:color="auto"/>
                <w:bottom w:val="none" w:sz="0" w:space="0" w:color="auto"/>
                <w:right w:val="none" w:sz="0" w:space="0" w:color="auto"/>
              </w:divBdr>
              <w:divsChild>
                <w:div w:id="6704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370041">
      <w:bodyDiv w:val="1"/>
      <w:marLeft w:val="0"/>
      <w:marRight w:val="0"/>
      <w:marTop w:val="0"/>
      <w:marBottom w:val="0"/>
      <w:divBdr>
        <w:top w:val="none" w:sz="0" w:space="0" w:color="auto"/>
        <w:left w:val="none" w:sz="0" w:space="0" w:color="auto"/>
        <w:bottom w:val="none" w:sz="0" w:space="0" w:color="auto"/>
        <w:right w:val="none" w:sz="0" w:space="0" w:color="auto"/>
      </w:divBdr>
    </w:div>
    <w:div w:id="1475903274">
      <w:bodyDiv w:val="1"/>
      <w:marLeft w:val="0"/>
      <w:marRight w:val="0"/>
      <w:marTop w:val="0"/>
      <w:marBottom w:val="0"/>
      <w:divBdr>
        <w:top w:val="none" w:sz="0" w:space="0" w:color="auto"/>
        <w:left w:val="none" w:sz="0" w:space="0" w:color="auto"/>
        <w:bottom w:val="none" w:sz="0" w:space="0" w:color="auto"/>
        <w:right w:val="none" w:sz="0" w:space="0" w:color="auto"/>
      </w:divBdr>
    </w:div>
    <w:div w:id="1484927783">
      <w:bodyDiv w:val="1"/>
      <w:marLeft w:val="0"/>
      <w:marRight w:val="0"/>
      <w:marTop w:val="0"/>
      <w:marBottom w:val="0"/>
      <w:divBdr>
        <w:top w:val="none" w:sz="0" w:space="0" w:color="auto"/>
        <w:left w:val="none" w:sz="0" w:space="0" w:color="auto"/>
        <w:bottom w:val="none" w:sz="0" w:space="0" w:color="auto"/>
        <w:right w:val="none" w:sz="0" w:space="0" w:color="auto"/>
      </w:divBdr>
      <w:divsChild>
        <w:div w:id="1393967297">
          <w:marLeft w:val="547"/>
          <w:marRight w:val="0"/>
          <w:marTop w:val="0"/>
          <w:marBottom w:val="0"/>
          <w:divBdr>
            <w:top w:val="none" w:sz="0" w:space="0" w:color="auto"/>
            <w:left w:val="none" w:sz="0" w:space="0" w:color="auto"/>
            <w:bottom w:val="none" w:sz="0" w:space="0" w:color="auto"/>
            <w:right w:val="none" w:sz="0" w:space="0" w:color="auto"/>
          </w:divBdr>
        </w:div>
      </w:divsChild>
    </w:div>
    <w:div w:id="1503662793">
      <w:bodyDiv w:val="1"/>
      <w:marLeft w:val="0"/>
      <w:marRight w:val="0"/>
      <w:marTop w:val="0"/>
      <w:marBottom w:val="0"/>
      <w:divBdr>
        <w:top w:val="none" w:sz="0" w:space="0" w:color="auto"/>
        <w:left w:val="none" w:sz="0" w:space="0" w:color="auto"/>
        <w:bottom w:val="none" w:sz="0" w:space="0" w:color="auto"/>
        <w:right w:val="none" w:sz="0" w:space="0" w:color="auto"/>
      </w:divBdr>
      <w:divsChild>
        <w:div w:id="1001859204">
          <w:marLeft w:val="547"/>
          <w:marRight w:val="0"/>
          <w:marTop w:val="0"/>
          <w:marBottom w:val="0"/>
          <w:divBdr>
            <w:top w:val="none" w:sz="0" w:space="0" w:color="auto"/>
            <w:left w:val="none" w:sz="0" w:space="0" w:color="auto"/>
            <w:bottom w:val="none" w:sz="0" w:space="0" w:color="auto"/>
            <w:right w:val="none" w:sz="0" w:space="0" w:color="auto"/>
          </w:divBdr>
        </w:div>
      </w:divsChild>
    </w:div>
    <w:div w:id="1520388818">
      <w:bodyDiv w:val="1"/>
      <w:marLeft w:val="0"/>
      <w:marRight w:val="0"/>
      <w:marTop w:val="0"/>
      <w:marBottom w:val="0"/>
      <w:divBdr>
        <w:top w:val="none" w:sz="0" w:space="0" w:color="auto"/>
        <w:left w:val="none" w:sz="0" w:space="0" w:color="auto"/>
        <w:bottom w:val="none" w:sz="0" w:space="0" w:color="auto"/>
        <w:right w:val="none" w:sz="0" w:space="0" w:color="auto"/>
      </w:divBdr>
    </w:div>
    <w:div w:id="1530413192">
      <w:bodyDiv w:val="1"/>
      <w:marLeft w:val="0"/>
      <w:marRight w:val="0"/>
      <w:marTop w:val="0"/>
      <w:marBottom w:val="0"/>
      <w:divBdr>
        <w:top w:val="none" w:sz="0" w:space="0" w:color="auto"/>
        <w:left w:val="none" w:sz="0" w:space="0" w:color="auto"/>
        <w:bottom w:val="none" w:sz="0" w:space="0" w:color="auto"/>
        <w:right w:val="none" w:sz="0" w:space="0" w:color="auto"/>
      </w:divBdr>
    </w:div>
    <w:div w:id="1546214055">
      <w:bodyDiv w:val="1"/>
      <w:marLeft w:val="0"/>
      <w:marRight w:val="0"/>
      <w:marTop w:val="0"/>
      <w:marBottom w:val="0"/>
      <w:divBdr>
        <w:top w:val="none" w:sz="0" w:space="0" w:color="auto"/>
        <w:left w:val="none" w:sz="0" w:space="0" w:color="auto"/>
        <w:bottom w:val="none" w:sz="0" w:space="0" w:color="auto"/>
        <w:right w:val="none" w:sz="0" w:space="0" w:color="auto"/>
      </w:divBdr>
    </w:div>
    <w:div w:id="1548832417">
      <w:bodyDiv w:val="1"/>
      <w:marLeft w:val="0"/>
      <w:marRight w:val="0"/>
      <w:marTop w:val="0"/>
      <w:marBottom w:val="0"/>
      <w:divBdr>
        <w:top w:val="none" w:sz="0" w:space="0" w:color="auto"/>
        <w:left w:val="none" w:sz="0" w:space="0" w:color="auto"/>
        <w:bottom w:val="none" w:sz="0" w:space="0" w:color="auto"/>
        <w:right w:val="none" w:sz="0" w:space="0" w:color="auto"/>
      </w:divBdr>
    </w:div>
    <w:div w:id="1550534123">
      <w:bodyDiv w:val="1"/>
      <w:marLeft w:val="0"/>
      <w:marRight w:val="0"/>
      <w:marTop w:val="0"/>
      <w:marBottom w:val="0"/>
      <w:divBdr>
        <w:top w:val="none" w:sz="0" w:space="0" w:color="auto"/>
        <w:left w:val="none" w:sz="0" w:space="0" w:color="auto"/>
        <w:bottom w:val="none" w:sz="0" w:space="0" w:color="auto"/>
        <w:right w:val="none" w:sz="0" w:space="0" w:color="auto"/>
      </w:divBdr>
      <w:divsChild>
        <w:div w:id="616446475">
          <w:marLeft w:val="0"/>
          <w:marRight w:val="0"/>
          <w:marTop w:val="0"/>
          <w:marBottom w:val="0"/>
          <w:divBdr>
            <w:top w:val="none" w:sz="0" w:space="0" w:color="auto"/>
            <w:left w:val="none" w:sz="0" w:space="0" w:color="auto"/>
            <w:bottom w:val="none" w:sz="0" w:space="0" w:color="auto"/>
            <w:right w:val="none" w:sz="0" w:space="0" w:color="auto"/>
          </w:divBdr>
          <w:divsChild>
            <w:div w:id="1255866642">
              <w:marLeft w:val="0"/>
              <w:marRight w:val="0"/>
              <w:marTop w:val="0"/>
              <w:marBottom w:val="0"/>
              <w:divBdr>
                <w:top w:val="none" w:sz="0" w:space="0" w:color="auto"/>
                <w:left w:val="none" w:sz="0" w:space="0" w:color="auto"/>
                <w:bottom w:val="none" w:sz="0" w:space="0" w:color="auto"/>
                <w:right w:val="none" w:sz="0" w:space="0" w:color="auto"/>
              </w:divBdr>
              <w:divsChild>
                <w:div w:id="175357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82958">
      <w:bodyDiv w:val="1"/>
      <w:marLeft w:val="0"/>
      <w:marRight w:val="0"/>
      <w:marTop w:val="0"/>
      <w:marBottom w:val="0"/>
      <w:divBdr>
        <w:top w:val="none" w:sz="0" w:space="0" w:color="auto"/>
        <w:left w:val="none" w:sz="0" w:space="0" w:color="auto"/>
        <w:bottom w:val="none" w:sz="0" w:space="0" w:color="auto"/>
        <w:right w:val="none" w:sz="0" w:space="0" w:color="auto"/>
      </w:divBdr>
      <w:divsChild>
        <w:div w:id="1292173528">
          <w:marLeft w:val="0"/>
          <w:marRight w:val="0"/>
          <w:marTop w:val="0"/>
          <w:marBottom w:val="0"/>
          <w:divBdr>
            <w:top w:val="none" w:sz="0" w:space="0" w:color="auto"/>
            <w:left w:val="none" w:sz="0" w:space="0" w:color="auto"/>
            <w:bottom w:val="none" w:sz="0" w:space="0" w:color="auto"/>
            <w:right w:val="none" w:sz="0" w:space="0" w:color="auto"/>
          </w:divBdr>
          <w:divsChild>
            <w:div w:id="180749718">
              <w:marLeft w:val="0"/>
              <w:marRight w:val="0"/>
              <w:marTop w:val="0"/>
              <w:marBottom w:val="0"/>
              <w:divBdr>
                <w:top w:val="none" w:sz="0" w:space="0" w:color="auto"/>
                <w:left w:val="none" w:sz="0" w:space="0" w:color="auto"/>
                <w:bottom w:val="none" w:sz="0" w:space="0" w:color="auto"/>
                <w:right w:val="none" w:sz="0" w:space="0" w:color="auto"/>
              </w:divBdr>
              <w:divsChild>
                <w:div w:id="773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866609">
      <w:bodyDiv w:val="1"/>
      <w:marLeft w:val="0"/>
      <w:marRight w:val="0"/>
      <w:marTop w:val="0"/>
      <w:marBottom w:val="0"/>
      <w:divBdr>
        <w:top w:val="none" w:sz="0" w:space="0" w:color="auto"/>
        <w:left w:val="none" w:sz="0" w:space="0" w:color="auto"/>
        <w:bottom w:val="none" w:sz="0" w:space="0" w:color="auto"/>
        <w:right w:val="none" w:sz="0" w:space="0" w:color="auto"/>
      </w:divBdr>
    </w:div>
    <w:div w:id="1648321143">
      <w:bodyDiv w:val="1"/>
      <w:marLeft w:val="0"/>
      <w:marRight w:val="0"/>
      <w:marTop w:val="0"/>
      <w:marBottom w:val="0"/>
      <w:divBdr>
        <w:top w:val="none" w:sz="0" w:space="0" w:color="auto"/>
        <w:left w:val="none" w:sz="0" w:space="0" w:color="auto"/>
        <w:bottom w:val="none" w:sz="0" w:space="0" w:color="auto"/>
        <w:right w:val="none" w:sz="0" w:space="0" w:color="auto"/>
      </w:divBdr>
      <w:divsChild>
        <w:div w:id="976953812">
          <w:marLeft w:val="0"/>
          <w:marRight w:val="0"/>
          <w:marTop w:val="0"/>
          <w:marBottom w:val="0"/>
          <w:divBdr>
            <w:top w:val="none" w:sz="0" w:space="0" w:color="auto"/>
            <w:left w:val="none" w:sz="0" w:space="0" w:color="auto"/>
            <w:bottom w:val="none" w:sz="0" w:space="0" w:color="auto"/>
            <w:right w:val="none" w:sz="0" w:space="0" w:color="auto"/>
          </w:divBdr>
          <w:divsChild>
            <w:div w:id="1215652889">
              <w:marLeft w:val="0"/>
              <w:marRight w:val="0"/>
              <w:marTop w:val="0"/>
              <w:marBottom w:val="0"/>
              <w:divBdr>
                <w:top w:val="none" w:sz="0" w:space="0" w:color="auto"/>
                <w:left w:val="none" w:sz="0" w:space="0" w:color="auto"/>
                <w:bottom w:val="none" w:sz="0" w:space="0" w:color="auto"/>
                <w:right w:val="none" w:sz="0" w:space="0" w:color="auto"/>
              </w:divBdr>
              <w:divsChild>
                <w:div w:id="9548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863957">
      <w:bodyDiv w:val="1"/>
      <w:marLeft w:val="0"/>
      <w:marRight w:val="0"/>
      <w:marTop w:val="0"/>
      <w:marBottom w:val="0"/>
      <w:divBdr>
        <w:top w:val="none" w:sz="0" w:space="0" w:color="auto"/>
        <w:left w:val="none" w:sz="0" w:space="0" w:color="auto"/>
        <w:bottom w:val="none" w:sz="0" w:space="0" w:color="auto"/>
        <w:right w:val="none" w:sz="0" w:space="0" w:color="auto"/>
      </w:divBdr>
    </w:div>
    <w:div w:id="1733000239">
      <w:bodyDiv w:val="1"/>
      <w:marLeft w:val="0"/>
      <w:marRight w:val="0"/>
      <w:marTop w:val="0"/>
      <w:marBottom w:val="0"/>
      <w:divBdr>
        <w:top w:val="none" w:sz="0" w:space="0" w:color="auto"/>
        <w:left w:val="none" w:sz="0" w:space="0" w:color="auto"/>
        <w:bottom w:val="none" w:sz="0" w:space="0" w:color="auto"/>
        <w:right w:val="none" w:sz="0" w:space="0" w:color="auto"/>
      </w:divBdr>
    </w:div>
    <w:div w:id="1741755786">
      <w:bodyDiv w:val="1"/>
      <w:marLeft w:val="0"/>
      <w:marRight w:val="0"/>
      <w:marTop w:val="0"/>
      <w:marBottom w:val="0"/>
      <w:divBdr>
        <w:top w:val="none" w:sz="0" w:space="0" w:color="auto"/>
        <w:left w:val="none" w:sz="0" w:space="0" w:color="auto"/>
        <w:bottom w:val="none" w:sz="0" w:space="0" w:color="auto"/>
        <w:right w:val="none" w:sz="0" w:space="0" w:color="auto"/>
      </w:divBdr>
    </w:div>
    <w:div w:id="1749034917">
      <w:bodyDiv w:val="1"/>
      <w:marLeft w:val="0"/>
      <w:marRight w:val="0"/>
      <w:marTop w:val="0"/>
      <w:marBottom w:val="0"/>
      <w:divBdr>
        <w:top w:val="none" w:sz="0" w:space="0" w:color="auto"/>
        <w:left w:val="none" w:sz="0" w:space="0" w:color="auto"/>
        <w:bottom w:val="none" w:sz="0" w:space="0" w:color="auto"/>
        <w:right w:val="none" w:sz="0" w:space="0" w:color="auto"/>
      </w:divBdr>
    </w:div>
    <w:div w:id="1771196763">
      <w:bodyDiv w:val="1"/>
      <w:marLeft w:val="0"/>
      <w:marRight w:val="0"/>
      <w:marTop w:val="0"/>
      <w:marBottom w:val="0"/>
      <w:divBdr>
        <w:top w:val="none" w:sz="0" w:space="0" w:color="auto"/>
        <w:left w:val="none" w:sz="0" w:space="0" w:color="auto"/>
        <w:bottom w:val="none" w:sz="0" w:space="0" w:color="auto"/>
        <w:right w:val="none" w:sz="0" w:space="0" w:color="auto"/>
      </w:divBdr>
    </w:div>
    <w:div w:id="1780484392">
      <w:bodyDiv w:val="1"/>
      <w:marLeft w:val="0"/>
      <w:marRight w:val="0"/>
      <w:marTop w:val="0"/>
      <w:marBottom w:val="0"/>
      <w:divBdr>
        <w:top w:val="none" w:sz="0" w:space="0" w:color="auto"/>
        <w:left w:val="none" w:sz="0" w:space="0" w:color="auto"/>
        <w:bottom w:val="none" w:sz="0" w:space="0" w:color="auto"/>
        <w:right w:val="none" w:sz="0" w:space="0" w:color="auto"/>
      </w:divBdr>
    </w:div>
    <w:div w:id="1783720832">
      <w:bodyDiv w:val="1"/>
      <w:marLeft w:val="0"/>
      <w:marRight w:val="0"/>
      <w:marTop w:val="0"/>
      <w:marBottom w:val="0"/>
      <w:divBdr>
        <w:top w:val="none" w:sz="0" w:space="0" w:color="auto"/>
        <w:left w:val="none" w:sz="0" w:space="0" w:color="auto"/>
        <w:bottom w:val="none" w:sz="0" w:space="0" w:color="auto"/>
        <w:right w:val="none" w:sz="0" w:space="0" w:color="auto"/>
      </w:divBdr>
    </w:div>
    <w:div w:id="1855417756">
      <w:bodyDiv w:val="1"/>
      <w:marLeft w:val="0"/>
      <w:marRight w:val="0"/>
      <w:marTop w:val="0"/>
      <w:marBottom w:val="0"/>
      <w:divBdr>
        <w:top w:val="none" w:sz="0" w:space="0" w:color="auto"/>
        <w:left w:val="none" w:sz="0" w:space="0" w:color="auto"/>
        <w:bottom w:val="none" w:sz="0" w:space="0" w:color="auto"/>
        <w:right w:val="none" w:sz="0" w:space="0" w:color="auto"/>
      </w:divBdr>
      <w:divsChild>
        <w:div w:id="1330671053">
          <w:marLeft w:val="0"/>
          <w:marRight w:val="0"/>
          <w:marTop w:val="0"/>
          <w:marBottom w:val="0"/>
          <w:divBdr>
            <w:top w:val="none" w:sz="0" w:space="0" w:color="auto"/>
            <w:left w:val="none" w:sz="0" w:space="0" w:color="auto"/>
            <w:bottom w:val="none" w:sz="0" w:space="0" w:color="auto"/>
            <w:right w:val="none" w:sz="0" w:space="0" w:color="auto"/>
          </w:divBdr>
          <w:divsChild>
            <w:div w:id="1972129663">
              <w:marLeft w:val="0"/>
              <w:marRight w:val="0"/>
              <w:marTop w:val="0"/>
              <w:marBottom w:val="0"/>
              <w:divBdr>
                <w:top w:val="none" w:sz="0" w:space="0" w:color="auto"/>
                <w:left w:val="none" w:sz="0" w:space="0" w:color="auto"/>
                <w:bottom w:val="none" w:sz="0" w:space="0" w:color="auto"/>
                <w:right w:val="none" w:sz="0" w:space="0" w:color="auto"/>
              </w:divBdr>
              <w:divsChild>
                <w:div w:id="9306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3710">
      <w:bodyDiv w:val="1"/>
      <w:marLeft w:val="0"/>
      <w:marRight w:val="0"/>
      <w:marTop w:val="0"/>
      <w:marBottom w:val="0"/>
      <w:divBdr>
        <w:top w:val="none" w:sz="0" w:space="0" w:color="auto"/>
        <w:left w:val="none" w:sz="0" w:space="0" w:color="auto"/>
        <w:bottom w:val="none" w:sz="0" w:space="0" w:color="auto"/>
        <w:right w:val="none" w:sz="0" w:space="0" w:color="auto"/>
      </w:divBdr>
    </w:div>
    <w:div w:id="1881546533">
      <w:bodyDiv w:val="1"/>
      <w:marLeft w:val="0"/>
      <w:marRight w:val="0"/>
      <w:marTop w:val="0"/>
      <w:marBottom w:val="0"/>
      <w:divBdr>
        <w:top w:val="none" w:sz="0" w:space="0" w:color="auto"/>
        <w:left w:val="none" w:sz="0" w:space="0" w:color="auto"/>
        <w:bottom w:val="none" w:sz="0" w:space="0" w:color="auto"/>
        <w:right w:val="none" w:sz="0" w:space="0" w:color="auto"/>
      </w:divBdr>
    </w:div>
    <w:div w:id="1935242956">
      <w:bodyDiv w:val="1"/>
      <w:marLeft w:val="0"/>
      <w:marRight w:val="0"/>
      <w:marTop w:val="0"/>
      <w:marBottom w:val="0"/>
      <w:divBdr>
        <w:top w:val="none" w:sz="0" w:space="0" w:color="auto"/>
        <w:left w:val="none" w:sz="0" w:space="0" w:color="auto"/>
        <w:bottom w:val="none" w:sz="0" w:space="0" w:color="auto"/>
        <w:right w:val="none" w:sz="0" w:space="0" w:color="auto"/>
      </w:divBdr>
      <w:divsChild>
        <w:div w:id="1554733409">
          <w:marLeft w:val="0"/>
          <w:marRight w:val="0"/>
          <w:marTop w:val="0"/>
          <w:marBottom w:val="0"/>
          <w:divBdr>
            <w:top w:val="none" w:sz="0" w:space="0" w:color="auto"/>
            <w:left w:val="none" w:sz="0" w:space="0" w:color="auto"/>
            <w:bottom w:val="none" w:sz="0" w:space="0" w:color="auto"/>
            <w:right w:val="none" w:sz="0" w:space="0" w:color="auto"/>
          </w:divBdr>
          <w:divsChild>
            <w:div w:id="255722138">
              <w:marLeft w:val="0"/>
              <w:marRight w:val="0"/>
              <w:marTop w:val="0"/>
              <w:marBottom w:val="0"/>
              <w:divBdr>
                <w:top w:val="none" w:sz="0" w:space="0" w:color="auto"/>
                <w:left w:val="none" w:sz="0" w:space="0" w:color="auto"/>
                <w:bottom w:val="none" w:sz="0" w:space="0" w:color="auto"/>
                <w:right w:val="none" w:sz="0" w:space="0" w:color="auto"/>
              </w:divBdr>
              <w:divsChild>
                <w:div w:id="2452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562622">
      <w:bodyDiv w:val="1"/>
      <w:marLeft w:val="0"/>
      <w:marRight w:val="0"/>
      <w:marTop w:val="0"/>
      <w:marBottom w:val="0"/>
      <w:divBdr>
        <w:top w:val="none" w:sz="0" w:space="0" w:color="auto"/>
        <w:left w:val="none" w:sz="0" w:space="0" w:color="auto"/>
        <w:bottom w:val="none" w:sz="0" w:space="0" w:color="auto"/>
        <w:right w:val="none" w:sz="0" w:space="0" w:color="auto"/>
      </w:divBdr>
      <w:divsChild>
        <w:div w:id="1075469265">
          <w:marLeft w:val="0"/>
          <w:marRight w:val="0"/>
          <w:marTop w:val="0"/>
          <w:marBottom w:val="0"/>
          <w:divBdr>
            <w:top w:val="none" w:sz="0" w:space="0" w:color="auto"/>
            <w:left w:val="none" w:sz="0" w:space="0" w:color="auto"/>
            <w:bottom w:val="none" w:sz="0" w:space="0" w:color="auto"/>
            <w:right w:val="none" w:sz="0" w:space="0" w:color="auto"/>
          </w:divBdr>
          <w:divsChild>
            <w:div w:id="1978145182">
              <w:marLeft w:val="0"/>
              <w:marRight w:val="0"/>
              <w:marTop w:val="0"/>
              <w:marBottom w:val="0"/>
              <w:divBdr>
                <w:top w:val="none" w:sz="0" w:space="0" w:color="auto"/>
                <w:left w:val="none" w:sz="0" w:space="0" w:color="auto"/>
                <w:bottom w:val="none" w:sz="0" w:space="0" w:color="auto"/>
                <w:right w:val="none" w:sz="0" w:space="0" w:color="auto"/>
              </w:divBdr>
              <w:divsChild>
                <w:div w:id="1179152451">
                  <w:marLeft w:val="0"/>
                  <w:marRight w:val="0"/>
                  <w:marTop w:val="0"/>
                  <w:marBottom w:val="0"/>
                  <w:divBdr>
                    <w:top w:val="none" w:sz="0" w:space="0" w:color="auto"/>
                    <w:left w:val="none" w:sz="0" w:space="0" w:color="auto"/>
                    <w:bottom w:val="none" w:sz="0" w:space="0" w:color="auto"/>
                    <w:right w:val="none" w:sz="0" w:space="0" w:color="auto"/>
                  </w:divBdr>
                  <w:divsChild>
                    <w:div w:id="874736159">
                      <w:marLeft w:val="0"/>
                      <w:marRight w:val="0"/>
                      <w:marTop w:val="0"/>
                      <w:marBottom w:val="0"/>
                      <w:divBdr>
                        <w:top w:val="none" w:sz="0" w:space="0" w:color="auto"/>
                        <w:left w:val="none" w:sz="0" w:space="0" w:color="auto"/>
                        <w:bottom w:val="none" w:sz="0" w:space="0" w:color="auto"/>
                        <w:right w:val="none" w:sz="0" w:space="0" w:color="auto"/>
                      </w:divBdr>
                    </w:div>
                  </w:divsChild>
                </w:div>
                <w:div w:id="52198378">
                  <w:marLeft w:val="0"/>
                  <w:marRight w:val="0"/>
                  <w:marTop w:val="0"/>
                  <w:marBottom w:val="0"/>
                  <w:divBdr>
                    <w:top w:val="none" w:sz="0" w:space="0" w:color="auto"/>
                    <w:left w:val="none" w:sz="0" w:space="0" w:color="auto"/>
                    <w:bottom w:val="none" w:sz="0" w:space="0" w:color="auto"/>
                    <w:right w:val="none" w:sz="0" w:space="0" w:color="auto"/>
                  </w:divBdr>
                  <w:divsChild>
                    <w:div w:id="16381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14409">
      <w:bodyDiv w:val="1"/>
      <w:marLeft w:val="0"/>
      <w:marRight w:val="0"/>
      <w:marTop w:val="0"/>
      <w:marBottom w:val="0"/>
      <w:divBdr>
        <w:top w:val="none" w:sz="0" w:space="0" w:color="auto"/>
        <w:left w:val="none" w:sz="0" w:space="0" w:color="auto"/>
        <w:bottom w:val="none" w:sz="0" w:space="0" w:color="auto"/>
        <w:right w:val="none" w:sz="0" w:space="0" w:color="auto"/>
      </w:divBdr>
    </w:div>
    <w:div w:id="1951743313">
      <w:bodyDiv w:val="1"/>
      <w:marLeft w:val="0"/>
      <w:marRight w:val="0"/>
      <w:marTop w:val="0"/>
      <w:marBottom w:val="0"/>
      <w:divBdr>
        <w:top w:val="none" w:sz="0" w:space="0" w:color="auto"/>
        <w:left w:val="none" w:sz="0" w:space="0" w:color="auto"/>
        <w:bottom w:val="none" w:sz="0" w:space="0" w:color="auto"/>
        <w:right w:val="none" w:sz="0" w:space="0" w:color="auto"/>
      </w:divBdr>
    </w:div>
    <w:div w:id="2015718046">
      <w:bodyDiv w:val="1"/>
      <w:marLeft w:val="0"/>
      <w:marRight w:val="0"/>
      <w:marTop w:val="0"/>
      <w:marBottom w:val="0"/>
      <w:divBdr>
        <w:top w:val="none" w:sz="0" w:space="0" w:color="auto"/>
        <w:left w:val="none" w:sz="0" w:space="0" w:color="auto"/>
        <w:bottom w:val="none" w:sz="0" w:space="0" w:color="auto"/>
        <w:right w:val="none" w:sz="0" w:space="0" w:color="auto"/>
      </w:divBdr>
    </w:div>
    <w:div w:id="2077849272">
      <w:bodyDiv w:val="1"/>
      <w:marLeft w:val="0"/>
      <w:marRight w:val="0"/>
      <w:marTop w:val="0"/>
      <w:marBottom w:val="0"/>
      <w:divBdr>
        <w:top w:val="none" w:sz="0" w:space="0" w:color="auto"/>
        <w:left w:val="none" w:sz="0" w:space="0" w:color="auto"/>
        <w:bottom w:val="none" w:sz="0" w:space="0" w:color="auto"/>
        <w:right w:val="none" w:sz="0" w:space="0" w:color="auto"/>
      </w:divBdr>
      <w:divsChild>
        <w:div w:id="569508714">
          <w:marLeft w:val="0"/>
          <w:marRight w:val="0"/>
          <w:marTop w:val="0"/>
          <w:marBottom w:val="0"/>
          <w:divBdr>
            <w:top w:val="none" w:sz="0" w:space="0" w:color="auto"/>
            <w:left w:val="none" w:sz="0" w:space="0" w:color="auto"/>
            <w:bottom w:val="none" w:sz="0" w:space="0" w:color="auto"/>
            <w:right w:val="none" w:sz="0" w:space="0" w:color="auto"/>
          </w:divBdr>
          <w:divsChild>
            <w:div w:id="42796397">
              <w:marLeft w:val="0"/>
              <w:marRight w:val="0"/>
              <w:marTop w:val="0"/>
              <w:marBottom w:val="0"/>
              <w:divBdr>
                <w:top w:val="none" w:sz="0" w:space="0" w:color="auto"/>
                <w:left w:val="none" w:sz="0" w:space="0" w:color="auto"/>
                <w:bottom w:val="none" w:sz="0" w:space="0" w:color="auto"/>
                <w:right w:val="none" w:sz="0" w:space="0" w:color="auto"/>
              </w:divBdr>
              <w:divsChild>
                <w:div w:id="21435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319642">
      <w:bodyDiv w:val="1"/>
      <w:marLeft w:val="0"/>
      <w:marRight w:val="0"/>
      <w:marTop w:val="0"/>
      <w:marBottom w:val="0"/>
      <w:divBdr>
        <w:top w:val="none" w:sz="0" w:space="0" w:color="auto"/>
        <w:left w:val="none" w:sz="0" w:space="0" w:color="auto"/>
        <w:bottom w:val="none" w:sz="0" w:space="0" w:color="auto"/>
        <w:right w:val="none" w:sz="0" w:space="0" w:color="auto"/>
      </w:divBdr>
    </w:div>
    <w:div w:id="212083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microsoft.com/office/2007/relationships/hdphoto" Target="media/hdphoto1.wdp"/><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0279E7-2F29-6E41-B44E-FB327DB80245}" type="doc">
      <dgm:prSet loTypeId="urn:microsoft.com/office/officeart/2005/8/layout/cycle5" loCatId="" qsTypeId="urn:microsoft.com/office/officeart/2005/8/quickstyle/simple1" qsCatId="simple" csTypeId="urn:microsoft.com/office/officeart/2005/8/colors/accent1_2" csCatId="accent1" phldr="1"/>
      <dgm:spPr/>
      <dgm:t>
        <a:bodyPr/>
        <a:lstStyle/>
        <a:p>
          <a:endParaRPr lang="cs-CZ"/>
        </a:p>
      </dgm:t>
    </dgm:pt>
    <dgm:pt modelId="{C760C9F4-4566-944C-B732-676C5E0CB29D}">
      <dgm:prSet phldrT="[Text]">
        <dgm:style>
          <a:lnRef idx="2">
            <a:schemeClr val="dk1"/>
          </a:lnRef>
          <a:fillRef idx="1">
            <a:schemeClr val="lt1"/>
          </a:fillRef>
          <a:effectRef idx="0">
            <a:schemeClr val="dk1"/>
          </a:effectRef>
          <a:fontRef idx="minor">
            <a:schemeClr val="dk1"/>
          </a:fontRef>
        </dgm:style>
      </dgm:prSet>
      <dgm:spPr/>
      <dgm:t>
        <a:bodyPr/>
        <a:lstStyle/>
        <a:p>
          <a:pPr algn="ctr"/>
          <a:r>
            <a:rPr lang="cs-CZ"/>
            <a:t>Zkušenost</a:t>
          </a:r>
        </a:p>
      </dgm:t>
    </dgm:pt>
    <dgm:pt modelId="{7F6D22EE-1215-C54A-A89E-0969E4B12585}" type="parTrans" cxnId="{0BD8E845-80FF-2B45-B624-473663351F92}">
      <dgm:prSet/>
      <dgm:spPr/>
      <dgm:t>
        <a:bodyPr/>
        <a:lstStyle/>
        <a:p>
          <a:pPr algn="ctr"/>
          <a:endParaRPr lang="cs-CZ"/>
        </a:p>
      </dgm:t>
    </dgm:pt>
    <dgm:pt modelId="{D71699F9-C590-D640-B0AF-4DB522BBA1F2}" type="sibTrans" cxnId="{0BD8E845-80FF-2B45-B624-473663351F92}">
      <dgm:prSet>
        <dgm:style>
          <a:lnRef idx="1">
            <a:schemeClr val="dk1"/>
          </a:lnRef>
          <a:fillRef idx="0">
            <a:schemeClr val="dk1"/>
          </a:fillRef>
          <a:effectRef idx="0">
            <a:schemeClr val="dk1"/>
          </a:effectRef>
          <a:fontRef idx="minor">
            <a:schemeClr val="tx1"/>
          </a:fontRef>
        </dgm:style>
      </dgm:prSet>
      <dgm:spPr/>
      <dgm:t>
        <a:bodyPr/>
        <a:lstStyle/>
        <a:p>
          <a:pPr algn="ctr"/>
          <a:endParaRPr lang="cs-CZ"/>
        </a:p>
      </dgm:t>
    </dgm:pt>
    <dgm:pt modelId="{95757909-404D-3748-884B-E6104764105D}">
      <dgm:prSet phldrT="[Text]">
        <dgm:style>
          <a:lnRef idx="2">
            <a:schemeClr val="dk1"/>
          </a:lnRef>
          <a:fillRef idx="1">
            <a:schemeClr val="lt1"/>
          </a:fillRef>
          <a:effectRef idx="0">
            <a:schemeClr val="dk1"/>
          </a:effectRef>
          <a:fontRef idx="minor">
            <a:schemeClr val="dk1"/>
          </a:fontRef>
        </dgm:style>
      </dgm:prSet>
      <dgm:spPr/>
      <dgm:t>
        <a:bodyPr/>
        <a:lstStyle/>
        <a:p>
          <a:pPr algn="ctr"/>
          <a:r>
            <a:rPr lang="cs-CZ"/>
            <a:t>Studie úspěchu/neúspěchu</a:t>
          </a:r>
        </a:p>
      </dgm:t>
    </dgm:pt>
    <dgm:pt modelId="{FDD781FD-C7BC-8640-9811-0E7B5C684ACE}" type="parTrans" cxnId="{47D05F43-313B-7D42-91BF-925FFD889582}">
      <dgm:prSet/>
      <dgm:spPr/>
      <dgm:t>
        <a:bodyPr/>
        <a:lstStyle/>
        <a:p>
          <a:pPr algn="ctr"/>
          <a:endParaRPr lang="cs-CZ"/>
        </a:p>
      </dgm:t>
    </dgm:pt>
    <dgm:pt modelId="{701474DA-26FD-F643-ADB4-812DFA32153F}" type="sibTrans" cxnId="{47D05F43-313B-7D42-91BF-925FFD889582}">
      <dgm:prSet>
        <dgm:style>
          <a:lnRef idx="1">
            <a:schemeClr val="dk1"/>
          </a:lnRef>
          <a:fillRef idx="0">
            <a:schemeClr val="dk1"/>
          </a:fillRef>
          <a:effectRef idx="0">
            <a:schemeClr val="dk1"/>
          </a:effectRef>
          <a:fontRef idx="minor">
            <a:schemeClr val="tx1"/>
          </a:fontRef>
        </dgm:style>
      </dgm:prSet>
      <dgm:spPr/>
      <dgm:t>
        <a:bodyPr/>
        <a:lstStyle/>
        <a:p>
          <a:pPr algn="ctr"/>
          <a:endParaRPr lang="cs-CZ"/>
        </a:p>
      </dgm:t>
    </dgm:pt>
    <dgm:pt modelId="{31E28624-0A7A-6E44-B409-D3514FE1B7D9}">
      <dgm:prSet phldrT="[Text]">
        <dgm:style>
          <a:lnRef idx="2">
            <a:schemeClr val="dk1"/>
          </a:lnRef>
          <a:fillRef idx="1">
            <a:schemeClr val="lt1"/>
          </a:fillRef>
          <a:effectRef idx="0">
            <a:schemeClr val="dk1"/>
          </a:effectRef>
          <a:fontRef idx="minor">
            <a:schemeClr val="dk1"/>
          </a:fontRef>
        </dgm:style>
      </dgm:prSet>
      <dgm:spPr/>
      <dgm:t>
        <a:bodyPr/>
        <a:lstStyle/>
        <a:p>
          <a:pPr algn="ctr"/>
          <a:r>
            <a:rPr lang="cs-CZ"/>
            <a:t>Přenos ponaučení/nových poznatků</a:t>
          </a:r>
        </a:p>
      </dgm:t>
    </dgm:pt>
    <dgm:pt modelId="{F831E10F-E0FD-D349-AD7D-F88D4A99EB6C}" type="parTrans" cxnId="{56995271-1596-564F-B59A-4B954D2CC139}">
      <dgm:prSet/>
      <dgm:spPr/>
      <dgm:t>
        <a:bodyPr/>
        <a:lstStyle/>
        <a:p>
          <a:pPr algn="ctr"/>
          <a:endParaRPr lang="cs-CZ"/>
        </a:p>
      </dgm:t>
    </dgm:pt>
    <dgm:pt modelId="{3F758BD1-AA58-1D41-B734-9DD93CB2B0EB}" type="sibTrans" cxnId="{56995271-1596-564F-B59A-4B954D2CC139}">
      <dgm:prSet>
        <dgm:style>
          <a:lnRef idx="1">
            <a:schemeClr val="dk1"/>
          </a:lnRef>
          <a:fillRef idx="0">
            <a:schemeClr val="dk1"/>
          </a:fillRef>
          <a:effectRef idx="0">
            <a:schemeClr val="dk1"/>
          </a:effectRef>
          <a:fontRef idx="minor">
            <a:schemeClr val="tx1"/>
          </a:fontRef>
        </dgm:style>
      </dgm:prSet>
      <dgm:spPr/>
      <dgm:t>
        <a:bodyPr/>
        <a:lstStyle/>
        <a:p>
          <a:pPr algn="ctr"/>
          <a:endParaRPr lang="cs-CZ"/>
        </a:p>
      </dgm:t>
    </dgm:pt>
    <dgm:pt modelId="{DFAD3BA3-57BE-324D-8481-71EFBDB7884F}" type="pres">
      <dgm:prSet presAssocID="{FD0279E7-2F29-6E41-B44E-FB327DB80245}" presName="cycle" presStyleCnt="0">
        <dgm:presLayoutVars>
          <dgm:dir/>
          <dgm:resizeHandles val="exact"/>
        </dgm:presLayoutVars>
      </dgm:prSet>
      <dgm:spPr/>
    </dgm:pt>
    <dgm:pt modelId="{4113CC77-C33E-1649-A51E-9BB6AA35119E}" type="pres">
      <dgm:prSet presAssocID="{C760C9F4-4566-944C-B732-676C5E0CB29D}" presName="node" presStyleLbl="node1" presStyleIdx="0" presStyleCnt="3">
        <dgm:presLayoutVars>
          <dgm:bulletEnabled val="1"/>
        </dgm:presLayoutVars>
      </dgm:prSet>
      <dgm:spPr/>
    </dgm:pt>
    <dgm:pt modelId="{A12C6DA9-4907-E442-A675-1AB19A2EE2FF}" type="pres">
      <dgm:prSet presAssocID="{C760C9F4-4566-944C-B732-676C5E0CB29D}" presName="spNode" presStyleCnt="0"/>
      <dgm:spPr/>
    </dgm:pt>
    <dgm:pt modelId="{91283CBC-E134-AC49-8BFA-8CD458CEA2E2}" type="pres">
      <dgm:prSet presAssocID="{D71699F9-C590-D640-B0AF-4DB522BBA1F2}" presName="sibTrans" presStyleLbl="sibTrans1D1" presStyleIdx="0" presStyleCnt="3"/>
      <dgm:spPr/>
    </dgm:pt>
    <dgm:pt modelId="{DDD33F26-4BEC-2F4D-87C8-E8C7DBAFAF6F}" type="pres">
      <dgm:prSet presAssocID="{95757909-404D-3748-884B-E6104764105D}" presName="node" presStyleLbl="node1" presStyleIdx="1" presStyleCnt="3">
        <dgm:presLayoutVars>
          <dgm:bulletEnabled val="1"/>
        </dgm:presLayoutVars>
      </dgm:prSet>
      <dgm:spPr/>
    </dgm:pt>
    <dgm:pt modelId="{838F6697-0BEC-AE47-BB1D-161D74905836}" type="pres">
      <dgm:prSet presAssocID="{95757909-404D-3748-884B-E6104764105D}" presName="spNode" presStyleCnt="0"/>
      <dgm:spPr/>
    </dgm:pt>
    <dgm:pt modelId="{0B307A58-C031-164A-856C-CB03DE161042}" type="pres">
      <dgm:prSet presAssocID="{701474DA-26FD-F643-ADB4-812DFA32153F}" presName="sibTrans" presStyleLbl="sibTrans1D1" presStyleIdx="1" presStyleCnt="3"/>
      <dgm:spPr/>
    </dgm:pt>
    <dgm:pt modelId="{9AD0E191-46EF-D74E-ABF0-08C7C44E79A0}" type="pres">
      <dgm:prSet presAssocID="{31E28624-0A7A-6E44-B409-D3514FE1B7D9}" presName="node" presStyleLbl="node1" presStyleIdx="2" presStyleCnt="3">
        <dgm:presLayoutVars>
          <dgm:bulletEnabled val="1"/>
        </dgm:presLayoutVars>
      </dgm:prSet>
      <dgm:spPr/>
    </dgm:pt>
    <dgm:pt modelId="{004ED8F1-0813-364B-B57A-0556AB9ADA9D}" type="pres">
      <dgm:prSet presAssocID="{31E28624-0A7A-6E44-B409-D3514FE1B7D9}" presName="spNode" presStyleCnt="0"/>
      <dgm:spPr/>
    </dgm:pt>
    <dgm:pt modelId="{0EB53040-FE00-C04A-B243-D2D90C69C0FE}" type="pres">
      <dgm:prSet presAssocID="{3F758BD1-AA58-1D41-B734-9DD93CB2B0EB}" presName="sibTrans" presStyleLbl="sibTrans1D1" presStyleIdx="2" presStyleCnt="3"/>
      <dgm:spPr/>
    </dgm:pt>
  </dgm:ptLst>
  <dgm:cxnLst>
    <dgm:cxn modelId="{C5C76430-B2BC-5240-BD43-285C5EC69441}" type="presOf" srcId="{701474DA-26FD-F643-ADB4-812DFA32153F}" destId="{0B307A58-C031-164A-856C-CB03DE161042}" srcOrd="0" destOrd="0" presId="urn:microsoft.com/office/officeart/2005/8/layout/cycle5"/>
    <dgm:cxn modelId="{A6FDE730-94DE-D34A-8DF6-34708431C911}" type="presOf" srcId="{31E28624-0A7A-6E44-B409-D3514FE1B7D9}" destId="{9AD0E191-46EF-D74E-ABF0-08C7C44E79A0}" srcOrd="0" destOrd="0" presId="urn:microsoft.com/office/officeart/2005/8/layout/cycle5"/>
    <dgm:cxn modelId="{47D05F43-313B-7D42-91BF-925FFD889582}" srcId="{FD0279E7-2F29-6E41-B44E-FB327DB80245}" destId="{95757909-404D-3748-884B-E6104764105D}" srcOrd="1" destOrd="0" parTransId="{FDD781FD-C7BC-8640-9811-0E7B5C684ACE}" sibTransId="{701474DA-26FD-F643-ADB4-812DFA32153F}"/>
    <dgm:cxn modelId="{0BD8E845-80FF-2B45-B624-473663351F92}" srcId="{FD0279E7-2F29-6E41-B44E-FB327DB80245}" destId="{C760C9F4-4566-944C-B732-676C5E0CB29D}" srcOrd="0" destOrd="0" parTransId="{7F6D22EE-1215-C54A-A89E-0969E4B12585}" sibTransId="{D71699F9-C590-D640-B0AF-4DB522BBA1F2}"/>
    <dgm:cxn modelId="{0E211357-B874-6147-905B-3E4160E59D61}" type="presOf" srcId="{3F758BD1-AA58-1D41-B734-9DD93CB2B0EB}" destId="{0EB53040-FE00-C04A-B243-D2D90C69C0FE}" srcOrd="0" destOrd="0" presId="urn:microsoft.com/office/officeart/2005/8/layout/cycle5"/>
    <dgm:cxn modelId="{56995271-1596-564F-B59A-4B954D2CC139}" srcId="{FD0279E7-2F29-6E41-B44E-FB327DB80245}" destId="{31E28624-0A7A-6E44-B409-D3514FE1B7D9}" srcOrd="2" destOrd="0" parTransId="{F831E10F-E0FD-D349-AD7D-F88D4A99EB6C}" sibTransId="{3F758BD1-AA58-1D41-B734-9DD93CB2B0EB}"/>
    <dgm:cxn modelId="{7912DCD2-09C6-7648-9F29-084AA76078E3}" type="presOf" srcId="{FD0279E7-2F29-6E41-B44E-FB327DB80245}" destId="{DFAD3BA3-57BE-324D-8481-71EFBDB7884F}" srcOrd="0" destOrd="0" presId="urn:microsoft.com/office/officeart/2005/8/layout/cycle5"/>
    <dgm:cxn modelId="{E9BF86DA-8B00-2E4B-B9E8-8B3D5F63A92A}" type="presOf" srcId="{D71699F9-C590-D640-B0AF-4DB522BBA1F2}" destId="{91283CBC-E134-AC49-8BFA-8CD458CEA2E2}" srcOrd="0" destOrd="0" presId="urn:microsoft.com/office/officeart/2005/8/layout/cycle5"/>
    <dgm:cxn modelId="{11B345E9-00E0-F941-8915-041EF8D25FD0}" type="presOf" srcId="{95757909-404D-3748-884B-E6104764105D}" destId="{DDD33F26-4BEC-2F4D-87C8-E8C7DBAFAF6F}" srcOrd="0" destOrd="0" presId="urn:microsoft.com/office/officeart/2005/8/layout/cycle5"/>
    <dgm:cxn modelId="{5EB64EF9-056D-594C-9185-5AFB3AB5AFB3}" type="presOf" srcId="{C760C9F4-4566-944C-B732-676C5E0CB29D}" destId="{4113CC77-C33E-1649-A51E-9BB6AA35119E}" srcOrd="0" destOrd="0" presId="urn:microsoft.com/office/officeart/2005/8/layout/cycle5"/>
    <dgm:cxn modelId="{499BF909-C6E4-7840-B0DE-4956CA580226}" type="presParOf" srcId="{DFAD3BA3-57BE-324D-8481-71EFBDB7884F}" destId="{4113CC77-C33E-1649-A51E-9BB6AA35119E}" srcOrd="0" destOrd="0" presId="urn:microsoft.com/office/officeart/2005/8/layout/cycle5"/>
    <dgm:cxn modelId="{D9DFCDEC-6D5C-E446-814F-0699A84ADEC1}" type="presParOf" srcId="{DFAD3BA3-57BE-324D-8481-71EFBDB7884F}" destId="{A12C6DA9-4907-E442-A675-1AB19A2EE2FF}" srcOrd="1" destOrd="0" presId="urn:microsoft.com/office/officeart/2005/8/layout/cycle5"/>
    <dgm:cxn modelId="{5EF12AA7-B0D3-A241-A65B-7214F305CC3E}" type="presParOf" srcId="{DFAD3BA3-57BE-324D-8481-71EFBDB7884F}" destId="{91283CBC-E134-AC49-8BFA-8CD458CEA2E2}" srcOrd="2" destOrd="0" presId="urn:microsoft.com/office/officeart/2005/8/layout/cycle5"/>
    <dgm:cxn modelId="{4361DAB7-A7CD-7346-97A2-26A1EE2F64DC}" type="presParOf" srcId="{DFAD3BA3-57BE-324D-8481-71EFBDB7884F}" destId="{DDD33F26-4BEC-2F4D-87C8-E8C7DBAFAF6F}" srcOrd="3" destOrd="0" presId="urn:microsoft.com/office/officeart/2005/8/layout/cycle5"/>
    <dgm:cxn modelId="{22E03173-71A1-C84D-B23F-543C735F9F5F}" type="presParOf" srcId="{DFAD3BA3-57BE-324D-8481-71EFBDB7884F}" destId="{838F6697-0BEC-AE47-BB1D-161D74905836}" srcOrd="4" destOrd="0" presId="urn:microsoft.com/office/officeart/2005/8/layout/cycle5"/>
    <dgm:cxn modelId="{8A975BE9-2487-0D4D-B12B-D0E6FE8ECCE9}" type="presParOf" srcId="{DFAD3BA3-57BE-324D-8481-71EFBDB7884F}" destId="{0B307A58-C031-164A-856C-CB03DE161042}" srcOrd="5" destOrd="0" presId="urn:microsoft.com/office/officeart/2005/8/layout/cycle5"/>
    <dgm:cxn modelId="{0DBE0C19-DB20-BD42-B296-0590A2AA798B}" type="presParOf" srcId="{DFAD3BA3-57BE-324D-8481-71EFBDB7884F}" destId="{9AD0E191-46EF-D74E-ABF0-08C7C44E79A0}" srcOrd="6" destOrd="0" presId="urn:microsoft.com/office/officeart/2005/8/layout/cycle5"/>
    <dgm:cxn modelId="{984572B9-01E0-274B-9A89-A91344961667}" type="presParOf" srcId="{DFAD3BA3-57BE-324D-8481-71EFBDB7884F}" destId="{004ED8F1-0813-364B-B57A-0556AB9ADA9D}" srcOrd="7" destOrd="0" presId="urn:microsoft.com/office/officeart/2005/8/layout/cycle5"/>
    <dgm:cxn modelId="{981D265A-4CB4-F647-9BC4-354B7C253950}" type="presParOf" srcId="{DFAD3BA3-57BE-324D-8481-71EFBDB7884F}" destId="{0EB53040-FE00-C04A-B243-D2D90C69C0FE}" srcOrd="8" destOrd="0" presId="urn:microsoft.com/office/officeart/2005/8/layout/cycle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13CC77-C33E-1649-A51E-9BB6AA35119E}">
      <dsp:nvSpPr>
        <dsp:cNvPr id="0" name=""/>
        <dsp:cNvSpPr/>
      </dsp:nvSpPr>
      <dsp:spPr>
        <a:xfrm>
          <a:off x="2359571" y="293"/>
          <a:ext cx="1054336" cy="685318"/>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Zkušenost</a:t>
          </a:r>
        </a:p>
      </dsp:txBody>
      <dsp:txXfrm>
        <a:off x="2393025" y="33747"/>
        <a:ext cx="987428" cy="618410"/>
      </dsp:txXfrm>
    </dsp:sp>
    <dsp:sp modelId="{91283CBC-E134-AC49-8BFA-8CD458CEA2E2}">
      <dsp:nvSpPr>
        <dsp:cNvPr id="0" name=""/>
        <dsp:cNvSpPr/>
      </dsp:nvSpPr>
      <dsp:spPr>
        <a:xfrm>
          <a:off x="1973307" y="342953"/>
          <a:ext cx="1826865" cy="1826865"/>
        </a:xfrm>
        <a:custGeom>
          <a:avLst/>
          <a:gdLst/>
          <a:ahLst/>
          <a:cxnLst/>
          <a:rect l="0" t="0" r="0" b="0"/>
          <a:pathLst>
            <a:path>
              <a:moveTo>
                <a:pt x="1581906" y="290935"/>
              </a:moveTo>
              <a:arcTo wR="913432" hR="913432" stAng="19022379" swAng="2300555"/>
            </a:path>
          </a:pathLst>
        </a:custGeom>
        <a:noFill/>
        <a:ln w="6350" cap="flat" cmpd="sng" algn="ctr">
          <a:solidFill>
            <a:schemeClr val="dk1"/>
          </a:solidFill>
          <a:prstDash val="solid"/>
          <a:miter lim="800000"/>
          <a:tailEnd type="arrow"/>
        </a:ln>
        <a:effectLst/>
      </dsp:spPr>
      <dsp:style>
        <a:lnRef idx="1">
          <a:schemeClr val="dk1"/>
        </a:lnRef>
        <a:fillRef idx="0">
          <a:schemeClr val="dk1"/>
        </a:fillRef>
        <a:effectRef idx="0">
          <a:schemeClr val="dk1"/>
        </a:effectRef>
        <a:fontRef idx="minor">
          <a:schemeClr val="tx1"/>
        </a:fontRef>
      </dsp:style>
    </dsp:sp>
    <dsp:sp modelId="{DDD33F26-4BEC-2F4D-87C8-E8C7DBAFAF6F}">
      <dsp:nvSpPr>
        <dsp:cNvPr id="0" name=""/>
        <dsp:cNvSpPr/>
      </dsp:nvSpPr>
      <dsp:spPr>
        <a:xfrm>
          <a:off x="3150627" y="1370442"/>
          <a:ext cx="1054336" cy="685318"/>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Studie úspěchu/neúspěchu</a:t>
          </a:r>
        </a:p>
      </dsp:txBody>
      <dsp:txXfrm>
        <a:off x="3184081" y="1403896"/>
        <a:ext cx="987428" cy="618410"/>
      </dsp:txXfrm>
    </dsp:sp>
    <dsp:sp modelId="{0B307A58-C031-164A-856C-CB03DE161042}">
      <dsp:nvSpPr>
        <dsp:cNvPr id="0" name=""/>
        <dsp:cNvSpPr/>
      </dsp:nvSpPr>
      <dsp:spPr>
        <a:xfrm>
          <a:off x="1973307" y="342953"/>
          <a:ext cx="1826865" cy="1826865"/>
        </a:xfrm>
        <a:custGeom>
          <a:avLst/>
          <a:gdLst/>
          <a:ahLst/>
          <a:cxnLst/>
          <a:rect l="0" t="0" r="0" b="0"/>
          <a:pathLst>
            <a:path>
              <a:moveTo>
                <a:pt x="1193415" y="1782897"/>
              </a:moveTo>
              <a:arcTo wR="913432" hR="913432" stAng="4329033" swAng="2141935"/>
            </a:path>
          </a:pathLst>
        </a:custGeom>
        <a:noFill/>
        <a:ln w="6350" cap="flat" cmpd="sng" algn="ctr">
          <a:solidFill>
            <a:schemeClr val="dk1"/>
          </a:solidFill>
          <a:prstDash val="solid"/>
          <a:miter lim="800000"/>
          <a:tailEnd type="arrow"/>
        </a:ln>
        <a:effectLst/>
      </dsp:spPr>
      <dsp:style>
        <a:lnRef idx="1">
          <a:schemeClr val="dk1"/>
        </a:lnRef>
        <a:fillRef idx="0">
          <a:schemeClr val="dk1"/>
        </a:fillRef>
        <a:effectRef idx="0">
          <a:schemeClr val="dk1"/>
        </a:effectRef>
        <a:fontRef idx="minor">
          <a:schemeClr val="tx1"/>
        </a:fontRef>
      </dsp:style>
    </dsp:sp>
    <dsp:sp modelId="{9AD0E191-46EF-D74E-ABF0-08C7C44E79A0}">
      <dsp:nvSpPr>
        <dsp:cNvPr id="0" name=""/>
        <dsp:cNvSpPr/>
      </dsp:nvSpPr>
      <dsp:spPr>
        <a:xfrm>
          <a:off x="1568515" y="1370442"/>
          <a:ext cx="1054336" cy="685318"/>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Přenos ponaučení/nových poznatků</a:t>
          </a:r>
        </a:p>
      </dsp:txBody>
      <dsp:txXfrm>
        <a:off x="1601969" y="1403896"/>
        <a:ext cx="987428" cy="618410"/>
      </dsp:txXfrm>
    </dsp:sp>
    <dsp:sp modelId="{0EB53040-FE00-C04A-B243-D2D90C69C0FE}">
      <dsp:nvSpPr>
        <dsp:cNvPr id="0" name=""/>
        <dsp:cNvSpPr/>
      </dsp:nvSpPr>
      <dsp:spPr>
        <a:xfrm>
          <a:off x="1973307" y="342953"/>
          <a:ext cx="1826865" cy="1826865"/>
        </a:xfrm>
        <a:custGeom>
          <a:avLst/>
          <a:gdLst/>
          <a:ahLst/>
          <a:cxnLst/>
          <a:rect l="0" t="0" r="0" b="0"/>
          <a:pathLst>
            <a:path>
              <a:moveTo>
                <a:pt x="2965" y="839894"/>
              </a:moveTo>
              <a:arcTo wR="913432" hR="913432" stAng="11077066" swAng="2300555"/>
            </a:path>
          </a:pathLst>
        </a:custGeom>
        <a:noFill/>
        <a:ln w="6350" cap="flat" cmpd="sng" algn="ctr">
          <a:solidFill>
            <a:schemeClr val="dk1"/>
          </a:solidFill>
          <a:prstDash val="solid"/>
          <a:miter lim="800000"/>
          <a:tailEnd type="arrow"/>
        </a:ln>
        <a:effectLst/>
      </dsp:spPr>
      <dsp:style>
        <a:lnRef idx="1">
          <a:schemeClr val="dk1"/>
        </a:lnRef>
        <a:fillRef idx="0">
          <a:schemeClr val="dk1"/>
        </a:fillRef>
        <a:effectRef idx="0">
          <a:schemeClr val="dk1"/>
        </a:effectRef>
        <a:fontRef idx="minor">
          <a:schemeClr val="tx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3218</Words>
  <Characters>20278</Characters>
  <Application>Microsoft Office Word</Application>
  <DocSecurity>0</DocSecurity>
  <Lines>168</Lines>
  <Paragraphs>46</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cp:revision>
  <dcterms:created xsi:type="dcterms:W3CDTF">2020-12-27T23:00:00Z</dcterms:created>
  <dcterms:modified xsi:type="dcterms:W3CDTF">2021-01-05T07:10:00Z</dcterms:modified>
</cp:coreProperties>
</file>