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378D1" w14:textId="77777777" w:rsidR="00201E52" w:rsidRPr="00786649" w:rsidRDefault="00786649" w:rsidP="00786649">
      <w:pPr>
        <w:spacing w:after="0" w:line="360" w:lineRule="auto"/>
        <w:rPr>
          <w:rFonts w:ascii="Garamond" w:hAnsi="Garamond"/>
          <w:szCs w:val="24"/>
        </w:rPr>
      </w:pPr>
      <w:r w:rsidRPr="00786649">
        <w:rPr>
          <w:rFonts w:ascii="Garamond" w:hAnsi="Garamond"/>
          <w:szCs w:val="24"/>
        </w:rPr>
        <w:t>Petra Horalíková</w:t>
      </w:r>
    </w:p>
    <w:p w14:paraId="671EAABD" w14:textId="77777777" w:rsidR="00786649" w:rsidRPr="00786649" w:rsidRDefault="00786649" w:rsidP="00786649">
      <w:pPr>
        <w:spacing w:after="0" w:line="360" w:lineRule="auto"/>
        <w:rPr>
          <w:rFonts w:ascii="Garamond" w:hAnsi="Garamond"/>
          <w:szCs w:val="24"/>
        </w:rPr>
      </w:pPr>
      <w:r w:rsidRPr="00786649">
        <w:rPr>
          <w:rFonts w:ascii="Garamond" w:hAnsi="Garamond"/>
          <w:szCs w:val="24"/>
        </w:rPr>
        <w:t>Učo: 449600</w:t>
      </w:r>
    </w:p>
    <w:p w14:paraId="1E88F312" w14:textId="77777777" w:rsidR="00786649" w:rsidRPr="00786649" w:rsidRDefault="00786649" w:rsidP="00786649">
      <w:pPr>
        <w:spacing w:after="0" w:line="360" w:lineRule="auto"/>
        <w:rPr>
          <w:rFonts w:ascii="Garamond" w:hAnsi="Garamond"/>
          <w:sz w:val="24"/>
          <w:szCs w:val="24"/>
        </w:rPr>
      </w:pPr>
    </w:p>
    <w:p w14:paraId="06E1CE49" w14:textId="77777777" w:rsidR="00786649" w:rsidRPr="00786649" w:rsidRDefault="00786649" w:rsidP="00786649">
      <w:pPr>
        <w:spacing w:after="0" w:line="360" w:lineRule="auto"/>
        <w:jc w:val="center"/>
        <w:rPr>
          <w:rFonts w:ascii="Garamond" w:hAnsi="Garamond"/>
          <w:sz w:val="24"/>
          <w:szCs w:val="24"/>
          <w:lang w:val="cs-CZ"/>
        </w:rPr>
      </w:pPr>
      <w:r w:rsidRPr="00786649">
        <w:rPr>
          <w:rFonts w:ascii="Garamond" w:hAnsi="Garamond"/>
          <w:sz w:val="24"/>
          <w:szCs w:val="24"/>
          <w:lang w:val="cs-CZ"/>
        </w:rPr>
        <w:t>SJIIA117 Španělská literatura 20. století II</w:t>
      </w:r>
    </w:p>
    <w:p w14:paraId="1FB38AB5" w14:textId="77777777" w:rsidR="00786649" w:rsidRPr="00786649" w:rsidRDefault="00786649" w:rsidP="00786649">
      <w:pPr>
        <w:spacing w:after="0" w:line="360" w:lineRule="auto"/>
        <w:jc w:val="center"/>
        <w:rPr>
          <w:rFonts w:ascii="Garamond" w:hAnsi="Garamond"/>
          <w:sz w:val="24"/>
          <w:szCs w:val="24"/>
          <w:lang w:val="cs-CZ"/>
        </w:rPr>
      </w:pPr>
      <w:r w:rsidRPr="00786649">
        <w:rPr>
          <w:rFonts w:ascii="Garamond" w:hAnsi="Garamond"/>
          <w:sz w:val="24"/>
          <w:szCs w:val="24"/>
          <w:lang w:val="cs-CZ"/>
        </w:rPr>
        <w:t>Referát</w:t>
      </w:r>
    </w:p>
    <w:p w14:paraId="45DD0078" w14:textId="77777777" w:rsidR="00786649" w:rsidRPr="00786649" w:rsidRDefault="00786649" w:rsidP="00786649">
      <w:pPr>
        <w:spacing w:after="0" w:line="360" w:lineRule="auto"/>
        <w:rPr>
          <w:rFonts w:ascii="Garamond" w:hAnsi="Garamond"/>
          <w:sz w:val="24"/>
          <w:szCs w:val="24"/>
          <w:lang w:val="cs-CZ"/>
        </w:rPr>
      </w:pPr>
    </w:p>
    <w:p w14:paraId="4A67D6B5" w14:textId="77777777" w:rsidR="00786649" w:rsidRPr="00786649" w:rsidRDefault="00786649" w:rsidP="00786649">
      <w:pPr>
        <w:spacing w:after="0" w:line="360" w:lineRule="auto"/>
        <w:jc w:val="center"/>
        <w:rPr>
          <w:rFonts w:ascii="Garamond" w:hAnsi="Garamond"/>
          <w:b/>
          <w:sz w:val="28"/>
          <w:szCs w:val="24"/>
          <w:lang w:val="cs-CZ"/>
        </w:rPr>
      </w:pPr>
      <w:r w:rsidRPr="00786649">
        <w:rPr>
          <w:rFonts w:ascii="Garamond" w:hAnsi="Garamond"/>
          <w:b/>
          <w:i/>
          <w:sz w:val="28"/>
          <w:szCs w:val="24"/>
          <w:lang w:val="cs-CZ"/>
        </w:rPr>
        <w:t>Made in Spain</w:t>
      </w:r>
      <w:r w:rsidRPr="00786649">
        <w:rPr>
          <w:rFonts w:ascii="Garamond" w:hAnsi="Garamond"/>
          <w:b/>
          <w:sz w:val="28"/>
          <w:szCs w:val="24"/>
          <w:lang w:val="cs-CZ"/>
        </w:rPr>
        <w:t>, Javier Mestre</w:t>
      </w:r>
    </w:p>
    <w:p w14:paraId="0CA4B2CD" w14:textId="77777777" w:rsidR="00786649" w:rsidRDefault="00786649" w:rsidP="00786649">
      <w:pPr>
        <w:spacing w:after="0" w:line="360" w:lineRule="auto"/>
        <w:rPr>
          <w:rFonts w:ascii="Garamond" w:hAnsi="Garamond"/>
          <w:sz w:val="24"/>
        </w:rPr>
      </w:pPr>
    </w:p>
    <w:p w14:paraId="256C1C2B" w14:textId="77777777" w:rsidR="00EC3BC1" w:rsidRPr="00EC3BC1" w:rsidRDefault="00786649" w:rsidP="00EC3BC1">
      <w:pPr>
        <w:spacing w:after="0" w:line="360" w:lineRule="auto"/>
        <w:jc w:val="both"/>
        <w:rPr>
          <w:rFonts w:ascii="Garamond" w:hAnsi="Garamond"/>
          <w:sz w:val="24"/>
        </w:rPr>
      </w:pPr>
      <w:r w:rsidRPr="00786649">
        <w:rPr>
          <w:rFonts w:ascii="Garamond" w:hAnsi="Garamond"/>
          <w:i/>
          <w:sz w:val="24"/>
        </w:rPr>
        <w:t>Made in Spain</w:t>
      </w:r>
      <w:r>
        <w:rPr>
          <w:rFonts w:ascii="Garamond" w:hAnsi="Garamond"/>
          <w:sz w:val="24"/>
        </w:rPr>
        <w:t xml:space="preserve"> es una novela del escritor y profesor nacido en Madrid – Javier Mestre. </w:t>
      </w:r>
      <w:r w:rsidR="00EC3BC1" w:rsidRPr="00EC3BC1">
        <w:rPr>
          <w:rFonts w:ascii="Garamond" w:hAnsi="Garamond"/>
          <w:sz w:val="24"/>
        </w:rPr>
        <w:t>La novela está dividida en preludio, cuatro capítulos (Plusvalía absoluta, Plusvalía relativa, Acumulación originaria, ¿D-M-D?) y un epílogo.</w:t>
      </w:r>
      <w:r w:rsidR="004A1768">
        <w:rPr>
          <w:rFonts w:ascii="Garamond" w:hAnsi="Garamond"/>
          <w:sz w:val="24"/>
        </w:rPr>
        <w:t xml:space="preserve"> </w:t>
      </w:r>
      <w:r w:rsidR="00EC3BC1">
        <w:rPr>
          <w:rFonts w:ascii="Garamond" w:hAnsi="Garamond"/>
          <w:sz w:val="24"/>
        </w:rPr>
        <w:t xml:space="preserve">El argumento se desarrolla </w:t>
      </w:r>
      <w:r w:rsidR="00EC3BC1" w:rsidRPr="00EC3BC1">
        <w:rPr>
          <w:rFonts w:ascii="Garamond" w:hAnsi="Garamond"/>
          <w:sz w:val="24"/>
        </w:rPr>
        <w:t>sobre todo en España, pero algunas partes están localizadas también en Marruecos</w:t>
      </w:r>
      <w:r w:rsidR="00EC3BC1">
        <w:rPr>
          <w:rFonts w:ascii="Garamond" w:hAnsi="Garamond"/>
          <w:sz w:val="24"/>
        </w:rPr>
        <w:t>.</w:t>
      </w:r>
    </w:p>
    <w:p w14:paraId="3F817237" w14:textId="3F27B7E3" w:rsidR="00D42340" w:rsidRDefault="00D45781" w:rsidP="00D42340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lo largo de la novela aparecen muchos personajes, son sobre todo personas que trabajan en la fábrica o los abogados. Sin embargo, e</w:t>
      </w:r>
      <w:r w:rsidR="00EC3BC1" w:rsidRPr="00EC3BC1">
        <w:rPr>
          <w:rFonts w:ascii="Garamond" w:hAnsi="Garamond"/>
          <w:sz w:val="24"/>
        </w:rPr>
        <w:t xml:space="preserve">l personaje principal es </w:t>
      </w:r>
      <w:r w:rsidR="00EC3BC1">
        <w:rPr>
          <w:rFonts w:ascii="Garamond" w:hAnsi="Garamond"/>
          <w:sz w:val="24"/>
        </w:rPr>
        <w:t xml:space="preserve">Fernando Llorens </w:t>
      </w:r>
      <w:r w:rsidR="004A1768">
        <w:rPr>
          <w:rFonts w:ascii="Garamond" w:hAnsi="Garamond"/>
          <w:sz w:val="24"/>
        </w:rPr>
        <w:t xml:space="preserve">y la historia empieza cuando él </w:t>
      </w:r>
      <w:r w:rsidR="00EC3BC1" w:rsidRPr="00EC3BC1">
        <w:rPr>
          <w:rFonts w:ascii="Garamond" w:hAnsi="Garamond"/>
          <w:sz w:val="24"/>
        </w:rPr>
        <w:t xml:space="preserve">hereda una fábrica en Alicante tras la muerte de sus padres. </w:t>
      </w:r>
      <w:r w:rsidR="008C668F">
        <w:rPr>
          <w:rFonts w:ascii="Garamond" w:hAnsi="Garamond"/>
          <w:sz w:val="24"/>
        </w:rPr>
        <w:t xml:space="preserve">O sea, </w:t>
      </w:r>
      <w:r w:rsidR="008C668F" w:rsidRPr="008C668F">
        <w:rPr>
          <w:rFonts w:ascii="Garamond" w:hAnsi="Garamond"/>
          <w:sz w:val="24"/>
        </w:rPr>
        <w:t>tuvo que regresar de Marruecos</w:t>
      </w:r>
      <w:r>
        <w:rPr>
          <w:rFonts w:ascii="Garamond" w:hAnsi="Garamond"/>
          <w:sz w:val="24"/>
        </w:rPr>
        <w:t xml:space="preserve"> - donde vivía sin familia, sin </w:t>
      </w:r>
      <w:r w:rsidR="008C668F">
        <w:rPr>
          <w:rFonts w:ascii="Garamond" w:hAnsi="Garamond"/>
          <w:sz w:val="24"/>
        </w:rPr>
        <w:t>preocupaciones</w:t>
      </w:r>
      <w:r>
        <w:rPr>
          <w:rFonts w:ascii="Garamond" w:hAnsi="Garamond"/>
          <w:sz w:val="24"/>
        </w:rPr>
        <w:t>, solo fumando hac</w:t>
      </w:r>
      <w:ins w:id="0" w:author="José Luis Bellón Aguilera" w:date="2020-05-11T16:20:00Z">
        <w:r w:rsidR="00ED6700">
          <w:rPr>
            <w:rFonts w:ascii="Garamond" w:hAnsi="Garamond"/>
            <w:sz w:val="24"/>
          </w:rPr>
          <w:t>h</w:t>
        </w:r>
      </w:ins>
      <w:r>
        <w:rPr>
          <w:rFonts w:ascii="Garamond" w:hAnsi="Garamond"/>
          <w:sz w:val="24"/>
        </w:rPr>
        <w:t>ís -</w:t>
      </w:r>
      <w:r w:rsidR="008C668F" w:rsidRPr="008C668F">
        <w:rPr>
          <w:rFonts w:ascii="Garamond" w:hAnsi="Garamond"/>
          <w:sz w:val="24"/>
        </w:rPr>
        <w:t xml:space="preserve"> para hacerse cargo de la empresa de su padre fallecido en un accidente</w:t>
      </w:r>
      <w:r w:rsidR="008C668F">
        <w:rPr>
          <w:rFonts w:ascii="Garamond" w:hAnsi="Garamond"/>
          <w:sz w:val="24"/>
        </w:rPr>
        <w:t xml:space="preserve"> de coche. Ahora v</w:t>
      </w:r>
      <w:r>
        <w:rPr>
          <w:rFonts w:ascii="Garamond" w:hAnsi="Garamond"/>
          <w:sz w:val="24"/>
        </w:rPr>
        <w:t>iene a la empresa, se está familizando con ella y d</w:t>
      </w:r>
      <w:r w:rsidR="008C668F" w:rsidRPr="008C668F">
        <w:rPr>
          <w:rFonts w:ascii="Garamond" w:hAnsi="Garamond"/>
          <w:sz w:val="24"/>
        </w:rPr>
        <w:t>escubre que las cosas no funcionan</w:t>
      </w:r>
      <w:r w:rsidR="00D42340">
        <w:rPr>
          <w:rFonts w:ascii="Garamond" w:hAnsi="Garamond"/>
          <w:sz w:val="24"/>
        </w:rPr>
        <w:t xml:space="preserve"> bien - l</w:t>
      </w:r>
      <w:r w:rsidR="00D42340" w:rsidRPr="00D42340">
        <w:rPr>
          <w:rFonts w:ascii="Garamond" w:hAnsi="Garamond"/>
          <w:sz w:val="24"/>
        </w:rPr>
        <w:t>os emple</w:t>
      </w:r>
      <w:ins w:id="1" w:author="José Luis Bellón Aguilera" w:date="2020-05-11T16:20:00Z">
        <w:r w:rsidR="00ED6700">
          <w:rPr>
            <w:rFonts w:ascii="Garamond" w:hAnsi="Garamond"/>
            <w:sz w:val="24"/>
          </w:rPr>
          <w:t>a</w:t>
        </w:r>
      </w:ins>
      <w:r w:rsidR="00D42340" w:rsidRPr="00D42340">
        <w:rPr>
          <w:rFonts w:ascii="Garamond" w:hAnsi="Garamond"/>
          <w:sz w:val="24"/>
        </w:rPr>
        <w:t xml:space="preserve">dos </w:t>
      </w:r>
      <w:del w:id="2" w:author="José Luis Bellón Aguilera" w:date="2020-05-11T16:20:00Z">
        <w:r w:rsidR="00D42340" w:rsidRPr="00D42340" w:rsidDel="00ED6700">
          <w:rPr>
            <w:rFonts w:ascii="Garamond" w:hAnsi="Garamond"/>
            <w:sz w:val="24"/>
          </w:rPr>
          <w:delText xml:space="preserve">aspiran </w:delText>
        </w:r>
      </w:del>
      <w:ins w:id="3" w:author="José Luis Bellón Aguilera" w:date="2020-05-11T16:20:00Z">
        <w:r w:rsidR="00ED6700">
          <w:rPr>
            <w:rFonts w:ascii="Garamond" w:hAnsi="Garamond"/>
            <w:sz w:val="24"/>
          </w:rPr>
          <w:t>respiran</w:t>
        </w:r>
        <w:r w:rsidR="00ED6700" w:rsidRPr="00D42340">
          <w:rPr>
            <w:rFonts w:ascii="Garamond" w:hAnsi="Garamond"/>
            <w:sz w:val="24"/>
          </w:rPr>
          <w:t xml:space="preserve"> </w:t>
        </w:r>
      </w:ins>
      <w:r w:rsidR="00D42340" w:rsidRPr="00D42340">
        <w:rPr>
          <w:rFonts w:ascii="Garamond" w:hAnsi="Garamond"/>
          <w:sz w:val="24"/>
        </w:rPr>
        <w:t xml:space="preserve">gases, </w:t>
      </w:r>
      <w:r w:rsidR="00D42340">
        <w:rPr>
          <w:rFonts w:ascii="Garamond" w:hAnsi="Garamond"/>
          <w:sz w:val="24"/>
        </w:rPr>
        <w:t>están</w:t>
      </w:r>
      <w:r w:rsidR="00D42340" w:rsidRPr="00D42340">
        <w:rPr>
          <w:rFonts w:ascii="Garamond" w:hAnsi="Garamond"/>
          <w:sz w:val="24"/>
        </w:rPr>
        <w:t xml:space="preserve"> ca</w:t>
      </w:r>
      <w:r w:rsidR="001B2E93">
        <w:rPr>
          <w:rFonts w:ascii="Garamond" w:hAnsi="Garamond"/>
          <w:sz w:val="24"/>
        </w:rPr>
        <w:t>torce horas en trabajo, cobran</w:t>
      </w:r>
      <w:r w:rsidR="00D42340" w:rsidRPr="00D42340">
        <w:rPr>
          <w:rFonts w:ascii="Garamond" w:hAnsi="Garamond"/>
          <w:sz w:val="24"/>
        </w:rPr>
        <w:t xml:space="preserve"> muy poco.</w:t>
      </w:r>
      <w:r w:rsidR="00D42340">
        <w:rPr>
          <w:rFonts w:ascii="Garamond" w:hAnsi="Garamond"/>
          <w:sz w:val="24"/>
        </w:rPr>
        <w:t xml:space="preserve"> Fernando n</w:t>
      </w:r>
      <w:r w:rsidR="00EC3BC1" w:rsidRPr="00EC3BC1">
        <w:rPr>
          <w:rFonts w:ascii="Garamond" w:hAnsi="Garamond"/>
          <w:sz w:val="24"/>
        </w:rPr>
        <w:t xml:space="preserve">o tiene </w:t>
      </w:r>
      <w:r w:rsidR="001B2E93">
        <w:rPr>
          <w:rFonts w:ascii="Garamond" w:hAnsi="Garamond"/>
          <w:sz w:val="24"/>
        </w:rPr>
        <w:t>ninguna experiencia, pero decide</w:t>
      </w:r>
      <w:r w:rsidR="00EC3BC1" w:rsidRPr="00EC3BC1">
        <w:rPr>
          <w:rFonts w:ascii="Garamond" w:hAnsi="Garamond"/>
          <w:sz w:val="24"/>
        </w:rPr>
        <w:t xml:space="preserve"> convertirse en un empresario honesto que paga lo justo a los empleados. </w:t>
      </w:r>
      <w:r>
        <w:rPr>
          <w:rFonts w:ascii="Garamond" w:hAnsi="Garamond"/>
          <w:sz w:val="24"/>
        </w:rPr>
        <w:t>Intenta dirigir la fábrica legalmente, cumpliendo los derechos laborales,</w:t>
      </w:r>
      <w:r w:rsidRPr="00D45781">
        <w:rPr>
          <w:rFonts w:ascii="Garamond" w:hAnsi="Garamond"/>
          <w:sz w:val="24"/>
        </w:rPr>
        <w:t xml:space="preserve"> evitando los talleres clandestinos y la explotación de los trabajadores</w:t>
      </w:r>
      <w:r>
        <w:rPr>
          <w:rFonts w:ascii="Garamond" w:hAnsi="Garamond"/>
          <w:sz w:val="24"/>
        </w:rPr>
        <w:t>.</w:t>
      </w:r>
      <w:r w:rsidR="00D42340">
        <w:rPr>
          <w:rFonts w:ascii="Garamond" w:hAnsi="Garamond"/>
          <w:sz w:val="24"/>
        </w:rPr>
        <w:t xml:space="preserve"> Q</w:t>
      </w:r>
      <w:r w:rsidR="00D42340" w:rsidRPr="00D42340">
        <w:rPr>
          <w:rFonts w:ascii="Garamond" w:hAnsi="Garamond"/>
          <w:sz w:val="24"/>
        </w:rPr>
        <w:t>uiere contratar a las aparadoras, pagar horas extra.</w:t>
      </w:r>
      <w:r w:rsidR="00BF1245">
        <w:rPr>
          <w:rFonts w:ascii="Garamond" w:hAnsi="Garamond"/>
          <w:sz w:val="24"/>
        </w:rPr>
        <w:t xml:space="preserve"> Esto no le gusta al</w:t>
      </w:r>
      <w:r w:rsidR="005D1C23">
        <w:rPr>
          <w:rFonts w:ascii="Garamond" w:hAnsi="Garamond"/>
          <w:sz w:val="24"/>
        </w:rPr>
        <w:t xml:space="preserve"> abogado Jacinto Grimau: “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 xml:space="preserve">Pagar las multas! 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 xml:space="preserve">Dar de alta a todo el mundo! 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 xml:space="preserve">A las aparadoras! 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 xml:space="preserve">Quiere dar de alta a las aparadoras en sus casas! </w:t>
      </w:r>
      <w:r w:rsidR="00FE4F48" w:rsidRPr="00FE4F48">
        <w:rPr>
          <w:rFonts w:ascii="Garamond" w:hAnsi="Garamond"/>
          <w:sz w:val="24"/>
        </w:rPr>
        <w:t>¿¡</w:t>
      </w:r>
      <w:r w:rsidR="001A3592">
        <w:rPr>
          <w:rFonts w:ascii="Garamond" w:hAnsi="Garamond"/>
          <w:sz w:val="24"/>
        </w:rPr>
        <w:t xml:space="preserve">Será gilipollas?! 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>Se puede meter mis participacio</w:t>
      </w:r>
      <w:r w:rsidR="001B2E93">
        <w:rPr>
          <w:rFonts w:ascii="Garamond" w:hAnsi="Garamond"/>
          <w:sz w:val="24"/>
        </w:rPr>
        <w:t>nes por el culo! (</w:t>
      </w:r>
      <w:r w:rsidR="001A3592">
        <w:rPr>
          <w:rFonts w:ascii="Garamond" w:hAnsi="Garamond"/>
          <w:sz w:val="24"/>
        </w:rPr>
        <w:t>p. 50).</w:t>
      </w:r>
    </w:p>
    <w:p w14:paraId="64078497" w14:textId="77777777" w:rsidR="001A3592" w:rsidRDefault="001A3592" w:rsidP="00D42340">
      <w:pPr>
        <w:spacing w:after="0" w:line="360" w:lineRule="auto"/>
        <w:jc w:val="both"/>
        <w:rPr>
          <w:rFonts w:ascii="Garamond" w:hAnsi="Garamond"/>
          <w:sz w:val="24"/>
        </w:rPr>
      </w:pPr>
    </w:p>
    <w:p w14:paraId="0F76822E" w14:textId="77777777" w:rsidR="00C615F5" w:rsidRDefault="001B2E93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Primero</w:t>
      </w:r>
      <w:r w:rsidR="001A3592">
        <w:rPr>
          <w:rFonts w:ascii="Garamond" w:hAnsi="Garamond"/>
          <w:sz w:val="24"/>
        </w:rPr>
        <w:t xml:space="preserve"> parece que los medios de Fernando funcionan: “La fábrica estaba en proceso de revolución interna. Fernando había decidido invertir de verdad para mejorar la capacidad productiva y reducir los costes relativos”</w:t>
      </w:r>
      <w:r>
        <w:rPr>
          <w:rFonts w:ascii="Garamond" w:hAnsi="Garamond"/>
          <w:sz w:val="24"/>
        </w:rPr>
        <w:t xml:space="preserve"> (p. </w:t>
      </w:r>
      <w:r w:rsidR="001A3592">
        <w:rPr>
          <w:rFonts w:ascii="Garamond" w:hAnsi="Garamond"/>
          <w:sz w:val="24"/>
        </w:rPr>
        <w:t xml:space="preserve">74). </w:t>
      </w:r>
      <w:r w:rsidR="00B91BC8">
        <w:rPr>
          <w:rFonts w:ascii="Garamond" w:hAnsi="Garamond"/>
          <w:sz w:val="24"/>
        </w:rPr>
        <w:t xml:space="preserve">O también: </w:t>
      </w:r>
      <w:r>
        <w:rPr>
          <w:rFonts w:ascii="Garamond" w:hAnsi="Garamond"/>
          <w:sz w:val="24"/>
        </w:rPr>
        <w:t>“</w:t>
      </w:r>
      <w:r w:rsidR="00B91BC8">
        <w:rPr>
          <w:rFonts w:ascii="Garamond" w:hAnsi="Garamond"/>
          <w:sz w:val="24"/>
        </w:rPr>
        <w:t>Pineda es totalmente legal. Hemos pasado una auditoría con sobresaliente...No se trabaja en negro. Todos los trabajadores están al día de sus derechos sociales y laborales...”</w:t>
      </w:r>
      <w:r>
        <w:rPr>
          <w:rFonts w:ascii="Garamond" w:hAnsi="Garamond"/>
          <w:sz w:val="24"/>
        </w:rPr>
        <w:t xml:space="preserve"> (p. </w:t>
      </w:r>
      <w:r w:rsidR="00B91BC8">
        <w:rPr>
          <w:rFonts w:ascii="Garamond" w:hAnsi="Garamond"/>
          <w:sz w:val="24"/>
        </w:rPr>
        <w:t xml:space="preserve">120). </w:t>
      </w:r>
    </w:p>
    <w:p w14:paraId="506CD2B6" w14:textId="77777777" w:rsidR="00B91BC8" w:rsidRDefault="001A3592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No obstante, t</w:t>
      </w:r>
      <w:r w:rsidR="00D42340">
        <w:rPr>
          <w:rFonts w:ascii="Garamond" w:hAnsi="Garamond"/>
          <w:sz w:val="24"/>
        </w:rPr>
        <w:t xml:space="preserve">odos los intentos del protagonista, a pesar de ser muy buenos, presentan </w:t>
      </w:r>
      <w:r w:rsidR="001B2E93">
        <w:rPr>
          <w:rFonts w:ascii="Garamond" w:hAnsi="Garamond"/>
          <w:sz w:val="24"/>
        </w:rPr>
        <w:t>u</w:t>
      </w:r>
      <w:r w:rsidR="00EC3BC1" w:rsidRPr="00EC3BC1">
        <w:rPr>
          <w:rFonts w:ascii="Garamond" w:hAnsi="Garamond"/>
          <w:sz w:val="24"/>
        </w:rPr>
        <w:t xml:space="preserve">na contradicción porque </w:t>
      </w:r>
      <w:r w:rsidR="00D42340">
        <w:rPr>
          <w:rFonts w:ascii="Garamond" w:hAnsi="Garamond"/>
          <w:sz w:val="24"/>
        </w:rPr>
        <w:t xml:space="preserve">al fin y al cabo </w:t>
      </w:r>
      <w:r w:rsidR="00EC3BC1" w:rsidRPr="00EC3BC1">
        <w:rPr>
          <w:rFonts w:ascii="Garamond" w:hAnsi="Garamond"/>
          <w:sz w:val="24"/>
        </w:rPr>
        <w:t>se dará lugar a otros desastres y desencuentos.</w:t>
      </w:r>
      <w:r>
        <w:rPr>
          <w:rFonts w:ascii="Garamond" w:hAnsi="Garamond"/>
          <w:sz w:val="24"/>
        </w:rPr>
        <w:t xml:space="preserve"> </w:t>
      </w:r>
      <w:r w:rsidR="00B91BC8">
        <w:rPr>
          <w:rFonts w:ascii="Garamond" w:hAnsi="Garamond"/>
          <w:sz w:val="24"/>
        </w:rPr>
        <w:t xml:space="preserve">Los medios no funcionan como el jefe quería, “Fernando ahora necesita un capital que no tiene y toda su empresa </w:t>
      </w:r>
      <w:r w:rsidR="00B91BC8">
        <w:rPr>
          <w:rFonts w:ascii="Garamond" w:hAnsi="Garamond"/>
          <w:sz w:val="24"/>
        </w:rPr>
        <w:lastRenderedPageBreak/>
        <w:t>se puede venir abajo si no lo encuentra”</w:t>
      </w:r>
      <w:r w:rsidR="001B2E93">
        <w:rPr>
          <w:rFonts w:ascii="Garamond" w:hAnsi="Garamond"/>
          <w:sz w:val="24"/>
        </w:rPr>
        <w:t xml:space="preserve"> (</w:t>
      </w:r>
      <w:r w:rsidR="00B91BC8">
        <w:rPr>
          <w:rFonts w:ascii="Garamond" w:hAnsi="Garamond"/>
          <w:sz w:val="24"/>
        </w:rPr>
        <w:t>p. 123). Rosana y Fernando van a Marruecos para buscar oportunidades de fabricación</w:t>
      </w:r>
      <w:r w:rsidR="00C615F5">
        <w:rPr>
          <w:rFonts w:ascii="Garamond" w:hAnsi="Garamond"/>
          <w:sz w:val="24"/>
        </w:rPr>
        <w:t xml:space="preserve">. </w:t>
      </w:r>
      <w:commentRangeStart w:id="4"/>
      <w:r w:rsidR="00C615F5">
        <w:rPr>
          <w:rFonts w:ascii="Garamond" w:hAnsi="Garamond"/>
          <w:sz w:val="24"/>
        </w:rPr>
        <w:t xml:space="preserve">Ella se encuentra con un hombre que le da una oferta muy buena, </w:t>
      </w:r>
      <w:commentRangeEnd w:id="4"/>
      <w:r w:rsidR="00C13DC0">
        <w:rPr>
          <w:rStyle w:val="Refdecomentario"/>
        </w:rPr>
        <w:commentReference w:id="4"/>
      </w:r>
      <w:r w:rsidR="00C615F5">
        <w:rPr>
          <w:rFonts w:ascii="Garamond" w:hAnsi="Garamond"/>
          <w:sz w:val="24"/>
        </w:rPr>
        <w:t xml:space="preserve">pero esta no le parece a Fernando y la rechaza. </w:t>
      </w:r>
    </w:p>
    <w:p w14:paraId="79DC6C33" w14:textId="77777777" w:rsidR="003C407B" w:rsidRDefault="00B91BC8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El mayor desastre es, según mi opinión, </w:t>
      </w:r>
      <w:r w:rsidR="00C86296">
        <w:rPr>
          <w:rFonts w:ascii="Garamond" w:hAnsi="Garamond"/>
          <w:sz w:val="24"/>
        </w:rPr>
        <w:t xml:space="preserve">cuando deciden vender zapatos a Zoraida, pero no obtienen dinero por sus zapatos. Es por la culpa de Rosana que les dice que no hace falta pagar enseguida. </w:t>
      </w:r>
      <w:r w:rsidR="001B2E93">
        <w:rPr>
          <w:rFonts w:ascii="Garamond" w:hAnsi="Garamond"/>
          <w:sz w:val="24"/>
        </w:rPr>
        <w:t>L</w:t>
      </w:r>
      <w:r w:rsidR="00C86296">
        <w:rPr>
          <w:rFonts w:ascii="Garamond" w:hAnsi="Garamond"/>
          <w:sz w:val="24"/>
        </w:rPr>
        <w:t xml:space="preserve">a situación en </w:t>
      </w:r>
      <w:r w:rsidR="001B2E93">
        <w:rPr>
          <w:rFonts w:ascii="Garamond" w:hAnsi="Garamond"/>
          <w:sz w:val="24"/>
        </w:rPr>
        <w:t>Pineda</w:t>
      </w:r>
      <w:r w:rsidR="00C86296">
        <w:rPr>
          <w:rFonts w:ascii="Garamond" w:hAnsi="Garamond"/>
          <w:sz w:val="24"/>
        </w:rPr>
        <w:t xml:space="preserve"> es horrible, necesitan mucho ese dinero y </w:t>
      </w:r>
      <w:r w:rsidR="001B2E93">
        <w:rPr>
          <w:rFonts w:ascii="Garamond" w:hAnsi="Garamond"/>
          <w:sz w:val="24"/>
        </w:rPr>
        <w:t xml:space="preserve">por eso </w:t>
      </w:r>
      <w:r w:rsidR="00C86296">
        <w:rPr>
          <w:rFonts w:ascii="Garamond" w:hAnsi="Garamond"/>
          <w:sz w:val="24"/>
        </w:rPr>
        <w:t>Rosana va a Zoraida otra vez, pero ahora descubre que la empresa est</w:t>
      </w:r>
      <w:r w:rsidR="003C407B">
        <w:rPr>
          <w:rFonts w:ascii="Garamond" w:hAnsi="Garamond"/>
          <w:sz w:val="24"/>
        </w:rPr>
        <w:t>á cerrada y que todos han huido (p. 169 – 170).</w:t>
      </w:r>
      <w:r w:rsidR="00C86296">
        <w:rPr>
          <w:rFonts w:ascii="Garamond" w:hAnsi="Garamond"/>
          <w:sz w:val="24"/>
        </w:rPr>
        <w:t xml:space="preserve"> Lo comunica en </w:t>
      </w:r>
      <w:r w:rsidR="001B2E93">
        <w:rPr>
          <w:rFonts w:ascii="Garamond" w:hAnsi="Garamond"/>
          <w:sz w:val="24"/>
        </w:rPr>
        <w:t>Pineda</w:t>
      </w:r>
      <w:r w:rsidR="00C86296">
        <w:rPr>
          <w:rFonts w:ascii="Garamond" w:hAnsi="Garamond"/>
          <w:sz w:val="24"/>
        </w:rPr>
        <w:t>, Fernanco ac</w:t>
      </w:r>
      <w:r w:rsidR="003C407B">
        <w:rPr>
          <w:rFonts w:ascii="Garamond" w:hAnsi="Garamond"/>
          <w:sz w:val="24"/>
        </w:rPr>
        <w:t>aba y deja la empresa a Rosana y luego decide irse a Marruecos.</w:t>
      </w:r>
    </w:p>
    <w:p w14:paraId="182FE9CC" w14:textId="77777777" w:rsidR="00640026" w:rsidRPr="00640026" w:rsidRDefault="003C407B" w:rsidP="00640026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En epílogo encontramos correos entre Rosana y Fernando. Pineda ahora está bajo el mando de Rosana que garantiza a </w:t>
      </w:r>
      <w:r w:rsidR="001B2E93">
        <w:rPr>
          <w:rFonts w:ascii="Garamond" w:hAnsi="Garamond"/>
          <w:sz w:val="24"/>
        </w:rPr>
        <w:t>Fernando</w:t>
      </w:r>
      <w:r>
        <w:rPr>
          <w:rFonts w:ascii="Garamond" w:hAnsi="Garamond"/>
          <w:sz w:val="24"/>
        </w:rPr>
        <w:t xml:space="preserve"> que la empresa seguirá adelante, pero pronto la trasladará a Tánger. </w:t>
      </w:r>
      <w:r w:rsidR="00BF1245">
        <w:rPr>
          <w:rFonts w:ascii="Garamond" w:hAnsi="Garamond"/>
          <w:sz w:val="24"/>
        </w:rPr>
        <w:t>Pienso que a</w:t>
      </w:r>
      <w:r w:rsidR="00640026">
        <w:rPr>
          <w:rFonts w:ascii="Garamond" w:hAnsi="Garamond"/>
          <w:sz w:val="24"/>
        </w:rPr>
        <w:t xml:space="preserve">quí podemos ver que es difícil </w:t>
      </w:r>
      <w:r w:rsidR="00640026" w:rsidRPr="00640026">
        <w:rPr>
          <w:rFonts w:ascii="Garamond" w:hAnsi="Garamond"/>
          <w:sz w:val="24"/>
        </w:rPr>
        <w:t>ma</w:t>
      </w:r>
      <w:r w:rsidR="00640026">
        <w:rPr>
          <w:rFonts w:ascii="Garamond" w:hAnsi="Garamond"/>
          <w:sz w:val="24"/>
        </w:rPr>
        <w:t xml:space="preserve">ntener el negocio legal y local. </w:t>
      </w:r>
      <w:r w:rsidR="00640026" w:rsidRPr="00640026">
        <w:rPr>
          <w:rFonts w:ascii="Garamond" w:hAnsi="Garamond"/>
          <w:sz w:val="24"/>
        </w:rPr>
        <w:t xml:space="preserve">Las empresas locales no pueden competir con las empresas grandes que deslocalizan su producción con el fin de reducir costes y ganar más. </w:t>
      </w:r>
    </w:p>
    <w:p w14:paraId="012907F6" w14:textId="32ED2312" w:rsidR="000F1BD8" w:rsidRDefault="003C407B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Fernando no quiere sabe</w:t>
      </w:r>
      <w:r w:rsidR="001B2E93">
        <w:rPr>
          <w:rFonts w:ascii="Garamond" w:hAnsi="Garamond"/>
          <w:sz w:val="24"/>
        </w:rPr>
        <w:t>r nada de lo que ella hace</w:t>
      </w:r>
      <w:r>
        <w:rPr>
          <w:rFonts w:ascii="Garamond" w:hAnsi="Garamond"/>
          <w:sz w:val="24"/>
        </w:rPr>
        <w:t>: “Ojos que no ven, corazón que no siente”</w:t>
      </w:r>
      <w:r w:rsidR="001B2E93">
        <w:rPr>
          <w:rFonts w:ascii="Garamond" w:hAnsi="Garamond"/>
          <w:sz w:val="24"/>
        </w:rPr>
        <w:t xml:space="preserve"> (p. </w:t>
      </w:r>
      <w:r>
        <w:rPr>
          <w:rFonts w:ascii="Garamond" w:hAnsi="Garamond"/>
          <w:sz w:val="24"/>
        </w:rPr>
        <w:t xml:space="preserve">187). </w:t>
      </w:r>
      <w:r w:rsidR="00BF1245">
        <w:rPr>
          <w:rFonts w:ascii="Garamond" w:hAnsi="Garamond"/>
          <w:sz w:val="24"/>
        </w:rPr>
        <w:t>T</w:t>
      </w:r>
      <w:r w:rsidR="001B2E93">
        <w:rPr>
          <w:rFonts w:ascii="Garamond" w:hAnsi="Garamond"/>
          <w:sz w:val="24"/>
        </w:rPr>
        <w:t>ermina muy mal, gasta todo el dinero que tiene por hac</w:t>
      </w:r>
      <w:ins w:id="5" w:author="José Luis Bellón Aguilera" w:date="2020-05-11T16:36:00Z">
        <w:r w:rsidR="00C13DC0">
          <w:rPr>
            <w:rFonts w:ascii="Garamond" w:hAnsi="Garamond"/>
            <w:sz w:val="24"/>
          </w:rPr>
          <w:t>h</w:t>
        </w:r>
      </w:ins>
      <w:r w:rsidR="001B2E93">
        <w:rPr>
          <w:rFonts w:ascii="Garamond" w:hAnsi="Garamond"/>
          <w:sz w:val="24"/>
        </w:rPr>
        <w:t>ís, alimentos y alojamiento en un hotel. Cuando va sacar dinero del cajero automático, este le comunica que la operación no es posible (p. 181 – 183).</w:t>
      </w:r>
    </w:p>
    <w:p w14:paraId="1E231B78" w14:textId="77777777" w:rsidR="00874B98" w:rsidRDefault="00874B98" w:rsidP="001B2E93">
      <w:pPr>
        <w:spacing w:after="0" w:line="360" w:lineRule="auto"/>
        <w:jc w:val="both"/>
        <w:rPr>
          <w:rFonts w:ascii="Garamond" w:hAnsi="Garamond"/>
          <w:sz w:val="24"/>
        </w:rPr>
      </w:pPr>
    </w:p>
    <w:p w14:paraId="43E19FCA" w14:textId="77777777" w:rsidR="001B2E93" w:rsidRPr="001B2E93" w:rsidRDefault="00BF1245" w:rsidP="001B2E93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En lo que se refiere a los personajes, </w:t>
      </w:r>
      <w:r w:rsidR="001B2E93" w:rsidRPr="001B2E93">
        <w:rPr>
          <w:rFonts w:ascii="Garamond" w:hAnsi="Garamond"/>
          <w:sz w:val="24"/>
        </w:rPr>
        <w:t>Fernando se presenta como un hombre tímido, no habla mucho: “Fernando no contestó. No miraba a los ojos al inspector, tenía la cabeza ga</w:t>
      </w:r>
      <w:del w:id="6" w:author="José Luis Bellón Aguilera" w:date="2020-05-11T16:37:00Z">
        <w:r w:rsidR="001B2E93" w:rsidRPr="001B2E93" w:rsidDel="00C13DC0">
          <w:rPr>
            <w:rFonts w:ascii="Garamond" w:hAnsi="Garamond"/>
            <w:sz w:val="24"/>
          </w:rPr>
          <w:delText>n</w:delText>
        </w:r>
      </w:del>
      <w:r w:rsidR="001B2E93" w:rsidRPr="001B2E93">
        <w:rPr>
          <w:rFonts w:ascii="Garamond" w:hAnsi="Garamond"/>
          <w:sz w:val="24"/>
        </w:rPr>
        <w:t xml:space="preserve">cha, como si estuviera pasando </w:t>
      </w:r>
      <w:proofErr w:type="gramStart"/>
      <w:r w:rsidR="001B2E93" w:rsidRPr="001B2E93">
        <w:rPr>
          <w:rFonts w:ascii="Garamond" w:hAnsi="Garamond"/>
          <w:sz w:val="24"/>
        </w:rPr>
        <w:t>verguenza,...</w:t>
      </w:r>
      <w:proofErr w:type="gramEnd"/>
      <w:r w:rsidR="001B2E93" w:rsidRPr="001B2E93">
        <w:rPr>
          <w:rFonts w:ascii="Garamond" w:hAnsi="Garamond"/>
          <w:sz w:val="24"/>
        </w:rPr>
        <w:t>” (p. 23).  También me ha llamado la atención que tiene varios apodos como Estaquirot o Búho - en este caso será porque otea “lentamente todo alrededor como con la mente perdida, paralizado, emplumado, un búho,...”</w:t>
      </w:r>
      <w:r w:rsidR="00874B98">
        <w:rPr>
          <w:rFonts w:ascii="Garamond" w:hAnsi="Garamond"/>
          <w:sz w:val="24"/>
        </w:rPr>
        <w:t xml:space="preserve"> (</w:t>
      </w:r>
      <w:r w:rsidR="001B2E93" w:rsidRPr="001B2E93">
        <w:rPr>
          <w:rFonts w:ascii="Garamond" w:hAnsi="Garamond"/>
          <w:sz w:val="24"/>
        </w:rPr>
        <w:t>p. 26).</w:t>
      </w:r>
    </w:p>
    <w:p w14:paraId="41BBDB84" w14:textId="77777777" w:rsidR="001B2E93" w:rsidRPr="001B2E93" w:rsidRDefault="001B2E93" w:rsidP="001B2E93">
      <w:pPr>
        <w:spacing w:after="0" w:line="360" w:lineRule="auto"/>
        <w:jc w:val="both"/>
        <w:rPr>
          <w:rFonts w:ascii="Garamond" w:hAnsi="Garamond"/>
          <w:sz w:val="24"/>
        </w:rPr>
      </w:pPr>
      <w:proofErr w:type="gramStart"/>
      <w:r w:rsidRPr="001B2E93">
        <w:rPr>
          <w:rFonts w:ascii="Garamond" w:hAnsi="Garamond"/>
          <w:sz w:val="24"/>
        </w:rPr>
        <w:t>Asimismo</w:t>
      </w:r>
      <w:proofErr w:type="gramEnd"/>
      <w:r w:rsidRPr="001B2E93">
        <w:rPr>
          <w:rFonts w:ascii="Garamond" w:hAnsi="Garamond"/>
          <w:sz w:val="24"/>
        </w:rPr>
        <w:t xml:space="preserve"> me parece interesante mencionar a Rosana que llega a ser administradora y obviamente </w:t>
      </w:r>
      <w:commentRangeStart w:id="7"/>
      <w:r w:rsidRPr="001B2E93">
        <w:rPr>
          <w:rFonts w:ascii="Garamond" w:hAnsi="Garamond"/>
          <w:sz w:val="24"/>
        </w:rPr>
        <w:t>manipula con su jefe</w:t>
      </w:r>
      <w:commentRangeEnd w:id="7"/>
      <w:r w:rsidR="0060507E">
        <w:rPr>
          <w:rStyle w:val="Refdecomentario"/>
        </w:rPr>
        <w:commentReference w:id="7"/>
      </w:r>
      <w:r w:rsidRPr="001B2E93">
        <w:rPr>
          <w:rFonts w:ascii="Garamond" w:hAnsi="Garamond"/>
          <w:sz w:val="24"/>
        </w:rPr>
        <w:t xml:space="preserve">. Además, siempre habla en lugar de él: “llevaba la voz cantante...solo habló ella” (p. 62). Empieza a tener una relación con Fernando: </w:t>
      </w:r>
      <w:r w:rsidR="00FE4F48">
        <w:rPr>
          <w:rFonts w:ascii="Garamond" w:hAnsi="Garamond"/>
          <w:sz w:val="24"/>
        </w:rPr>
        <w:t>“El dueñ</w:t>
      </w:r>
      <w:r w:rsidRPr="001B2E93">
        <w:rPr>
          <w:rFonts w:ascii="Garamond" w:hAnsi="Garamond"/>
          <w:sz w:val="24"/>
        </w:rPr>
        <w:t>o ocupaba su sillón... y su administradora también, sólo que encima de él, cara a cara, pecho a pecho” (p. 92).</w:t>
      </w:r>
    </w:p>
    <w:p w14:paraId="5EE131EA" w14:textId="77777777" w:rsidR="008C668F" w:rsidRDefault="008C668F" w:rsidP="008C668F">
      <w:pPr>
        <w:spacing w:after="0" w:line="360" w:lineRule="auto"/>
        <w:jc w:val="both"/>
        <w:rPr>
          <w:rFonts w:ascii="Garamond" w:hAnsi="Garamond"/>
          <w:sz w:val="24"/>
        </w:rPr>
      </w:pPr>
    </w:p>
    <w:p w14:paraId="0044CB7B" w14:textId="77777777" w:rsidR="00874B98" w:rsidRDefault="00640026" w:rsidP="000A10D4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En cuanto al lenguaje y estilo de la novela, el </w:t>
      </w:r>
      <w:r w:rsidR="00874B98" w:rsidRPr="00874B98">
        <w:rPr>
          <w:rFonts w:ascii="Garamond" w:hAnsi="Garamond"/>
          <w:sz w:val="24"/>
        </w:rPr>
        <w:t>autor usa muchas palabras vulgares, algunos pasajes me</w:t>
      </w:r>
      <w:r>
        <w:rPr>
          <w:rFonts w:ascii="Garamond" w:hAnsi="Garamond"/>
          <w:sz w:val="24"/>
        </w:rPr>
        <w:t xml:space="preserve"> parecen exagerados e inútiles, como por ejemplo en la página 47 cuando Rosana tiene problemas con estómago. A veces el autor se repite demasiado: “</w:t>
      </w:r>
      <w:r w:rsidR="000A10D4">
        <w:rPr>
          <w:rFonts w:ascii="Garamond" w:hAnsi="Garamond"/>
          <w:sz w:val="24"/>
        </w:rPr>
        <w:t>A</w:t>
      </w:r>
      <w:r w:rsidRPr="00640026">
        <w:rPr>
          <w:rFonts w:ascii="Garamond" w:hAnsi="Garamond"/>
          <w:sz w:val="24"/>
        </w:rPr>
        <w:t>hora la niña sonreía nerviosa, muy nerviosa, ¡estaba de los nervios!"</w:t>
      </w:r>
      <w:r w:rsidR="000A10D4">
        <w:rPr>
          <w:rFonts w:ascii="Garamond" w:hAnsi="Garamond"/>
          <w:sz w:val="24"/>
        </w:rPr>
        <w:t xml:space="preserve"> (p. 70). Tampoco me gustan mucho algunas palabras raras como “xiqueta”, “waha”. </w:t>
      </w:r>
      <w:r>
        <w:rPr>
          <w:rFonts w:ascii="Garamond" w:hAnsi="Garamond"/>
          <w:sz w:val="24"/>
        </w:rPr>
        <w:t>P</w:t>
      </w:r>
      <w:r w:rsidR="00874B98" w:rsidRPr="00874B98">
        <w:rPr>
          <w:rFonts w:ascii="Garamond" w:hAnsi="Garamond"/>
          <w:sz w:val="24"/>
        </w:rPr>
        <w:t xml:space="preserve">or </w:t>
      </w:r>
      <w:r w:rsidR="000A10D4">
        <w:rPr>
          <w:rFonts w:ascii="Garamond" w:hAnsi="Garamond"/>
          <w:sz w:val="24"/>
        </w:rPr>
        <w:t xml:space="preserve">esas razones </w:t>
      </w:r>
      <w:r w:rsidR="00874B98" w:rsidRPr="00874B98">
        <w:rPr>
          <w:rFonts w:ascii="Garamond" w:hAnsi="Garamond"/>
          <w:sz w:val="24"/>
        </w:rPr>
        <w:t xml:space="preserve">no se me ha despertado interés mucho </w:t>
      </w:r>
      <w:r w:rsidR="00375DC9">
        <w:rPr>
          <w:rFonts w:ascii="Garamond" w:hAnsi="Garamond"/>
          <w:sz w:val="24"/>
        </w:rPr>
        <w:t>leye</w:t>
      </w:r>
      <w:r w:rsidR="00874B98" w:rsidRPr="00874B98">
        <w:rPr>
          <w:rFonts w:ascii="Garamond" w:hAnsi="Garamond"/>
          <w:sz w:val="24"/>
        </w:rPr>
        <w:t xml:space="preserve">ndo la novela. </w:t>
      </w:r>
      <w:r w:rsidR="00375DC9">
        <w:rPr>
          <w:rFonts w:ascii="Garamond" w:hAnsi="Garamond"/>
          <w:sz w:val="24"/>
        </w:rPr>
        <w:t>Aparte de esto, la idea general de la novela y la historia no son, en mi opinión, malas.</w:t>
      </w:r>
    </w:p>
    <w:p w14:paraId="6A3EEF9E" w14:textId="77777777" w:rsidR="00874B98" w:rsidRDefault="00874B98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14:paraId="0B7B7A9D" w14:textId="77777777" w:rsidR="0011568A" w:rsidRDefault="00874B98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Resumiendo, parece que e</w:t>
      </w:r>
      <w:r w:rsidR="0011568A">
        <w:rPr>
          <w:rFonts w:ascii="Garamond" w:hAnsi="Garamond"/>
          <w:sz w:val="24"/>
        </w:rPr>
        <w:t>n la situación económica no queda otro rem</w:t>
      </w:r>
      <w:r>
        <w:rPr>
          <w:rFonts w:ascii="Garamond" w:hAnsi="Garamond"/>
          <w:sz w:val="24"/>
        </w:rPr>
        <w:t>edio que o cerrar la fábrica o a</w:t>
      </w:r>
      <w:r w:rsidR="0011568A">
        <w:rPr>
          <w:rFonts w:ascii="Garamond" w:hAnsi="Garamond"/>
          <w:sz w:val="24"/>
        </w:rPr>
        <w:t>cudir a otras soluciones co</w:t>
      </w:r>
      <w:r>
        <w:rPr>
          <w:rFonts w:ascii="Garamond" w:hAnsi="Garamond"/>
          <w:sz w:val="24"/>
        </w:rPr>
        <w:t>mo prácticas la</w:t>
      </w:r>
      <w:r w:rsidR="0011568A">
        <w:rPr>
          <w:rFonts w:ascii="Garamond" w:hAnsi="Garamond"/>
          <w:sz w:val="24"/>
        </w:rPr>
        <w:t>borales ilegales, talleres clandestinos y los trabajadores que no son dados de alta en la seguridad social y sus salarios no son suficientes. El protago</w:t>
      </w:r>
      <w:r>
        <w:rPr>
          <w:rFonts w:ascii="Garamond" w:hAnsi="Garamond"/>
          <w:sz w:val="24"/>
        </w:rPr>
        <w:t>nista lo quiere cambiar, pero, como ya sabemos, no lo</w:t>
      </w:r>
      <w:r w:rsidR="0011568A">
        <w:rPr>
          <w:rFonts w:ascii="Garamond" w:hAnsi="Garamond"/>
          <w:sz w:val="24"/>
        </w:rPr>
        <w:t xml:space="preserve"> consigue</w:t>
      </w:r>
      <w:r>
        <w:rPr>
          <w:rFonts w:ascii="Garamond" w:hAnsi="Garamond"/>
          <w:sz w:val="24"/>
        </w:rPr>
        <w:t>.</w:t>
      </w:r>
      <w:r w:rsidR="0011568A">
        <w:rPr>
          <w:rFonts w:ascii="Garamond" w:hAnsi="Garamond"/>
          <w:sz w:val="24"/>
        </w:rPr>
        <w:t xml:space="preserve"> </w:t>
      </w:r>
    </w:p>
    <w:p w14:paraId="1B1B7E5A" w14:textId="77777777" w:rsidR="00874B98" w:rsidRDefault="00375DC9" w:rsidP="00874B98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Me di cuenta de que </w:t>
      </w:r>
      <w:r w:rsidR="00874B98">
        <w:rPr>
          <w:rFonts w:ascii="Garamond" w:hAnsi="Garamond"/>
          <w:sz w:val="24"/>
        </w:rPr>
        <w:t xml:space="preserve">el capitalismo no puede cambiarse, no puede funcionar desde los procedimientos humanistas, por </w:t>
      </w:r>
      <w:r w:rsidR="00BF1245">
        <w:rPr>
          <w:rFonts w:ascii="Garamond" w:hAnsi="Garamond"/>
          <w:sz w:val="24"/>
        </w:rPr>
        <w:t>lo cual</w:t>
      </w:r>
      <w:r w:rsidR="00874B98">
        <w:rPr>
          <w:rFonts w:ascii="Garamond" w:hAnsi="Garamond"/>
          <w:sz w:val="24"/>
        </w:rPr>
        <w:t xml:space="preserve"> el fracaso y el final infeliz, según mi opinión, se puede</w:t>
      </w:r>
      <w:r w:rsidR="00BF1245">
        <w:rPr>
          <w:rFonts w:ascii="Garamond" w:hAnsi="Garamond"/>
          <w:sz w:val="24"/>
        </w:rPr>
        <w:t>n</w:t>
      </w:r>
      <w:r w:rsidR="00874B98">
        <w:rPr>
          <w:rFonts w:ascii="Garamond" w:hAnsi="Garamond"/>
          <w:sz w:val="24"/>
        </w:rPr>
        <w:t xml:space="preserve"> predecir ya desde los principios de la novela. Además, si tuviese un final feliz, no </w:t>
      </w:r>
      <w:r w:rsidR="00874B98" w:rsidRPr="00874B98">
        <w:rPr>
          <w:rFonts w:ascii="Garamond" w:hAnsi="Garamond"/>
          <w:sz w:val="24"/>
        </w:rPr>
        <w:t>funcionaría como una denuncia – y supongo que por el tema de la novela est</w:t>
      </w:r>
      <w:r w:rsidR="00874B98">
        <w:rPr>
          <w:rFonts w:ascii="Garamond" w:hAnsi="Garamond"/>
          <w:sz w:val="24"/>
        </w:rPr>
        <w:t>a es una</w:t>
      </w:r>
      <w:r w:rsidR="00874B98" w:rsidRPr="00874B98">
        <w:rPr>
          <w:rFonts w:ascii="Garamond" w:hAnsi="Garamond"/>
          <w:sz w:val="24"/>
        </w:rPr>
        <w:t xml:space="preserve"> de </w:t>
      </w:r>
      <w:r w:rsidR="00874B98">
        <w:rPr>
          <w:rFonts w:ascii="Garamond" w:hAnsi="Garamond"/>
          <w:sz w:val="24"/>
        </w:rPr>
        <w:t>sus</w:t>
      </w:r>
      <w:r w:rsidR="00874B98" w:rsidRPr="00874B98">
        <w:rPr>
          <w:rFonts w:ascii="Garamond" w:hAnsi="Garamond"/>
          <w:sz w:val="24"/>
        </w:rPr>
        <w:t xml:space="preserve"> objetivos.</w:t>
      </w:r>
    </w:p>
    <w:p w14:paraId="08CB07B5" w14:textId="77777777" w:rsidR="00640026" w:rsidRPr="00874B98" w:rsidRDefault="00640026" w:rsidP="00874B98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Al fin añadiría que me siento un poco triste por el protagonista porque parece que es una persona buena con intentos puros, se esfuerza, pero es él quien acaba muy mal</w:t>
      </w:r>
      <w:r w:rsidR="00BF1245">
        <w:rPr>
          <w:rFonts w:ascii="Garamond" w:hAnsi="Garamond"/>
          <w:sz w:val="24"/>
        </w:rPr>
        <w:t>, solo, sin empresa</w:t>
      </w:r>
      <w:r>
        <w:rPr>
          <w:rFonts w:ascii="Garamond" w:hAnsi="Garamond"/>
          <w:sz w:val="24"/>
        </w:rPr>
        <w:t xml:space="preserve"> y sin dinero.</w:t>
      </w:r>
    </w:p>
    <w:p w14:paraId="6FF36964" w14:textId="27D06228" w:rsidR="00874B98" w:rsidRDefault="0060507E" w:rsidP="00B07F65">
      <w:pPr>
        <w:spacing w:after="0" w:line="360" w:lineRule="auto"/>
        <w:jc w:val="both"/>
        <w:rPr>
          <w:rFonts w:ascii="Garamond" w:hAnsi="Garamond"/>
          <w:sz w:val="24"/>
        </w:rPr>
      </w:pPr>
      <w:ins w:id="8" w:author="José Luis Bellón Aguilera" w:date="2020-05-11T16:42:00Z">
        <w:r>
          <w:rPr>
            <w:rFonts w:ascii="Garamond" w:hAnsi="Garamond"/>
            <w:sz w:val="24"/>
          </w:rPr>
          <w:t xml:space="preserve">Petra, tienes sensibilidad y eso está bien. </w:t>
        </w:r>
      </w:ins>
    </w:p>
    <w:p w14:paraId="681F1BD5" w14:textId="77777777" w:rsidR="008C668F" w:rsidRDefault="008C668F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14:paraId="0C7BB9FC" w14:textId="77777777" w:rsidR="00894096" w:rsidRDefault="00894096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14:paraId="019AB8D7" w14:textId="77777777" w:rsidR="006A5DC6" w:rsidRDefault="006A5DC6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14:paraId="27B1BDBD" w14:textId="77777777" w:rsidR="00EC3BC1" w:rsidRDefault="006A5DC6" w:rsidP="00B07F65">
      <w:pPr>
        <w:spacing w:after="0" w:line="360" w:lineRule="auto"/>
        <w:jc w:val="both"/>
        <w:rPr>
          <w:rFonts w:ascii="Garamond" w:hAnsi="Garamond"/>
          <w:sz w:val="24"/>
        </w:rPr>
      </w:pPr>
      <w:r w:rsidRPr="006A5DC6">
        <w:rPr>
          <w:rFonts w:ascii="Garamond" w:hAnsi="Garamond"/>
          <w:b/>
          <w:bCs/>
          <w:i/>
          <w:iCs/>
          <w:sz w:val="24"/>
        </w:rPr>
        <w:t>Made in Spain.</w:t>
      </w:r>
      <w:r w:rsidRPr="006A5DC6">
        <w:rPr>
          <w:rFonts w:ascii="Garamond" w:hAnsi="Garamond"/>
          <w:sz w:val="24"/>
        </w:rPr>
        <w:t> Javier Mestre. Cab</w:t>
      </w:r>
      <w:r w:rsidR="00EC3BC1">
        <w:rPr>
          <w:rFonts w:ascii="Garamond" w:hAnsi="Garamond"/>
          <w:sz w:val="24"/>
        </w:rPr>
        <w:t>allo de Troya. Madrid, 2014.</w:t>
      </w:r>
    </w:p>
    <w:p w14:paraId="68C8C6E3" w14:textId="77777777" w:rsidR="006A5DC6" w:rsidRDefault="00EC3BC1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En formato digital. 187</w:t>
      </w:r>
      <w:r w:rsidR="006A5DC6" w:rsidRPr="006A5DC6">
        <w:rPr>
          <w:rFonts w:ascii="Garamond" w:hAnsi="Garamond"/>
          <w:sz w:val="24"/>
        </w:rPr>
        <w:t xml:space="preserve"> páginas.</w:t>
      </w:r>
      <w:r>
        <w:rPr>
          <w:rFonts w:ascii="Garamond" w:hAnsi="Garamond"/>
          <w:sz w:val="24"/>
        </w:rPr>
        <w:t xml:space="preserve"> Comprado en </w:t>
      </w:r>
      <w:r w:rsidR="00640026">
        <w:rPr>
          <w:rFonts w:ascii="Garamond" w:hAnsi="Garamond"/>
          <w:sz w:val="24"/>
        </w:rPr>
        <w:t>“</w:t>
      </w:r>
      <w:r>
        <w:rPr>
          <w:rFonts w:ascii="Garamond" w:hAnsi="Garamond"/>
          <w:sz w:val="24"/>
        </w:rPr>
        <w:t>CasadelLibro</w:t>
      </w:r>
      <w:r w:rsidR="00640026">
        <w:rPr>
          <w:rFonts w:ascii="Garamond" w:hAnsi="Garamond"/>
          <w:sz w:val="24"/>
        </w:rPr>
        <w:t>”</w:t>
      </w:r>
      <w:r>
        <w:rPr>
          <w:rFonts w:ascii="Garamond" w:hAnsi="Garamond"/>
          <w:sz w:val="24"/>
        </w:rPr>
        <w:t>.</w:t>
      </w:r>
    </w:p>
    <w:p w14:paraId="7982E5E4" w14:textId="77777777" w:rsidR="006A5DC6" w:rsidRDefault="006A5DC6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14:paraId="2DBA41E2" w14:textId="77777777" w:rsidR="006C1046" w:rsidRPr="00786649" w:rsidRDefault="006C1046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sectPr w:rsidR="006C1046" w:rsidRPr="00786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José Luis Bellón Aguilera" w:date="2020-05-11T16:34:00Z" w:initials="JLBA">
    <w:p w14:paraId="75687C74" w14:textId="43A548D4" w:rsidR="00C13DC0" w:rsidRDefault="00C13DC0">
      <w:pPr>
        <w:pStyle w:val="Textocomentario"/>
      </w:pPr>
      <w:r>
        <w:rPr>
          <w:rStyle w:val="Refdecomentario"/>
        </w:rPr>
        <w:annotationRef/>
      </w:r>
      <w:r w:rsidR="0060507E">
        <w:rPr>
          <w:noProof/>
        </w:rPr>
        <w:t xml:space="preserve">Ella </w:t>
      </w:r>
      <w:r w:rsidR="0060507E">
        <w:rPr>
          <w:noProof/>
        </w:rPr>
        <w:t>va a buscar el contacto qu</w:t>
      </w:r>
      <w:r w:rsidR="0060507E">
        <w:rPr>
          <w:noProof/>
        </w:rPr>
        <w:t>e le ha dado el amigo sin</w:t>
      </w:r>
      <w:r w:rsidR="0060507E">
        <w:rPr>
          <w:noProof/>
        </w:rPr>
        <w:t>verg</w:t>
      </w:r>
      <w:r w:rsidR="0060507E">
        <w:rPr>
          <w:noProof/>
        </w:rPr>
        <w:t>üenza de Fer</w:t>
      </w:r>
      <w:r w:rsidR="0060507E">
        <w:rPr>
          <w:noProof/>
        </w:rPr>
        <w:t>nando, no "</w:t>
      </w:r>
      <w:r w:rsidR="0060507E">
        <w:rPr>
          <w:noProof/>
        </w:rPr>
        <w:t>se encuentra"</w:t>
      </w:r>
    </w:p>
  </w:comment>
  <w:comment w:id="7" w:author="José Luis Bellón Aguilera" w:date="2020-05-11T16:41:00Z" w:initials="JLBA">
    <w:p w14:paraId="46813DF7" w14:textId="599EEC29" w:rsidR="0060507E" w:rsidRDefault="0060507E">
      <w:pPr>
        <w:pStyle w:val="Textocomentario"/>
      </w:pPr>
      <w:r>
        <w:rPr>
          <w:rStyle w:val="Refdecomentario"/>
        </w:rPr>
        <w:annotationRef/>
      </w:r>
      <w:r>
        <w:rPr>
          <w:noProof/>
        </w:rPr>
        <w:t xml:space="preserve">No </w:t>
      </w:r>
      <w:r>
        <w:rPr>
          <w:noProof/>
        </w:rPr>
        <w:t>entiendo. E</w:t>
      </w:r>
      <w:r>
        <w:rPr>
          <w:noProof/>
        </w:rPr>
        <w:t>s checo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687C74" w15:done="0"/>
  <w15:commentEx w15:paraId="46813D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687C74" w16cid:durableId="2263FD20"/>
  <w16cid:commentId w16cid:paraId="46813DF7" w16cid:durableId="2263FEA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sé Luis Bellón Aguilera">
    <w15:presenceInfo w15:providerId="Windows Live" w15:userId="8945e62f31f31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649"/>
    <w:rsid w:val="00040D21"/>
    <w:rsid w:val="000A10D4"/>
    <w:rsid w:val="000F1BD8"/>
    <w:rsid w:val="0011568A"/>
    <w:rsid w:val="001A3592"/>
    <w:rsid w:val="001B2E93"/>
    <w:rsid w:val="00201E52"/>
    <w:rsid w:val="00375DC9"/>
    <w:rsid w:val="003C407B"/>
    <w:rsid w:val="003E1CCA"/>
    <w:rsid w:val="003F2469"/>
    <w:rsid w:val="004A1768"/>
    <w:rsid w:val="005D1C23"/>
    <w:rsid w:val="0060507E"/>
    <w:rsid w:val="00640026"/>
    <w:rsid w:val="006832FE"/>
    <w:rsid w:val="006A5DC6"/>
    <w:rsid w:val="006C1046"/>
    <w:rsid w:val="00786649"/>
    <w:rsid w:val="00874B98"/>
    <w:rsid w:val="00894096"/>
    <w:rsid w:val="008C668F"/>
    <w:rsid w:val="00B07F65"/>
    <w:rsid w:val="00B91BC8"/>
    <w:rsid w:val="00BF1245"/>
    <w:rsid w:val="00C13DC0"/>
    <w:rsid w:val="00C615F5"/>
    <w:rsid w:val="00C86296"/>
    <w:rsid w:val="00D42340"/>
    <w:rsid w:val="00D45781"/>
    <w:rsid w:val="00EC3BC1"/>
    <w:rsid w:val="00ED6700"/>
    <w:rsid w:val="00FE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1B0E"/>
  <w15:chartTrackingRefBased/>
  <w15:docId w15:val="{3747F564-B428-4119-9663-374D50C9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13D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13DC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13DC0"/>
    <w:rPr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13D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13DC0"/>
    <w:rPr>
      <w:b/>
      <w:bCs/>
      <w:sz w:val="20"/>
      <w:szCs w:val="20"/>
      <w:lang w:val="es-ES"/>
    </w:rPr>
  </w:style>
  <w:style w:type="paragraph" w:styleId="Revisin">
    <w:name w:val="Revision"/>
    <w:hidden/>
    <w:uiPriority w:val="99"/>
    <w:semiHidden/>
    <w:rsid w:val="00C13DC0"/>
    <w:pPr>
      <w:spacing w:after="0" w:line="240" w:lineRule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3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3DC0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0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968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Horalíková</dc:creator>
  <cp:keywords/>
  <dc:description/>
  <cp:lastModifiedBy>José Luis Bellón Aguilera</cp:lastModifiedBy>
  <cp:revision>9</cp:revision>
  <dcterms:created xsi:type="dcterms:W3CDTF">2020-05-06T15:38:00Z</dcterms:created>
  <dcterms:modified xsi:type="dcterms:W3CDTF">2020-05-11T14:43:00Z</dcterms:modified>
</cp:coreProperties>
</file>