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56974" w14:textId="66FED63E" w:rsidR="006E59E6" w:rsidRPr="00CE746B" w:rsidRDefault="00325B35" w:rsidP="00CE746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746B">
        <w:rPr>
          <w:rFonts w:ascii="Times New Roman" w:hAnsi="Times New Roman" w:cs="Times New Roman"/>
          <w:b/>
          <w:bCs/>
          <w:sz w:val="28"/>
          <w:szCs w:val="28"/>
        </w:rPr>
        <w:t>Abstrakt</w:t>
      </w:r>
      <w:r w:rsidR="00D812A6" w:rsidRPr="00CE746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62C06C96" w14:textId="141269BB" w:rsidR="001A3250" w:rsidRDefault="006E59E6" w:rsidP="001A3250">
      <w:pPr>
        <w:spacing w:after="0" w:line="360" w:lineRule="auto"/>
        <w:ind w:firstLine="708"/>
        <w:rPr>
          <w:ins w:id="1" w:author="jirka" w:date="2019-10-30T15:53:00Z"/>
          <w:rFonts w:ascii="Times New Roman" w:hAnsi="Times New Roman" w:cs="Times New Roman"/>
          <w:sz w:val="28"/>
          <w:szCs w:val="28"/>
        </w:rPr>
        <w:pPrChange w:id="2" w:author="jirka" w:date="2019-10-30T15:54:00Z">
          <w:pPr>
            <w:spacing w:after="0" w:line="360" w:lineRule="auto"/>
          </w:pPr>
        </w:pPrChange>
      </w:pPr>
      <w:r w:rsidRPr="00CE746B">
        <w:rPr>
          <w:rFonts w:ascii="Times New Roman" w:hAnsi="Times New Roman" w:cs="Times New Roman"/>
          <w:sz w:val="28"/>
          <w:szCs w:val="28"/>
        </w:rPr>
        <w:t xml:space="preserve">Bakalářská práce </w:t>
      </w:r>
      <w:r w:rsidRPr="00CE746B">
        <w:rPr>
          <w:rFonts w:ascii="Times New Roman" w:hAnsi="Times New Roman" w:cs="Times New Roman"/>
          <w:sz w:val="28"/>
          <w:szCs w:val="28"/>
          <w:highlight w:val="yellow"/>
        </w:rPr>
        <w:t>je zaměřen</w:t>
      </w:r>
      <w:ins w:id="3" w:author="jirka" w:date="2019-10-30T15:39:00Z">
        <w:r w:rsidR="009D1D7B">
          <w:rPr>
            <w:rFonts w:ascii="Times New Roman" w:hAnsi="Times New Roman" w:cs="Times New Roman"/>
            <w:sz w:val="28"/>
            <w:szCs w:val="28"/>
            <w:highlight w:val="yellow"/>
          </w:rPr>
          <w:t>a</w:t>
        </w:r>
      </w:ins>
      <w:del w:id="4" w:author="jirka" w:date="2019-10-30T15:39:00Z">
        <w:r w:rsidRPr="00CE746B" w:rsidDel="009D1D7B">
          <w:rPr>
            <w:rFonts w:ascii="Times New Roman" w:hAnsi="Times New Roman" w:cs="Times New Roman"/>
            <w:sz w:val="28"/>
            <w:szCs w:val="28"/>
            <w:highlight w:val="yellow"/>
          </w:rPr>
          <w:delText>á</w:delText>
        </w:r>
      </w:del>
      <w:r w:rsidRPr="00CE746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del w:id="5" w:author="jirka" w:date="2019-10-30T15:40:00Z">
        <w:r w:rsidRPr="00CE746B" w:rsidDel="009D1D7B">
          <w:rPr>
            <w:rFonts w:ascii="Times New Roman" w:hAnsi="Times New Roman" w:cs="Times New Roman"/>
            <w:sz w:val="28"/>
            <w:szCs w:val="28"/>
            <w:highlight w:val="yellow"/>
          </w:rPr>
          <w:delText xml:space="preserve">na </w:delText>
        </w:r>
      </w:del>
      <w:ins w:id="6" w:author="jirka" w:date="2019-10-30T15:40:00Z">
        <w:r w:rsidR="009D1D7B">
          <w:rPr>
            <w:rFonts w:ascii="Times New Roman" w:hAnsi="Times New Roman" w:cs="Times New Roman"/>
            <w:sz w:val="28"/>
            <w:szCs w:val="28"/>
            <w:highlight w:val="yellow"/>
          </w:rPr>
          <w:t>vý</w:t>
        </w:r>
      </w:ins>
      <w:r w:rsidRPr="00CE746B">
        <w:rPr>
          <w:rFonts w:ascii="Times New Roman" w:hAnsi="Times New Roman" w:cs="Times New Roman"/>
          <w:sz w:val="28"/>
          <w:szCs w:val="28"/>
          <w:highlight w:val="yellow"/>
        </w:rPr>
        <w:t>zk</w:t>
      </w:r>
      <w:ins w:id="7" w:author="jirka" w:date="2019-10-30T15:40:00Z">
        <w:r w:rsidR="009D1D7B">
          <w:rPr>
            <w:rFonts w:ascii="Times New Roman" w:hAnsi="Times New Roman" w:cs="Times New Roman"/>
            <w:sz w:val="28"/>
            <w:szCs w:val="28"/>
            <w:highlight w:val="yellow"/>
          </w:rPr>
          <w:t>um</w:t>
        </w:r>
      </w:ins>
      <w:del w:id="8" w:author="jirka" w:date="2019-10-30T15:40:00Z">
        <w:r w:rsidRPr="00CE746B" w:rsidDel="009D1D7B">
          <w:rPr>
            <w:rFonts w:ascii="Times New Roman" w:hAnsi="Times New Roman" w:cs="Times New Roman"/>
            <w:sz w:val="28"/>
            <w:szCs w:val="28"/>
            <w:highlight w:val="yellow"/>
          </w:rPr>
          <w:delText xml:space="preserve">oumání </w:delText>
        </w:r>
      </w:del>
      <w:ins w:id="9" w:author="jirka" w:date="2019-10-30T15:40:00Z">
        <w:r w:rsidR="009D1D7B">
          <w:rPr>
            <w:rFonts w:ascii="Times New Roman" w:hAnsi="Times New Roman" w:cs="Times New Roman"/>
            <w:sz w:val="28"/>
            <w:szCs w:val="28"/>
            <w:highlight w:val="yellow"/>
          </w:rPr>
          <w:t xml:space="preserve"> </w:t>
        </w:r>
      </w:ins>
      <w:r w:rsidRPr="00CE746B">
        <w:rPr>
          <w:rFonts w:ascii="Times New Roman" w:hAnsi="Times New Roman" w:cs="Times New Roman"/>
          <w:sz w:val="28"/>
          <w:szCs w:val="28"/>
          <w:highlight w:val="yellow"/>
        </w:rPr>
        <w:t>flóry a vegetace</w:t>
      </w:r>
      <w:r w:rsidRPr="00CE746B">
        <w:rPr>
          <w:rFonts w:ascii="Times New Roman" w:hAnsi="Times New Roman" w:cs="Times New Roman"/>
          <w:sz w:val="28"/>
          <w:szCs w:val="28"/>
        </w:rPr>
        <w:t xml:space="preserve"> </w:t>
      </w:r>
      <w:ins w:id="10" w:author="jirka" w:date="2019-10-30T15:40:00Z">
        <w:r w:rsidR="009D1D7B" w:rsidRPr="00CE746B">
          <w:rPr>
            <w:rFonts w:ascii="Times New Roman" w:hAnsi="Times New Roman" w:cs="Times New Roman"/>
            <w:sz w:val="28"/>
            <w:szCs w:val="28"/>
          </w:rPr>
          <w:t xml:space="preserve">v okolí městské části Brno-Ořešín </w:t>
        </w:r>
      </w:ins>
      <w:r w:rsidRPr="00CE746B">
        <w:rPr>
          <w:rFonts w:ascii="Times New Roman" w:hAnsi="Times New Roman" w:cs="Times New Roman"/>
          <w:sz w:val="28"/>
          <w:szCs w:val="28"/>
        </w:rPr>
        <w:t xml:space="preserve">na území vymezeném třemi </w:t>
      </w:r>
      <w:del w:id="11" w:author="jirka" w:date="2019-10-30T15:41:00Z">
        <w:r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mapovacími jednotkami </w:delText>
        </w:r>
      </w:del>
      <w:ins w:id="12" w:author="jirka" w:date="2019-10-30T15:41:00Z">
        <w:r w:rsidR="009D1D7B">
          <w:rPr>
            <w:rFonts w:ascii="Times New Roman" w:hAnsi="Times New Roman" w:cs="Times New Roman"/>
            <w:sz w:val="28"/>
            <w:szCs w:val="28"/>
          </w:rPr>
          <w:t>poli síťového mapování</w:t>
        </w:r>
        <w:r w:rsidR="009D1D7B" w:rsidRPr="00CE746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D1D7B" w:rsidRPr="00CE746B">
          <w:rPr>
            <w:rFonts w:ascii="Times New Roman" w:hAnsi="Times New Roman" w:cs="Times New Roman"/>
            <w:sz w:val="28"/>
            <w:szCs w:val="28"/>
          </w:rPr>
          <w:t xml:space="preserve">(6765-B-A-b, 6765-B-A-d, 6765-B-C-b) </w:t>
        </w:r>
      </w:ins>
      <w:r w:rsidRPr="00CE746B">
        <w:rPr>
          <w:rFonts w:ascii="Times New Roman" w:hAnsi="Times New Roman" w:cs="Times New Roman"/>
          <w:sz w:val="28"/>
          <w:szCs w:val="28"/>
        </w:rPr>
        <w:t xml:space="preserve">podrobné mapovací sítě </w:t>
      </w:r>
      <w:r w:rsidR="005266DD" w:rsidRPr="00CE746B">
        <w:rPr>
          <w:rFonts w:ascii="Times New Roman" w:hAnsi="Times New Roman" w:cs="Times New Roman"/>
          <w:sz w:val="28"/>
          <w:szCs w:val="28"/>
        </w:rPr>
        <w:t>města</w:t>
      </w:r>
      <w:r w:rsidRPr="00CE746B">
        <w:rPr>
          <w:rFonts w:ascii="Times New Roman" w:hAnsi="Times New Roman" w:cs="Times New Roman"/>
          <w:sz w:val="28"/>
          <w:szCs w:val="28"/>
        </w:rPr>
        <w:t xml:space="preserve"> Brna</w:t>
      </w:r>
      <w:ins w:id="13" w:author="jirka" w:date="2019-10-30T15:41:00Z">
        <w:r w:rsidR="009D1D7B">
          <w:rPr>
            <w:rFonts w:ascii="Times New Roman" w:hAnsi="Times New Roman" w:cs="Times New Roman"/>
            <w:sz w:val="28"/>
            <w:szCs w:val="28"/>
          </w:rPr>
          <w:t xml:space="preserve">. </w:t>
        </w:r>
      </w:ins>
      <w:del w:id="14" w:author="jirka" w:date="2019-10-30T15:41:00Z">
        <w:r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(6765-B-A-b, 6765-B-A-d, 6765-B-C-b) </w:delText>
        </w:r>
      </w:del>
      <w:del w:id="15" w:author="jirka" w:date="2019-10-30T15:40:00Z">
        <w:r w:rsidR="007B15AE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v okolí městské části Brno-Ořešín </w:delText>
        </w:r>
      </w:del>
      <w:del w:id="16" w:author="jirka" w:date="2019-10-30T15:41:00Z">
        <w:r w:rsidRPr="00CE746B" w:rsidDel="009D1D7B">
          <w:rPr>
            <w:rFonts w:ascii="Times New Roman" w:hAnsi="Times New Roman" w:cs="Times New Roman"/>
            <w:sz w:val="28"/>
            <w:szCs w:val="28"/>
          </w:rPr>
          <w:delText>o</w:delText>
        </w:r>
      </w:del>
      <w:ins w:id="17" w:author="jirka" w:date="2019-10-30T15:41:00Z">
        <w:r w:rsidR="009D1D7B">
          <w:rPr>
            <w:rFonts w:ascii="Times New Roman" w:hAnsi="Times New Roman" w:cs="Times New Roman"/>
            <w:sz w:val="28"/>
            <w:szCs w:val="28"/>
          </w:rPr>
          <w:t>Území o</w:t>
        </w:r>
      </w:ins>
      <w:r w:rsidRPr="00CE746B">
        <w:rPr>
          <w:rFonts w:ascii="Times New Roman" w:hAnsi="Times New Roman" w:cs="Times New Roman"/>
          <w:sz w:val="28"/>
          <w:szCs w:val="28"/>
        </w:rPr>
        <w:t xml:space="preserve"> celkové </w:t>
      </w:r>
      <w:del w:id="18" w:author="jirka" w:date="2019-10-30T15:42:00Z">
        <w:r w:rsidRPr="00CE746B" w:rsidDel="009D1D7B">
          <w:rPr>
            <w:rFonts w:ascii="Times New Roman" w:hAnsi="Times New Roman" w:cs="Times New Roman"/>
            <w:sz w:val="28"/>
            <w:szCs w:val="28"/>
            <w:highlight w:val="yellow"/>
          </w:rPr>
          <w:delText>ploše</w:delText>
        </w:r>
        <w:r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19" w:author="jirka" w:date="2019-10-30T15:42:00Z">
        <w:r w:rsidR="009D1D7B">
          <w:rPr>
            <w:rFonts w:ascii="Times New Roman" w:hAnsi="Times New Roman" w:cs="Times New Roman"/>
            <w:sz w:val="28"/>
            <w:szCs w:val="28"/>
          </w:rPr>
          <w:t xml:space="preserve">rozloze </w:t>
        </w:r>
      </w:ins>
      <w:r w:rsidRPr="00CE746B">
        <w:rPr>
          <w:rFonts w:ascii="Times New Roman" w:hAnsi="Times New Roman" w:cs="Times New Roman"/>
          <w:sz w:val="28"/>
          <w:szCs w:val="28"/>
        </w:rPr>
        <w:t>4,95 km</w:t>
      </w:r>
      <w:r w:rsidRPr="00CE746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del w:id="20" w:author="jirka" w:date="2019-10-30T15:42:00Z">
        <w:r w:rsidR="00CE746B" w:rsidDel="009D1D7B">
          <w:rPr>
            <w:rFonts w:ascii="Times New Roman" w:hAnsi="Times New Roman" w:cs="Times New Roman"/>
            <w:sz w:val="28"/>
            <w:szCs w:val="28"/>
          </w:rPr>
          <w:delText>,</w:delText>
        </w:r>
      </w:del>
      <w:r w:rsidR="00CE746B">
        <w:rPr>
          <w:rFonts w:ascii="Times New Roman" w:hAnsi="Times New Roman" w:cs="Times New Roman"/>
          <w:sz w:val="28"/>
          <w:szCs w:val="28"/>
        </w:rPr>
        <w:t xml:space="preserve"> </w:t>
      </w:r>
      <w:ins w:id="21" w:author="jirka" w:date="2019-10-30T15:42:00Z">
        <w:r w:rsidR="009D1D7B">
          <w:rPr>
            <w:rFonts w:ascii="Times New Roman" w:hAnsi="Times New Roman" w:cs="Times New Roman"/>
            <w:sz w:val="28"/>
            <w:szCs w:val="28"/>
          </w:rPr>
          <w:t xml:space="preserve">je </w:t>
        </w:r>
      </w:ins>
      <w:r w:rsidR="00525F2E" w:rsidRPr="00CE746B">
        <w:rPr>
          <w:rFonts w:ascii="Times New Roman" w:hAnsi="Times New Roman" w:cs="Times New Roman"/>
          <w:sz w:val="28"/>
          <w:szCs w:val="28"/>
        </w:rPr>
        <w:t>z</w:t>
      </w:r>
      <w:del w:id="22" w:author="jirka" w:date="2019-10-30T15:42:00Z">
        <w:r w:rsidR="00525F2E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23" w:author="jirka" w:date="2019-10-30T15:42:00Z">
        <w:r w:rsidR="009D1D7B">
          <w:rPr>
            <w:rFonts w:ascii="Times New Roman" w:hAnsi="Times New Roman" w:cs="Times New Roman"/>
            <w:sz w:val="28"/>
            <w:szCs w:val="28"/>
          </w:rPr>
          <w:t> </w:t>
        </w:r>
      </w:ins>
      <w:del w:id="24" w:author="jirka" w:date="2019-10-30T15:42:00Z">
        <w:r w:rsidR="00525F2E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většiny </w:delText>
        </w:r>
      </w:del>
      <w:ins w:id="25" w:author="jirka" w:date="2019-10-30T15:42:00Z">
        <w:r w:rsidR="009D1D7B">
          <w:rPr>
            <w:rFonts w:ascii="Times New Roman" w:hAnsi="Times New Roman" w:cs="Times New Roman"/>
            <w:sz w:val="28"/>
            <w:szCs w:val="28"/>
          </w:rPr>
          <w:t xml:space="preserve">větší části </w:t>
        </w:r>
      </w:ins>
      <w:r w:rsidR="00525F2E" w:rsidRPr="00CE746B">
        <w:rPr>
          <w:rFonts w:ascii="Times New Roman" w:hAnsi="Times New Roman" w:cs="Times New Roman"/>
          <w:sz w:val="28"/>
          <w:szCs w:val="28"/>
        </w:rPr>
        <w:t>pokryt</w:t>
      </w:r>
      <w:r w:rsidR="005266DD" w:rsidRPr="00CE746B">
        <w:rPr>
          <w:rFonts w:ascii="Times New Roman" w:hAnsi="Times New Roman" w:cs="Times New Roman"/>
          <w:sz w:val="28"/>
          <w:szCs w:val="28"/>
        </w:rPr>
        <w:t>é</w:t>
      </w:r>
      <w:r w:rsidR="00525F2E" w:rsidRPr="00CE746B">
        <w:rPr>
          <w:rFonts w:ascii="Times New Roman" w:hAnsi="Times New Roman" w:cs="Times New Roman"/>
          <w:sz w:val="28"/>
          <w:szCs w:val="28"/>
        </w:rPr>
        <w:t xml:space="preserve"> lesy. </w:t>
      </w:r>
      <w:ins w:id="26" w:author="jirka" w:date="2019-10-30T15:42:00Z">
        <w:r w:rsidR="009D1D7B">
          <w:rPr>
            <w:rFonts w:ascii="Times New Roman" w:hAnsi="Times New Roman" w:cs="Times New Roman"/>
            <w:sz w:val="28"/>
            <w:szCs w:val="28"/>
          </w:rPr>
          <w:t>P</w:t>
        </w:r>
      </w:ins>
      <w:ins w:id="27" w:author="jirka" w:date="2019-10-30T15:43:00Z">
        <w:r w:rsidR="009D1D7B">
          <w:rPr>
            <w:rFonts w:ascii="Times New Roman" w:hAnsi="Times New Roman" w:cs="Times New Roman"/>
            <w:sz w:val="28"/>
            <w:szCs w:val="28"/>
          </w:rPr>
          <w:t>ro každé pole síťového mapování jsem n</w:t>
        </w:r>
      </w:ins>
      <w:del w:id="28" w:author="jirka" w:date="2019-10-30T15:43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>N</w:delText>
        </w:r>
      </w:del>
      <w:r w:rsidR="005266DD" w:rsidRPr="00CE746B">
        <w:rPr>
          <w:rFonts w:ascii="Times New Roman" w:hAnsi="Times New Roman" w:cs="Times New Roman"/>
          <w:sz w:val="28"/>
          <w:szCs w:val="28"/>
        </w:rPr>
        <w:t xml:space="preserve">a základě vlastního terénního výzkumu </w:t>
      </w:r>
      <w:del w:id="29" w:author="jirka" w:date="2019-10-30T15:43:00Z">
        <w:r w:rsidR="00531169" w:rsidRPr="00CE746B" w:rsidDel="009D1D7B">
          <w:rPr>
            <w:rFonts w:ascii="Times New Roman" w:hAnsi="Times New Roman" w:cs="Times New Roman"/>
            <w:sz w:val="28"/>
            <w:szCs w:val="28"/>
          </w:rPr>
          <w:delText>byla</w:delText>
        </w:r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vytvořena tabulka </w:delText>
        </w:r>
      </w:del>
      <w:ins w:id="30" w:author="jirka" w:date="2019-10-30T15:43:00Z">
        <w:r w:rsidR="009D1D7B">
          <w:rPr>
            <w:rFonts w:ascii="Times New Roman" w:hAnsi="Times New Roman" w:cs="Times New Roman"/>
            <w:sz w:val="28"/>
            <w:szCs w:val="28"/>
          </w:rPr>
          <w:t xml:space="preserve">sestavila seznam </w:t>
        </w:r>
      </w:ins>
      <w:r w:rsidR="005266DD" w:rsidRPr="00CE746B">
        <w:rPr>
          <w:rFonts w:ascii="Times New Roman" w:hAnsi="Times New Roman" w:cs="Times New Roman"/>
          <w:sz w:val="28"/>
          <w:szCs w:val="28"/>
        </w:rPr>
        <w:t>nalezených cévnatých rostlin</w:t>
      </w:r>
      <w:del w:id="31" w:author="jirka" w:date="2019-10-30T15:43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pro každé mapovací pole </w:delText>
        </w:r>
        <w:r w:rsidR="00BB1281" w:rsidRPr="00CE746B" w:rsidDel="009D1D7B">
          <w:rPr>
            <w:rFonts w:ascii="Times New Roman" w:hAnsi="Times New Roman" w:cs="Times New Roman"/>
            <w:sz w:val="28"/>
            <w:szCs w:val="28"/>
          </w:rPr>
          <w:delText>zvláš</w:delText>
        </w:r>
      </w:del>
      <w:ins w:id="32" w:author="jirka" w:date="2019-10-30T15:43:00Z">
        <w:r w:rsidR="009D1D7B">
          <w:rPr>
            <w:rFonts w:ascii="Times New Roman" w:hAnsi="Times New Roman" w:cs="Times New Roman"/>
            <w:sz w:val="28"/>
            <w:szCs w:val="28"/>
          </w:rPr>
          <w:t xml:space="preserve">; </w:t>
        </w:r>
      </w:ins>
      <w:del w:id="33" w:author="jirka" w:date="2019-10-30T15:43:00Z">
        <w:r w:rsidR="00BB1281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ť </w:delText>
        </w:r>
      </w:del>
      <w:ins w:id="34" w:author="jirka" w:date="2019-10-30T15:43:00Z">
        <w:r w:rsidR="009D1D7B">
          <w:rPr>
            <w:rFonts w:ascii="Times New Roman" w:hAnsi="Times New Roman" w:cs="Times New Roman"/>
            <w:sz w:val="28"/>
            <w:szCs w:val="28"/>
          </w:rPr>
          <w:t>pro každý taxon je uveden</w:t>
        </w:r>
      </w:ins>
      <w:ins w:id="35" w:author="jirka" w:date="2019-10-30T15:44:00Z">
        <w:r w:rsidR="009D1D7B">
          <w:rPr>
            <w:rFonts w:ascii="Times New Roman" w:hAnsi="Times New Roman" w:cs="Times New Roman"/>
            <w:sz w:val="28"/>
            <w:szCs w:val="28"/>
          </w:rPr>
          <w:t xml:space="preserve">a </w:t>
        </w:r>
      </w:ins>
      <w:commentRangeStart w:id="36"/>
      <w:del w:id="37" w:author="jirka" w:date="2019-10-30T15:44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>za uvedení</w:delText>
        </w:r>
      </w:del>
      <w:ins w:id="38" w:author="jirka" w:date="2019-10-30T15:44:00Z">
        <w:r w:rsidR="009D1D7B">
          <w:rPr>
            <w:rFonts w:ascii="Times New Roman" w:hAnsi="Times New Roman" w:cs="Times New Roman"/>
            <w:sz w:val="28"/>
            <w:szCs w:val="28"/>
          </w:rPr>
          <w:t>o</w:t>
        </w:r>
      </w:ins>
      <w:r w:rsidR="005266DD" w:rsidRPr="00CE746B">
        <w:rPr>
          <w:rFonts w:ascii="Times New Roman" w:hAnsi="Times New Roman" w:cs="Times New Roman"/>
          <w:sz w:val="28"/>
          <w:szCs w:val="28"/>
        </w:rPr>
        <w:t xml:space="preserve"> původnosti taxonu, popřípadě invazní</w:t>
      </w:r>
      <w:del w:id="39" w:author="jirka" w:date="2019-10-30T15:44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>ho</w:delText>
        </w:r>
      </w:del>
      <w:r w:rsidR="005266DD" w:rsidRPr="00CE746B">
        <w:rPr>
          <w:rFonts w:ascii="Times New Roman" w:hAnsi="Times New Roman" w:cs="Times New Roman"/>
          <w:sz w:val="28"/>
          <w:szCs w:val="28"/>
        </w:rPr>
        <w:t xml:space="preserve"> statusu</w:t>
      </w:r>
      <w:ins w:id="40" w:author="jirka" w:date="2019-10-30T15:54:00Z">
        <w:r w:rsidR="001A325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del w:id="41" w:author="jirka" w:date="2019-10-30T15:44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="005266DD" w:rsidRPr="00CE746B">
        <w:rPr>
          <w:rFonts w:ascii="Times New Roman" w:hAnsi="Times New Roman" w:cs="Times New Roman"/>
          <w:sz w:val="28"/>
          <w:szCs w:val="28"/>
        </w:rPr>
        <w:t>a kat</w:t>
      </w:r>
      <w:r w:rsidR="00397881" w:rsidRPr="00CE746B">
        <w:rPr>
          <w:rFonts w:ascii="Times New Roman" w:hAnsi="Times New Roman" w:cs="Times New Roman"/>
          <w:sz w:val="28"/>
          <w:szCs w:val="28"/>
        </w:rPr>
        <w:t>e</w:t>
      </w:r>
      <w:r w:rsidR="005266DD" w:rsidRPr="00CE746B">
        <w:rPr>
          <w:rFonts w:ascii="Times New Roman" w:hAnsi="Times New Roman" w:cs="Times New Roman"/>
          <w:sz w:val="28"/>
          <w:szCs w:val="28"/>
        </w:rPr>
        <w:t>gorie ohroženosti</w:t>
      </w:r>
      <w:commentRangeEnd w:id="36"/>
      <w:r w:rsidR="00CE746B">
        <w:rPr>
          <w:rStyle w:val="Odkaznakoment"/>
        </w:rPr>
        <w:commentReference w:id="36"/>
      </w:r>
      <w:r w:rsidR="00BB1281" w:rsidRPr="00CE746B">
        <w:rPr>
          <w:rFonts w:ascii="Times New Roman" w:hAnsi="Times New Roman" w:cs="Times New Roman"/>
          <w:sz w:val="28"/>
          <w:szCs w:val="28"/>
        </w:rPr>
        <w:t xml:space="preserve">. </w:t>
      </w:r>
      <w:ins w:id="42" w:author="jirka" w:date="2019-10-30T15:54:00Z">
        <w:r w:rsidR="001A3250" w:rsidRPr="00CE746B">
          <w:rPr>
            <w:rFonts w:ascii="Times New Roman" w:hAnsi="Times New Roman" w:cs="Times New Roman"/>
            <w:sz w:val="28"/>
            <w:szCs w:val="28"/>
          </w:rPr>
          <w:t xml:space="preserve">Celkem </w:t>
        </w:r>
        <w:r w:rsidR="001A3250">
          <w:rPr>
            <w:rFonts w:ascii="Times New Roman" w:hAnsi="Times New Roman" w:cs="Times New Roman"/>
            <w:sz w:val="28"/>
            <w:szCs w:val="28"/>
          </w:rPr>
          <w:t xml:space="preserve">jsem zaznamenala </w:t>
        </w:r>
        <w:r w:rsidR="001A3250" w:rsidRPr="00CE746B">
          <w:rPr>
            <w:rFonts w:ascii="Times New Roman" w:hAnsi="Times New Roman" w:cs="Times New Roman"/>
            <w:sz w:val="28"/>
            <w:szCs w:val="28"/>
          </w:rPr>
          <w:t>494 taxonů, z </w:t>
        </w:r>
        <w:r w:rsidR="001A3250" w:rsidRPr="002F2BCE">
          <w:rPr>
            <w:rFonts w:ascii="Times New Roman" w:hAnsi="Times New Roman" w:cs="Times New Roman"/>
            <w:sz w:val="28"/>
            <w:szCs w:val="28"/>
            <w:highlight w:val="yellow"/>
          </w:rPr>
          <w:t>toho 30 ohrožených</w:t>
        </w:r>
        <w:r w:rsidR="001A3250" w:rsidRPr="00CE746B">
          <w:rPr>
            <w:rFonts w:ascii="Times New Roman" w:hAnsi="Times New Roman" w:cs="Times New Roman"/>
            <w:sz w:val="28"/>
            <w:szCs w:val="28"/>
          </w:rPr>
          <w:t xml:space="preserve"> a 21 </w:t>
        </w:r>
        <w:r w:rsidR="001A3250" w:rsidRPr="002F2BCE">
          <w:rPr>
            <w:rFonts w:ascii="Times New Roman" w:hAnsi="Times New Roman" w:cs="Times New Roman"/>
            <w:sz w:val="28"/>
            <w:szCs w:val="28"/>
            <w:highlight w:val="yellow"/>
          </w:rPr>
          <w:t>klasifikovaných jako invazní</w:t>
        </w:r>
        <w:r w:rsidR="001A3250" w:rsidRPr="00CE746B">
          <w:rPr>
            <w:rFonts w:ascii="Times New Roman" w:hAnsi="Times New Roman" w:cs="Times New Roman"/>
            <w:sz w:val="28"/>
            <w:szCs w:val="28"/>
          </w:rPr>
          <w:t>.</w:t>
        </w:r>
        <w:r w:rsidR="001A325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ins w:id="43" w:author="jirka" w:date="2019-10-30T15:45:00Z">
        <w:r w:rsidR="009D1D7B">
          <w:rPr>
            <w:rFonts w:ascii="Times New Roman" w:hAnsi="Times New Roman" w:cs="Times New Roman"/>
            <w:sz w:val="28"/>
            <w:szCs w:val="28"/>
          </w:rPr>
          <w:t xml:space="preserve">Seznam terénních nálezů jsem doplnila </w:t>
        </w:r>
      </w:ins>
      <w:commentRangeStart w:id="44"/>
      <w:del w:id="45" w:author="jirka" w:date="2019-10-30T15:45:00Z">
        <w:r w:rsidR="00BB1281" w:rsidRPr="00CE746B" w:rsidDel="009D1D7B">
          <w:rPr>
            <w:rFonts w:ascii="Times New Roman" w:hAnsi="Times New Roman" w:cs="Times New Roman"/>
            <w:sz w:val="28"/>
            <w:szCs w:val="28"/>
            <w:highlight w:val="yellow"/>
            <w:rPrChange w:id="46" w:author="jirka" w:date="2019-10-30T11:37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 xml:space="preserve">Na základě </w:delText>
        </w:r>
      </w:del>
      <w:ins w:id="47" w:author="jirka" w:date="2019-10-30T15:45:00Z">
        <w:r w:rsidR="009D1D7B">
          <w:rPr>
            <w:rFonts w:ascii="Times New Roman" w:hAnsi="Times New Roman" w:cs="Times New Roman"/>
            <w:sz w:val="28"/>
            <w:szCs w:val="28"/>
            <w:highlight w:val="yellow"/>
          </w:rPr>
          <w:t xml:space="preserve">na základě </w:t>
        </w:r>
      </w:ins>
      <w:r w:rsidR="00BB1281" w:rsidRPr="00CE746B">
        <w:rPr>
          <w:rFonts w:ascii="Times New Roman" w:hAnsi="Times New Roman" w:cs="Times New Roman"/>
          <w:sz w:val="28"/>
          <w:szCs w:val="28"/>
          <w:highlight w:val="yellow"/>
          <w:rPrChange w:id="48" w:author="jirka" w:date="2019-10-30T11:37:00Z">
            <w:rPr>
              <w:rFonts w:ascii="Times New Roman" w:hAnsi="Times New Roman" w:cs="Times New Roman"/>
              <w:sz w:val="28"/>
              <w:szCs w:val="28"/>
            </w:rPr>
          </w:rPrChange>
        </w:rPr>
        <w:t>rešerš</w:t>
      </w:r>
      <w:ins w:id="49" w:author="jirka" w:date="2019-10-30T15:45:00Z">
        <w:r w:rsidR="009D1D7B">
          <w:rPr>
            <w:rFonts w:ascii="Times New Roman" w:hAnsi="Times New Roman" w:cs="Times New Roman"/>
            <w:sz w:val="28"/>
            <w:szCs w:val="28"/>
            <w:highlight w:val="yellow"/>
          </w:rPr>
          <w:t>e literárních zdrojů a databází</w:t>
        </w:r>
      </w:ins>
      <w:del w:id="50" w:author="jirka" w:date="2019-10-30T15:45:00Z">
        <w:r w:rsidR="00BB1281" w:rsidRPr="00CE746B" w:rsidDel="009D1D7B">
          <w:rPr>
            <w:rFonts w:ascii="Times New Roman" w:hAnsi="Times New Roman" w:cs="Times New Roman"/>
            <w:sz w:val="28"/>
            <w:szCs w:val="28"/>
            <w:highlight w:val="yellow"/>
            <w:rPrChange w:id="51" w:author="jirka" w:date="2019-10-30T11:37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 xml:space="preserve">í z dostupných zdrojů </w:delText>
        </w:r>
        <w:r w:rsidR="00531169" w:rsidRPr="00CE746B" w:rsidDel="009D1D7B">
          <w:rPr>
            <w:rFonts w:ascii="Times New Roman" w:hAnsi="Times New Roman" w:cs="Times New Roman"/>
            <w:sz w:val="28"/>
            <w:szCs w:val="28"/>
            <w:highlight w:val="yellow"/>
            <w:rPrChange w:id="52" w:author="jirka" w:date="2019-10-30T11:37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je</w:delText>
        </w:r>
        <w:r w:rsidR="006E23BA" w:rsidRPr="00CE746B" w:rsidDel="009D1D7B">
          <w:rPr>
            <w:rFonts w:ascii="Times New Roman" w:hAnsi="Times New Roman" w:cs="Times New Roman"/>
            <w:sz w:val="28"/>
            <w:szCs w:val="28"/>
            <w:highlight w:val="yellow"/>
            <w:rPrChange w:id="53" w:author="jirka" w:date="2019-10-30T11:37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 xml:space="preserve"> práce obohacena o </w:delText>
        </w:r>
        <w:r w:rsidR="002A6A7B" w:rsidRPr="00CE746B" w:rsidDel="009D1D7B">
          <w:rPr>
            <w:rFonts w:ascii="Times New Roman" w:hAnsi="Times New Roman" w:cs="Times New Roman"/>
            <w:sz w:val="28"/>
            <w:szCs w:val="28"/>
            <w:highlight w:val="yellow"/>
            <w:rPrChange w:id="54" w:author="jirka" w:date="2019-10-30T11:37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soupis</w:delText>
        </w:r>
        <w:r w:rsidR="002A6A7B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commentRangeEnd w:id="44"/>
        <w:r w:rsidR="00CE746B" w:rsidDel="009D1D7B">
          <w:rPr>
            <w:rStyle w:val="Odkaznakoment"/>
          </w:rPr>
          <w:commentReference w:id="44"/>
        </w:r>
        <w:r w:rsidR="002A6A7B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dosud na území nalezených druhů se zaměřením na druhy </w:delText>
        </w:r>
        <w:commentRangeStart w:id="55"/>
        <w:r w:rsidR="002A6A7B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mnou </w:delText>
        </w:r>
      </w:del>
      <w:del w:id="56" w:author="jirka" w:date="2019-10-30T15:44:00Z">
        <w:r w:rsidR="002A6A7B" w:rsidRPr="00CE746B" w:rsidDel="009D1D7B">
          <w:rPr>
            <w:rFonts w:ascii="Times New Roman" w:hAnsi="Times New Roman" w:cs="Times New Roman"/>
            <w:sz w:val="28"/>
            <w:szCs w:val="28"/>
          </w:rPr>
          <w:delText>nezaznamenanými</w:delText>
        </w:r>
      </w:del>
      <w:del w:id="57" w:author="jirka" w:date="2019-10-30T15:45:00Z">
        <w:r w:rsidR="002A6A7B" w:rsidRPr="00CE746B" w:rsidDel="009D1D7B">
          <w:rPr>
            <w:rFonts w:ascii="Times New Roman" w:hAnsi="Times New Roman" w:cs="Times New Roman"/>
            <w:sz w:val="28"/>
            <w:szCs w:val="28"/>
          </w:rPr>
          <w:delText>.</w:delText>
        </w:r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commentRangeEnd w:id="55"/>
        <w:r w:rsidR="00CE746B" w:rsidDel="009D1D7B">
          <w:rPr>
            <w:rStyle w:val="Odkaznakoment"/>
          </w:rPr>
          <w:commentReference w:id="55"/>
        </w:r>
      </w:del>
      <w:ins w:id="58" w:author="jirka" w:date="2019-10-30T15:45:00Z">
        <w:r w:rsidR="009D1D7B">
          <w:rPr>
            <w:rFonts w:ascii="Times New Roman" w:hAnsi="Times New Roman" w:cs="Times New Roman"/>
            <w:sz w:val="28"/>
            <w:szCs w:val="28"/>
          </w:rPr>
          <w:t xml:space="preserve">. </w:t>
        </w:r>
      </w:ins>
      <w:ins w:id="59" w:author="jirka" w:date="2019-10-30T15:46:00Z">
        <w:r w:rsidR="009D1D7B">
          <w:rPr>
            <w:rFonts w:ascii="Times New Roman" w:hAnsi="Times New Roman" w:cs="Times New Roman"/>
            <w:sz w:val="28"/>
            <w:szCs w:val="28"/>
          </w:rPr>
          <w:t>K o</w:t>
        </w:r>
      </w:ins>
      <w:del w:id="60" w:author="jirka" w:date="2019-10-30T15:46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>O</w:delText>
        </w:r>
      </w:del>
      <w:r w:rsidR="005266DD" w:rsidRPr="00CE746B">
        <w:rPr>
          <w:rFonts w:ascii="Times New Roman" w:hAnsi="Times New Roman" w:cs="Times New Roman"/>
          <w:sz w:val="28"/>
          <w:szCs w:val="28"/>
        </w:rPr>
        <w:t>hrožen</w:t>
      </w:r>
      <w:ins w:id="61" w:author="jirka" w:date="2019-10-30T15:46:00Z">
        <w:r w:rsidR="009D1D7B">
          <w:rPr>
            <w:rFonts w:ascii="Times New Roman" w:hAnsi="Times New Roman" w:cs="Times New Roman"/>
            <w:sz w:val="28"/>
            <w:szCs w:val="28"/>
          </w:rPr>
          <w:t>ým</w:t>
        </w:r>
      </w:ins>
      <w:del w:id="62" w:author="jirka" w:date="2019-10-30T15:46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>é</w:delText>
        </w:r>
      </w:del>
      <w:r w:rsidR="005266DD" w:rsidRPr="00CE746B">
        <w:rPr>
          <w:rFonts w:ascii="Times New Roman" w:hAnsi="Times New Roman" w:cs="Times New Roman"/>
          <w:sz w:val="28"/>
          <w:szCs w:val="28"/>
        </w:rPr>
        <w:t xml:space="preserve"> a invazní</w:t>
      </w:r>
      <w:ins w:id="63" w:author="jirka" w:date="2019-10-30T15:46:00Z">
        <w:r w:rsidR="009D1D7B">
          <w:rPr>
            <w:rFonts w:ascii="Times New Roman" w:hAnsi="Times New Roman" w:cs="Times New Roman"/>
            <w:sz w:val="28"/>
            <w:szCs w:val="28"/>
          </w:rPr>
          <w:t>m</w:t>
        </w:r>
      </w:ins>
      <w:r w:rsidR="005266DD" w:rsidRPr="00CE746B">
        <w:rPr>
          <w:rFonts w:ascii="Times New Roman" w:hAnsi="Times New Roman" w:cs="Times New Roman"/>
          <w:sz w:val="28"/>
          <w:szCs w:val="28"/>
        </w:rPr>
        <w:t xml:space="preserve"> </w:t>
      </w:r>
      <w:del w:id="64" w:author="jirka" w:date="2019-10-30T15:46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druhy </w:delText>
        </w:r>
      </w:del>
      <w:ins w:id="65" w:author="jirka" w:date="2019-10-30T15:46:00Z">
        <w:r w:rsidR="009D1D7B" w:rsidRPr="00CE746B">
          <w:rPr>
            <w:rFonts w:ascii="Times New Roman" w:hAnsi="Times New Roman" w:cs="Times New Roman"/>
            <w:sz w:val="28"/>
            <w:szCs w:val="28"/>
          </w:rPr>
          <w:t>druh</w:t>
        </w:r>
        <w:r w:rsidR="009D1D7B">
          <w:rPr>
            <w:rFonts w:ascii="Times New Roman" w:hAnsi="Times New Roman" w:cs="Times New Roman"/>
            <w:sz w:val="28"/>
            <w:szCs w:val="28"/>
          </w:rPr>
          <w:t>ům</w:t>
        </w:r>
        <w:r w:rsidR="009D1D7B" w:rsidRPr="00CE746B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="00531169" w:rsidRPr="00CE746B">
        <w:rPr>
          <w:rFonts w:ascii="Times New Roman" w:hAnsi="Times New Roman" w:cs="Times New Roman"/>
          <w:sz w:val="28"/>
          <w:szCs w:val="28"/>
        </w:rPr>
        <w:t>jsou</w:t>
      </w:r>
      <w:r w:rsidR="005266DD" w:rsidRPr="00CE746B">
        <w:rPr>
          <w:rFonts w:ascii="Times New Roman" w:hAnsi="Times New Roman" w:cs="Times New Roman"/>
          <w:sz w:val="28"/>
          <w:szCs w:val="28"/>
        </w:rPr>
        <w:t xml:space="preserve"> </w:t>
      </w:r>
      <w:del w:id="66" w:author="jirka" w:date="2019-10-30T15:46:00Z"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>podrobněji roz</w:delText>
        </w:r>
        <w:r w:rsidR="00397881" w:rsidRPr="00CE746B" w:rsidDel="009D1D7B">
          <w:rPr>
            <w:rFonts w:ascii="Times New Roman" w:hAnsi="Times New Roman" w:cs="Times New Roman"/>
            <w:sz w:val="28"/>
            <w:szCs w:val="28"/>
          </w:rPr>
          <w:delText>e</w:delText>
        </w:r>
        <w:r w:rsidR="005266DD" w:rsidRPr="00CE746B" w:rsidDel="009D1D7B">
          <w:rPr>
            <w:rFonts w:ascii="Times New Roman" w:hAnsi="Times New Roman" w:cs="Times New Roman"/>
            <w:sz w:val="28"/>
            <w:szCs w:val="28"/>
          </w:rPr>
          <w:delText>brány v samostatných kapitolách</w:delText>
        </w:r>
      </w:del>
      <w:proofErr w:type="spellStart"/>
      <w:ins w:id="67" w:author="jirka" w:date="2019-10-30T15:46:00Z">
        <w:r w:rsidR="009D1D7B">
          <w:rPr>
            <w:rFonts w:ascii="Times New Roman" w:hAnsi="Times New Roman" w:cs="Times New Roman"/>
            <w:sz w:val="28"/>
            <w:szCs w:val="28"/>
          </w:rPr>
          <w:t>zporacovala</w:t>
        </w:r>
        <w:proofErr w:type="spellEnd"/>
        <w:r w:rsidR="009D1D7B">
          <w:rPr>
            <w:rFonts w:ascii="Times New Roman" w:hAnsi="Times New Roman" w:cs="Times New Roman"/>
            <w:sz w:val="28"/>
            <w:szCs w:val="28"/>
          </w:rPr>
          <w:t xml:space="preserve"> podrobné komentáře</w:t>
        </w:r>
      </w:ins>
      <w:commentRangeStart w:id="68"/>
      <w:r w:rsidR="005266DD" w:rsidRPr="00CE74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CF7BE9" w14:textId="63E9EB05" w:rsidR="00547408" w:rsidRPr="00CE746B" w:rsidDel="001A3250" w:rsidRDefault="007B15AE" w:rsidP="00CE746B">
      <w:pPr>
        <w:spacing w:after="0" w:line="360" w:lineRule="auto"/>
        <w:rPr>
          <w:del w:id="69" w:author="jirka" w:date="2019-10-30T15:53:00Z"/>
          <w:rFonts w:ascii="Times New Roman" w:hAnsi="Times New Roman" w:cs="Times New Roman"/>
          <w:sz w:val="28"/>
          <w:szCs w:val="28"/>
        </w:rPr>
      </w:pPr>
      <w:del w:id="70" w:author="jirka" w:date="2019-10-30T15:47:00Z">
        <w:r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Diverzita vegetace </w:delText>
        </w:r>
        <w:commentRangeEnd w:id="68"/>
        <w:r w:rsidR="00CE746B" w:rsidDel="009D1D7B">
          <w:rPr>
            <w:rStyle w:val="Odkaznakoment"/>
          </w:rPr>
          <w:commentReference w:id="68"/>
        </w:r>
      </w:del>
      <w:ins w:id="71" w:author="jirka" w:date="2019-10-30T15:47:00Z">
        <w:r w:rsidR="009D1D7B">
          <w:rPr>
            <w:rFonts w:ascii="Times New Roman" w:hAnsi="Times New Roman" w:cs="Times New Roman"/>
            <w:sz w:val="28"/>
            <w:szCs w:val="28"/>
          </w:rPr>
          <w:t xml:space="preserve">Vybrané vegetační typy, zejména lesní společenstva, </w:t>
        </w:r>
      </w:ins>
      <w:del w:id="72" w:author="jirka" w:date="2019-10-30T15:47:00Z">
        <w:r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byla zaznamenána </w:delText>
        </w:r>
      </w:del>
      <w:ins w:id="73" w:author="jirka" w:date="2019-10-30T15:47:00Z">
        <w:r w:rsidR="009D1D7B">
          <w:rPr>
            <w:rFonts w:ascii="Times New Roman" w:hAnsi="Times New Roman" w:cs="Times New Roman"/>
            <w:sz w:val="28"/>
            <w:szCs w:val="28"/>
          </w:rPr>
          <w:t xml:space="preserve">jsme dokumentovala </w:t>
        </w:r>
      </w:ins>
      <w:r w:rsidRPr="00CE746B">
        <w:rPr>
          <w:rFonts w:ascii="Times New Roman" w:hAnsi="Times New Roman" w:cs="Times New Roman"/>
          <w:sz w:val="28"/>
          <w:szCs w:val="28"/>
        </w:rPr>
        <w:t>pomocí 21 fytocenologických snímků</w:t>
      </w:r>
      <w:del w:id="74" w:author="jirka" w:date="2019-10-30T15:47:00Z">
        <w:r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 zapsaných během let 2018 a 201</w:delText>
        </w:r>
        <w:r w:rsidR="002A6A7B" w:rsidRPr="00CE746B" w:rsidDel="009D1D7B">
          <w:rPr>
            <w:rFonts w:ascii="Times New Roman" w:hAnsi="Times New Roman" w:cs="Times New Roman"/>
            <w:sz w:val="28"/>
            <w:szCs w:val="28"/>
          </w:rPr>
          <w:delText>9, ponejvíce se jedná o snímky lesní</w:delText>
        </w:r>
        <w:r w:rsidR="002E503A" w:rsidRPr="00CE746B" w:rsidDel="009D1D7B">
          <w:rPr>
            <w:rFonts w:ascii="Times New Roman" w:hAnsi="Times New Roman" w:cs="Times New Roman"/>
            <w:sz w:val="28"/>
            <w:szCs w:val="28"/>
          </w:rPr>
          <w:delText>.</w:delText>
        </w:r>
      </w:del>
      <w:ins w:id="75" w:author="jirka" w:date="2019-10-30T15:47:00Z">
        <w:r w:rsidR="009D1D7B">
          <w:rPr>
            <w:rFonts w:ascii="Times New Roman" w:hAnsi="Times New Roman" w:cs="Times New Roman"/>
            <w:sz w:val="28"/>
            <w:szCs w:val="28"/>
          </w:rPr>
          <w:t>.</w:t>
        </w:r>
      </w:ins>
      <w:ins w:id="76" w:author="jirka" w:date="2019-10-30T15:53:00Z">
        <w:r w:rsidR="001A325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</w:p>
    <w:p w14:paraId="41B51DF7" w14:textId="02FE46CF" w:rsidR="00557A8B" w:rsidRPr="00CE746B" w:rsidRDefault="002E503A" w:rsidP="00CE74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del w:id="77" w:author="jirka" w:date="2019-10-30T11:39:00Z">
        <w:r w:rsidRPr="00CE746B" w:rsidDel="00CE746B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  <w:r w:rsidR="002A6A7B" w:rsidRPr="00CE746B" w:rsidDel="00CE746B">
          <w:rPr>
            <w:rFonts w:ascii="Times New Roman" w:hAnsi="Times New Roman" w:cs="Times New Roman"/>
            <w:sz w:val="28"/>
            <w:szCs w:val="28"/>
          </w:rPr>
          <w:tab/>
        </w:r>
      </w:del>
      <w:del w:id="78" w:author="jirka" w:date="2019-10-30T15:48:00Z">
        <w:r w:rsidRPr="00CE746B" w:rsidDel="009D1D7B">
          <w:rPr>
            <w:rFonts w:ascii="Times New Roman" w:hAnsi="Times New Roman" w:cs="Times New Roman"/>
            <w:sz w:val="28"/>
            <w:szCs w:val="28"/>
          </w:rPr>
          <w:delText>Z výsledků určování vegetace vyplývá, že n</w:delText>
        </w:r>
      </w:del>
      <w:ins w:id="79" w:author="jirka" w:date="2019-10-30T15:48:00Z">
        <w:r w:rsidR="009D1D7B">
          <w:rPr>
            <w:rFonts w:ascii="Times New Roman" w:hAnsi="Times New Roman" w:cs="Times New Roman"/>
            <w:sz w:val="28"/>
            <w:szCs w:val="28"/>
          </w:rPr>
          <w:t>N</w:t>
        </w:r>
      </w:ins>
      <w:r w:rsidRPr="00CE746B">
        <w:rPr>
          <w:rFonts w:ascii="Times New Roman" w:hAnsi="Times New Roman" w:cs="Times New Roman"/>
          <w:sz w:val="28"/>
          <w:szCs w:val="28"/>
        </w:rPr>
        <w:t xml:space="preserve">a </w:t>
      </w:r>
      <w:ins w:id="80" w:author="jirka" w:date="2019-10-30T15:48:00Z">
        <w:r w:rsidR="009D1D7B">
          <w:rPr>
            <w:rFonts w:ascii="Times New Roman" w:hAnsi="Times New Roman" w:cs="Times New Roman"/>
            <w:sz w:val="28"/>
            <w:szCs w:val="28"/>
          </w:rPr>
          <w:t xml:space="preserve">studovaném </w:t>
        </w:r>
      </w:ins>
      <w:r w:rsidRPr="00CE746B">
        <w:rPr>
          <w:rFonts w:ascii="Times New Roman" w:hAnsi="Times New Roman" w:cs="Times New Roman"/>
          <w:sz w:val="28"/>
          <w:szCs w:val="28"/>
        </w:rPr>
        <w:t xml:space="preserve">území </w:t>
      </w:r>
      <w:del w:id="81" w:author="jirka" w:date="2019-10-30T15:48:00Z">
        <w:r w:rsidR="00DE2186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se v největší míře </w:delText>
        </w:r>
      </w:del>
      <w:ins w:id="82" w:author="jirka" w:date="2019-10-30T15:48:00Z">
        <w:r w:rsidR="009D1D7B">
          <w:rPr>
            <w:rFonts w:ascii="Times New Roman" w:hAnsi="Times New Roman" w:cs="Times New Roman"/>
            <w:sz w:val="28"/>
            <w:szCs w:val="28"/>
          </w:rPr>
          <w:t xml:space="preserve">jsou nejhojnější </w:t>
        </w:r>
      </w:ins>
      <w:del w:id="83" w:author="jirka" w:date="2019-10-30T15:48:00Z">
        <w:r w:rsidR="00DE2186" w:rsidRPr="00CE746B" w:rsidDel="009D1D7B">
          <w:rPr>
            <w:rFonts w:ascii="Times New Roman" w:hAnsi="Times New Roman" w:cs="Times New Roman"/>
            <w:sz w:val="28"/>
            <w:szCs w:val="28"/>
          </w:rPr>
          <w:delText>vyskytuj</w:delText>
        </w:r>
        <w:r w:rsidR="00525F2E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í </w:delText>
        </w:r>
      </w:del>
      <w:r w:rsidR="00525F2E" w:rsidRPr="00CE746B">
        <w:rPr>
          <w:rFonts w:ascii="Times New Roman" w:hAnsi="Times New Roman" w:cs="Times New Roman"/>
          <w:sz w:val="28"/>
          <w:szCs w:val="28"/>
        </w:rPr>
        <w:t xml:space="preserve">hercynské </w:t>
      </w:r>
      <w:proofErr w:type="spellStart"/>
      <w:r w:rsidR="00525F2E" w:rsidRPr="00CE746B">
        <w:rPr>
          <w:rFonts w:ascii="Times New Roman" w:hAnsi="Times New Roman" w:cs="Times New Roman"/>
          <w:sz w:val="28"/>
          <w:szCs w:val="28"/>
        </w:rPr>
        <w:t>dubohabřiny</w:t>
      </w:r>
      <w:proofErr w:type="spellEnd"/>
      <w:r w:rsidR="00525F2E" w:rsidRPr="00CE746B">
        <w:rPr>
          <w:rFonts w:ascii="Times New Roman" w:hAnsi="Times New Roman" w:cs="Times New Roman"/>
          <w:sz w:val="28"/>
          <w:szCs w:val="28"/>
        </w:rPr>
        <w:t xml:space="preserve"> </w:t>
      </w:r>
      <w:ins w:id="84" w:author="jirka" w:date="2019-10-30T15:48:00Z">
        <w:r w:rsidR="009D1D7B">
          <w:rPr>
            <w:rFonts w:ascii="Times New Roman" w:hAnsi="Times New Roman" w:cs="Times New Roman"/>
            <w:sz w:val="28"/>
            <w:szCs w:val="28"/>
          </w:rPr>
          <w:t xml:space="preserve">asociace </w:t>
        </w:r>
      </w:ins>
      <w:del w:id="85" w:author="jirka" w:date="2019-10-30T15:48:00Z">
        <w:r w:rsidR="00525F2E" w:rsidRPr="00CE746B" w:rsidDel="009D1D7B">
          <w:rPr>
            <w:rFonts w:ascii="Times New Roman" w:hAnsi="Times New Roman" w:cs="Times New Roman"/>
            <w:sz w:val="28"/>
            <w:szCs w:val="28"/>
          </w:rPr>
          <w:delText>(</w:delText>
        </w:r>
      </w:del>
      <w:r w:rsidR="00525F2E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Galio </w:t>
      </w:r>
      <w:proofErr w:type="spellStart"/>
      <w:r w:rsidR="00525F2E" w:rsidRPr="00CE746B">
        <w:rPr>
          <w:rFonts w:ascii="Times New Roman" w:hAnsi="Times New Roman" w:cs="Times New Roman"/>
          <w:i/>
          <w:iCs/>
          <w:sz w:val="28"/>
          <w:szCs w:val="28"/>
        </w:rPr>
        <w:t>sylvatici-</w:t>
      </w:r>
      <w:r w:rsidR="00B93853" w:rsidRPr="00CE746B">
        <w:rPr>
          <w:rFonts w:ascii="Times New Roman" w:hAnsi="Times New Roman" w:cs="Times New Roman"/>
          <w:i/>
          <w:iCs/>
          <w:sz w:val="28"/>
          <w:szCs w:val="28"/>
        </w:rPr>
        <w:t>Carpinetum</w:t>
      </w:r>
      <w:proofErr w:type="spellEnd"/>
      <w:r w:rsidR="00B93853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B93853" w:rsidRPr="00CE746B">
        <w:rPr>
          <w:rFonts w:ascii="Times New Roman" w:hAnsi="Times New Roman" w:cs="Times New Roman"/>
          <w:i/>
          <w:iCs/>
          <w:sz w:val="28"/>
          <w:szCs w:val="28"/>
        </w:rPr>
        <w:t>betuli</w:t>
      </w:r>
      <w:proofErr w:type="spellEnd"/>
      <w:del w:id="86" w:author="jirka" w:date="2019-10-30T15:48:00Z">
        <w:r w:rsidR="00525F2E" w:rsidRPr="00CE746B" w:rsidDel="009D1D7B">
          <w:rPr>
            <w:rFonts w:ascii="Times New Roman" w:hAnsi="Times New Roman" w:cs="Times New Roman"/>
            <w:sz w:val="28"/>
            <w:szCs w:val="28"/>
          </w:rPr>
          <w:delText>)</w:delText>
        </w:r>
      </w:del>
      <w:r w:rsidR="00B93853" w:rsidRPr="00CE746B">
        <w:rPr>
          <w:rFonts w:ascii="Times New Roman" w:hAnsi="Times New Roman" w:cs="Times New Roman"/>
          <w:sz w:val="28"/>
          <w:szCs w:val="28"/>
        </w:rPr>
        <w:t xml:space="preserve">, dále </w:t>
      </w:r>
      <w:del w:id="87" w:author="jirka" w:date="2019-10-30T15:48:00Z">
        <w:r w:rsidR="00B93853" w:rsidRPr="00CE746B" w:rsidDel="009D1D7B">
          <w:rPr>
            <w:rFonts w:ascii="Times New Roman" w:hAnsi="Times New Roman" w:cs="Times New Roman"/>
            <w:sz w:val="28"/>
            <w:szCs w:val="28"/>
          </w:rPr>
          <w:delText xml:space="preserve">pak </w:delText>
        </w:r>
      </w:del>
      <w:r w:rsidR="00B93853" w:rsidRPr="00CE746B">
        <w:rPr>
          <w:rFonts w:ascii="Times New Roman" w:hAnsi="Times New Roman" w:cs="Times New Roman"/>
          <w:sz w:val="28"/>
          <w:szCs w:val="28"/>
        </w:rPr>
        <w:t xml:space="preserve">acidofilní teplomilné doubravy </w:t>
      </w:r>
      <w:proofErr w:type="gramStart"/>
      <w:ins w:id="88" w:author="jirka" w:date="2019-10-30T15:48:00Z">
        <w:r w:rsidR="009D1D7B">
          <w:rPr>
            <w:rFonts w:ascii="Times New Roman" w:hAnsi="Times New Roman" w:cs="Times New Roman"/>
            <w:sz w:val="28"/>
            <w:szCs w:val="28"/>
          </w:rPr>
          <w:t>as.</w:t>
        </w:r>
        <w:proofErr w:type="gramEnd"/>
        <w:r w:rsidR="009D1D7B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del w:id="89" w:author="jirka" w:date="2019-10-30T15:48:00Z">
        <w:r w:rsidR="00B93853" w:rsidRPr="00CE746B" w:rsidDel="009D1D7B">
          <w:rPr>
            <w:rFonts w:ascii="Times New Roman" w:hAnsi="Times New Roman" w:cs="Times New Roman"/>
            <w:sz w:val="28"/>
            <w:szCs w:val="28"/>
          </w:rPr>
          <w:delText>(</w:delText>
        </w:r>
      </w:del>
      <w:proofErr w:type="spellStart"/>
      <w:r w:rsidR="00B93853" w:rsidRPr="00CE746B">
        <w:rPr>
          <w:rFonts w:ascii="Times New Roman" w:hAnsi="Times New Roman" w:cs="Times New Roman"/>
          <w:i/>
          <w:iCs/>
          <w:sz w:val="28"/>
          <w:szCs w:val="28"/>
        </w:rPr>
        <w:t>Sorbo</w:t>
      </w:r>
      <w:proofErr w:type="spellEnd"/>
      <w:r w:rsidR="00B93853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B93853" w:rsidRPr="00CE746B">
        <w:rPr>
          <w:rFonts w:ascii="Times New Roman" w:hAnsi="Times New Roman" w:cs="Times New Roman"/>
          <w:i/>
          <w:iCs/>
          <w:sz w:val="28"/>
          <w:szCs w:val="28"/>
        </w:rPr>
        <w:t>torminalis-Qeurcetu</w:t>
      </w:r>
      <w:r w:rsidR="007C0582" w:rsidRPr="00CE746B">
        <w:rPr>
          <w:rFonts w:ascii="Times New Roman" w:hAnsi="Times New Roman" w:cs="Times New Roman"/>
          <w:i/>
          <w:iCs/>
          <w:sz w:val="28"/>
          <w:szCs w:val="28"/>
        </w:rPr>
        <w:t>m</w:t>
      </w:r>
      <w:proofErr w:type="spellEnd"/>
      <w:del w:id="90" w:author="jirka" w:date="2019-10-30T15:48:00Z">
        <w:r w:rsidR="00B93853" w:rsidRPr="00CE746B" w:rsidDel="009D1D7B">
          <w:rPr>
            <w:rFonts w:ascii="Times New Roman" w:hAnsi="Times New Roman" w:cs="Times New Roman"/>
            <w:sz w:val="28"/>
            <w:szCs w:val="28"/>
          </w:rPr>
          <w:delText>)</w:delText>
        </w:r>
      </w:del>
      <w:r w:rsidR="00B93853" w:rsidRPr="00CE746B">
        <w:rPr>
          <w:rFonts w:ascii="Times New Roman" w:hAnsi="Times New Roman" w:cs="Times New Roman"/>
          <w:sz w:val="28"/>
          <w:szCs w:val="28"/>
        </w:rPr>
        <w:t xml:space="preserve"> </w:t>
      </w:r>
      <w:del w:id="91" w:author="jirka" w:date="2019-10-30T15:50:00Z">
        <w:r w:rsidR="00B93853"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92" w:author="jirka" w:date="2019-10-30T11:41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či</w:delText>
        </w:r>
        <w:r w:rsidR="00B93853" w:rsidRPr="00CE746B" w:rsidDel="001A3250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93" w:author="jirka" w:date="2019-10-30T15:50:00Z">
        <w:r w:rsidR="001A3250">
          <w:rPr>
            <w:rFonts w:ascii="Times New Roman" w:hAnsi="Times New Roman" w:cs="Times New Roman"/>
            <w:sz w:val="28"/>
            <w:szCs w:val="28"/>
          </w:rPr>
          <w:t>a</w:t>
        </w:r>
        <w:r w:rsidR="001A3250" w:rsidRPr="00CE746B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="00B93853" w:rsidRPr="00CE746B">
        <w:rPr>
          <w:rFonts w:ascii="Times New Roman" w:hAnsi="Times New Roman" w:cs="Times New Roman"/>
          <w:sz w:val="28"/>
          <w:szCs w:val="28"/>
        </w:rPr>
        <w:t xml:space="preserve">acidofilní doubravy </w:t>
      </w:r>
      <w:del w:id="94" w:author="jirka" w:date="2019-10-30T15:50:00Z">
        <w:r w:rsidR="00F53E3D" w:rsidRPr="00CE746B" w:rsidDel="001A3250">
          <w:rPr>
            <w:rFonts w:ascii="Times New Roman" w:hAnsi="Times New Roman" w:cs="Times New Roman"/>
            <w:sz w:val="28"/>
            <w:szCs w:val="28"/>
          </w:rPr>
          <w:delText>(</w:delText>
        </w:r>
      </w:del>
      <w:proofErr w:type="spellStart"/>
      <w:r w:rsidR="00F53E3D" w:rsidRPr="00CE746B">
        <w:rPr>
          <w:rFonts w:ascii="Times New Roman" w:hAnsi="Times New Roman" w:cs="Times New Roman"/>
          <w:i/>
          <w:iCs/>
          <w:sz w:val="28"/>
          <w:szCs w:val="28"/>
        </w:rPr>
        <w:t>Luzulo</w:t>
      </w:r>
      <w:proofErr w:type="spellEnd"/>
      <w:r w:rsidR="00F53E3D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53E3D" w:rsidRPr="00CE746B">
        <w:rPr>
          <w:rFonts w:ascii="Times New Roman" w:hAnsi="Times New Roman" w:cs="Times New Roman"/>
          <w:i/>
          <w:iCs/>
          <w:sz w:val="28"/>
          <w:szCs w:val="28"/>
        </w:rPr>
        <w:t>luzuloidis-Quercetum</w:t>
      </w:r>
      <w:proofErr w:type="spellEnd"/>
      <w:r w:rsidR="00F53E3D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53E3D" w:rsidRPr="00CE746B">
        <w:rPr>
          <w:rFonts w:ascii="Times New Roman" w:hAnsi="Times New Roman" w:cs="Times New Roman"/>
          <w:i/>
          <w:iCs/>
          <w:sz w:val="28"/>
          <w:szCs w:val="28"/>
        </w:rPr>
        <w:t>petraeae</w:t>
      </w:r>
      <w:proofErr w:type="spellEnd"/>
      <w:del w:id="95" w:author="jirka" w:date="2019-10-30T15:51:00Z">
        <w:r w:rsidR="00F53E3D" w:rsidRPr="00CE746B" w:rsidDel="001A3250">
          <w:rPr>
            <w:rFonts w:ascii="Times New Roman" w:hAnsi="Times New Roman" w:cs="Times New Roman"/>
            <w:sz w:val="28"/>
            <w:szCs w:val="28"/>
          </w:rPr>
          <w:delText>)</w:delText>
        </w:r>
      </w:del>
      <w:r w:rsidR="00F53E3D" w:rsidRPr="00CE746B">
        <w:rPr>
          <w:rFonts w:ascii="Times New Roman" w:hAnsi="Times New Roman" w:cs="Times New Roman"/>
          <w:sz w:val="28"/>
          <w:szCs w:val="28"/>
        </w:rPr>
        <w:t>.</w:t>
      </w:r>
      <w:r w:rsidR="00C04C22" w:rsidRPr="00CE746B">
        <w:rPr>
          <w:rFonts w:ascii="Times New Roman" w:hAnsi="Times New Roman" w:cs="Times New Roman"/>
          <w:sz w:val="28"/>
          <w:szCs w:val="28"/>
        </w:rPr>
        <w:t xml:space="preserve"> Z nelesních </w:t>
      </w:r>
      <w:del w:id="96" w:author="jirka" w:date="2019-10-30T15:51:00Z">
        <w:r w:rsidR="00C04C22" w:rsidRPr="00CE746B" w:rsidDel="001A3250">
          <w:rPr>
            <w:rFonts w:ascii="Times New Roman" w:hAnsi="Times New Roman" w:cs="Times New Roman"/>
            <w:sz w:val="28"/>
            <w:szCs w:val="28"/>
          </w:rPr>
          <w:delText>vegetací</w:delText>
        </w:r>
        <w:r w:rsidR="002A6A7B" w:rsidRPr="00CE746B" w:rsidDel="001A3250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97" w:author="jirka" w:date="2019-10-30T15:51:00Z">
        <w:r w:rsidR="001A3250">
          <w:rPr>
            <w:rFonts w:ascii="Times New Roman" w:hAnsi="Times New Roman" w:cs="Times New Roman"/>
            <w:sz w:val="28"/>
            <w:szCs w:val="28"/>
          </w:rPr>
          <w:t xml:space="preserve">společenstev </w:t>
        </w:r>
      </w:ins>
      <w:r w:rsidR="002A6A7B" w:rsidRPr="00CE746B">
        <w:rPr>
          <w:rFonts w:ascii="Times New Roman" w:hAnsi="Times New Roman" w:cs="Times New Roman"/>
          <w:sz w:val="28"/>
          <w:szCs w:val="28"/>
          <w:highlight w:val="yellow"/>
          <w:rPrChange w:id="98" w:author="jirka" w:date="2019-10-30T11:41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jsou </w:t>
      </w:r>
      <w:del w:id="99" w:author="jirka" w:date="2019-10-30T15:51:00Z">
        <w:r w:rsidR="002A6A7B"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100" w:author="jirka" w:date="2019-10-30T11:41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to</w:delText>
        </w:r>
        <w:r w:rsidR="00C04C22"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101" w:author="jirka" w:date="2019-10-30T11:41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 xml:space="preserve"> </w:delText>
        </w:r>
        <w:r w:rsidR="00CD5744"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102" w:author="jirka" w:date="2019-10-30T11:41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pak</w:delText>
        </w:r>
        <w:r w:rsidR="00CD5744" w:rsidRPr="00CE746B" w:rsidDel="001A3250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103" w:author="jirka" w:date="2019-10-30T15:51:00Z">
        <w:r w:rsidR="001A3250">
          <w:rPr>
            <w:rFonts w:ascii="Times New Roman" w:hAnsi="Times New Roman" w:cs="Times New Roman"/>
            <w:sz w:val="28"/>
            <w:szCs w:val="28"/>
          </w:rPr>
          <w:t xml:space="preserve">nejhojnější </w:t>
        </w:r>
      </w:ins>
      <w:r w:rsidR="004D255D" w:rsidRPr="00CE746B">
        <w:rPr>
          <w:rFonts w:ascii="Times New Roman" w:hAnsi="Times New Roman" w:cs="Times New Roman"/>
          <w:sz w:val="28"/>
          <w:szCs w:val="28"/>
        </w:rPr>
        <w:t xml:space="preserve">mezofilní </w:t>
      </w:r>
      <w:proofErr w:type="spellStart"/>
      <w:r w:rsidR="004D255D" w:rsidRPr="00CE746B">
        <w:rPr>
          <w:rFonts w:ascii="Times New Roman" w:hAnsi="Times New Roman" w:cs="Times New Roman"/>
          <w:sz w:val="28"/>
          <w:szCs w:val="28"/>
        </w:rPr>
        <w:t>ovsíkové</w:t>
      </w:r>
      <w:proofErr w:type="spellEnd"/>
      <w:r w:rsidR="004D255D" w:rsidRPr="00CE746B">
        <w:rPr>
          <w:rFonts w:ascii="Times New Roman" w:hAnsi="Times New Roman" w:cs="Times New Roman"/>
          <w:sz w:val="28"/>
          <w:szCs w:val="28"/>
        </w:rPr>
        <w:t xml:space="preserve"> louky </w:t>
      </w:r>
      <w:proofErr w:type="gramStart"/>
      <w:ins w:id="104" w:author="jirka" w:date="2019-10-30T11:41:00Z">
        <w:r w:rsidR="00CE746B">
          <w:rPr>
            <w:rFonts w:ascii="Times New Roman" w:hAnsi="Times New Roman" w:cs="Times New Roman"/>
            <w:sz w:val="28"/>
            <w:szCs w:val="28"/>
          </w:rPr>
          <w:t>as</w:t>
        </w:r>
      </w:ins>
      <w:ins w:id="105" w:author="jirka" w:date="2019-10-30T15:51:00Z">
        <w:r w:rsidR="001A3250">
          <w:rPr>
            <w:rFonts w:ascii="Times New Roman" w:hAnsi="Times New Roman" w:cs="Times New Roman"/>
            <w:sz w:val="28"/>
            <w:szCs w:val="28"/>
          </w:rPr>
          <w:t>.</w:t>
        </w:r>
      </w:ins>
      <w:proofErr w:type="gramEnd"/>
      <w:ins w:id="106" w:author="jirka" w:date="2019-10-30T11:41:00Z">
        <w:r w:rsidR="00CE746B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del w:id="107" w:author="jirka" w:date="2019-10-30T15:51:00Z">
        <w:r w:rsidR="004D255D" w:rsidRPr="00CE746B" w:rsidDel="001A3250">
          <w:rPr>
            <w:rFonts w:ascii="Times New Roman" w:hAnsi="Times New Roman" w:cs="Times New Roman"/>
            <w:sz w:val="28"/>
            <w:szCs w:val="28"/>
          </w:rPr>
          <w:delText>(</w:delText>
        </w:r>
      </w:del>
      <w:proofErr w:type="spellStart"/>
      <w:r w:rsidR="004D255D" w:rsidRPr="00CE746B">
        <w:rPr>
          <w:rFonts w:ascii="Times New Roman" w:hAnsi="Times New Roman" w:cs="Times New Roman"/>
          <w:i/>
          <w:iCs/>
          <w:sz w:val="28"/>
          <w:szCs w:val="28"/>
        </w:rPr>
        <w:t>Ranunculo</w:t>
      </w:r>
      <w:proofErr w:type="spellEnd"/>
      <w:r w:rsidR="004D255D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D255D" w:rsidRPr="00CE746B">
        <w:rPr>
          <w:rFonts w:ascii="Times New Roman" w:hAnsi="Times New Roman" w:cs="Times New Roman"/>
          <w:i/>
          <w:iCs/>
          <w:sz w:val="28"/>
          <w:szCs w:val="28"/>
        </w:rPr>
        <w:t>bulbosi-Arrhenatheretum</w:t>
      </w:r>
      <w:proofErr w:type="spellEnd"/>
      <w:r w:rsidR="004D255D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D255D" w:rsidRPr="00CE746B">
        <w:rPr>
          <w:rFonts w:ascii="Times New Roman" w:hAnsi="Times New Roman" w:cs="Times New Roman"/>
          <w:i/>
          <w:iCs/>
          <w:sz w:val="28"/>
          <w:szCs w:val="28"/>
        </w:rPr>
        <w:t>elatioris</w:t>
      </w:r>
      <w:proofErr w:type="spellEnd"/>
      <w:del w:id="108" w:author="jirka" w:date="2019-10-30T15:51:00Z">
        <w:r w:rsidR="004D255D" w:rsidRPr="00CE746B" w:rsidDel="001A3250">
          <w:rPr>
            <w:rFonts w:ascii="Times New Roman" w:hAnsi="Times New Roman" w:cs="Times New Roman"/>
            <w:sz w:val="28"/>
            <w:szCs w:val="28"/>
          </w:rPr>
          <w:delText>)</w:delText>
        </w:r>
      </w:del>
      <w:r w:rsidR="00232B8C" w:rsidRPr="00CE746B">
        <w:rPr>
          <w:rFonts w:ascii="Times New Roman" w:hAnsi="Times New Roman" w:cs="Times New Roman"/>
          <w:sz w:val="28"/>
          <w:szCs w:val="28"/>
        </w:rPr>
        <w:t xml:space="preserve"> a plevelová vegetace </w:t>
      </w:r>
      <w:r w:rsidR="00232B8C" w:rsidRPr="00CE746B">
        <w:rPr>
          <w:rFonts w:ascii="Times New Roman" w:hAnsi="Times New Roman" w:cs="Times New Roman"/>
          <w:sz w:val="28"/>
          <w:szCs w:val="28"/>
          <w:highlight w:val="yellow"/>
          <w:rPrChange w:id="109" w:author="jirka" w:date="2019-10-30T11:41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ze </w:t>
      </w:r>
      <w:del w:id="110" w:author="jirka" w:date="2019-10-30T15:52:00Z">
        <w:r w:rsidR="00232B8C"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111" w:author="jirka" w:date="2019-10-30T11:41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třídy</w:delText>
        </w:r>
        <w:r w:rsidR="00232B8C" w:rsidRPr="00CE746B" w:rsidDel="001A3250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ins w:id="112" w:author="jirka" w:date="2019-10-30T15:52:00Z">
        <w:r w:rsidR="001A3250">
          <w:rPr>
            <w:rFonts w:ascii="Times New Roman" w:hAnsi="Times New Roman" w:cs="Times New Roman"/>
            <w:sz w:val="28"/>
            <w:szCs w:val="28"/>
          </w:rPr>
          <w:t xml:space="preserve">svazu </w:t>
        </w:r>
      </w:ins>
      <w:proofErr w:type="spellStart"/>
      <w:r w:rsidR="00232B8C" w:rsidRPr="00CE746B">
        <w:rPr>
          <w:rFonts w:ascii="Times New Roman" w:hAnsi="Times New Roman" w:cs="Times New Roman"/>
          <w:i/>
          <w:iCs/>
          <w:sz w:val="28"/>
          <w:szCs w:val="28"/>
        </w:rPr>
        <w:t>Caucalidion</w:t>
      </w:r>
      <w:proofErr w:type="spellEnd"/>
      <w:ins w:id="113" w:author="jirka" w:date="2019-10-30T15:53:00Z">
        <w:r w:rsidR="001A3250">
          <w:rPr>
            <w:rFonts w:ascii="Times New Roman" w:hAnsi="Times New Roman" w:cs="Times New Roman"/>
            <w:iCs/>
            <w:sz w:val="28"/>
            <w:szCs w:val="28"/>
          </w:rPr>
          <w:t>,</w:t>
        </w:r>
      </w:ins>
      <w:r w:rsidR="00232B8C" w:rsidRPr="00CE746B">
        <w:rPr>
          <w:rFonts w:ascii="Times New Roman" w:hAnsi="Times New Roman" w:cs="Times New Roman"/>
          <w:sz w:val="28"/>
          <w:szCs w:val="28"/>
        </w:rPr>
        <w:t xml:space="preserve"> </w:t>
      </w:r>
      <w:ins w:id="114" w:author="jirka" w:date="2019-10-30T15:53:00Z">
        <w:r w:rsidR="001A3250">
          <w:rPr>
            <w:rFonts w:ascii="Times New Roman" w:hAnsi="Times New Roman" w:cs="Times New Roman"/>
            <w:sz w:val="28"/>
            <w:szCs w:val="28"/>
          </w:rPr>
          <w:t xml:space="preserve">a to </w:t>
        </w:r>
        <w:proofErr w:type="gramStart"/>
        <w:r w:rsidR="001A3250">
          <w:rPr>
            <w:rFonts w:ascii="Times New Roman" w:hAnsi="Times New Roman" w:cs="Times New Roman"/>
            <w:sz w:val="28"/>
            <w:szCs w:val="28"/>
          </w:rPr>
          <w:t>as.</w:t>
        </w:r>
        <w:proofErr w:type="gramEnd"/>
        <w:r w:rsidR="001A325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del w:id="115" w:author="jirka" w:date="2019-10-30T15:53:00Z">
        <w:r w:rsidR="00232B8C" w:rsidRPr="00CE746B" w:rsidDel="001A3250">
          <w:rPr>
            <w:rFonts w:ascii="Times New Roman" w:hAnsi="Times New Roman" w:cs="Times New Roman"/>
            <w:sz w:val="28"/>
            <w:szCs w:val="28"/>
          </w:rPr>
          <w:delText>(</w:delText>
        </w:r>
      </w:del>
      <w:proofErr w:type="spellStart"/>
      <w:r w:rsidR="00547408" w:rsidRPr="00CE746B">
        <w:rPr>
          <w:rFonts w:ascii="Times New Roman" w:hAnsi="Times New Roman" w:cs="Times New Roman"/>
          <w:i/>
          <w:iCs/>
          <w:sz w:val="28"/>
          <w:szCs w:val="28"/>
        </w:rPr>
        <w:t>Euphorbio</w:t>
      </w:r>
      <w:proofErr w:type="spellEnd"/>
      <w:r w:rsidR="00547408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547408" w:rsidRPr="00CE746B">
        <w:rPr>
          <w:rFonts w:ascii="Times New Roman" w:hAnsi="Times New Roman" w:cs="Times New Roman"/>
          <w:i/>
          <w:iCs/>
          <w:sz w:val="28"/>
          <w:szCs w:val="28"/>
        </w:rPr>
        <w:t>exiguae-Melandrietum</w:t>
      </w:r>
      <w:proofErr w:type="spellEnd"/>
      <w:r w:rsidR="00547408" w:rsidRPr="00CE7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547408" w:rsidRPr="00CE746B">
        <w:rPr>
          <w:rFonts w:ascii="Times New Roman" w:hAnsi="Times New Roman" w:cs="Times New Roman"/>
          <w:i/>
          <w:iCs/>
          <w:sz w:val="28"/>
          <w:szCs w:val="28"/>
        </w:rPr>
        <w:t>noctiflori</w:t>
      </w:r>
      <w:proofErr w:type="spellEnd"/>
      <w:del w:id="116" w:author="jirka" w:date="2019-10-30T15:53:00Z">
        <w:r w:rsidR="00232B8C" w:rsidRPr="00CE746B" w:rsidDel="001A3250">
          <w:rPr>
            <w:rFonts w:ascii="Times New Roman" w:hAnsi="Times New Roman" w:cs="Times New Roman"/>
            <w:sz w:val="28"/>
            <w:szCs w:val="28"/>
          </w:rPr>
          <w:delText>)</w:delText>
        </w:r>
      </w:del>
      <w:r w:rsidR="00547408" w:rsidRPr="00CE746B">
        <w:rPr>
          <w:rFonts w:ascii="Times New Roman" w:hAnsi="Times New Roman" w:cs="Times New Roman"/>
          <w:sz w:val="28"/>
          <w:szCs w:val="28"/>
        </w:rPr>
        <w:t>.</w:t>
      </w:r>
    </w:p>
    <w:p w14:paraId="19032ED8" w14:textId="12E0237E" w:rsidR="006E59E6" w:rsidRPr="00CE746B" w:rsidRDefault="002A6A7B" w:rsidP="00CE746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del w:id="117" w:author="jirka" w:date="2019-10-30T15:54:00Z">
        <w:r w:rsidRPr="00CE746B" w:rsidDel="001A3250">
          <w:rPr>
            <w:rFonts w:ascii="Times New Roman" w:hAnsi="Times New Roman" w:cs="Times New Roman"/>
            <w:sz w:val="28"/>
            <w:szCs w:val="28"/>
          </w:rPr>
          <w:delText xml:space="preserve">Celkem bylo </w:delText>
        </w:r>
        <w:r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118" w:author="jirka" w:date="2019-10-30T11:44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na zadané ploše</w:delText>
        </w:r>
        <w:r w:rsidRPr="00CE746B" w:rsidDel="001A3250">
          <w:rPr>
            <w:rFonts w:ascii="Times New Roman" w:hAnsi="Times New Roman" w:cs="Times New Roman"/>
            <w:sz w:val="28"/>
            <w:szCs w:val="28"/>
          </w:rPr>
          <w:delText xml:space="preserve"> nalezeno 494 taxonů, z </w:delText>
        </w:r>
        <w:r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119" w:author="jirka" w:date="2019-10-30T11:45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toho 30 ohrožených</w:delText>
        </w:r>
        <w:r w:rsidRPr="00CE746B" w:rsidDel="001A3250">
          <w:rPr>
            <w:rFonts w:ascii="Times New Roman" w:hAnsi="Times New Roman" w:cs="Times New Roman"/>
            <w:sz w:val="28"/>
            <w:szCs w:val="28"/>
          </w:rPr>
          <w:delText xml:space="preserve"> a 21 </w:delText>
        </w:r>
        <w:r w:rsidR="00557A8B" w:rsidRPr="00CE746B" w:rsidDel="001A3250">
          <w:rPr>
            <w:rFonts w:ascii="Times New Roman" w:hAnsi="Times New Roman" w:cs="Times New Roman"/>
            <w:sz w:val="28"/>
            <w:szCs w:val="28"/>
            <w:highlight w:val="yellow"/>
            <w:rPrChange w:id="120" w:author="jirka" w:date="2019-10-30T11:45:00Z">
              <w:rPr>
                <w:rFonts w:ascii="Times New Roman" w:hAnsi="Times New Roman" w:cs="Times New Roman"/>
                <w:sz w:val="28"/>
                <w:szCs w:val="28"/>
              </w:rPr>
            </w:rPrChange>
          </w:rPr>
          <w:delText>klasifikovaných jako invazní</w:delText>
        </w:r>
        <w:r w:rsidR="00557A8B" w:rsidRPr="00CE746B" w:rsidDel="001A3250">
          <w:rPr>
            <w:rFonts w:ascii="Times New Roman" w:hAnsi="Times New Roman" w:cs="Times New Roman"/>
            <w:sz w:val="28"/>
            <w:szCs w:val="28"/>
          </w:rPr>
          <w:delText>.</w:delText>
        </w:r>
      </w:del>
    </w:p>
    <w:sectPr w:rsidR="006E59E6" w:rsidRPr="00CE7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6" w:author="jirka" w:date="2019-10-30T11:36:00Z" w:initials="j">
    <w:p w14:paraId="1EB9B027" w14:textId="5FB70FDE" w:rsidR="00CE746B" w:rsidRDefault="00CE746B">
      <w:pPr>
        <w:pStyle w:val="Textkomente"/>
      </w:pPr>
      <w:r>
        <w:rPr>
          <w:rStyle w:val="Odkaznakoment"/>
        </w:rPr>
        <w:annotationRef/>
      </w:r>
      <w:r>
        <w:t xml:space="preserve">U nepůvodních druhů je uveden invazní status, u </w:t>
      </w:r>
      <w:proofErr w:type="spellStart"/>
      <w:r>
        <w:t>archofytů</w:t>
      </w:r>
      <w:proofErr w:type="spellEnd"/>
      <w:r>
        <w:t xml:space="preserve"> a domácích druhů kategorie ohrožení</w:t>
      </w:r>
    </w:p>
  </w:comment>
  <w:comment w:id="44" w:author="jirka" w:date="2019-10-30T11:37:00Z" w:initials="j">
    <w:p w14:paraId="0CE8B0F6" w14:textId="66A1C029" w:rsidR="00CE746B" w:rsidRDefault="00CE746B">
      <w:pPr>
        <w:pStyle w:val="Textkomente"/>
      </w:pPr>
      <w:r>
        <w:rPr>
          <w:rStyle w:val="Odkaznakoment"/>
        </w:rPr>
        <w:annotationRef/>
      </w:r>
      <w:r>
        <w:t>Seznam doplňuje soupis druhů získaných rešerší…</w:t>
      </w:r>
    </w:p>
  </w:comment>
  <w:comment w:id="55" w:author="jirka" w:date="2019-10-30T11:38:00Z" w:initials="j">
    <w:p w14:paraId="6655CFD1" w14:textId="16FDA30D" w:rsidR="00CE746B" w:rsidRDefault="00CE746B">
      <w:pPr>
        <w:pStyle w:val="Textkomente"/>
      </w:pPr>
      <w:r>
        <w:rPr>
          <w:rStyle w:val="Odkaznakoment"/>
        </w:rPr>
        <w:annotationRef/>
      </w:r>
      <w:r>
        <w:t>pádová vazba</w:t>
      </w:r>
    </w:p>
  </w:comment>
  <w:comment w:id="68" w:author="jirka" w:date="2019-10-30T11:38:00Z" w:initials="j">
    <w:p w14:paraId="1B64E119" w14:textId="1B68B308" w:rsidR="00CE746B" w:rsidRDefault="00CE746B">
      <w:pPr>
        <w:pStyle w:val="Textkomente"/>
      </w:pPr>
      <w:r>
        <w:rPr>
          <w:rStyle w:val="Odkaznakoment"/>
        </w:rPr>
        <w:annotationRef/>
      </w:r>
      <w:r>
        <w:t>Vybrané typy přirozené a polopřirozené vegetace (hlavně lesní společenstva)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B9B027" w15:done="0"/>
  <w15:commentEx w15:paraId="0CE8B0F6" w15:done="0"/>
  <w15:commentEx w15:paraId="6655CFD1" w15:done="0"/>
  <w15:commentEx w15:paraId="1B64E11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MDU2MLEwMbe0NLNQ0lEKTi0uzszPAykwqgUANQLgxSwAAAA="/>
  </w:docVars>
  <w:rsids>
    <w:rsidRoot w:val="00641DAB"/>
    <w:rsid w:val="00037111"/>
    <w:rsid w:val="00094EDF"/>
    <w:rsid w:val="000C7770"/>
    <w:rsid w:val="001036DF"/>
    <w:rsid w:val="001A3250"/>
    <w:rsid w:val="00232B8C"/>
    <w:rsid w:val="00253BD9"/>
    <w:rsid w:val="00254EBC"/>
    <w:rsid w:val="002913CC"/>
    <w:rsid w:val="002A6A7B"/>
    <w:rsid w:val="002B044F"/>
    <w:rsid w:val="002D2062"/>
    <w:rsid w:val="002E503A"/>
    <w:rsid w:val="00325B35"/>
    <w:rsid w:val="0033746E"/>
    <w:rsid w:val="00397881"/>
    <w:rsid w:val="003B59AA"/>
    <w:rsid w:val="00466AF1"/>
    <w:rsid w:val="004D255D"/>
    <w:rsid w:val="00525F2E"/>
    <w:rsid w:val="005266DD"/>
    <w:rsid w:val="00531169"/>
    <w:rsid w:val="00547408"/>
    <w:rsid w:val="00552F45"/>
    <w:rsid w:val="00557A8B"/>
    <w:rsid w:val="0060637F"/>
    <w:rsid w:val="006110ED"/>
    <w:rsid w:val="00641DAB"/>
    <w:rsid w:val="006E23BA"/>
    <w:rsid w:val="006E59E6"/>
    <w:rsid w:val="00741C72"/>
    <w:rsid w:val="007B15AE"/>
    <w:rsid w:val="007C0582"/>
    <w:rsid w:val="008C5C2B"/>
    <w:rsid w:val="009C2ED8"/>
    <w:rsid w:val="009D1D7B"/>
    <w:rsid w:val="00A607F2"/>
    <w:rsid w:val="00A63F36"/>
    <w:rsid w:val="00B84C66"/>
    <w:rsid w:val="00B93853"/>
    <w:rsid w:val="00BB1281"/>
    <w:rsid w:val="00BE17D9"/>
    <w:rsid w:val="00C04C22"/>
    <w:rsid w:val="00C30CB3"/>
    <w:rsid w:val="00CD5744"/>
    <w:rsid w:val="00CE746B"/>
    <w:rsid w:val="00D812A6"/>
    <w:rsid w:val="00D8668C"/>
    <w:rsid w:val="00DE2186"/>
    <w:rsid w:val="00E63591"/>
    <w:rsid w:val="00F37EA5"/>
    <w:rsid w:val="00F5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F734"/>
  <w15:chartTrackingRefBased/>
  <w15:docId w15:val="{E8D49462-8F6A-4862-A0E6-C1D81C1D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E74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74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746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74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746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7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7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jirka</cp:lastModifiedBy>
  <cp:revision>31</cp:revision>
  <dcterms:created xsi:type="dcterms:W3CDTF">2019-10-13T10:23:00Z</dcterms:created>
  <dcterms:modified xsi:type="dcterms:W3CDTF">2019-10-30T14:56:00Z</dcterms:modified>
</cp:coreProperties>
</file>