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FE21D" w14:textId="77777777" w:rsidR="002F2194" w:rsidRPr="007A7B57" w:rsidRDefault="002F2194" w:rsidP="007A7B57">
      <w:pPr>
        <w:spacing w:line="360" w:lineRule="auto"/>
        <w:rPr>
          <w:sz w:val="28"/>
          <w:szCs w:val="28"/>
        </w:rPr>
      </w:pPr>
      <w:r w:rsidRPr="007A7B57">
        <w:rPr>
          <w:sz w:val="28"/>
          <w:szCs w:val="28"/>
        </w:rPr>
        <w:t xml:space="preserve">Formou botanického průzkumu </w:t>
      </w:r>
      <w:r w:rsidR="00D9010C" w:rsidRPr="007A7B57">
        <w:rPr>
          <w:sz w:val="28"/>
          <w:szCs w:val="28"/>
        </w:rPr>
        <w:t>zachycuji</w:t>
      </w:r>
      <w:r w:rsidRPr="007A7B57">
        <w:rPr>
          <w:sz w:val="28"/>
          <w:szCs w:val="28"/>
        </w:rPr>
        <w:t xml:space="preserve"> přírodní podmínky a flóru území mezi Řečkovicemi a Rozdrojovicemi. Jedná se o </w:t>
      </w:r>
      <w:bookmarkStart w:id="0" w:name="_GoBack"/>
      <w:commentRangeStart w:id="1"/>
      <w:r w:rsidRPr="007A7B57">
        <w:rPr>
          <w:sz w:val="28"/>
          <w:szCs w:val="28"/>
        </w:rPr>
        <w:t xml:space="preserve">necelých </w:t>
      </w:r>
      <w:bookmarkEnd w:id="0"/>
      <w:commentRangeEnd w:id="1"/>
      <w:r w:rsidR="00AA0B3C">
        <w:rPr>
          <w:rStyle w:val="Odkaznakoment"/>
        </w:rPr>
        <w:commentReference w:id="1"/>
      </w:r>
      <w:r w:rsidRPr="007A7B57">
        <w:rPr>
          <w:sz w:val="28"/>
          <w:szCs w:val="28"/>
        </w:rPr>
        <w:t>9 km</w:t>
      </w:r>
      <w:r w:rsidRPr="007A7B57">
        <w:rPr>
          <w:sz w:val="28"/>
          <w:szCs w:val="28"/>
          <w:vertAlign w:val="superscript"/>
        </w:rPr>
        <w:t xml:space="preserve">2 </w:t>
      </w:r>
      <w:r w:rsidRPr="007A7B57">
        <w:rPr>
          <w:sz w:val="28"/>
          <w:szCs w:val="28"/>
        </w:rPr>
        <w:t xml:space="preserve">vymezených čtyřmi poli podrobného síťového mapování (6765-A-C-d, 6765-A-D-c, 6765-C-A-b, 6765-C-B-a), </w:t>
      </w:r>
      <w:r w:rsidRPr="007A7B57">
        <w:rPr>
          <w:sz w:val="28"/>
          <w:szCs w:val="28"/>
          <w:highlight w:val="yellow"/>
        </w:rPr>
        <w:t>lišící se</w:t>
      </w:r>
      <w:r w:rsidRPr="007A7B57">
        <w:rPr>
          <w:sz w:val="28"/>
          <w:szCs w:val="28"/>
        </w:rPr>
        <w:t xml:space="preserve"> od sebe využitím krajiny a hustotou osídlení.</w:t>
      </w:r>
    </w:p>
    <w:p w14:paraId="668235D2" w14:textId="77777777" w:rsidR="002F2194" w:rsidRPr="007A7B57" w:rsidRDefault="002F2194" w:rsidP="007A7B57">
      <w:pPr>
        <w:spacing w:line="360" w:lineRule="auto"/>
        <w:rPr>
          <w:sz w:val="28"/>
          <w:szCs w:val="28"/>
        </w:rPr>
      </w:pPr>
      <w:commentRangeStart w:id="2"/>
      <w:r w:rsidRPr="007A7B57">
        <w:rPr>
          <w:sz w:val="28"/>
          <w:szCs w:val="28"/>
        </w:rPr>
        <w:t xml:space="preserve">Hlavní metody </w:t>
      </w:r>
      <w:r w:rsidR="001A71F5" w:rsidRPr="007A7B57">
        <w:rPr>
          <w:sz w:val="28"/>
          <w:szCs w:val="28"/>
        </w:rPr>
        <w:t xml:space="preserve">terénní </w:t>
      </w:r>
      <w:r w:rsidRPr="007A7B57">
        <w:rPr>
          <w:sz w:val="28"/>
          <w:szCs w:val="28"/>
        </w:rPr>
        <w:t>práce spočíva</w:t>
      </w:r>
      <w:r w:rsidR="00D9010C" w:rsidRPr="007A7B57">
        <w:rPr>
          <w:sz w:val="28"/>
          <w:szCs w:val="28"/>
        </w:rPr>
        <w:t>jí</w:t>
      </w:r>
      <w:r w:rsidRPr="007A7B57">
        <w:rPr>
          <w:sz w:val="28"/>
          <w:szCs w:val="28"/>
        </w:rPr>
        <w:t xml:space="preserve"> </w:t>
      </w:r>
      <w:commentRangeEnd w:id="2"/>
      <w:r w:rsidR="007A7B57">
        <w:rPr>
          <w:rStyle w:val="Odkaznakoment"/>
        </w:rPr>
        <w:commentReference w:id="2"/>
      </w:r>
      <w:r w:rsidRPr="007A7B57">
        <w:rPr>
          <w:sz w:val="28"/>
          <w:szCs w:val="28"/>
        </w:rPr>
        <w:t>v</w:t>
      </w:r>
      <w:r w:rsidR="00853DFC" w:rsidRPr="007A7B57">
        <w:rPr>
          <w:sz w:val="28"/>
          <w:szCs w:val="28"/>
        </w:rPr>
        <w:t> zachycení jarního, letního a pozdně letního aspektu a sepsání</w:t>
      </w:r>
      <w:r w:rsidRPr="007A7B57">
        <w:rPr>
          <w:sz w:val="28"/>
          <w:szCs w:val="28"/>
        </w:rPr>
        <w:t xml:space="preserve"> přítomných rostlinných druhů</w:t>
      </w:r>
      <w:commentRangeStart w:id="3"/>
      <w:r w:rsidR="00853DFC" w:rsidRPr="007A7B57">
        <w:rPr>
          <w:sz w:val="28"/>
          <w:szCs w:val="28"/>
        </w:rPr>
        <w:t>. Bližší představu o rostlinném složení jsem získala skrze zhotovování</w:t>
      </w:r>
      <w:commentRangeEnd w:id="3"/>
      <w:r w:rsidR="007A7B57">
        <w:rPr>
          <w:rStyle w:val="Odkaznakoment"/>
        </w:rPr>
        <w:commentReference w:id="3"/>
      </w:r>
      <w:r w:rsidR="00853DFC" w:rsidRPr="007A7B57">
        <w:rPr>
          <w:sz w:val="28"/>
          <w:szCs w:val="28"/>
        </w:rPr>
        <w:t xml:space="preserve"> fytocenologických snímků.</w:t>
      </w:r>
      <w:r w:rsidR="00E02C40" w:rsidRPr="007A7B57">
        <w:rPr>
          <w:sz w:val="28"/>
          <w:szCs w:val="28"/>
        </w:rPr>
        <w:t xml:space="preserve"> </w:t>
      </w:r>
    </w:p>
    <w:p w14:paraId="2C57977A" w14:textId="77777777" w:rsidR="002F2194" w:rsidRPr="007A7B57" w:rsidDel="007A7B57" w:rsidRDefault="00853DFC" w:rsidP="007A7B57">
      <w:pPr>
        <w:spacing w:line="360" w:lineRule="auto"/>
        <w:rPr>
          <w:del w:id="4" w:author="jirka" w:date="2019-10-30T13:26:00Z"/>
          <w:sz w:val="28"/>
          <w:szCs w:val="28"/>
        </w:rPr>
      </w:pPr>
      <w:r w:rsidRPr="007A7B57">
        <w:rPr>
          <w:sz w:val="28"/>
          <w:szCs w:val="28"/>
        </w:rPr>
        <w:t>Celkem bylo zaznamenáno</w:t>
      </w:r>
      <w:r w:rsidR="002F2194" w:rsidRPr="007A7B57">
        <w:rPr>
          <w:sz w:val="28"/>
          <w:szCs w:val="28"/>
        </w:rPr>
        <w:t xml:space="preserve"> přes 4</w:t>
      </w:r>
      <w:r w:rsidRPr="007A7B57">
        <w:rPr>
          <w:sz w:val="28"/>
          <w:szCs w:val="28"/>
        </w:rPr>
        <w:t>00</w:t>
      </w:r>
      <w:r w:rsidR="002F2194" w:rsidRPr="007A7B57">
        <w:rPr>
          <w:sz w:val="28"/>
          <w:szCs w:val="28"/>
        </w:rPr>
        <w:t xml:space="preserve"> rostlinných druhů</w:t>
      </w:r>
      <w:r w:rsidR="001A71F5" w:rsidRPr="007A7B57">
        <w:rPr>
          <w:sz w:val="28"/>
          <w:szCs w:val="28"/>
        </w:rPr>
        <w:t xml:space="preserve"> cévnatých rostlin</w:t>
      </w:r>
      <w:r w:rsidRPr="007A7B57">
        <w:rPr>
          <w:sz w:val="28"/>
          <w:szCs w:val="28"/>
        </w:rPr>
        <w:t>, z toho</w:t>
      </w:r>
      <w:r w:rsidR="002F2194" w:rsidRPr="007A7B57">
        <w:rPr>
          <w:sz w:val="28"/>
          <w:szCs w:val="28"/>
        </w:rPr>
        <w:t xml:space="preserve"> </w:t>
      </w:r>
      <w:r w:rsidRPr="007A7B57">
        <w:rPr>
          <w:sz w:val="28"/>
          <w:szCs w:val="28"/>
        </w:rPr>
        <w:t>20 ohrožených. Biotopy pokrývající největší plochu daného území jsou dubo</w:t>
      </w:r>
      <w:r w:rsidR="008C18CE" w:rsidRPr="007A7B57">
        <w:rPr>
          <w:sz w:val="28"/>
          <w:szCs w:val="28"/>
        </w:rPr>
        <w:t>-</w:t>
      </w:r>
      <w:r w:rsidRPr="007A7B57">
        <w:rPr>
          <w:sz w:val="28"/>
          <w:szCs w:val="28"/>
        </w:rPr>
        <w:t>hab</w:t>
      </w:r>
      <w:r w:rsidR="008C18CE" w:rsidRPr="007A7B57">
        <w:rPr>
          <w:sz w:val="28"/>
          <w:szCs w:val="28"/>
        </w:rPr>
        <w:t>rové háje a acidofilní doubravy</w:t>
      </w:r>
      <w:r w:rsidR="001A71F5" w:rsidRPr="007A7B57">
        <w:rPr>
          <w:sz w:val="28"/>
          <w:szCs w:val="28"/>
        </w:rPr>
        <w:t xml:space="preserve">, </w:t>
      </w:r>
      <w:r w:rsidR="001A71F5" w:rsidRPr="007A7B57">
        <w:rPr>
          <w:sz w:val="28"/>
          <w:szCs w:val="28"/>
          <w:highlight w:val="yellow"/>
        </w:rPr>
        <w:t>jejichž flóra je p</w:t>
      </w:r>
      <w:r w:rsidR="001A71F5" w:rsidRPr="007A7B57">
        <w:rPr>
          <w:sz w:val="28"/>
          <w:szCs w:val="28"/>
        </w:rPr>
        <w:t>odrobněji zaznamenána ve</w:t>
      </w:r>
      <w:r w:rsidRPr="007A7B57">
        <w:rPr>
          <w:sz w:val="28"/>
          <w:szCs w:val="28"/>
        </w:rPr>
        <w:t xml:space="preserve"> 27 fytocenologických sním</w:t>
      </w:r>
      <w:r w:rsidR="001A71F5" w:rsidRPr="007A7B57">
        <w:rPr>
          <w:sz w:val="28"/>
          <w:szCs w:val="28"/>
        </w:rPr>
        <w:t>cích.</w:t>
      </w:r>
      <w:ins w:id="5" w:author="jirka" w:date="2019-10-30T13:26:00Z">
        <w:r w:rsidR="007A7B57">
          <w:rPr>
            <w:sz w:val="28"/>
            <w:szCs w:val="28"/>
          </w:rPr>
          <w:t xml:space="preserve"> </w:t>
        </w:r>
      </w:ins>
    </w:p>
    <w:p w14:paraId="375AE329" w14:textId="77777777" w:rsidR="00F7442A" w:rsidRPr="007A7B57" w:rsidRDefault="008C18CE" w:rsidP="007A7B57">
      <w:pPr>
        <w:spacing w:line="360" w:lineRule="auto"/>
        <w:rPr>
          <w:sz w:val="28"/>
          <w:szCs w:val="28"/>
        </w:rPr>
      </w:pPr>
      <w:r w:rsidRPr="007A7B57">
        <w:rPr>
          <w:sz w:val="28"/>
          <w:szCs w:val="28"/>
        </w:rPr>
        <w:t>Získan</w:t>
      </w:r>
      <w:ins w:id="6" w:author="jirka" w:date="2019-10-30T13:20:00Z">
        <w:r w:rsidR="007A7B57">
          <w:rPr>
            <w:sz w:val="28"/>
            <w:szCs w:val="28"/>
          </w:rPr>
          <w:t xml:space="preserve">é </w:t>
        </w:r>
      </w:ins>
      <w:ins w:id="7" w:author="jirka" w:date="2019-10-30T13:26:00Z">
        <w:r w:rsidR="007A7B57">
          <w:rPr>
            <w:sz w:val="28"/>
            <w:szCs w:val="28"/>
          </w:rPr>
          <w:t xml:space="preserve">floristické </w:t>
        </w:r>
      </w:ins>
      <w:del w:id="8" w:author="jirka" w:date="2019-10-30T13:20:00Z">
        <w:r w:rsidRPr="007A7B57" w:rsidDel="007A7B57">
          <w:rPr>
            <w:sz w:val="28"/>
            <w:szCs w:val="28"/>
          </w:rPr>
          <w:delText xml:space="preserve">á data jsou poskytnuta doc. </w:delText>
        </w:r>
        <w:r w:rsidR="00E02C40" w:rsidRPr="007A7B57" w:rsidDel="007A7B57">
          <w:rPr>
            <w:sz w:val="28"/>
            <w:szCs w:val="28"/>
          </w:rPr>
          <w:delText xml:space="preserve">Zdeňce </w:delText>
        </w:r>
        <w:r w:rsidRPr="007A7B57" w:rsidDel="007A7B57">
          <w:rPr>
            <w:sz w:val="28"/>
            <w:szCs w:val="28"/>
          </w:rPr>
          <w:delText xml:space="preserve">Lososové </w:delText>
        </w:r>
      </w:del>
      <w:ins w:id="9" w:author="jirka" w:date="2019-10-30T13:20:00Z">
        <w:r w:rsidR="007A7B57">
          <w:rPr>
            <w:sz w:val="28"/>
            <w:szCs w:val="28"/>
          </w:rPr>
          <w:t xml:space="preserve">údaje budou </w:t>
        </w:r>
      </w:ins>
      <w:r w:rsidRPr="007A7B57">
        <w:rPr>
          <w:sz w:val="28"/>
          <w:szCs w:val="28"/>
        </w:rPr>
        <w:t xml:space="preserve">pro </w:t>
      </w:r>
      <w:r w:rsidR="009955D5" w:rsidRPr="007A7B57">
        <w:rPr>
          <w:sz w:val="28"/>
          <w:szCs w:val="28"/>
        </w:rPr>
        <w:t>Vý</w:t>
      </w:r>
      <w:r w:rsidRPr="007A7B57">
        <w:rPr>
          <w:sz w:val="28"/>
          <w:szCs w:val="28"/>
        </w:rPr>
        <w:t xml:space="preserve">zkum flóry města Brna. </w:t>
      </w:r>
      <w:commentRangeStart w:id="10"/>
      <w:r w:rsidRPr="007A7B57">
        <w:rPr>
          <w:sz w:val="28"/>
          <w:szCs w:val="28"/>
        </w:rPr>
        <w:t>Data o výskytech druhů js</w:t>
      </w:r>
      <w:r w:rsidR="005F562A" w:rsidRPr="007A7B57">
        <w:rPr>
          <w:sz w:val="28"/>
          <w:szCs w:val="28"/>
        </w:rPr>
        <w:t>ou</w:t>
      </w:r>
      <w:r w:rsidRPr="007A7B57">
        <w:rPr>
          <w:sz w:val="28"/>
          <w:szCs w:val="28"/>
        </w:rPr>
        <w:t xml:space="preserve"> </w:t>
      </w:r>
      <w:r w:rsidR="005F562A" w:rsidRPr="007A7B57">
        <w:rPr>
          <w:sz w:val="28"/>
          <w:szCs w:val="28"/>
        </w:rPr>
        <w:t>za</w:t>
      </w:r>
      <w:r w:rsidR="00277A9C" w:rsidRPr="007A7B57">
        <w:rPr>
          <w:sz w:val="28"/>
          <w:szCs w:val="28"/>
        </w:rPr>
        <w:t>psána</w:t>
      </w:r>
      <w:r w:rsidR="00D9010C" w:rsidRPr="007A7B57">
        <w:rPr>
          <w:sz w:val="28"/>
          <w:szCs w:val="28"/>
        </w:rPr>
        <w:t xml:space="preserve"> </w:t>
      </w:r>
      <w:r w:rsidR="005F562A" w:rsidRPr="007A7B57">
        <w:rPr>
          <w:sz w:val="28"/>
          <w:szCs w:val="28"/>
        </w:rPr>
        <w:t>v</w:t>
      </w:r>
      <w:r w:rsidR="00D9010C" w:rsidRPr="007A7B57">
        <w:rPr>
          <w:sz w:val="28"/>
          <w:szCs w:val="28"/>
        </w:rPr>
        <w:t xml:space="preserve"> databáz</w:t>
      </w:r>
      <w:r w:rsidR="005F562A" w:rsidRPr="007A7B57">
        <w:rPr>
          <w:sz w:val="28"/>
          <w:szCs w:val="28"/>
        </w:rPr>
        <w:t>i</w:t>
      </w:r>
      <w:r w:rsidR="00D9010C" w:rsidRPr="007A7B57">
        <w:rPr>
          <w:sz w:val="28"/>
          <w:szCs w:val="28"/>
        </w:rPr>
        <w:t xml:space="preserve"> Vratička</w:t>
      </w:r>
      <w:r w:rsidRPr="007A7B57">
        <w:rPr>
          <w:sz w:val="28"/>
          <w:szCs w:val="28"/>
        </w:rPr>
        <w:t>.</w:t>
      </w:r>
      <w:commentRangeEnd w:id="10"/>
      <w:r w:rsidR="007A7B57">
        <w:rPr>
          <w:rStyle w:val="Odkaznakoment"/>
        </w:rPr>
        <w:commentReference w:id="10"/>
      </w:r>
    </w:p>
    <w:sectPr w:rsidR="00F7442A" w:rsidRPr="007A7B57" w:rsidSect="009C604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jirka" w:date="2019-10-30T13:26:00Z" w:initials="j">
    <w:p w14:paraId="7FAEF234" w14:textId="77777777" w:rsidR="00AA0B3C" w:rsidRDefault="00AA0B3C">
      <w:pPr>
        <w:pStyle w:val="Textkomente"/>
      </w:pPr>
      <w:r>
        <w:rPr>
          <w:rStyle w:val="Odkaznakoment"/>
        </w:rPr>
        <w:annotationRef/>
      </w:r>
      <w:r>
        <w:t>O co se jedná? Studované území…</w:t>
      </w:r>
    </w:p>
  </w:comment>
  <w:comment w:id="2" w:author="jirka" w:date="2019-10-30T13:17:00Z" w:initials="j">
    <w:p w14:paraId="758EB83D" w14:textId="77777777" w:rsidR="007A7B57" w:rsidRDefault="007A7B57">
      <w:pPr>
        <w:pStyle w:val="Textkomente"/>
      </w:pPr>
      <w:r>
        <w:t xml:space="preserve">Cílem </w:t>
      </w:r>
      <w:r>
        <w:rPr>
          <w:rStyle w:val="Odkaznakoment"/>
        </w:rPr>
        <w:annotationRef/>
      </w:r>
      <w:r>
        <w:t xml:space="preserve">terénního floristického průzkumu bylo zachytit  </w:t>
      </w:r>
    </w:p>
  </w:comment>
  <w:comment w:id="3" w:author="jirka" w:date="2019-10-30T13:19:00Z" w:initials="j">
    <w:p w14:paraId="7F3EE608" w14:textId="77777777" w:rsidR="007A7B57" w:rsidRDefault="007A7B57">
      <w:pPr>
        <w:pStyle w:val="Textkomente"/>
      </w:pPr>
      <w:r>
        <w:rPr>
          <w:rStyle w:val="Odkaznakoment"/>
        </w:rPr>
        <w:annotationRef/>
      </w:r>
      <w:r>
        <w:t>Vybrané typy polopřirozené a přirozené vegetace jsem dokumentovala</w:t>
      </w:r>
    </w:p>
  </w:comment>
  <w:comment w:id="10" w:author="jirka" w:date="2019-10-30T13:26:00Z" w:initials="j">
    <w:p w14:paraId="2B0BB413" w14:textId="77777777" w:rsidR="007A7B57" w:rsidRDefault="007A7B57">
      <w:pPr>
        <w:pStyle w:val="Textkomente"/>
      </w:pPr>
      <w:r>
        <w:rPr>
          <w:rStyle w:val="Odkaznakoment"/>
        </w:rPr>
        <w:annotationRef/>
      </w:r>
      <w:r>
        <w:t>přesunout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FAEF234" w15:done="0"/>
  <w15:commentEx w15:paraId="758EB83D" w15:done="0"/>
  <w15:commentEx w15:paraId="7F3EE608" w15:done="0"/>
  <w15:commentEx w15:paraId="2B0BB413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irka">
    <w15:presenceInfo w15:providerId="None" w15:userId="jir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42A"/>
    <w:rsid w:val="00072B3A"/>
    <w:rsid w:val="001A71F5"/>
    <w:rsid w:val="00277A9C"/>
    <w:rsid w:val="002F2194"/>
    <w:rsid w:val="005F562A"/>
    <w:rsid w:val="007A7B57"/>
    <w:rsid w:val="00853DFC"/>
    <w:rsid w:val="00853E8B"/>
    <w:rsid w:val="008C18CE"/>
    <w:rsid w:val="009955D5"/>
    <w:rsid w:val="009C604B"/>
    <w:rsid w:val="00AA0B3C"/>
    <w:rsid w:val="00D9010C"/>
    <w:rsid w:val="00DB634D"/>
    <w:rsid w:val="00E02C40"/>
    <w:rsid w:val="00F74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1C7C3"/>
  <w15:chartTrackingRefBased/>
  <w15:docId w15:val="{A8CE0132-037E-8A45-9909-454D2FD48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2F219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A7B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A7B5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A7B5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A7B5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A7B5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A7B5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7B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0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2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65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136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Vendula Klepalová</dc:creator>
  <cp:keywords/>
  <dc:description/>
  <cp:lastModifiedBy>jirka</cp:lastModifiedBy>
  <cp:revision>20</cp:revision>
  <dcterms:created xsi:type="dcterms:W3CDTF">2019-10-29T11:08:00Z</dcterms:created>
  <dcterms:modified xsi:type="dcterms:W3CDTF">2019-10-30T12:27:00Z</dcterms:modified>
</cp:coreProperties>
</file>