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78CB5" w14:textId="77777777" w:rsidR="00612688" w:rsidRPr="00DC743E" w:rsidRDefault="00323375" w:rsidP="00DC743E">
      <w:pPr>
        <w:spacing w:after="0" w:line="360" w:lineRule="auto"/>
        <w:rPr>
          <w:sz w:val="28"/>
          <w:szCs w:val="28"/>
        </w:rPr>
      </w:pPr>
      <w:r w:rsidRPr="00DC743E">
        <w:rPr>
          <w:sz w:val="28"/>
          <w:szCs w:val="28"/>
        </w:rPr>
        <w:t xml:space="preserve">Tato bakalářská práce se věnuje geograficky </w:t>
      </w:r>
      <w:commentRangeStart w:id="0"/>
      <w:r w:rsidRPr="00DC743E">
        <w:rPr>
          <w:sz w:val="28"/>
          <w:szCs w:val="28"/>
        </w:rPr>
        <w:t xml:space="preserve">významným </w:t>
      </w:r>
      <w:commentRangeEnd w:id="0"/>
      <w:r w:rsidR="00DC743E">
        <w:rPr>
          <w:rStyle w:val="Odkaznakoment"/>
        </w:rPr>
        <w:commentReference w:id="0"/>
      </w:r>
      <w:r w:rsidRPr="00DC743E">
        <w:rPr>
          <w:sz w:val="28"/>
          <w:szCs w:val="28"/>
        </w:rPr>
        <w:t xml:space="preserve">druhům </w:t>
      </w:r>
      <w:commentRangeStart w:id="1"/>
      <w:r w:rsidRPr="00DC743E">
        <w:rPr>
          <w:sz w:val="28"/>
          <w:szCs w:val="28"/>
        </w:rPr>
        <w:t xml:space="preserve">květeny </w:t>
      </w:r>
      <w:commentRangeEnd w:id="1"/>
      <w:r w:rsidR="00DC743E">
        <w:rPr>
          <w:rStyle w:val="Odkaznakoment"/>
        </w:rPr>
        <w:commentReference w:id="1"/>
      </w:r>
      <w:commentRangeStart w:id="2"/>
      <w:r w:rsidRPr="00DC743E">
        <w:rPr>
          <w:sz w:val="28"/>
          <w:szCs w:val="28"/>
        </w:rPr>
        <w:t>slavkovského regionu</w:t>
      </w:r>
      <w:commentRangeEnd w:id="2"/>
      <w:r w:rsidR="00DC743E">
        <w:rPr>
          <w:rStyle w:val="Odkaznakoment"/>
        </w:rPr>
        <w:commentReference w:id="2"/>
      </w:r>
      <w:r w:rsidRPr="00DC743E">
        <w:rPr>
          <w:sz w:val="28"/>
          <w:szCs w:val="28"/>
        </w:rPr>
        <w:t xml:space="preserve">. Je to území značně rozmanité, neboť leží na hranici Českého masivu, Západních Karpat a Panonie. Bylo vybráno 18 taxonů ze tří fytogeograficky významných skupin (druhy hercynské, karpatské a panonské). Na lokalitách výskytu těchto druhů bylo zapsáno 18 fytocenologických snímků. Tyto snímky byly následně přepsány do databázového systému </w:t>
      </w:r>
      <w:del w:id="3" w:author="jirka" w:date="2019-10-30T13:31:00Z">
        <w:r w:rsidRPr="00DC743E" w:rsidDel="00DC743E">
          <w:rPr>
            <w:sz w:val="28"/>
            <w:szCs w:val="28"/>
          </w:rPr>
          <w:delText xml:space="preserve">TURBOVEG </w:delText>
        </w:r>
      </w:del>
      <w:proofErr w:type="spellStart"/>
      <w:ins w:id="4" w:author="jirka" w:date="2019-10-30T13:31:00Z">
        <w:r w:rsidR="00DC743E" w:rsidRPr="00DC743E">
          <w:rPr>
            <w:sz w:val="28"/>
            <w:szCs w:val="28"/>
          </w:rPr>
          <w:t>T</w:t>
        </w:r>
        <w:r w:rsidR="00DC743E">
          <w:rPr>
            <w:sz w:val="28"/>
            <w:szCs w:val="28"/>
          </w:rPr>
          <w:t>urboveg</w:t>
        </w:r>
        <w:proofErr w:type="spellEnd"/>
        <w:r w:rsidR="00DC743E" w:rsidRPr="00DC743E">
          <w:rPr>
            <w:sz w:val="28"/>
            <w:szCs w:val="28"/>
          </w:rPr>
          <w:t xml:space="preserve"> </w:t>
        </w:r>
      </w:ins>
      <w:r w:rsidRPr="00DC743E">
        <w:rPr>
          <w:sz w:val="28"/>
          <w:szCs w:val="28"/>
        </w:rPr>
        <w:t xml:space="preserve">a exportovány do programu </w:t>
      </w:r>
      <w:del w:id="5" w:author="jirka" w:date="2019-10-30T13:31:00Z">
        <w:r w:rsidRPr="00DC743E" w:rsidDel="00DC743E">
          <w:rPr>
            <w:sz w:val="28"/>
            <w:szCs w:val="28"/>
          </w:rPr>
          <w:delText>JUICE</w:delText>
        </w:r>
      </w:del>
      <w:proofErr w:type="spellStart"/>
      <w:ins w:id="6" w:author="jirka" w:date="2019-10-30T13:31:00Z">
        <w:r w:rsidR="00DC743E" w:rsidRPr="00DC743E">
          <w:rPr>
            <w:sz w:val="28"/>
            <w:szCs w:val="28"/>
          </w:rPr>
          <w:t>J</w:t>
        </w:r>
        <w:r w:rsidR="00DC743E">
          <w:rPr>
            <w:sz w:val="28"/>
            <w:szCs w:val="28"/>
          </w:rPr>
          <w:t>uice</w:t>
        </w:r>
      </w:ins>
      <w:proofErr w:type="spellEnd"/>
      <w:del w:id="7" w:author="jirka" w:date="2019-10-30T13:32:00Z">
        <w:r w:rsidRPr="00DC743E" w:rsidDel="00DC743E">
          <w:rPr>
            <w:sz w:val="28"/>
            <w:szCs w:val="28"/>
          </w:rPr>
          <w:delText xml:space="preserve">. Pomocí </w:delText>
        </w:r>
      </w:del>
      <w:ins w:id="8" w:author="jirka" w:date="2019-10-30T13:32:00Z">
        <w:r w:rsidR="00DC743E">
          <w:rPr>
            <w:sz w:val="28"/>
            <w:szCs w:val="28"/>
          </w:rPr>
          <w:t xml:space="preserve">, ve kterém </w:t>
        </w:r>
      </w:ins>
      <w:commentRangeStart w:id="9"/>
      <w:del w:id="10" w:author="jirka" w:date="2019-10-30T13:32:00Z">
        <w:r w:rsidRPr="00DC743E" w:rsidDel="00DC743E">
          <w:rPr>
            <w:sz w:val="28"/>
            <w:szCs w:val="28"/>
          </w:rPr>
          <w:delText xml:space="preserve">tohoto systému </w:delText>
        </w:r>
      </w:del>
      <w:r w:rsidRPr="00DC743E">
        <w:rPr>
          <w:sz w:val="28"/>
          <w:szCs w:val="28"/>
        </w:rPr>
        <w:t>byla fytocenologická data analyzována a klasifikována</w:t>
      </w:r>
      <w:commentRangeEnd w:id="9"/>
      <w:r w:rsidR="00DC743E">
        <w:rPr>
          <w:rStyle w:val="Odkaznakoment"/>
        </w:rPr>
        <w:commentReference w:id="9"/>
      </w:r>
      <w:r w:rsidRPr="00DC743E">
        <w:rPr>
          <w:sz w:val="28"/>
          <w:szCs w:val="28"/>
        </w:rPr>
        <w:t xml:space="preserve">. V textu práce je výskyt těchto druhů v </w:t>
      </w:r>
      <w:r w:rsidRPr="00DC743E">
        <w:rPr>
          <w:sz w:val="28"/>
          <w:szCs w:val="28"/>
          <w:highlight w:val="yellow"/>
        </w:rPr>
        <w:t>okolí Slavkova u Brna</w:t>
      </w:r>
      <w:r w:rsidRPr="00DC743E">
        <w:rPr>
          <w:sz w:val="28"/>
          <w:szCs w:val="28"/>
        </w:rPr>
        <w:t xml:space="preserve"> zasazen do širších geografických a ekologických souvislostí. Součástí je také syntetická kapitola, která charakterizuje </w:t>
      </w:r>
      <w:proofErr w:type="spellStart"/>
      <w:r w:rsidRPr="00DC743E">
        <w:rPr>
          <w:sz w:val="28"/>
          <w:szCs w:val="28"/>
          <w:highlight w:val="yellow"/>
        </w:rPr>
        <w:t>Slavkovsko</w:t>
      </w:r>
      <w:proofErr w:type="spellEnd"/>
      <w:r w:rsidRPr="00DC743E">
        <w:rPr>
          <w:sz w:val="28"/>
          <w:szCs w:val="28"/>
        </w:rPr>
        <w:t xml:space="preserve"> z fytogeografického hlediska s ohledem </w:t>
      </w:r>
      <w:r w:rsidRPr="00DC743E">
        <w:rPr>
          <w:sz w:val="28"/>
          <w:szCs w:val="28"/>
          <w:highlight w:val="yellow"/>
        </w:rPr>
        <w:t>na nově zjištěná data.</w:t>
      </w:r>
    </w:p>
    <w:sectPr w:rsidR="00612688" w:rsidRPr="00DC7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0-30T13:31:00Z" w:initials="j">
    <w:p w14:paraId="08D273B4" w14:textId="77777777" w:rsidR="00DC743E" w:rsidRDefault="00DC743E">
      <w:pPr>
        <w:pStyle w:val="Textkomente"/>
      </w:pPr>
      <w:r>
        <w:rPr>
          <w:rStyle w:val="Odkaznakoment"/>
        </w:rPr>
        <w:annotationRef/>
      </w:r>
      <w:r>
        <w:t>Čím jsou významné</w:t>
      </w:r>
    </w:p>
  </w:comment>
  <w:comment w:id="1" w:author="jirka" w:date="2019-10-30T13:30:00Z" w:initials="j">
    <w:p w14:paraId="0CAD65A2" w14:textId="77777777" w:rsidR="00DC743E" w:rsidRDefault="00DC743E">
      <w:pPr>
        <w:pStyle w:val="Textkomente"/>
      </w:pPr>
      <w:r>
        <w:rPr>
          <w:rStyle w:val="Odkaznakoment"/>
        </w:rPr>
        <w:annotationRef/>
      </w:r>
      <w:r>
        <w:t>Čeho?</w:t>
      </w:r>
    </w:p>
  </w:comment>
  <w:comment w:id="2" w:author="jirka" w:date="2019-10-30T13:29:00Z" w:initials="j">
    <w:p w14:paraId="7320B5E4" w14:textId="77777777" w:rsidR="00DC743E" w:rsidRDefault="00DC743E">
      <w:pPr>
        <w:pStyle w:val="Textkomente"/>
      </w:pPr>
      <w:r>
        <w:rPr>
          <w:rStyle w:val="Odkaznakoment"/>
        </w:rPr>
        <w:annotationRef/>
      </w:r>
      <w:r>
        <w:t>Opravdu region</w:t>
      </w:r>
    </w:p>
  </w:comment>
  <w:comment w:id="9" w:author="jirka" w:date="2019-10-30T13:32:00Z" w:initials="j">
    <w:p w14:paraId="48EED4F4" w14:textId="77777777" w:rsidR="00DC743E" w:rsidRDefault="00DC743E">
      <w:pPr>
        <w:pStyle w:val="Textkomente"/>
      </w:pPr>
      <w:r>
        <w:rPr>
          <w:rStyle w:val="Odkaznakoment"/>
        </w:rPr>
        <w:annotationRef/>
      </w:r>
      <w:r>
        <w:t>s</w:t>
      </w:r>
      <w:bookmarkStart w:id="11" w:name="_GoBack"/>
      <w:bookmarkEnd w:id="11"/>
      <w:r>
        <w:t>píš snímky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D273B4" w15:done="0"/>
  <w15:commentEx w15:paraId="0CAD65A2" w15:done="0"/>
  <w15:commentEx w15:paraId="7320B5E4" w15:done="0"/>
  <w15:commentEx w15:paraId="48EED4F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NDI0MrC0NDO1MDBV0lEKTi0uzszPAykwrAUArgPyPywAAAA="/>
  </w:docVars>
  <w:rsids>
    <w:rsidRoot w:val="00323375"/>
    <w:rsid w:val="00323375"/>
    <w:rsid w:val="00402A2F"/>
    <w:rsid w:val="00612688"/>
    <w:rsid w:val="00DA29CD"/>
    <w:rsid w:val="00D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0332"/>
  <w15:chartTrackingRefBased/>
  <w15:docId w15:val="{084502BF-2270-4722-93AD-6792517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2A2F"/>
    <w:pPr>
      <w:spacing w:after="80" w:line="240" w:lineRule="auto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C74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4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43E"/>
    <w:rPr>
      <w:rFonts w:ascii="Cambria" w:hAnsi="Cambr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4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43E"/>
    <w:rPr>
      <w:rFonts w:ascii="Cambria" w:hAnsi="Cambria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43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711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Klinkovská</dc:creator>
  <cp:keywords/>
  <dc:description/>
  <cp:lastModifiedBy>jirka</cp:lastModifiedBy>
  <cp:revision>2</cp:revision>
  <dcterms:created xsi:type="dcterms:W3CDTF">2019-10-24T13:11:00Z</dcterms:created>
  <dcterms:modified xsi:type="dcterms:W3CDTF">2019-10-30T12:32:00Z</dcterms:modified>
</cp:coreProperties>
</file>