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6F2" w:rsidRPr="005E2E43" w:rsidRDefault="00B606F2" w:rsidP="005E2E43">
      <w:pPr>
        <w:pStyle w:val="Nadpis1"/>
        <w:spacing w:after="360"/>
        <w:rPr>
          <w:rFonts w:ascii="Times New Roman" w:hAnsi="Times New Roman" w:cs="Times New Roman"/>
          <w:sz w:val="28"/>
          <w:szCs w:val="28"/>
        </w:rPr>
      </w:pPr>
      <w:proofErr w:type="spellStart"/>
      <w:r w:rsidRPr="005E2E43">
        <w:rPr>
          <w:rFonts w:ascii="Times New Roman" w:hAnsi="Times New Roman" w:cs="Times New Roman"/>
          <w:sz w:val="28"/>
          <w:szCs w:val="28"/>
        </w:rPr>
        <w:t>Drabčíkovití</w:t>
      </w:r>
      <w:proofErr w:type="spellEnd"/>
      <w:r w:rsidRPr="005E2E4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E2E43">
        <w:rPr>
          <w:rFonts w:ascii="Times New Roman" w:hAnsi="Times New Roman" w:cs="Times New Roman"/>
          <w:i/>
          <w:iCs/>
          <w:sz w:val="28"/>
          <w:szCs w:val="28"/>
        </w:rPr>
        <w:t>Staphylinidae</w:t>
      </w:r>
      <w:proofErr w:type="spellEnd"/>
      <w:r w:rsidRPr="005E2E43">
        <w:rPr>
          <w:rFonts w:ascii="Times New Roman" w:hAnsi="Times New Roman" w:cs="Times New Roman"/>
          <w:sz w:val="28"/>
          <w:szCs w:val="28"/>
        </w:rPr>
        <w:t xml:space="preserve">) tří </w:t>
      </w:r>
      <w:r w:rsidRPr="005E2E43">
        <w:rPr>
          <w:rFonts w:ascii="Times New Roman" w:hAnsi="Times New Roman" w:cs="Times New Roman"/>
          <w:sz w:val="28"/>
          <w:szCs w:val="28"/>
          <w:highlight w:val="yellow"/>
        </w:rPr>
        <w:t>předržených</w:t>
      </w:r>
      <w:r w:rsidRPr="005E2E43">
        <w:rPr>
          <w:rFonts w:ascii="Times New Roman" w:hAnsi="Times New Roman" w:cs="Times New Roman"/>
          <w:sz w:val="28"/>
          <w:szCs w:val="28"/>
        </w:rPr>
        <w:t xml:space="preserve"> pařezin na jižní Moravě před obnovou výmladkového hospodaření a v prvních dvou letech po ní</w:t>
      </w:r>
    </w:p>
    <w:p w:rsidR="00146AB8" w:rsidRPr="005E2E43" w:rsidRDefault="00B606F2" w:rsidP="006E1B06">
      <w:pPr>
        <w:jc w:val="both"/>
        <w:rPr>
          <w:rFonts w:cs="Times New Roman"/>
          <w:sz w:val="28"/>
          <w:szCs w:val="28"/>
        </w:rPr>
      </w:pPr>
      <w:r w:rsidRPr="005E2E43">
        <w:rPr>
          <w:sz w:val="28"/>
          <w:szCs w:val="28"/>
        </w:rPr>
        <w:t xml:space="preserve">Bakalářská práce je součástí výzkumu zaměřeného na vliv obnovy výmladkového hospodaření v předržených pařezinách na </w:t>
      </w:r>
      <w:proofErr w:type="spellStart"/>
      <w:r w:rsidRPr="005E2E43">
        <w:rPr>
          <w:sz w:val="28"/>
          <w:szCs w:val="28"/>
        </w:rPr>
        <w:t>coleopterofaunu</w:t>
      </w:r>
      <w:proofErr w:type="spellEnd"/>
      <w:r w:rsidRPr="005E2E43">
        <w:rPr>
          <w:sz w:val="28"/>
          <w:szCs w:val="28"/>
        </w:rPr>
        <w:t xml:space="preserve">. Celkem se jedná o tři </w:t>
      </w:r>
      <w:ins w:id="0" w:author="jirka" w:date="2019-10-30T14:50:00Z">
        <w:r w:rsidR="00004C19">
          <w:rPr>
            <w:sz w:val="28"/>
            <w:szCs w:val="28"/>
          </w:rPr>
          <w:t xml:space="preserve">přestárlé </w:t>
        </w:r>
      </w:ins>
      <w:r w:rsidRPr="005E2E43">
        <w:rPr>
          <w:sz w:val="28"/>
          <w:szCs w:val="28"/>
        </w:rPr>
        <w:t>pařeziny, ve kterých byl nedávno proveden první těžební zásah</w:t>
      </w:r>
      <w:del w:id="1" w:author="jirka" w:date="2019-10-30T14:51:00Z">
        <w:r w:rsidRPr="005E2E43" w:rsidDel="00004C19">
          <w:rPr>
            <w:sz w:val="28"/>
            <w:szCs w:val="28"/>
          </w:rPr>
          <w:delText xml:space="preserve"> po dlouhém období</w:delText>
        </w:r>
      </w:del>
      <w:r w:rsidRPr="005E2E43">
        <w:rPr>
          <w:sz w:val="28"/>
          <w:szCs w:val="28"/>
        </w:rPr>
        <w:t xml:space="preserve">, který měl obnovit charakter pařeziny neboli výmladkového lesa </w:t>
      </w:r>
      <w:del w:id="2" w:author="jirka" w:date="2019-10-30T14:51:00Z">
        <w:r w:rsidRPr="005E2E43" w:rsidDel="00004C19">
          <w:rPr>
            <w:sz w:val="28"/>
            <w:szCs w:val="28"/>
            <w:highlight w:val="yellow"/>
          </w:rPr>
          <w:delText xml:space="preserve">za účelem </w:delText>
        </w:r>
      </w:del>
      <w:ins w:id="3" w:author="jirka" w:date="2019-10-30T14:51:00Z">
        <w:r w:rsidR="00004C19">
          <w:rPr>
            <w:sz w:val="28"/>
            <w:szCs w:val="28"/>
            <w:highlight w:val="yellow"/>
          </w:rPr>
          <w:t xml:space="preserve">k </w:t>
        </w:r>
      </w:ins>
      <w:r w:rsidRPr="005E2E43">
        <w:rPr>
          <w:sz w:val="28"/>
          <w:szCs w:val="28"/>
          <w:highlight w:val="yellow"/>
        </w:rPr>
        <w:t>ochran</w:t>
      </w:r>
      <w:ins w:id="4" w:author="jirka" w:date="2019-10-30T14:52:00Z">
        <w:r w:rsidR="00004C19">
          <w:rPr>
            <w:sz w:val="28"/>
            <w:szCs w:val="28"/>
            <w:highlight w:val="yellow"/>
          </w:rPr>
          <w:t>ě</w:t>
        </w:r>
      </w:ins>
      <w:del w:id="5" w:author="jirka" w:date="2019-10-30T14:52:00Z">
        <w:r w:rsidRPr="005E2E43" w:rsidDel="00004C19">
          <w:rPr>
            <w:sz w:val="28"/>
            <w:szCs w:val="28"/>
            <w:highlight w:val="yellow"/>
          </w:rPr>
          <w:delText>y</w:delText>
        </w:r>
      </w:del>
      <w:r w:rsidRPr="005E2E43">
        <w:rPr>
          <w:sz w:val="28"/>
          <w:szCs w:val="28"/>
          <w:highlight w:val="yellow"/>
        </w:rPr>
        <w:t xml:space="preserve"> </w:t>
      </w:r>
      <w:del w:id="6" w:author="jirka" w:date="2019-10-30T14:51:00Z">
        <w:r w:rsidRPr="005E2E43" w:rsidDel="00004C19">
          <w:rPr>
            <w:sz w:val="28"/>
            <w:szCs w:val="28"/>
            <w:highlight w:val="yellow"/>
          </w:rPr>
          <w:delText xml:space="preserve">biodiverzity – </w:delText>
        </w:r>
      </w:del>
      <w:r w:rsidRPr="005E2E43">
        <w:rPr>
          <w:sz w:val="28"/>
          <w:szCs w:val="28"/>
          <w:highlight w:val="yellow"/>
        </w:rPr>
        <w:t>druhů vázaných na řídké, světlé lesy</w:t>
      </w:r>
      <w:r w:rsidRPr="005E2E43">
        <w:rPr>
          <w:sz w:val="28"/>
          <w:szCs w:val="28"/>
        </w:rPr>
        <w:t xml:space="preserve">. Jedna </w:t>
      </w:r>
      <w:ins w:id="7" w:author="jirka" w:date="2019-10-30T13:35:00Z">
        <w:r w:rsidR="005E2E43">
          <w:rPr>
            <w:sz w:val="28"/>
            <w:szCs w:val="28"/>
          </w:rPr>
          <w:t xml:space="preserve">studovaná </w:t>
        </w:r>
      </w:ins>
      <w:r w:rsidRPr="005E2E43">
        <w:rPr>
          <w:sz w:val="28"/>
          <w:szCs w:val="28"/>
        </w:rPr>
        <w:t xml:space="preserve">lokalita </w:t>
      </w:r>
      <w:del w:id="8" w:author="jirka" w:date="2019-10-30T14:52:00Z">
        <w:r w:rsidRPr="005E2E43" w:rsidDel="00004C19">
          <w:rPr>
            <w:sz w:val="28"/>
            <w:szCs w:val="28"/>
            <w:highlight w:val="yellow"/>
            <w:rPrChange w:id="9" w:author="jirka" w:date="2019-10-30T13:35:00Z">
              <w:rPr>
                <w:sz w:val="28"/>
                <w:szCs w:val="28"/>
              </w:rPr>
            </w:rPrChange>
          </w:rPr>
          <w:delText>(sestávající z dvou vzájemně blízkých porostů)</w:delText>
        </w:r>
        <w:r w:rsidRPr="005E2E43" w:rsidDel="00004C19">
          <w:rPr>
            <w:sz w:val="28"/>
            <w:szCs w:val="28"/>
          </w:rPr>
          <w:delText xml:space="preserve"> </w:delText>
        </w:r>
      </w:del>
      <w:proofErr w:type="gramStart"/>
      <w:r w:rsidRPr="005E2E43">
        <w:rPr>
          <w:sz w:val="28"/>
          <w:szCs w:val="28"/>
        </w:rPr>
        <w:t>se nachází</w:t>
      </w:r>
      <w:proofErr w:type="gramEnd"/>
      <w:r w:rsidRPr="005E2E43">
        <w:rPr>
          <w:sz w:val="28"/>
          <w:szCs w:val="28"/>
        </w:rPr>
        <w:t xml:space="preserve"> v NPR Zahrady pod Hájem </w:t>
      </w:r>
      <w:ins w:id="10" w:author="jirka" w:date="2019-10-30T14:54:00Z">
        <w:r w:rsidR="00004C19">
          <w:rPr>
            <w:sz w:val="28"/>
            <w:szCs w:val="28"/>
          </w:rPr>
          <w:t>u Velké nad Veličkou v</w:t>
        </w:r>
      </w:ins>
      <w:del w:id="11" w:author="jirka" w:date="2019-10-30T14:54:00Z">
        <w:r w:rsidRPr="005E2E43" w:rsidDel="00004C19">
          <w:rPr>
            <w:sz w:val="28"/>
            <w:szCs w:val="28"/>
            <w:highlight w:val="yellow"/>
            <w:rPrChange w:id="12" w:author="jirka" w:date="2019-10-30T13:35:00Z">
              <w:rPr>
                <w:sz w:val="28"/>
                <w:szCs w:val="28"/>
              </w:rPr>
            </w:rPrChange>
          </w:rPr>
          <w:delText>(</w:delText>
        </w:r>
      </w:del>
      <w:ins w:id="13" w:author="jirka" w:date="2019-10-30T14:54:00Z">
        <w:r w:rsidR="00004C19">
          <w:rPr>
            <w:sz w:val="28"/>
            <w:szCs w:val="28"/>
            <w:highlight w:val="yellow"/>
          </w:rPr>
          <w:t xml:space="preserve"> </w:t>
        </w:r>
      </w:ins>
      <w:r w:rsidRPr="005E2E43">
        <w:rPr>
          <w:sz w:val="28"/>
          <w:szCs w:val="28"/>
          <w:highlight w:val="yellow"/>
          <w:rPrChange w:id="14" w:author="jirka" w:date="2019-10-30T13:35:00Z">
            <w:rPr>
              <w:sz w:val="28"/>
              <w:szCs w:val="28"/>
            </w:rPr>
          </w:rPrChange>
        </w:rPr>
        <w:t xml:space="preserve">CHKO </w:t>
      </w:r>
      <w:proofErr w:type="gramStart"/>
      <w:r w:rsidRPr="005E2E43">
        <w:rPr>
          <w:sz w:val="28"/>
          <w:szCs w:val="28"/>
          <w:highlight w:val="yellow"/>
          <w:rPrChange w:id="15" w:author="jirka" w:date="2019-10-30T13:35:00Z">
            <w:rPr>
              <w:sz w:val="28"/>
              <w:szCs w:val="28"/>
            </w:rPr>
          </w:rPrChange>
        </w:rPr>
        <w:t>Bílé Karpaty</w:t>
      </w:r>
      <w:proofErr w:type="gramEnd"/>
      <w:del w:id="16" w:author="jirka" w:date="2019-10-30T14:54:00Z">
        <w:r w:rsidRPr="005E2E43" w:rsidDel="00004C19">
          <w:rPr>
            <w:sz w:val="28"/>
            <w:szCs w:val="28"/>
            <w:highlight w:val="yellow"/>
            <w:rPrChange w:id="17" w:author="jirka" w:date="2019-10-30T13:35:00Z">
              <w:rPr>
                <w:sz w:val="28"/>
                <w:szCs w:val="28"/>
              </w:rPr>
            </w:rPrChange>
          </w:rPr>
          <w:delText>)</w:delText>
        </w:r>
      </w:del>
      <w:r w:rsidRPr="005E2E43">
        <w:rPr>
          <w:sz w:val="28"/>
          <w:szCs w:val="28"/>
        </w:rPr>
        <w:t xml:space="preserve">, </w:t>
      </w:r>
      <w:r w:rsidRPr="005E2E43">
        <w:rPr>
          <w:sz w:val="28"/>
          <w:szCs w:val="28"/>
          <w:highlight w:val="yellow"/>
          <w:rPrChange w:id="18" w:author="jirka" w:date="2019-10-30T13:35:00Z">
            <w:rPr>
              <w:sz w:val="28"/>
              <w:szCs w:val="28"/>
            </w:rPr>
          </w:rPrChange>
        </w:rPr>
        <w:t>dva další porosty</w:t>
      </w:r>
      <w:r w:rsidRPr="005E2E43">
        <w:rPr>
          <w:sz w:val="28"/>
          <w:szCs w:val="28"/>
        </w:rPr>
        <w:t xml:space="preserve"> leží u obcí Hnanice a Popice při západním okraji NP Podyjí. B</w:t>
      </w:r>
      <w:r w:rsidR="00DA0806" w:rsidRPr="005E2E43">
        <w:rPr>
          <w:sz w:val="28"/>
          <w:szCs w:val="28"/>
        </w:rPr>
        <w:t>yl</w:t>
      </w:r>
      <w:r w:rsidRPr="005E2E43">
        <w:rPr>
          <w:sz w:val="28"/>
          <w:szCs w:val="28"/>
        </w:rPr>
        <w:t xml:space="preserve"> studován stav před těžbou</w:t>
      </w:r>
      <w:del w:id="19" w:author="jirka" w:date="2019-10-30T14:55:00Z">
        <w:r w:rsidRPr="005E2E43" w:rsidDel="00004C19">
          <w:rPr>
            <w:sz w:val="28"/>
            <w:szCs w:val="28"/>
          </w:rPr>
          <w:delText xml:space="preserve">, ke které došlo </w:delText>
        </w:r>
      </w:del>
      <w:ins w:id="20" w:author="jirka" w:date="2019-10-30T14:55:00Z">
        <w:r w:rsidR="00004C19">
          <w:rPr>
            <w:sz w:val="28"/>
            <w:szCs w:val="28"/>
          </w:rPr>
          <w:t xml:space="preserve"> (</w:t>
        </w:r>
      </w:ins>
      <w:r w:rsidRPr="005E2E43">
        <w:rPr>
          <w:sz w:val="28"/>
          <w:szCs w:val="28"/>
        </w:rPr>
        <w:t xml:space="preserve">v zimě 2014/2015 </w:t>
      </w:r>
      <w:ins w:id="21" w:author="jirka" w:date="2019-10-30T14:55:00Z">
        <w:r w:rsidR="00004C19">
          <w:rPr>
            <w:sz w:val="28"/>
            <w:szCs w:val="28"/>
          </w:rPr>
          <w:t xml:space="preserve">v NPR </w:t>
        </w:r>
      </w:ins>
      <w:del w:id="22" w:author="jirka" w:date="2019-10-30T14:55:00Z">
        <w:r w:rsidRPr="005E2E43" w:rsidDel="00004C19">
          <w:rPr>
            <w:sz w:val="28"/>
            <w:szCs w:val="28"/>
          </w:rPr>
          <w:delText>(</w:delText>
        </w:r>
      </w:del>
      <w:r w:rsidRPr="005E2E43">
        <w:rPr>
          <w:sz w:val="28"/>
          <w:szCs w:val="28"/>
        </w:rPr>
        <w:t>Zahrady p</w:t>
      </w:r>
      <w:r w:rsidR="00DA0806" w:rsidRPr="005E2E43">
        <w:rPr>
          <w:sz w:val="28"/>
          <w:szCs w:val="28"/>
        </w:rPr>
        <w:t>od</w:t>
      </w:r>
      <w:r w:rsidRPr="005E2E43">
        <w:rPr>
          <w:sz w:val="28"/>
          <w:szCs w:val="28"/>
        </w:rPr>
        <w:t xml:space="preserve"> H</w:t>
      </w:r>
      <w:r w:rsidR="00DA0806" w:rsidRPr="005E2E43">
        <w:rPr>
          <w:sz w:val="28"/>
          <w:szCs w:val="28"/>
        </w:rPr>
        <w:t>ájem</w:t>
      </w:r>
      <w:del w:id="23" w:author="jirka" w:date="2019-10-30T14:56:00Z">
        <w:r w:rsidRPr="005E2E43" w:rsidDel="00964FFC">
          <w:rPr>
            <w:sz w:val="28"/>
            <w:szCs w:val="28"/>
          </w:rPr>
          <w:delText xml:space="preserve">), </w:delText>
        </w:r>
        <w:r w:rsidRPr="005E2E43" w:rsidDel="00964FFC">
          <w:rPr>
            <w:sz w:val="28"/>
            <w:szCs w:val="28"/>
            <w:highlight w:val="yellow"/>
            <w:rPrChange w:id="24" w:author="jirka" w:date="2019-10-30T13:35:00Z">
              <w:rPr>
                <w:sz w:val="28"/>
                <w:szCs w:val="28"/>
              </w:rPr>
            </w:rPrChange>
          </w:rPr>
          <w:delText>resp.</w:delText>
        </w:r>
        <w:r w:rsidRPr="005E2E43" w:rsidDel="00964FFC">
          <w:rPr>
            <w:sz w:val="28"/>
            <w:szCs w:val="28"/>
          </w:rPr>
          <w:delText xml:space="preserve"> </w:delText>
        </w:r>
      </w:del>
      <w:ins w:id="25" w:author="jirka" w:date="2019-10-30T14:56:00Z">
        <w:r w:rsidR="00964FFC">
          <w:rPr>
            <w:sz w:val="28"/>
            <w:szCs w:val="28"/>
          </w:rPr>
          <w:t xml:space="preserve"> a v zimě </w:t>
        </w:r>
      </w:ins>
      <w:r w:rsidRPr="005E2E43">
        <w:rPr>
          <w:sz w:val="28"/>
          <w:szCs w:val="28"/>
        </w:rPr>
        <w:t xml:space="preserve">2015/2016 </w:t>
      </w:r>
      <w:del w:id="26" w:author="jirka" w:date="2019-10-30T14:56:00Z">
        <w:r w:rsidRPr="005E2E43" w:rsidDel="00964FFC">
          <w:rPr>
            <w:sz w:val="28"/>
            <w:szCs w:val="28"/>
          </w:rPr>
          <w:delText>(</w:delText>
        </w:r>
      </w:del>
      <w:ins w:id="27" w:author="jirka" w:date="2019-10-30T14:56:00Z">
        <w:r w:rsidR="00964FFC">
          <w:rPr>
            <w:sz w:val="28"/>
            <w:szCs w:val="28"/>
          </w:rPr>
          <w:t xml:space="preserve">u </w:t>
        </w:r>
      </w:ins>
      <w:r w:rsidRPr="005E2E43">
        <w:rPr>
          <w:sz w:val="28"/>
          <w:szCs w:val="28"/>
        </w:rPr>
        <w:t>Hnanic</w:t>
      </w:r>
      <w:ins w:id="28" w:author="jirka" w:date="2019-10-30T14:56:00Z">
        <w:r w:rsidR="00964FFC">
          <w:rPr>
            <w:sz w:val="28"/>
            <w:szCs w:val="28"/>
          </w:rPr>
          <w:t xml:space="preserve"> a</w:t>
        </w:r>
      </w:ins>
      <w:del w:id="29" w:author="jirka" w:date="2019-10-30T14:56:00Z">
        <w:r w:rsidRPr="005E2E43" w:rsidDel="00964FFC">
          <w:rPr>
            <w:sz w:val="28"/>
            <w:szCs w:val="28"/>
          </w:rPr>
          <w:delText>e,</w:delText>
        </w:r>
      </w:del>
      <w:r w:rsidRPr="005E2E43">
        <w:rPr>
          <w:sz w:val="28"/>
          <w:szCs w:val="28"/>
        </w:rPr>
        <w:t xml:space="preserve"> Popice)</w:t>
      </w:r>
      <w:del w:id="30" w:author="jirka" w:date="2019-10-30T14:56:00Z">
        <w:r w:rsidRPr="005E2E43" w:rsidDel="00964FFC">
          <w:rPr>
            <w:sz w:val="28"/>
            <w:szCs w:val="28"/>
          </w:rPr>
          <w:delText>,</w:delText>
        </w:r>
      </w:del>
      <w:r w:rsidRPr="005E2E43">
        <w:rPr>
          <w:sz w:val="28"/>
          <w:szCs w:val="28"/>
        </w:rPr>
        <w:t xml:space="preserve"> a</w:t>
      </w:r>
      <w:r w:rsidR="00DA0806" w:rsidRPr="005E2E43">
        <w:rPr>
          <w:sz w:val="28"/>
          <w:szCs w:val="28"/>
        </w:rPr>
        <w:t xml:space="preserve"> po </w:t>
      </w:r>
      <w:r w:rsidRPr="005E2E43">
        <w:rPr>
          <w:sz w:val="28"/>
          <w:szCs w:val="28"/>
        </w:rPr>
        <w:t>ní.</w:t>
      </w:r>
      <w:r w:rsidR="00DA0806" w:rsidRPr="005E2E43">
        <w:rPr>
          <w:sz w:val="28"/>
          <w:szCs w:val="28"/>
        </w:rPr>
        <w:t xml:space="preserve"> </w:t>
      </w:r>
      <w:del w:id="31" w:author="jirka" w:date="2019-10-30T14:57:00Z">
        <w:r w:rsidR="00DA0806" w:rsidRPr="005E2E43" w:rsidDel="00964FFC">
          <w:rPr>
            <w:sz w:val="28"/>
            <w:szCs w:val="28"/>
          </w:rPr>
          <w:delText xml:space="preserve">K dispozici jsem získala </w:delText>
        </w:r>
      </w:del>
      <w:ins w:id="32" w:author="jirka" w:date="2019-10-30T14:57:00Z">
        <w:r w:rsidR="00964FFC">
          <w:rPr>
            <w:sz w:val="28"/>
            <w:szCs w:val="28"/>
          </w:rPr>
          <w:t xml:space="preserve">Zpracovala jsem </w:t>
        </w:r>
      </w:ins>
      <w:r w:rsidR="00DA0806" w:rsidRPr="005E2E43">
        <w:rPr>
          <w:sz w:val="28"/>
          <w:szCs w:val="28"/>
        </w:rPr>
        <w:t xml:space="preserve">materiál odchycený do sady letových nárazových pastí </w:t>
      </w:r>
      <w:del w:id="33" w:author="jirka" w:date="2019-10-30T14:57:00Z">
        <w:r w:rsidR="00DA0806" w:rsidRPr="005E2E43" w:rsidDel="00964FFC">
          <w:rPr>
            <w:sz w:val="28"/>
            <w:szCs w:val="28"/>
          </w:rPr>
          <w:delText xml:space="preserve">(CHKO Bílé Karpaty: 12 pastí/rok – dva roky před a dva roky po těžbě, NP Podyjí: 10 pastí/rok – </w:delText>
        </w:r>
      </w:del>
      <w:r w:rsidR="00DA0806" w:rsidRPr="005E2E43">
        <w:rPr>
          <w:sz w:val="28"/>
          <w:szCs w:val="28"/>
        </w:rPr>
        <w:t xml:space="preserve">jeden rok před </w:t>
      </w:r>
      <w:ins w:id="34" w:author="jirka" w:date="2019-10-30T14:58:00Z">
        <w:r w:rsidR="00964FFC">
          <w:rPr>
            <w:sz w:val="28"/>
            <w:szCs w:val="28"/>
          </w:rPr>
          <w:t xml:space="preserve">těžbou </w:t>
        </w:r>
      </w:ins>
      <w:bookmarkStart w:id="35" w:name="_GoBack"/>
      <w:bookmarkEnd w:id="35"/>
      <w:r w:rsidR="00DA0806" w:rsidRPr="005E2E43">
        <w:rPr>
          <w:sz w:val="28"/>
          <w:szCs w:val="28"/>
        </w:rPr>
        <w:t>a dva roky po těžbě)</w:t>
      </w:r>
      <w:r w:rsidR="00146AB8" w:rsidRPr="005E2E43">
        <w:rPr>
          <w:sz w:val="28"/>
          <w:szCs w:val="28"/>
        </w:rPr>
        <w:t xml:space="preserve">. </w:t>
      </w:r>
      <w:r w:rsidR="00146AB8" w:rsidRPr="005E2E43">
        <w:rPr>
          <w:sz w:val="28"/>
          <w:szCs w:val="28"/>
          <w:highlight w:val="yellow"/>
          <w:rPrChange w:id="36" w:author="jirka" w:date="2019-10-30T13:36:00Z">
            <w:rPr>
              <w:sz w:val="28"/>
              <w:szCs w:val="28"/>
            </w:rPr>
          </w:rPrChange>
        </w:rPr>
        <w:t xml:space="preserve">Na území ČR se v současnosti vyskytuje 1406 druhů čeledi </w:t>
      </w:r>
      <w:proofErr w:type="spellStart"/>
      <w:r w:rsidR="00146AB8" w:rsidRPr="005E2E43">
        <w:rPr>
          <w:sz w:val="28"/>
          <w:szCs w:val="28"/>
          <w:highlight w:val="yellow"/>
          <w:rPrChange w:id="37" w:author="jirka" w:date="2019-10-30T13:36:00Z">
            <w:rPr>
              <w:sz w:val="28"/>
              <w:szCs w:val="28"/>
            </w:rPr>
          </w:rPrChange>
        </w:rPr>
        <w:t>drabčíkovití</w:t>
      </w:r>
      <w:proofErr w:type="spellEnd"/>
      <w:r w:rsidR="00146AB8" w:rsidRPr="005E2E43">
        <w:rPr>
          <w:sz w:val="28"/>
          <w:szCs w:val="28"/>
          <w:highlight w:val="yellow"/>
          <w:rPrChange w:id="38" w:author="jirka" w:date="2019-10-30T13:36:00Z">
            <w:rPr>
              <w:sz w:val="28"/>
              <w:szCs w:val="28"/>
            </w:rPr>
          </w:rPrChange>
        </w:rPr>
        <w:t xml:space="preserve"> (</w:t>
      </w:r>
      <w:proofErr w:type="spellStart"/>
      <w:r w:rsidR="00146AB8" w:rsidRPr="005E2E43">
        <w:rPr>
          <w:i/>
          <w:iCs/>
          <w:sz w:val="28"/>
          <w:szCs w:val="28"/>
          <w:highlight w:val="yellow"/>
          <w:rPrChange w:id="39" w:author="jirka" w:date="2019-10-30T13:36:00Z">
            <w:rPr>
              <w:i/>
              <w:iCs/>
              <w:sz w:val="28"/>
              <w:szCs w:val="28"/>
            </w:rPr>
          </w:rPrChange>
        </w:rPr>
        <w:t>Staphylinidae</w:t>
      </w:r>
      <w:proofErr w:type="spellEnd"/>
      <w:r w:rsidR="00146AB8" w:rsidRPr="005E2E43">
        <w:rPr>
          <w:sz w:val="28"/>
          <w:szCs w:val="28"/>
          <w:highlight w:val="yellow"/>
          <w:rPrChange w:id="40" w:author="jirka" w:date="2019-10-30T13:36:00Z">
            <w:rPr>
              <w:sz w:val="28"/>
              <w:szCs w:val="28"/>
            </w:rPr>
          </w:rPrChange>
        </w:rPr>
        <w:t xml:space="preserve">). Z celkového počtu druhů vyskytující se na našem území </w:t>
      </w:r>
      <w:r w:rsidR="00E87942" w:rsidRPr="005E2E43">
        <w:rPr>
          <w:sz w:val="28"/>
          <w:szCs w:val="28"/>
          <w:highlight w:val="yellow"/>
          <w:rPrChange w:id="41" w:author="jirka" w:date="2019-10-30T13:36:00Z">
            <w:rPr>
              <w:sz w:val="28"/>
              <w:szCs w:val="28"/>
            </w:rPr>
          </w:rPrChange>
        </w:rPr>
        <w:t>je</w:t>
      </w:r>
      <w:r w:rsidR="00146AB8" w:rsidRPr="005E2E43">
        <w:rPr>
          <w:sz w:val="28"/>
          <w:szCs w:val="28"/>
          <w:highlight w:val="yellow"/>
          <w:rPrChange w:id="42" w:author="jirka" w:date="2019-10-30T13:36:00Z">
            <w:rPr>
              <w:sz w:val="28"/>
              <w:szCs w:val="28"/>
            </w:rPr>
          </w:rPrChange>
        </w:rPr>
        <w:t xml:space="preserve"> 124 druhů zařazeno mezi kriticky ohrožené (CR), 228 druhů mezi ohrožené (EN) a 204 druhů mezi zranitelné (VU)</w:t>
      </w:r>
      <w:r w:rsidR="00750C18" w:rsidRPr="005E2E43">
        <w:rPr>
          <w:sz w:val="28"/>
          <w:szCs w:val="28"/>
          <w:highlight w:val="yellow"/>
          <w:rPrChange w:id="43" w:author="jirka" w:date="2019-10-30T13:36:00Z">
            <w:rPr>
              <w:sz w:val="28"/>
              <w:szCs w:val="28"/>
            </w:rPr>
          </w:rPrChange>
        </w:rPr>
        <w:t xml:space="preserve">. </w:t>
      </w:r>
      <w:proofErr w:type="spellStart"/>
      <w:r w:rsidR="00146AB8" w:rsidRPr="005E2E43">
        <w:rPr>
          <w:sz w:val="28"/>
          <w:szCs w:val="28"/>
          <w:highlight w:val="yellow"/>
          <w:rPrChange w:id="44" w:author="jirka" w:date="2019-10-30T13:36:00Z">
            <w:rPr>
              <w:sz w:val="28"/>
              <w:szCs w:val="28"/>
            </w:rPr>
          </w:rPrChange>
        </w:rPr>
        <w:t>Drabčíkovití</w:t>
      </w:r>
      <w:proofErr w:type="spellEnd"/>
      <w:r w:rsidR="00146AB8" w:rsidRPr="005E2E43">
        <w:rPr>
          <w:sz w:val="28"/>
          <w:szCs w:val="28"/>
          <w:highlight w:val="yellow"/>
          <w:rPrChange w:id="45" w:author="jirka" w:date="2019-10-30T13:36:00Z">
            <w:rPr>
              <w:sz w:val="28"/>
              <w:szCs w:val="28"/>
            </w:rPr>
          </w:rPrChange>
        </w:rPr>
        <w:t xml:space="preserve"> jsou </w:t>
      </w:r>
      <w:r w:rsidR="00E87942" w:rsidRPr="005E2E43">
        <w:rPr>
          <w:sz w:val="28"/>
          <w:szCs w:val="28"/>
          <w:highlight w:val="yellow"/>
          <w:rPrChange w:id="46" w:author="jirka" w:date="2019-10-30T13:36:00Z">
            <w:rPr>
              <w:sz w:val="28"/>
              <w:szCs w:val="28"/>
            </w:rPr>
          </w:rPrChange>
        </w:rPr>
        <w:t>považováni za</w:t>
      </w:r>
      <w:r w:rsidR="00146AB8" w:rsidRPr="005E2E43">
        <w:rPr>
          <w:sz w:val="28"/>
          <w:szCs w:val="28"/>
          <w:highlight w:val="yellow"/>
          <w:rPrChange w:id="47" w:author="jirka" w:date="2019-10-30T13:36:00Z">
            <w:rPr>
              <w:sz w:val="28"/>
              <w:szCs w:val="28"/>
            </w:rPr>
          </w:rPrChange>
        </w:rPr>
        <w:t xml:space="preserve"> velmi citliv</w:t>
      </w:r>
      <w:r w:rsidR="00E87942" w:rsidRPr="005E2E43">
        <w:rPr>
          <w:sz w:val="28"/>
          <w:szCs w:val="28"/>
          <w:highlight w:val="yellow"/>
          <w:rPrChange w:id="48" w:author="jirka" w:date="2019-10-30T13:36:00Z">
            <w:rPr>
              <w:sz w:val="28"/>
              <w:szCs w:val="28"/>
            </w:rPr>
          </w:rPrChange>
        </w:rPr>
        <w:t>é</w:t>
      </w:r>
      <w:r w:rsidR="00146AB8" w:rsidRPr="005E2E43">
        <w:rPr>
          <w:sz w:val="28"/>
          <w:szCs w:val="28"/>
          <w:highlight w:val="yellow"/>
          <w:rPrChange w:id="49" w:author="jirka" w:date="2019-10-30T13:36:00Z">
            <w:rPr>
              <w:sz w:val="28"/>
              <w:szCs w:val="28"/>
            </w:rPr>
          </w:rPrChange>
        </w:rPr>
        <w:t xml:space="preserve"> indikátory změn vlhkostních poměrů v</w:t>
      </w:r>
      <w:r w:rsidR="00750C18" w:rsidRPr="005E2E43">
        <w:rPr>
          <w:sz w:val="28"/>
          <w:szCs w:val="28"/>
          <w:highlight w:val="yellow"/>
          <w:rPrChange w:id="50" w:author="jirka" w:date="2019-10-30T13:36:00Z">
            <w:rPr>
              <w:sz w:val="28"/>
              <w:szCs w:val="28"/>
            </w:rPr>
          </w:rPrChange>
        </w:rPr>
        <w:t> </w:t>
      </w:r>
      <w:r w:rsidR="00146AB8" w:rsidRPr="005E2E43">
        <w:rPr>
          <w:sz w:val="28"/>
          <w:szCs w:val="28"/>
          <w:highlight w:val="yellow"/>
          <w:rPrChange w:id="51" w:author="jirka" w:date="2019-10-30T13:36:00Z">
            <w:rPr>
              <w:sz w:val="28"/>
              <w:szCs w:val="28"/>
            </w:rPr>
          </w:rPrChange>
        </w:rPr>
        <w:t>krajině</w:t>
      </w:r>
      <w:r w:rsidR="00750C18" w:rsidRPr="005E2E43">
        <w:rPr>
          <w:sz w:val="28"/>
          <w:szCs w:val="28"/>
          <w:highlight w:val="yellow"/>
          <w:rPrChange w:id="52" w:author="jirka" w:date="2019-10-30T13:36:00Z">
            <w:rPr>
              <w:sz w:val="28"/>
              <w:szCs w:val="28"/>
            </w:rPr>
          </w:rPrChange>
        </w:rPr>
        <w:t>.</w:t>
      </w:r>
      <w:r w:rsidR="00750C18" w:rsidRPr="005E2E43">
        <w:rPr>
          <w:rFonts w:cs="Times New Roman"/>
          <w:sz w:val="28"/>
          <w:szCs w:val="28"/>
          <w:highlight w:val="yellow"/>
          <w:rPrChange w:id="53" w:author="jirka" w:date="2019-10-30T13:36:00Z">
            <w:rPr>
              <w:rFonts w:cs="Times New Roman"/>
              <w:sz w:val="28"/>
              <w:szCs w:val="28"/>
            </w:rPr>
          </w:rPrChange>
        </w:rPr>
        <w:t xml:space="preserve"> </w:t>
      </w:r>
      <w:r w:rsidR="00146AB8" w:rsidRPr="005E2E43">
        <w:rPr>
          <w:rFonts w:cs="Times New Roman"/>
          <w:sz w:val="28"/>
          <w:szCs w:val="28"/>
          <w:highlight w:val="yellow"/>
          <w:rPrChange w:id="54" w:author="jirka" w:date="2019-10-30T13:36:00Z">
            <w:rPr>
              <w:rFonts w:cs="Times New Roman"/>
              <w:sz w:val="28"/>
              <w:szCs w:val="28"/>
            </w:rPr>
          </w:rPrChange>
        </w:rPr>
        <w:t xml:space="preserve">Hlavním cílem bylo popsat </w:t>
      </w:r>
      <w:proofErr w:type="spellStart"/>
      <w:r w:rsidR="00146AB8" w:rsidRPr="005E2E43">
        <w:rPr>
          <w:rFonts w:cs="Times New Roman"/>
          <w:sz w:val="28"/>
          <w:szCs w:val="28"/>
          <w:highlight w:val="yellow"/>
          <w:rPrChange w:id="55" w:author="jirka" w:date="2019-10-30T13:36:00Z">
            <w:rPr>
              <w:rFonts w:cs="Times New Roman"/>
              <w:sz w:val="28"/>
              <w:szCs w:val="28"/>
            </w:rPr>
          </w:rPrChange>
        </w:rPr>
        <w:t>taxocenózu</w:t>
      </w:r>
      <w:proofErr w:type="spellEnd"/>
      <w:r w:rsidR="00146AB8" w:rsidRPr="005E2E43">
        <w:rPr>
          <w:rFonts w:cs="Times New Roman"/>
          <w:sz w:val="28"/>
          <w:szCs w:val="28"/>
          <w:highlight w:val="yellow"/>
          <w:rPrChange w:id="56" w:author="jirka" w:date="2019-10-30T13:36:00Z">
            <w:rPr>
              <w:rFonts w:cs="Times New Roman"/>
              <w:sz w:val="28"/>
              <w:szCs w:val="28"/>
            </w:rPr>
          </w:rPrChange>
        </w:rPr>
        <w:t xml:space="preserve"> </w:t>
      </w:r>
      <w:proofErr w:type="spellStart"/>
      <w:r w:rsidR="00146AB8" w:rsidRPr="005E2E43">
        <w:rPr>
          <w:rFonts w:cs="Times New Roman"/>
          <w:sz w:val="28"/>
          <w:szCs w:val="28"/>
          <w:highlight w:val="yellow"/>
          <w:rPrChange w:id="57" w:author="jirka" w:date="2019-10-30T13:36:00Z">
            <w:rPr>
              <w:rFonts w:cs="Times New Roman"/>
              <w:sz w:val="28"/>
              <w:szCs w:val="28"/>
            </w:rPr>
          </w:rPrChange>
        </w:rPr>
        <w:t>drabčíkovitých</w:t>
      </w:r>
      <w:proofErr w:type="spellEnd"/>
      <w:r w:rsidR="00146AB8" w:rsidRPr="005E2E43">
        <w:rPr>
          <w:rFonts w:cs="Times New Roman"/>
          <w:sz w:val="28"/>
          <w:szCs w:val="28"/>
          <w:highlight w:val="yellow"/>
          <w:rPrChange w:id="58" w:author="jirka" w:date="2019-10-30T13:36:00Z">
            <w:rPr>
              <w:rFonts w:cs="Times New Roman"/>
              <w:sz w:val="28"/>
              <w:szCs w:val="28"/>
            </w:rPr>
          </w:rPrChange>
        </w:rPr>
        <w:t xml:space="preserve"> na lokalitách před plánovaným obnovením výmladkového hospodaření</w:t>
      </w:r>
      <w:r w:rsidR="00E87942" w:rsidRPr="005E2E43">
        <w:rPr>
          <w:rFonts w:cs="Times New Roman"/>
          <w:sz w:val="28"/>
          <w:szCs w:val="28"/>
          <w:highlight w:val="yellow"/>
          <w:rPrChange w:id="59" w:author="jirka" w:date="2019-10-30T13:36:00Z">
            <w:rPr>
              <w:rFonts w:cs="Times New Roman"/>
              <w:sz w:val="28"/>
              <w:szCs w:val="28"/>
            </w:rPr>
          </w:rPrChange>
        </w:rPr>
        <w:t xml:space="preserve"> a</w:t>
      </w:r>
      <w:r w:rsidR="0019745C" w:rsidRPr="005E2E43">
        <w:rPr>
          <w:rFonts w:cs="Times New Roman"/>
          <w:sz w:val="28"/>
          <w:szCs w:val="28"/>
          <w:highlight w:val="yellow"/>
          <w:rPrChange w:id="60" w:author="jirka" w:date="2019-10-30T13:36:00Z">
            <w:rPr>
              <w:rFonts w:cs="Times New Roman"/>
              <w:sz w:val="28"/>
              <w:szCs w:val="28"/>
            </w:rPr>
          </w:rPrChange>
        </w:rPr>
        <w:t xml:space="preserve"> změnu</w:t>
      </w:r>
      <w:r w:rsidR="00E87942" w:rsidRPr="005E2E43">
        <w:rPr>
          <w:rFonts w:cs="Times New Roman"/>
          <w:sz w:val="28"/>
          <w:szCs w:val="28"/>
          <w:highlight w:val="yellow"/>
          <w:rPrChange w:id="61" w:author="jirka" w:date="2019-10-30T13:36:00Z">
            <w:rPr>
              <w:rFonts w:cs="Times New Roman"/>
              <w:sz w:val="28"/>
              <w:szCs w:val="28"/>
            </w:rPr>
          </w:rPrChange>
        </w:rPr>
        <w:t xml:space="preserve"> diverzit</w:t>
      </w:r>
      <w:r w:rsidR="0019745C" w:rsidRPr="005E2E43">
        <w:rPr>
          <w:rFonts w:cs="Times New Roman"/>
          <w:sz w:val="28"/>
          <w:szCs w:val="28"/>
          <w:highlight w:val="yellow"/>
          <w:rPrChange w:id="62" w:author="jirka" w:date="2019-10-30T13:36:00Z">
            <w:rPr>
              <w:rFonts w:cs="Times New Roman"/>
              <w:sz w:val="28"/>
              <w:szCs w:val="28"/>
            </w:rPr>
          </w:rPrChange>
        </w:rPr>
        <w:t>y</w:t>
      </w:r>
      <w:r w:rsidR="00E87942" w:rsidRPr="005E2E43">
        <w:rPr>
          <w:rFonts w:cs="Times New Roman"/>
          <w:sz w:val="28"/>
          <w:szCs w:val="28"/>
          <w:highlight w:val="yellow"/>
          <w:rPrChange w:id="63" w:author="jirka" w:date="2019-10-30T13:36:00Z">
            <w:rPr>
              <w:rFonts w:cs="Times New Roman"/>
              <w:sz w:val="28"/>
              <w:szCs w:val="28"/>
            </w:rPr>
          </w:rPrChange>
        </w:rPr>
        <w:t xml:space="preserve"> drabčíků po provedeném zásahu</w:t>
      </w:r>
      <w:r w:rsidR="00146AB8" w:rsidRPr="005E2E43">
        <w:rPr>
          <w:rFonts w:cs="Times New Roman"/>
          <w:sz w:val="28"/>
          <w:szCs w:val="28"/>
          <w:highlight w:val="yellow"/>
          <w:rPrChange w:id="64" w:author="jirka" w:date="2019-10-30T13:36:00Z">
            <w:rPr>
              <w:rFonts w:cs="Times New Roman"/>
              <w:sz w:val="28"/>
              <w:szCs w:val="28"/>
            </w:rPr>
          </w:rPrChange>
        </w:rPr>
        <w:t>.</w:t>
      </w:r>
      <w:r w:rsidR="00E87942" w:rsidRPr="005E2E43">
        <w:rPr>
          <w:rFonts w:cs="Times New Roman"/>
          <w:sz w:val="28"/>
          <w:szCs w:val="28"/>
        </w:rPr>
        <w:t xml:space="preserve"> </w:t>
      </w:r>
      <w:r w:rsidR="00146AB8" w:rsidRPr="005E2E43">
        <w:rPr>
          <w:rFonts w:cs="Times New Roman"/>
          <w:sz w:val="28"/>
          <w:szCs w:val="28"/>
          <w:highlight w:val="yellow"/>
          <w:rPrChange w:id="65" w:author="jirka" w:date="2019-10-30T13:37:00Z">
            <w:rPr>
              <w:rFonts w:cs="Times New Roman"/>
              <w:sz w:val="28"/>
              <w:szCs w:val="28"/>
            </w:rPr>
          </w:rPrChange>
        </w:rPr>
        <w:t>Druhové složení zachycených brouků</w:t>
      </w:r>
      <w:r w:rsidR="00146AB8" w:rsidRPr="005E2E43">
        <w:rPr>
          <w:rFonts w:cs="Times New Roman"/>
          <w:sz w:val="28"/>
          <w:szCs w:val="28"/>
        </w:rPr>
        <w:t xml:space="preserve"> bylo hodnoceno z hlediska ekologických nároků jednotlivých druhů, včetně jejich potravní specializace a podle zařazení do červených seznamů včetně kategorií ohroženosti.</w:t>
      </w:r>
      <w:r w:rsidR="0035256F" w:rsidRPr="005E2E43">
        <w:rPr>
          <w:rFonts w:cs="Times New Roman"/>
          <w:sz w:val="28"/>
          <w:szCs w:val="28"/>
        </w:rPr>
        <w:t xml:space="preserve"> </w:t>
      </w:r>
      <w:r w:rsidR="00146AB8" w:rsidRPr="005E2E43">
        <w:rPr>
          <w:rFonts w:cs="Times New Roman"/>
          <w:sz w:val="28"/>
          <w:szCs w:val="28"/>
        </w:rPr>
        <w:t xml:space="preserve">Na </w:t>
      </w:r>
      <w:r w:rsidR="00750C18" w:rsidRPr="005E2E43">
        <w:rPr>
          <w:rFonts w:cs="Times New Roman"/>
          <w:sz w:val="28"/>
          <w:szCs w:val="28"/>
        </w:rPr>
        <w:t>všech třech</w:t>
      </w:r>
      <w:r w:rsidR="00146AB8" w:rsidRPr="005E2E43">
        <w:rPr>
          <w:rFonts w:cs="Times New Roman"/>
          <w:sz w:val="28"/>
          <w:szCs w:val="28"/>
        </w:rPr>
        <w:t xml:space="preserve"> lokalitách bylo celkem zachyceno </w:t>
      </w:r>
      <w:r w:rsidR="00750C18" w:rsidRPr="005E2E43">
        <w:rPr>
          <w:rFonts w:cs="Times New Roman"/>
          <w:sz w:val="28"/>
          <w:szCs w:val="28"/>
        </w:rPr>
        <w:t>16 358</w:t>
      </w:r>
      <w:r w:rsidR="00146AB8" w:rsidRPr="005E2E43">
        <w:rPr>
          <w:rFonts w:cs="Times New Roman"/>
          <w:sz w:val="28"/>
          <w:szCs w:val="28"/>
        </w:rPr>
        <w:t xml:space="preserve"> jedinců náležících k </w:t>
      </w:r>
      <w:r w:rsidR="00750C18" w:rsidRPr="005E2E43">
        <w:rPr>
          <w:rFonts w:cs="Times New Roman"/>
          <w:sz w:val="28"/>
          <w:szCs w:val="28"/>
        </w:rPr>
        <w:t>927</w:t>
      </w:r>
      <w:r w:rsidR="00146AB8" w:rsidRPr="005E2E43">
        <w:rPr>
          <w:rFonts w:cs="Times New Roman"/>
          <w:sz w:val="28"/>
          <w:szCs w:val="28"/>
        </w:rPr>
        <w:t xml:space="preserve"> druhům. Odhad celkového počtu druhů zahrnutých skupin za použití metody </w:t>
      </w:r>
      <w:proofErr w:type="spellStart"/>
      <w:r w:rsidR="00146AB8" w:rsidRPr="005E2E43">
        <w:rPr>
          <w:rFonts w:cs="Times New Roman"/>
          <w:sz w:val="28"/>
          <w:szCs w:val="28"/>
        </w:rPr>
        <w:t>Chao</w:t>
      </w:r>
      <w:proofErr w:type="spellEnd"/>
      <w:r w:rsidR="00146AB8" w:rsidRPr="005E2E43">
        <w:rPr>
          <w:rFonts w:cs="Times New Roman"/>
          <w:sz w:val="28"/>
          <w:szCs w:val="28"/>
        </w:rPr>
        <w:t xml:space="preserve"> 1 činí </w:t>
      </w:r>
      <w:r w:rsidR="00750C18" w:rsidRPr="005E2E43">
        <w:rPr>
          <w:rFonts w:cs="Times New Roman"/>
          <w:sz w:val="28"/>
          <w:szCs w:val="28"/>
        </w:rPr>
        <w:t>1005</w:t>
      </w:r>
      <w:r w:rsidR="00146AB8" w:rsidRPr="005E2E43">
        <w:rPr>
          <w:rFonts w:cs="Times New Roman"/>
          <w:sz w:val="28"/>
          <w:szCs w:val="28"/>
        </w:rPr>
        <w:t xml:space="preserve"> druhů. Zaznamenal</w:t>
      </w:r>
      <w:r w:rsidR="00750C18" w:rsidRPr="005E2E43">
        <w:rPr>
          <w:rFonts w:cs="Times New Roman"/>
          <w:sz w:val="28"/>
          <w:szCs w:val="28"/>
        </w:rPr>
        <w:t>a</w:t>
      </w:r>
      <w:r w:rsidR="00146AB8" w:rsidRPr="005E2E43">
        <w:rPr>
          <w:rFonts w:cs="Times New Roman"/>
          <w:sz w:val="28"/>
          <w:szCs w:val="28"/>
        </w:rPr>
        <w:t xml:space="preserve"> jsme </w:t>
      </w:r>
      <w:r w:rsidR="00750C18" w:rsidRPr="005E2E43">
        <w:rPr>
          <w:rFonts w:cs="Times New Roman"/>
          <w:sz w:val="28"/>
          <w:szCs w:val="28"/>
        </w:rPr>
        <w:t>236</w:t>
      </w:r>
      <w:r w:rsidR="00146AB8" w:rsidRPr="005E2E43">
        <w:rPr>
          <w:rFonts w:cs="Times New Roman"/>
          <w:sz w:val="28"/>
          <w:szCs w:val="28"/>
        </w:rPr>
        <w:t xml:space="preserve"> druhů zapsaných v červeném seznamu ČR a </w:t>
      </w:r>
      <w:r w:rsidR="00750C18" w:rsidRPr="005E2E43">
        <w:rPr>
          <w:rFonts w:cs="Times New Roman"/>
          <w:sz w:val="28"/>
          <w:szCs w:val="28"/>
        </w:rPr>
        <w:t>74</w:t>
      </w:r>
      <w:r w:rsidR="00146AB8" w:rsidRPr="005E2E43">
        <w:rPr>
          <w:rFonts w:cs="Times New Roman"/>
          <w:sz w:val="28"/>
          <w:szCs w:val="28"/>
        </w:rPr>
        <w:t xml:space="preserve"> druhů červeného seznamu EU. Relativně vysoký počet ohrožených druhů dokazuje, že lokality jsou ochranářsky významné</w:t>
      </w:r>
      <w:r w:rsidR="00E87942" w:rsidRPr="005E2E43">
        <w:rPr>
          <w:rFonts w:cs="Times New Roman"/>
          <w:sz w:val="28"/>
          <w:szCs w:val="28"/>
        </w:rPr>
        <w:t>.</w:t>
      </w:r>
    </w:p>
    <w:p w:rsidR="00B606F2" w:rsidRPr="001D7844" w:rsidRDefault="00B606F2" w:rsidP="001D7844"/>
    <w:sectPr w:rsidR="00B606F2" w:rsidRPr="001D78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irka">
    <w15:presenceInfo w15:providerId="None" w15:userId="jir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LM0NDK2MLa0NLQ0MDNR0lEKTi0uzszPAykwqgUAMNZM3ywAAAA="/>
  </w:docVars>
  <w:rsids>
    <w:rsidRoot w:val="001D7844"/>
    <w:rsid w:val="00004C19"/>
    <w:rsid w:val="00146AB8"/>
    <w:rsid w:val="0019745C"/>
    <w:rsid w:val="001D7844"/>
    <w:rsid w:val="0035256F"/>
    <w:rsid w:val="005E2E43"/>
    <w:rsid w:val="006E1B06"/>
    <w:rsid w:val="00750C18"/>
    <w:rsid w:val="00964FFC"/>
    <w:rsid w:val="00AC0612"/>
    <w:rsid w:val="00B606F2"/>
    <w:rsid w:val="00C91EFD"/>
    <w:rsid w:val="00DA0806"/>
    <w:rsid w:val="00E87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BB0B2"/>
  <w15:chartTrackingRefBased/>
  <w15:docId w15:val="{53FEDAD8-88E2-4503-ACB5-54383934C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7844"/>
    <w:rPr>
      <w:rFonts w:ascii="Times New Roman" w:hAnsi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B606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B606F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606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B606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4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04C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93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320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Katka</dc:creator>
  <cp:keywords/>
  <dc:description/>
  <cp:lastModifiedBy>jirka</cp:lastModifiedBy>
  <cp:revision>6</cp:revision>
  <dcterms:created xsi:type="dcterms:W3CDTF">2019-10-29T17:39:00Z</dcterms:created>
  <dcterms:modified xsi:type="dcterms:W3CDTF">2019-10-30T14:00:00Z</dcterms:modified>
</cp:coreProperties>
</file>