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91D1A" w14:textId="499B9255" w:rsidR="00066F1B" w:rsidRPr="005834B5" w:rsidRDefault="001E1C85" w:rsidP="00432AB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834B5">
        <w:rPr>
          <w:rFonts w:ascii="Times New Roman" w:hAnsi="Times New Roman" w:cs="Times New Roman"/>
          <w:sz w:val="32"/>
          <w:szCs w:val="32"/>
        </w:rPr>
        <w:t xml:space="preserve">V přírodní rezervaci Hutě na Žítkové v Bílých Karpatech se nachází mozaika různě druhově bohatých luk, </w:t>
      </w:r>
      <w:del w:id="0" w:author="jirka" w:date="2019-11-06T15:25:00Z">
        <w:r w:rsidRPr="005834B5" w:rsidDel="00910C10">
          <w:rPr>
            <w:rFonts w:ascii="Times New Roman" w:hAnsi="Times New Roman" w:cs="Times New Roman"/>
            <w:sz w:val="32"/>
            <w:szCs w:val="32"/>
          </w:rPr>
          <w:delText xml:space="preserve">kde </w:delText>
        </w:r>
      </w:del>
      <w:ins w:id="1" w:author="jirka" w:date="2019-11-06T15:25:00Z">
        <w:r w:rsidR="00910C10">
          <w:rPr>
            <w:rFonts w:ascii="Times New Roman" w:hAnsi="Times New Roman" w:cs="Times New Roman"/>
            <w:sz w:val="32"/>
            <w:szCs w:val="32"/>
          </w:rPr>
          <w:t>na kterých</w:t>
        </w:r>
        <w:r w:rsidR="00910C10" w:rsidRPr="005834B5">
          <w:rPr>
            <w:rFonts w:ascii="Times New Roman" w:hAnsi="Times New Roman" w:cs="Times New Roman"/>
            <w:sz w:val="32"/>
            <w:szCs w:val="32"/>
          </w:rPr>
          <w:t xml:space="preserve"> </w:t>
        </w:r>
      </w:ins>
      <w:r w:rsidRPr="005834B5">
        <w:rPr>
          <w:rFonts w:ascii="Times New Roman" w:hAnsi="Times New Roman" w:cs="Times New Roman"/>
          <w:sz w:val="32"/>
          <w:szCs w:val="32"/>
        </w:rPr>
        <w:t>můžeme nalézt desítky vzácných a ohrožených druhů</w:t>
      </w:r>
      <w:r w:rsidR="00432ABB" w:rsidRPr="005834B5">
        <w:rPr>
          <w:rFonts w:ascii="Times New Roman" w:hAnsi="Times New Roman" w:cs="Times New Roman"/>
          <w:sz w:val="32"/>
          <w:szCs w:val="32"/>
        </w:rPr>
        <w:t xml:space="preserve"> rostlin</w:t>
      </w:r>
      <w:r w:rsidRPr="005834B5">
        <w:rPr>
          <w:rFonts w:ascii="Times New Roman" w:hAnsi="Times New Roman" w:cs="Times New Roman"/>
          <w:sz w:val="32"/>
          <w:szCs w:val="32"/>
        </w:rPr>
        <w:t xml:space="preserve">. Součástí této mozaiky </w:t>
      </w:r>
      <w:ins w:id="2" w:author="jirka" w:date="2019-11-06T15:44:00Z">
        <w:r w:rsidR="006C2A07">
          <w:rPr>
            <w:rFonts w:ascii="Times New Roman" w:hAnsi="Times New Roman" w:cs="Times New Roman"/>
            <w:sz w:val="32"/>
            <w:szCs w:val="32"/>
          </w:rPr>
          <w:t xml:space="preserve">jsou </w:t>
        </w:r>
      </w:ins>
      <w:commentRangeStart w:id="3"/>
      <w:del w:id="4" w:author="jirka" w:date="2019-11-06T15:31:00Z">
        <w:r w:rsidRPr="005834B5" w:rsidDel="00910C10">
          <w:rPr>
            <w:rFonts w:ascii="Times New Roman" w:hAnsi="Times New Roman" w:cs="Times New Roman"/>
            <w:sz w:val="32"/>
            <w:szCs w:val="32"/>
          </w:rPr>
          <w:delText>jsou také trávníky</w:delText>
        </w:r>
        <w:commentRangeEnd w:id="3"/>
        <w:r w:rsidR="007923A8" w:rsidDel="00910C10">
          <w:rPr>
            <w:rStyle w:val="Odkaznakoment"/>
          </w:rPr>
          <w:commentReference w:id="3"/>
        </w:r>
      </w:del>
      <w:ins w:id="5" w:author="jirka" w:date="2019-11-06T15:31:00Z">
        <w:r w:rsidR="00910C10">
          <w:rPr>
            <w:rFonts w:ascii="Times New Roman" w:hAnsi="Times New Roman" w:cs="Times New Roman"/>
            <w:sz w:val="32"/>
            <w:szCs w:val="32"/>
          </w:rPr>
          <w:t>segmenty</w:t>
        </w:r>
      </w:ins>
      <w:r w:rsidRPr="005834B5">
        <w:rPr>
          <w:rFonts w:ascii="Times New Roman" w:hAnsi="Times New Roman" w:cs="Times New Roman"/>
          <w:sz w:val="32"/>
          <w:szCs w:val="32"/>
        </w:rPr>
        <w:t xml:space="preserve">, které byly v polovině minulého století rozorány a </w:t>
      </w:r>
      <w:ins w:id="6" w:author="jirka" w:date="2019-11-06T15:31:00Z">
        <w:r w:rsidR="00910C10">
          <w:rPr>
            <w:rFonts w:ascii="Times New Roman" w:hAnsi="Times New Roman" w:cs="Times New Roman"/>
            <w:sz w:val="32"/>
            <w:szCs w:val="32"/>
          </w:rPr>
          <w:t xml:space="preserve">různým způsobem </w:t>
        </w:r>
      </w:ins>
      <w:del w:id="7" w:author="jirka" w:date="2019-11-06T15:35:00Z">
        <w:r w:rsidRPr="00910C10" w:rsidDel="006C2A07">
          <w:rPr>
            <w:rFonts w:ascii="Times New Roman" w:hAnsi="Times New Roman" w:cs="Times New Roman"/>
            <w:sz w:val="32"/>
            <w:szCs w:val="32"/>
            <w:highlight w:val="yellow"/>
            <w:rPrChange w:id="8" w:author="jirka" w:date="2019-11-06T15:31:00Z">
              <w:rPr>
                <w:rFonts w:ascii="Times New Roman" w:hAnsi="Times New Roman" w:cs="Times New Roman"/>
                <w:sz w:val="32"/>
                <w:szCs w:val="32"/>
              </w:rPr>
            </w:rPrChange>
          </w:rPr>
          <w:delText xml:space="preserve">zemědělsky </w:delText>
        </w:r>
      </w:del>
      <w:r w:rsidRPr="00910C10">
        <w:rPr>
          <w:rFonts w:ascii="Times New Roman" w:hAnsi="Times New Roman" w:cs="Times New Roman"/>
          <w:sz w:val="32"/>
          <w:szCs w:val="32"/>
          <w:highlight w:val="yellow"/>
          <w:rPrChange w:id="9" w:author="jirka" w:date="2019-11-06T15:31:00Z">
            <w:rPr>
              <w:rFonts w:ascii="Times New Roman" w:hAnsi="Times New Roman" w:cs="Times New Roman"/>
              <w:sz w:val="32"/>
              <w:szCs w:val="32"/>
            </w:rPr>
          </w:rPrChange>
        </w:rPr>
        <w:t>využívány</w:t>
      </w:r>
      <w:ins w:id="10" w:author="jirka" w:date="2019-11-06T15:35:00Z">
        <w:r w:rsidR="006C2A07">
          <w:rPr>
            <w:rFonts w:ascii="Times New Roman" w:hAnsi="Times New Roman" w:cs="Times New Roman"/>
            <w:sz w:val="32"/>
            <w:szCs w:val="32"/>
            <w:highlight w:val="yellow"/>
          </w:rPr>
          <w:t>, příp. ponechány ladem</w:t>
        </w:r>
      </w:ins>
      <w:ins w:id="11" w:author="jirka" w:date="2019-11-06T15:31:00Z">
        <w:r w:rsidR="00910C10">
          <w:rPr>
            <w:rFonts w:ascii="Times New Roman" w:hAnsi="Times New Roman" w:cs="Times New Roman"/>
            <w:sz w:val="32"/>
            <w:szCs w:val="32"/>
            <w:highlight w:val="yellow"/>
          </w:rPr>
          <w:t>.</w:t>
        </w:r>
      </w:ins>
      <w:del w:id="12" w:author="jirka" w:date="2019-11-06T15:31:00Z">
        <w:r w:rsidRPr="007923A8" w:rsidDel="00910C10">
          <w:rPr>
            <w:rFonts w:ascii="Times New Roman" w:hAnsi="Times New Roman" w:cs="Times New Roman"/>
            <w:sz w:val="32"/>
            <w:szCs w:val="32"/>
            <w:highlight w:val="yellow"/>
            <w:rPrChange w:id="13" w:author="jirka" w:date="2019-11-06T13:45:00Z">
              <w:rPr>
                <w:rFonts w:ascii="Times New Roman" w:hAnsi="Times New Roman" w:cs="Times New Roman"/>
                <w:sz w:val="32"/>
                <w:szCs w:val="32"/>
              </w:rPr>
            </w:rPrChange>
          </w:rPr>
          <w:delText>,</w:delText>
        </w:r>
      </w:del>
      <w:r w:rsidR="00432ABB" w:rsidRPr="007923A8">
        <w:rPr>
          <w:rFonts w:ascii="Times New Roman" w:hAnsi="Times New Roman" w:cs="Times New Roman"/>
          <w:sz w:val="32"/>
          <w:szCs w:val="32"/>
          <w:highlight w:val="yellow"/>
          <w:rPrChange w:id="14" w:author="jirka" w:date="2019-11-06T13:45:00Z">
            <w:rPr>
              <w:rFonts w:ascii="Times New Roman" w:hAnsi="Times New Roman" w:cs="Times New Roman"/>
              <w:sz w:val="32"/>
              <w:szCs w:val="32"/>
            </w:rPr>
          </w:rPrChange>
        </w:rPr>
        <w:t xml:space="preserve"> </w:t>
      </w:r>
      <w:ins w:id="15" w:author="jirka" w:date="2019-11-06T15:32:00Z">
        <w:r w:rsidR="00910C10" w:rsidRPr="005834B5">
          <w:rPr>
            <w:rFonts w:ascii="Times New Roman" w:hAnsi="Times New Roman" w:cs="Times New Roman"/>
            <w:sz w:val="32"/>
            <w:szCs w:val="32"/>
          </w:rPr>
          <w:t xml:space="preserve">V posledních desetiletích </w:t>
        </w:r>
      </w:ins>
      <w:ins w:id="16" w:author="jirka" w:date="2019-11-06T15:37:00Z">
        <w:r w:rsidR="006C2A07">
          <w:rPr>
            <w:rFonts w:ascii="Times New Roman" w:hAnsi="Times New Roman" w:cs="Times New Roman"/>
            <w:sz w:val="32"/>
            <w:szCs w:val="32"/>
          </w:rPr>
          <w:t xml:space="preserve">se obhospodařují stejně </w:t>
        </w:r>
      </w:ins>
      <w:ins w:id="17" w:author="jirka" w:date="2019-11-06T15:32:00Z">
        <w:r w:rsidR="00910C10" w:rsidRPr="005834B5">
          <w:rPr>
            <w:rFonts w:ascii="Times New Roman" w:hAnsi="Times New Roman" w:cs="Times New Roman"/>
            <w:sz w:val="32"/>
            <w:szCs w:val="32"/>
          </w:rPr>
          <w:t xml:space="preserve">jako </w:t>
        </w:r>
      </w:ins>
      <w:ins w:id="18" w:author="jirka" w:date="2019-11-06T15:37:00Z">
        <w:r w:rsidR="006C2A07">
          <w:rPr>
            <w:rFonts w:ascii="Times New Roman" w:hAnsi="Times New Roman" w:cs="Times New Roman"/>
            <w:sz w:val="32"/>
            <w:szCs w:val="32"/>
          </w:rPr>
          <w:t xml:space="preserve">tzv. </w:t>
        </w:r>
      </w:ins>
      <w:ins w:id="19" w:author="jirka" w:date="2019-11-06T15:32:00Z">
        <w:r w:rsidR="00910C10" w:rsidRPr="005834B5">
          <w:rPr>
            <w:rFonts w:ascii="Times New Roman" w:hAnsi="Times New Roman" w:cs="Times New Roman"/>
            <w:sz w:val="32"/>
            <w:szCs w:val="32"/>
          </w:rPr>
          <w:t>kontinuální louk</w:t>
        </w:r>
      </w:ins>
      <w:ins w:id="20" w:author="jirka" w:date="2019-11-06T15:38:00Z">
        <w:r w:rsidR="006C2A07">
          <w:rPr>
            <w:rFonts w:ascii="Times New Roman" w:hAnsi="Times New Roman" w:cs="Times New Roman"/>
            <w:sz w:val="32"/>
            <w:szCs w:val="32"/>
          </w:rPr>
          <w:t>y</w:t>
        </w:r>
      </w:ins>
      <w:ins w:id="21" w:author="jirka" w:date="2019-11-06T15:32:00Z">
        <w:r w:rsidR="00910C10" w:rsidRPr="005834B5">
          <w:rPr>
            <w:rFonts w:ascii="Times New Roman" w:hAnsi="Times New Roman" w:cs="Times New Roman"/>
            <w:sz w:val="32"/>
            <w:szCs w:val="32"/>
          </w:rPr>
          <w:t xml:space="preserve">, </w:t>
        </w:r>
      </w:ins>
      <w:ins w:id="22" w:author="jirka" w:date="2019-11-06T15:38:00Z">
        <w:r w:rsidR="006C2A07">
          <w:rPr>
            <w:rFonts w:ascii="Times New Roman" w:hAnsi="Times New Roman" w:cs="Times New Roman"/>
            <w:sz w:val="32"/>
            <w:szCs w:val="32"/>
          </w:rPr>
          <w:t xml:space="preserve">které nebyly nikdy rozorány. </w:t>
        </w:r>
      </w:ins>
      <w:ins w:id="23" w:author="jirka" w:date="2019-11-06T15:39:00Z">
        <w:r w:rsidR="006C2A07">
          <w:rPr>
            <w:rFonts w:ascii="Times New Roman" w:hAnsi="Times New Roman" w:cs="Times New Roman"/>
            <w:sz w:val="32"/>
            <w:szCs w:val="32"/>
          </w:rPr>
          <w:t>L</w:t>
        </w:r>
      </w:ins>
      <w:ins w:id="24" w:author="jirka" w:date="2019-11-06T15:32:00Z">
        <w:r w:rsidR="00910C10" w:rsidRPr="005834B5">
          <w:rPr>
            <w:rFonts w:ascii="Times New Roman" w:hAnsi="Times New Roman" w:cs="Times New Roman"/>
            <w:sz w:val="32"/>
            <w:szCs w:val="32"/>
          </w:rPr>
          <w:t>ze tedy předpokládat</w:t>
        </w:r>
      </w:ins>
      <w:ins w:id="25" w:author="jirka" w:date="2019-11-06T15:39:00Z">
        <w:r w:rsidR="006C2A07">
          <w:rPr>
            <w:rFonts w:ascii="Times New Roman" w:hAnsi="Times New Roman" w:cs="Times New Roman"/>
            <w:sz w:val="32"/>
            <w:szCs w:val="32"/>
          </w:rPr>
          <w:t>,</w:t>
        </w:r>
      </w:ins>
      <w:ins w:id="26" w:author="jirka" w:date="2019-11-06T15:32:00Z">
        <w:r w:rsidR="00910C10" w:rsidRPr="005834B5">
          <w:rPr>
            <w:rFonts w:ascii="Times New Roman" w:hAnsi="Times New Roman" w:cs="Times New Roman"/>
            <w:sz w:val="32"/>
            <w:szCs w:val="32"/>
          </w:rPr>
          <w:t xml:space="preserve"> </w:t>
        </w:r>
      </w:ins>
      <w:ins w:id="27" w:author="jirka" w:date="2019-11-06T15:39:00Z">
        <w:r w:rsidR="006C2A07">
          <w:rPr>
            <w:rFonts w:ascii="Times New Roman" w:hAnsi="Times New Roman" w:cs="Times New Roman"/>
            <w:sz w:val="32"/>
            <w:szCs w:val="32"/>
          </w:rPr>
          <w:t xml:space="preserve">že se </w:t>
        </w:r>
      </w:ins>
      <w:ins w:id="28" w:author="jirka" w:date="2019-11-06T15:32:00Z">
        <w:r w:rsidR="00910C10" w:rsidRPr="005834B5">
          <w:rPr>
            <w:rFonts w:ascii="Times New Roman" w:hAnsi="Times New Roman" w:cs="Times New Roman"/>
            <w:sz w:val="32"/>
            <w:szCs w:val="32"/>
          </w:rPr>
          <w:t xml:space="preserve">druhové složení </w:t>
        </w:r>
      </w:ins>
      <w:ins w:id="29" w:author="jirka" w:date="2019-11-06T15:39:00Z">
        <w:r w:rsidR="006C2A07">
          <w:rPr>
            <w:rFonts w:ascii="Times New Roman" w:hAnsi="Times New Roman" w:cs="Times New Roman"/>
            <w:sz w:val="32"/>
            <w:szCs w:val="32"/>
          </w:rPr>
          <w:t xml:space="preserve">jejich vegetace postupně přibližuje </w:t>
        </w:r>
      </w:ins>
      <w:ins w:id="30" w:author="jirka" w:date="2019-11-06T15:32:00Z">
        <w:r w:rsidR="00910C10" w:rsidRPr="005834B5">
          <w:rPr>
            <w:rFonts w:ascii="Times New Roman" w:hAnsi="Times New Roman" w:cs="Times New Roman"/>
            <w:sz w:val="32"/>
            <w:szCs w:val="32"/>
          </w:rPr>
          <w:t xml:space="preserve">k cenným společenstvům druhově bohatých luk. </w:t>
        </w:r>
      </w:ins>
      <w:del w:id="31" w:author="jirka" w:date="2019-11-06T15:39:00Z">
        <w:r w:rsidR="00432ABB" w:rsidRPr="007923A8" w:rsidDel="006C2A07">
          <w:rPr>
            <w:rFonts w:ascii="Times New Roman" w:hAnsi="Times New Roman" w:cs="Times New Roman"/>
            <w:sz w:val="32"/>
            <w:szCs w:val="32"/>
            <w:highlight w:val="yellow"/>
            <w:rPrChange w:id="32" w:author="jirka" w:date="2019-11-06T13:45:00Z">
              <w:rPr>
                <w:rFonts w:ascii="Times New Roman" w:hAnsi="Times New Roman" w:cs="Times New Roman"/>
                <w:sz w:val="32"/>
                <w:szCs w:val="32"/>
              </w:rPr>
            </w:rPrChange>
          </w:rPr>
          <w:delText>a</w:delText>
        </w:r>
        <w:r w:rsidRPr="007923A8" w:rsidDel="006C2A07">
          <w:rPr>
            <w:rFonts w:ascii="Times New Roman" w:hAnsi="Times New Roman" w:cs="Times New Roman"/>
            <w:sz w:val="32"/>
            <w:szCs w:val="32"/>
            <w:highlight w:val="yellow"/>
            <w:rPrChange w:id="33" w:author="jirka" w:date="2019-11-06T13:45:00Z">
              <w:rPr>
                <w:rFonts w:ascii="Times New Roman" w:hAnsi="Times New Roman" w:cs="Times New Roman"/>
                <w:sz w:val="32"/>
                <w:szCs w:val="32"/>
              </w:rPr>
            </w:rPrChange>
          </w:rPr>
          <w:delText xml:space="preserve"> jejich současná vegetace je </w:delText>
        </w:r>
      </w:del>
      <w:del w:id="34" w:author="jirka" w:date="2019-11-06T13:45:00Z">
        <w:r w:rsidRPr="007923A8" w:rsidDel="007923A8">
          <w:rPr>
            <w:rFonts w:ascii="Times New Roman" w:hAnsi="Times New Roman" w:cs="Times New Roman"/>
            <w:sz w:val="32"/>
            <w:szCs w:val="32"/>
            <w:highlight w:val="yellow"/>
            <w:rPrChange w:id="35" w:author="jirka" w:date="2019-11-06T13:45:00Z">
              <w:rPr>
                <w:rFonts w:ascii="Times New Roman" w:hAnsi="Times New Roman" w:cs="Times New Roman"/>
                <w:sz w:val="32"/>
                <w:szCs w:val="32"/>
              </w:rPr>
            </w:rPrChange>
          </w:rPr>
          <w:delText>utvářena sukcesními procesy</w:delText>
        </w:r>
      </w:del>
      <w:del w:id="36" w:author="jirka" w:date="2019-11-06T15:39:00Z">
        <w:r w:rsidRPr="007923A8" w:rsidDel="006C2A07">
          <w:rPr>
            <w:rFonts w:ascii="Times New Roman" w:hAnsi="Times New Roman" w:cs="Times New Roman"/>
            <w:sz w:val="32"/>
            <w:szCs w:val="32"/>
            <w:highlight w:val="yellow"/>
            <w:rPrChange w:id="37" w:author="jirka" w:date="2019-11-06T13:45:00Z">
              <w:rPr>
                <w:rFonts w:ascii="Times New Roman" w:hAnsi="Times New Roman" w:cs="Times New Roman"/>
                <w:sz w:val="32"/>
                <w:szCs w:val="32"/>
              </w:rPr>
            </w:rPrChange>
          </w:rPr>
          <w:delText>.</w:delText>
        </w:r>
        <w:r w:rsidRPr="005834B5" w:rsidDel="006C2A07">
          <w:rPr>
            <w:rFonts w:ascii="Times New Roman" w:hAnsi="Times New Roman" w:cs="Times New Roman"/>
            <w:sz w:val="32"/>
            <w:szCs w:val="32"/>
          </w:rPr>
          <w:delText xml:space="preserve"> </w:delText>
        </w:r>
      </w:del>
      <w:del w:id="38" w:author="jirka" w:date="2019-11-06T15:32:00Z">
        <w:r w:rsidRPr="005834B5" w:rsidDel="00910C10">
          <w:rPr>
            <w:rFonts w:ascii="Times New Roman" w:hAnsi="Times New Roman" w:cs="Times New Roman"/>
            <w:sz w:val="32"/>
            <w:szCs w:val="32"/>
          </w:rPr>
          <w:delText xml:space="preserve">V posledních desetiletích je na nich </w:delText>
        </w:r>
        <w:r w:rsidRPr="007923A8" w:rsidDel="00910C10">
          <w:rPr>
            <w:rFonts w:ascii="Times New Roman" w:hAnsi="Times New Roman" w:cs="Times New Roman"/>
            <w:sz w:val="32"/>
            <w:szCs w:val="32"/>
            <w:highlight w:val="yellow"/>
            <w:rPrChange w:id="39" w:author="jirka" w:date="2019-11-06T13:45:00Z">
              <w:rPr>
                <w:rFonts w:ascii="Times New Roman" w:hAnsi="Times New Roman" w:cs="Times New Roman"/>
                <w:sz w:val="32"/>
                <w:szCs w:val="32"/>
              </w:rPr>
            </w:rPrChange>
          </w:rPr>
          <w:delText>aplikován</w:delText>
        </w:r>
        <w:r w:rsidRPr="005834B5" w:rsidDel="00910C10">
          <w:rPr>
            <w:rFonts w:ascii="Times New Roman" w:hAnsi="Times New Roman" w:cs="Times New Roman"/>
            <w:sz w:val="32"/>
            <w:szCs w:val="32"/>
          </w:rPr>
          <w:delText xml:space="preserve"> stejný management jako na kontinuálních loukách, lze tedy předpokládat postupné přibližování jejich druhového složení k cenným společenstvům druhově bohatých luk. </w:delText>
        </w:r>
      </w:del>
      <w:r w:rsidRPr="005834B5">
        <w:rPr>
          <w:rFonts w:ascii="Times New Roman" w:hAnsi="Times New Roman" w:cs="Times New Roman"/>
          <w:sz w:val="32"/>
          <w:szCs w:val="32"/>
        </w:rPr>
        <w:t xml:space="preserve">Tato konvergence však nebyla zatím </w:t>
      </w:r>
      <w:del w:id="40" w:author="jirka" w:date="2019-11-06T15:40:00Z">
        <w:r w:rsidRPr="005834B5" w:rsidDel="006C2A07">
          <w:rPr>
            <w:rFonts w:ascii="Times New Roman" w:hAnsi="Times New Roman" w:cs="Times New Roman"/>
            <w:sz w:val="32"/>
            <w:szCs w:val="32"/>
          </w:rPr>
          <w:delText>potvrzena</w:delText>
        </w:r>
      </w:del>
      <w:ins w:id="41" w:author="jirka" w:date="2019-11-06T15:40:00Z">
        <w:r w:rsidR="006C2A07">
          <w:rPr>
            <w:rFonts w:ascii="Times New Roman" w:hAnsi="Times New Roman" w:cs="Times New Roman"/>
            <w:sz w:val="32"/>
            <w:szCs w:val="32"/>
          </w:rPr>
          <w:t>předmětem studia</w:t>
        </w:r>
      </w:ins>
      <w:r w:rsidRPr="005834B5">
        <w:rPr>
          <w:rFonts w:ascii="Times New Roman" w:hAnsi="Times New Roman" w:cs="Times New Roman"/>
          <w:sz w:val="32"/>
          <w:szCs w:val="32"/>
        </w:rPr>
        <w:t xml:space="preserve">, stejně </w:t>
      </w:r>
      <w:del w:id="42" w:author="jirka" w:date="2019-11-06T15:40:00Z">
        <w:r w:rsidRPr="005834B5" w:rsidDel="006C2A07">
          <w:rPr>
            <w:rFonts w:ascii="Times New Roman" w:hAnsi="Times New Roman" w:cs="Times New Roman"/>
            <w:sz w:val="32"/>
            <w:szCs w:val="32"/>
          </w:rPr>
          <w:delText xml:space="preserve">tak </w:delText>
        </w:r>
      </w:del>
      <w:ins w:id="43" w:author="jirka" w:date="2019-11-06T15:40:00Z">
        <w:r w:rsidR="006C2A07">
          <w:rPr>
            <w:rFonts w:ascii="Times New Roman" w:hAnsi="Times New Roman" w:cs="Times New Roman"/>
            <w:sz w:val="32"/>
            <w:szCs w:val="32"/>
          </w:rPr>
          <w:t xml:space="preserve">jako </w:t>
        </w:r>
      </w:ins>
      <w:r w:rsidRPr="005834B5">
        <w:rPr>
          <w:rFonts w:ascii="Times New Roman" w:hAnsi="Times New Roman" w:cs="Times New Roman"/>
          <w:sz w:val="32"/>
          <w:szCs w:val="32"/>
        </w:rPr>
        <w:t xml:space="preserve">nebylo </w:t>
      </w:r>
      <w:commentRangeStart w:id="44"/>
      <w:r w:rsidRPr="005834B5">
        <w:rPr>
          <w:rFonts w:ascii="Times New Roman" w:hAnsi="Times New Roman" w:cs="Times New Roman"/>
          <w:sz w:val="32"/>
          <w:szCs w:val="32"/>
        </w:rPr>
        <w:t>testováno</w:t>
      </w:r>
      <w:commentRangeEnd w:id="44"/>
      <w:r w:rsidR="007923A8">
        <w:rPr>
          <w:rStyle w:val="Odkaznakoment"/>
        </w:rPr>
        <w:commentReference w:id="44"/>
      </w:r>
      <w:r w:rsidRPr="005834B5">
        <w:rPr>
          <w:rFonts w:ascii="Times New Roman" w:hAnsi="Times New Roman" w:cs="Times New Roman"/>
          <w:sz w:val="32"/>
          <w:szCs w:val="32"/>
        </w:rPr>
        <w:t xml:space="preserve">, které druhy jsou </w:t>
      </w:r>
      <w:del w:id="45" w:author="jirka" w:date="2019-11-06T15:41:00Z">
        <w:r w:rsidRPr="005834B5" w:rsidDel="006C2A07">
          <w:rPr>
            <w:rFonts w:ascii="Times New Roman" w:hAnsi="Times New Roman" w:cs="Times New Roman"/>
            <w:sz w:val="32"/>
            <w:szCs w:val="32"/>
          </w:rPr>
          <w:delText xml:space="preserve">vázané </w:delText>
        </w:r>
      </w:del>
      <w:proofErr w:type="spellStart"/>
      <w:ins w:id="46" w:author="jirka" w:date="2019-11-06T15:41:00Z">
        <w:r w:rsidR="006C2A07" w:rsidRPr="005834B5">
          <w:rPr>
            <w:rFonts w:ascii="Times New Roman" w:hAnsi="Times New Roman" w:cs="Times New Roman"/>
            <w:sz w:val="32"/>
            <w:szCs w:val="32"/>
          </w:rPr>
          <w:t>vázan</w:t>
        </w:r>
      </w:ins>
      <w:ins w:id="47" w:author="jirka" w:date="2019-11-06T15:44:00Z">
        <w:r w:rsidR="006C2A07">
          <w:rPr>
            <w:rFonts w:ascii="Times New Roman" w:hAnsi="Times New Roman" w:cs="Times New Roman"/>
            <w:sz w:val="32"/>
            <w:szCs w:val="32"/>
          </w:rPr>
          <w:t>y</w:t>
        </w:r>
      </w:ins>
      <w:proofErr w:type="spellEnd"/>
      <w:ins w:id="48" w:author="jirka" w:date="2019-11-06T15:41:00Z">
        <w:r w:rsidR="006C2A07" w:rsidRPr="005834B5">
          <w:rPr>
            <w:rFonts w:ascii="Times New Roman" w:hAnsi="Times New Roman" w:cs="Times New Roman"/>
            <w:sz w:val="32"/>
            <w:szCs w:val="32"/>
          </w:rPr>
          <w:t xml:space="preserve"> </w:t>
        </w:r>
      </w:ins>
      <w:r w:rsidRPr="005834B5">
        <w:rPr>
          <w:rFonts w:ascii="Times New Roman" w:hAnsi="Times New Roman" w:cs="Times New Roman"/>
          <w:sz w:val="32"/>
          <w:szCs w:val="32"/>
        </w:rPr>
        <w:t xml:space="preserve">na kontinuální a které na </w:t>
      </w:r>
      <w:proofErr w:type="spellStart"/>
      <w:r w:rsidRPr="005834B5">
        <w:rPr>
          <w:rFonts w:ascii="Times New Roman" w:hAnsi="Times New Roman" w:cs="Times New Roman"/>
          <w:sz w:val="32"/>
          <w:szCs w:val="32"/>
        </w:rPr>
        <w:t>sukcesně</w:t>
      </w:r>
      <w:proofErr w:type="spellEnd"/>
      <w:r w:rsidRPr="005834B5">
        <w:rPr>
          <w:rFonts w:ascii="Times New Roman" w:hAnsi="Times New Roman" w:cs="Times New Roman"/>
          <w:sz w:val="32"/>
          <w:szCs w:val="32"/>
        </w:rPr>
        <w:t xml:space="preserve"> mladší louky. </w:t>
      </w:r>
    </w:p>
    <w:p w14:paraId="395E4B05" w14:textId="646D7D8E" w:rsidR="001E1C85" w:rsidRPr="005834B5" w:rsidRDefault="001E1C85" w:rsidP="001E1C85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834B5">
        <w:rPr>
          <w:rFonts w:ascii="Times New Roman" w:hAnsi="Times New Roman" w:cs="Times New Roman"/>
          <w:sz w:val="32"/>
          <w:szCs w:val="32"/>
        </w:rPr>
        <w:t xml:space="preserve">V práci </w:t>
      </w:r>
      <w:r w:rsidR="00B62FFB" w:rsidRPr="005834B5">
        <w:rPr>
          <w:rFonts w:ascii="Times New Roman" w:hAnsi="Times New Roman" w:cs="Times New Roman"/>
          <w:sz w:val="32"/>
          <w:szCs w:val="32"/>
        </w:rPr>
        <w:t>je použit párový design sběru dat, který vždy zahrnuje kontinuální louku a bývalé pole (identifikované například podle starých leteckých snímků a geomorfologických příznaků) v co nejmenší vzdálenosti od sebe</w:t>
      </w:r>
      <w:r w:rsidR="00434E0F" w:rsidRPr="005834B5">
        <w:rPr>
          <w:rFonts w:ascii="Times New Roman" w:hAnsi="Times New Roman" w:cs="Times New Roman"/>
          <w:sz w:val="32"/>
          <w:szCs w:val="32"/>
        </w:rPr>
        <w:t xml:space="preserve"> a v co nejpodobnějších podmínkách (</w:t>
      </w:r>
      <w:r w:rsidR="00432ABB" w:rsidRPr="005834B5">
        <w:rPr>
          <w:rFonts w:ascii="Times New Roman" w:hAnsi="Times New Roman" w:cs="Times New Roman"/>
          <w:sz w:val="32"/>
          <w:szCs w:val="32"/>
        </w:rPr>
        <w:t>sklon a orientace svahu, topografická vlhkost)</w:t>
      </w:r>
      <w:r w:rsidR="00434E0F" w:rsidRPr="005834B5">
        <w:rPr>
          <w:rFonts w:ascii="Times New Roman" w:hAnsi="Times New Roman" w:cs="Times New Roman"/>
          <w:sz w:val="32"/>
          <w:szCs w:val="32"/>
        </w:rPr>
        <w:t xml:space="preserve">. Celkem </w:t>
      </w:r>
      <w:commentRangeStart w:id="49"/>
      <w:del w:id="50" w:author="jirka" w:date="2019-11-06T15:41:00Z">
        <w:r w:rsidR="00434E0F" w:rsidRPr="005834B5" w:rsidDel="006C2A07">
          <w:rPr>
            <w:rFonts w:ascii="Times New Roman" w:hAnsi="Times New Roman" w:cs="Times New Roman"/>
            <w:sz w:val="32"/>
            <w:szCs w:val="32"/>
          </w:rPr>
          <w:delText xml:space="preserve">byl proveden </w:delText>
        </w:r>
      </w:del>
      <w:ins w:id="51" w:author="jirka" w:date="2019-11-06T15:41:00Z">
        <w:r w:rsidR="006C2A07">
          <w:rPr>
            <w:rFonts w:ascii="Times New Roman" w:hAnsi="Times New Roman" w:cs="Times New Roman"/>
            <w:sz w:val="32"/>
            <w:szCs w:val="32"/>
          </w:rPr>
          <w:t xml:space="preserve">bylo </w:t>
        </w:r>
      </w:ins>
      <w:del w:id="52" w:author="jirka" w:date="2019-11-06T15:42:00Z">
        <w:r w:rsidR="00434E0F" w:rsidRPr="005834B5" w:rsidDel="006C2A07">
          <w:rPr>
            <w:rFonts w:ascii="Times New Roman" w:hAnsi="Times New Roman" w:cs="Times New Roman"/>
            <w:sz w:val="32"/>
            <w:szCs w:val="32"/>
          </w:rPr>
          <w:delText xml:space="preserve">zápis </w:delText>
        </w:r>
        <w:commentRangeEnd w:id="49"/>
        <w:r w:rsidR="007923A8" w:rsidDel="006C2A07">
          <w:rPr>
            <w:rStyle w:val="Odkaznakoment"/>
          </w:rPr>
          <w:commentReference w:id="49"/>
        </w:r>
      </w:del>
      <w:ins w:id="53" w:author="jirka" w:date="2019-11-06T15:42:00Z">
        <w:r w:rsidR="006C2A07">
          <w:rPr>
            <w:rFonts w:ascii="Times New Roman" w:hAnsi="Times New Roman" w:cs="Times New Roman"/>
            <w:sz w:val="32"/>
            <w:szCs w:val="32"/>
          </w:rPr>
          <w:t>zapsáno</w:t>
        </w:r>
      </w:ins>
      <w:r w:rsidR="00434E0F" w:rsidRPr="005834B5">
        <w:rPr>
          <w:rFonts w:ascii="Times New Roman" w:hAnsi="Times New Roman" w:cs="Times New Roman"/>
          <w:sz w:val="32"/>
          <w:szCs w:val="32"/>
        </w:rPr>
        <w:t>12 párů, tj. 24 fytocenologických snímků zaměřených pomocí GPS</w:t>
      </w:r>
      <w:ins w:id="54" w:author="jirka" w:date="2019-11-06T15:42:00Z">
        <w:r w:rsidR="006C2A07">
          <w:rPr>
            <w:rFonts w:ascii="Times New Roman" w:hAnsi="Times New Roman" w:cs="Times New Roman"/>
            <w:sz w:val="32"/>
            <w:szCs w:val="32"/>
          </w:rPr>
          <w:t xml:space="preserve">. </w:t>
        </w:r>
      </w:ins>
      <w:del w:id="55" w:author="jirka" w:date="2019-11-06T15:42:00Z">
        <w:r w:rsidR="00434E0F" w:rsidRPr="005834B5" w:rsidDel="006C2A07">
          <w:rPr>
            <w:rFonts w:ascii="Times New Roman" w:hAnsi="Times New Roman" w:cs="Times New Roman"/>
            <w:sz w:val="32"/>
            <w:szCs w:val="32"/>
          </w:rPr>
          <w:delText>, nás</w:delText>
        </w:r>
        <w:r w:rsidR="00432ABB" w:rsidRPr="005834B5" w:rsidDel="006C2A07">
          <w:rPr>
            <w:rFonts w:ascii="Times New Roman" w:hAnsi="Times New Roman" w:cs="Times New Roman"/>
            <w:sz w:val="32"/>
            <w:szCs w:val="32"/>
          </w:rPr>
          <w:delText>ledoval jejich přepis</w:delText>
        </w:r>
        <w:r w:rsidR="00434E0F" w:rsidRPr="005834B5" w:rsidDel="006C2A07">
          <w:rPr>
            <w:rFonts w:ascii="Times New Roman" w:hAnsi="Times New Roman" w:cs="Times New Roman"/>
            <w:sz w:val="32"/>
            <w:szCs w:val="32"/>
          </w:rPr>
          <w:delText xml:space="preserve"> </w:delText>
        </w:r>
      </w:del>
      <w:ins w:id="56" w:author="jirka" w:date="2019-11-06T15:42:00Z">
        <w:r w:rsidR="006C2A07">
          <w:rPr>
            <w:rFonts w:ascii="Times New Roman" w:hAnsi="Times New Roman" w:cs="Times New Roman"/>
            <w:sz w:val="32"/>
            <w:szCs w:val="32"/>
          </w:rPr>
          <w:t xml:space="preserve">Snímky byly uloženy </w:t>
        </w:r>
      </w:ins>
      <w:r w:rsidR="00434E0F" w:rsidRPr="005834B5">
        <w:rPr>
          <w:rFonts w:ascii="Times New Roman" w:hAnsi="Times New Roman" w:cs="Times New Roman"/>
          <w:sz w:val="32"/>
          <w:szCs w:val="32"/>
        </w:rPr>
        <w:t xml:space="preserve">do </w:t>
      </w:r>
      <w:r w:rsidR="00432ABB" w:rsidRPr="005834B5">
        <w:rPr>
          <w:rFonts w:ascii="Times New Roman" w:hAnsi="Times New Roman" w:cs="Times New Roman"/>
          <w:sz w:val="32"/>
          <w:szCs w:val="32"/>
        </w:rPr>
        <w:t>databáze</w:t>
      </w:r>
      <w:r w:rsidR="00434E0F" w:rsidRPr="005834B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434E0F" w:rsidRPr="005834B5">
        <w:rPr>
          <w:rFonts w:ascii="Times New Roman" w:hAnsi="Times New Roman" w:cs="Times New Roman"/>
          <w:sz w:val="32"/>
          <w:szCs w:val="32"/>
        </w:rPr>
        <w:t>Turboveg</w:t>
      </w:r>
      <w:proofErr w:type="spellEnd"/>
      <w:r w:rsidR="00434E0F" w:rsidRPr="005834B5">
        <w:rPr>
          <w:rFonts w:ascii="Times New Roman" w:hAnsi="Times New Roman" w:cs="Times New Roman"/>
          <w:sz w:val="32"/>
          <w:szCs w:val="32"/>
        </w:rPr>
        <w:t xml:space="preserve"> a </w:t>
      </w:r>
      <w:del w:id="57" w:author="jirka" w:date="2019-11-06T15:42:00Z">
        <w:r w:rsidR="00434E0F" w:rsidRPr="005834B5" w:rsidDel="006C2A07">
          <w:rPr>
            <w:rFonts w:ascii="Times New Roman" w:hAnsi="Times New Roman" w:cs="Times New Roman"/>
            <w:sz w:val="32"/>
            <w:szCs w:val="32"/>
          </w:rPr>
          <w:delText xml:space="preserve">zpracování dat pomocí </w:delText>
        </w:r>
      </w:del>
      <w:r w:rsidR="00434E0F" w:rsidRPr="005834B5">
        <w:rPr>
          <w:rFonts w:ascii="Times New Roman" w:hAnsi="Times New Roman" w:cs="Times New Roman"/>
          <w:sz w:val="32"/>
          <w:szCs w:val="32"/>
        </w:rPr>
        <w:t>statistick</w:t>
      </w:r>
      <w:del w:id="58" w:author="jirka" w:date="2019-11-06T15:42:00Z">
        <w:r w:rsidR="00434E0F" w:rsidRPr="005834B5" w:rsidDel="006C2A07">
          <w:rPr>
            <w:rFonts w:ascii="Times New Roman" w:hAnsi="Times New Roman" w:cs="Times New Roman"/>
            <w:sz w:val="32"/>
            <w:szCs w:val="32"/>
          </w:rPr>
          <w:delText xml:space="preserve">ých </w:delText>
        </w:r>
      </w:del>
      <w:ins w:id="59" w:author="jirka" w:date="2019-11-06T15:42:00Z">
        <w:r w:rsidR="006C2A07">
          <w:rPr>
            <w:rFonts w:ascii="Times New Roman" w:hAnsi="Times New Roman" w:cs="Times New Roman"/>
            <w:sz w:val="32"/>
            <w:szCs w:val="32"/>
          </w:rPr>
          <w:t>y analyzovány</w:t>
        </w:r>
      </w:ins>
      <w:del w:id="60" w:author="jirka" w:date="2019-11-06T15:42:00Z">
        <w:r w:rsidR="00434E0F" w:rsidRPr="005834B5" w:rsidDel="006C2A07">
          <w:rPr>
            <w:rFonts w:ascii="Times New Roman" w:hAnsi="Times New Roman" w:cs="Times New Roman"/>
            <w:sz w:val="32"/>
            <w:szCs w:val="32"/>
          </w:rPr>
          <w:delText>metod</w:delText>
        </w:r>
      </w:del>
      <w:r w:rsidR="00434E0F" w:rsidRPr="005834B5">
        <w:rPr>
          <w:rFonts w:ascii="Times New Roman" w:hAnsi="Times New Roman" w:cs="Times New Roman"/>
          <w:sz w:val="32"/>
          <w:szCs w:val="32"/>
        </w:rPr>
        <w:t xml:space="preserve">. Na výzkumných plochách </w:t>
      </w:r>
      <w:ins w:id="61" w:author="jirka" w:date="2019-11-06T15:42:00Z">
        <w:r w:rsidR="006C2A07">
          <w:rPr>
            <w:rFonts w:ascii="Times New Roman" w:hAnsi="Times New Roman" w:cs="Times New Roman"/>
            <w:sz w:val="32"/>
            <w:szCs w:val="32"/>
          </w:rPr>
          <w:t xml:space="preserve">by </w:t>
        </w:r>
      </w:ins>
      <w:r w:rsidR="00434E0F" w:rsidRPr="005834B5">
        <w:rPr>
          <w:rFonts w:ascii="Times New Roman" w:hAnsi="Times New Roman" w:cs="Times New Roman"/>
          <w:sz w:val="32"/>
          <w:szCs w:val="32"/>
        </w:rPr>
        <w:t xml:space="preserve">též </w:t>
      </w:r>
      <w:del w:id="62" w:author="jirka" w:date="2019-11-06T15:42:00Z">
        <w:r w:rsidR="00434E0F" w:rsidRPr="005834B5" w:rsidDel="006C2A07">
          <w:rPr>
            <w:rFonts w:ascii="Times New Roman" w:hAnsi="Times New Roman" w:cs="Times New Roman"/>
            <w:sz w:val="32"/>
            <w:szCs w:val="32"/>
          </w:rPr>
          <w:delText xml:space="preserve">proběhlo </w:delText>
        </w:r>
      </w:del>
      <w:ins w:id="63" w:author="jirka" w:date="2019-11-06T15:42:00Z">
        <w:r w:rsidR="006C2A07">
          <w:rPr>
            <w:rFonts w:ascii="Times New Roman" w:hAnsi="Times New Roman" w:cs="Times New Roman"/>
            <w:sz w:val="32"/>
            <w:szCs w:val="32"/>
          </w:rPr>
          <w:t>z</w:t>
        </w:r>
      </w:ins>
      <w:r w:rsidR="00434E0F" w:rsidRPr="005834B5">
        <w:rPr>
          <w:rFonts w:ascii="Times New Roman" w:hAnsi="Times New Roman" w:cs="Times New Roman"/>
          <w:sz w:val="32"/>
          <w:szCs w:val="32"/>
        </w:rPr>
        <w:t>měřen</w:t>
      </w:r>
      <w:ins w:id="64" w:author="jirka" w:date="2019-11-06T15:43:00Z">
        <w:r w:rsidR="006C2A07">
          <w:rPr>
            <w:rFonts w:ascii="Times New Roman" w:hAnsi="Times New Roman" w:cs="Times New Roman"/>
            <w:sz w:val="32"/>
            <w:szCs w:val="32"/>
          </w:rPr>
          <w:t>a</w:t>
        </w:r>
      </w:ins>
      <w:del w:id="65" w:author="jirka" w:date="2019-11-06T15:43:00Z">
        <w:r w:rsidR="00434E0F" w:rsidRPr="005834B5" w:rsidDel="006C2A07">
          <w:rPr>
            <w:rFonts w:ascii="Times New Roman" w:hAnsi="Times New Roman" w:cs="Times New Roman"/>
            <w:sz w:val="32"/>
            <w:szCs w:val="32"/>
          </w:rPr>
          <w:delText>í</w:delText>
        </w:r>
      </w:del>
      <w:r w:rsidR="00434E0F" w:rsidRPr="005834B5">
        <w:rPr>
          <w:rFonts w:ascii="Times New Roman" w:hAnsi="Times New Roman" w:cs="Times New Roman"/>
          <w:sz w:val="32"/>
          <w:szCs w:val="32"/>
        </w:rPr>
        <w:t xml:space="preserve"> vlhkost</w:t>
      </w:r>
      <w:del w:id="66" w:author="jirka" w:date="2019-11-06T15:43:00Z">
        <w:r w:rsidR="00434E0F" w:rsidRPr="005834B5" w:rsidDel="006C2A07">
          <w:rPr>
            <w:rFonts w:ascii="Times New Roman" w:hAnsi="Times New Roman" w:cs="Times New Roman"/>
            <w:sz w:val="32"/>
            <w:szCs w:val="32"/>
          </w:rPr>
          <w:delText>i</w:delText>
        </w:r>
      </w:del>
      <w:r w:rsidR="00434E0F" w:rsidRPr="005834B5">
        <w:rPr>
          <w:rFonts w:ascii="Times New Roman" w:hAnsi="Times New Roman" w:cs="Times New Roman"/>
          <w:sz w:val="32"/>
          <w:szCs w:val="32"/>
        </w:rPr>
        <w:t xml:space="preserve"> </w:t>
      </w:r>
      <w:ins w:id="67" w:author="jirka" w:date="2019-11-06T15:45:00Z">
        <w:r w:rsidR="006C2A07">
          <w:rPr>
            <w:rFonts w:ascii="Times New Roman" w:hAnsi="Times New Roman" w:cs="Times New Roman"/>
            <w:sz w:val="32"/>
            <w:szCs w:val="32"/>
          </w:rPr>
          <w:t xml:space="preserve">půdy </w:t>
        </w:r>
      </w:ins>
      <w:bookmarkStart w:id="68" w:name="_GoBack"/>
      <w:bookmarkEnd w:id="68"/>
      <w:r w:rsidR="00434E0F" w:rsidRPr="005834B5">
        <w:rPr>
          <w:rFonts w:ascii="Times New Roman" w:hAnsi="Times New Roman" w:cs="Times New Roman"/>
          <w:sz w:val="32"/>
          <w:szCs w:val="32"/>
        </w:rPr>
        <w:t xml:space="preserve">a </w:t>
      </w:r>
      <w:del w:id="69" w:author="jirka" w:date="2019-11-06T15:43:00Z">
        <w:r w:rsidR="00434E0F" w:rsidRPr="005834B5" w:rsidDel="006C2A07">
          <w:rPr>
            <w:rFonts w:ascii="Times New Roman" w:hAnsi="Times New Roman" w:cs="Times New Roman"/>
            <w:sz w:val="32"/>
            <w:szCs w:val="32"/>
          </w:rPr>
          <w:delText xml:space="preserve">odběry </w:delText>
        </w:r>
      </w:del>
      <w:ins w:id="70" w:author="jirka" w:date="2019-11-06T15:43:00Z">
        <w:r w:rsidR="006C2A07">
          <w:rPr>
            <w:rFonts w:ascii="Times New Roman" w:hAnsi="Times New Roman" w:cs="Times New Roman"/>
            <w:sz w:val="32"/>
            <w:szCs w:val="32"/>
          </w:rPr>
          <w:t xml:space="preserve">odebrány </w:t>
        </w:r>
      </w:ins>
      <w:r w:rsidR="00434E0F" w:rsidRPr="005834B5">
        <w:rPr>
          <w:rFonts w:ascii="Times New Roman" w:hAnsi="Times New Roman" w:cs="Times New Roman"/>
          <w:sz w:val="32"/>
          <w:szCs w:val="32"/>
        </w:rPr>
        <w:t>půdní</w:t>
      </w:r>
      <w:del w:id="71" w:author="jirka" w:date="2019-11-06T15:43:00Z">
        <w:r w:rsidR="00434E0F" w:rsidRPr="005834B5" w:rsidDel="006C2A07">
          <w:rPr>
            <w:rFonts w:ascii="Times New Roman" w:hAnsi="Times New Roman" w:cs="Times New Roman"/>
            <w:sz w:val="32"/>
            <w:szCs w:val="32"/>
          </w:rPr>
          <w:delText>ch</w:delText>
        </w:r>
      </w:del>
      <w:r w:rsidR="00434E0F" w:rsidRPr="005834B5">
        <w:rPr>
          <w:rFonts w:ascii="Times New Roman" w:hAnsi="Times New Roman" w:cs="Times New Roman"/>
          <w:sz w:val="32"/>
          <w:szCs w:val="32"/>
        </w:rPr>
        <w:t xml:space="preserve"> </w:t>
      </w:r>
      <w:del w:id="72" w:author="jirka" w:date="2019-11-06T15:43:00Z">
        <w:r w:rsidR="00434E0F" w:rsidRPr="005834B5" w:rsidDel="006C2A07">
          <w:rPr>
            <w:rFonts w:ascii="Times New Roman" w:hAnsi="Times New Roman" w:cs="Times New Roman"/>
            <w:sz w:val="32"/>
            <w:szCs w:val="32"/>
          </w:rPr>
          <w:delText xml:space="preserve">vzorků </w:delText>
        </w:r>
      </w:del>
      <w:ins w:id="73" w:author="jirka" w:date="2019-11-06T15:43:00Z">
        <w:r w:rsidR="006C2A07" w:rsidRPr="005834B5">
          <w:rPr>
            <w:rFonts w:ascii="Times New Roman" w:hAnsi="Times New Roman" w:cs="Times New Roman"/>
            <w:sz w:val="32"/>
            <w:szCs w:val="32"/>
          </w:rPr>
          <w:t>vzork</w:t>
        </w:r>
        <w:r w:rsidR="006C2A07">
          <w:rPr>
            <w:rFonts w:ascii="Times New Roman" w:hAnsi="Times New Roman" w:cs="Times New Roman"/>
            <w:sz w:val="32"/>
            <w:szCs w:val="32"/>
          </w:rPr>
          <w:t>y</w:t>
        </w:r>
        <w:r w:rsidR="006C2A07" w:rsidRPr="005834B5">
          <w:rPr>
            <w:rFonts w:ascii="Times New Roman" w:hAnsi="Times New Roman" w:cs="Times New Roman"/>
            <w:sz w:val="32"/>
            <w:szCs w:val="32"/>
          </w:rPr>
          <w:t xml:space="preserve"> </w:t>
        </w:r>
      </w:ins>
      <w:r w:rsidR="00434E0F" w:rsidRPr="005834B5">
        <w:rPr>
          <w:rFonts w:ascii="Times New Roman" w:hAnsi="Times New Roman" w:cs="Times New Roman"/>
          <w:sz w:val="32"/>
          <w:szCs w:val="32"/>
        </w:rPr>
        <w:t xml:space="preserve">pro </w:t>
      </w:r>
      <w:del w:id="74" w:author="jirka" w:date="2019-11-06T15:43:00Z">
        <w:r w:rsidR="00432ABB" w:rsidRPr="005834B5" w:rsidDel="006C2A07">
          <w:rPr>
            <w:rFonts w:ascii="Times New Roman" w:hAnsi="Times New Roman" w:cs="Times New Roman"/>
            <w:sz w:val="32"/>
            <w:szCs w:val="32"/>
          </w:rPr>
          <w:delText xml:space="preserve">chemické </w:delText>
        </w:r>
      </w:del>
      <w:r w:rsidR="00432ABB" w:rsidRPr="005834B5">
        <w:rPr>
          <w:rFonts w:ascii="Times New Roman" w:hAnsi="Times New Roman" w:cs="Times New Roman"/>
          <w:sz w:val="32"/>
          <w:szCs w:val="32"/>
        </w:rPr>
        <w:t xml:space="preserve">analýzy </w:t>
      </w:r>
      <w:del w:id="75" w:author="jirka" w:date="2019-11-06T15:43:00Z">
        <w:r w:rsidR="00432ABB" w:rsidRPr="005834B5" w:rsidDel="006C2A07">
          <w:rPr>
            <w:rFonts w:ascii="Times New Roman" w:hAnsi="Times New Roman" w:cs="Times New Roman"/>
            <w:sz w:val="32"/>
            <w:szCs w:val="32"/>
          </w:rPr>
          <w:delText>(</w:delText>
        </w:r>
      </w:del>
      <w:r w:rsidR="00432ABB" w:rsidRPr="005834B5">
        <w:rPr>
          <w:rFonts w:ascii="Times New Roman" w:hAnsi="Times New Roman" w:cs="Times New Roman"/>
          <w:sz w:val="32"/>
          <w:szCs w:val="32"/>
        </w:rPr>
        <w:t>obsah</w:t>
      </w:r>
      <w:ins w:id="76" w:author="jirka" w:date="2019-11-06T15:43:00Z">
        <w:r w:rsidR="006C2A07">
          <w:rPr>
            <w:rFonts w:ascii="Times New Roman" w:hAnsi="Times New Roman" w:cs="Times New Roman"/>
            <w:sz w:val="32"/>
            <w:szCs w:val="32"/>
          </w:rPr>
          <w:t>u</w:t>
        </w:r>
      </w:ins>
      <w:r w:rsidR="00432ABB" w:rsidRPr="005834B5">
        <w:rPr>
          <w:rFonts w:ascii="Times New Roman" w:hAnsi="Times New Roman" w:cs="Times New Roman"/>
          <w:sz w:val="32"/>
          <w:szCs w:val="32"/>
        </w:rPr>
        <w:t xml:space="preserve"> živin</w:t>
      </w:r>
      <w:del w:id="77" w:author="jirka" w:date="2019-11-06T15:43:00Z">
        <w:r w:rsidR="00432ABB" w:rsidRPr="005834B5" w:rsidDel="006C2A07">
          <w:rPr>
            <w:rFonts w:ascii="Times New Roman" w:hAnsi="Times New Roman" w:cs="Times New Roman"/>
            <w:sz w:val="32"/>
            <w:szCs w:val="32"/>
          </w:rPr>
          <w:delText>)</w:delText>
        </w:r>
      </w:del>
      <w:r w:rsidR="00432ABB" w:rsidRPr="005834B5">
        <w:rPr>
          <w:rFonts w:ascii="Times New Roman" w:hAnsi="Times New Roman" w:cs="Times New Roman"/>
          <w:sz w:val="32"/>
          <w:szCs w:val="32"/>
        </w:rPr>
        <w:t>.</w:t>
      </w:r>
    </w:p>
    <w:sectPr w:rsidR="001E1C85" w:rsidRPr="005834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jirka" w:date="2019-11-06T13:44:00Z" w:initials="j">
    <w:p w14:paraId="10B8DC44" w14:textId="77777777" w:rsidR="007923A8" w:rsidRDefault="007923A8">
      <w:pPr>
        <w:pStyle w:val="Textkomente"/>
      </w:pPr>
      <w:r>
        <w:rPr>
          <w:rStyle w:val="Odkaznakoment"/>
        </w:rPr>
        <w:annotationRef/>
      </w:r>
      <w:r>
        <w:t>plochy</w:t>
      </w:r>
    </w:p>
  </w:comment>
  <w:comment w:id="44" w:author="jirka" w:date="2019-11-06T13:46:00Z" w:initials="j">
    <w:p w14:paraId="1EE6E78F" w14:textId="77777777" w:rsidR="007923A8" w:rsidRDefault="007923A8">
      <w:pPr>
        <w:pStyle w:val="Textkomente"/>
      </w:pPr>
      <w:r>
        <w:rPr>
          <w:rStyle w:val="Odkaznakoment"/>
        </w:rPr>
        <w:annotationRef/>
      </w:r>
      <w:r>
        <w:t>předmětem studia</w:t>
      </w:r>
    </w:p>
  </w:comment>
  <w:comment w:id="49" w:author="jirka" w:date="2019-11-06T13:46:00Z" w:initials="j">
    <w:p w14:paraId="1B4E1E09" w14:textId="77777777" w:rsidR="007923A8" w:rsidRDefault="007923A8">
      <w:pPr>
        <w:pStyle w:val="Textkomente"/>
      </w:pPr>
      <w:r>
        <w:rPr>
          <w:rStyle w:val="Odkaznakoment"/>
        </w:rPr>
        <w:annotationRef/>
      </w:r>
      <w:r>
        <w:t>bylo zapsáno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0B8DC44" w15:done="0"/>
  <w15:commentEx w15:paraId="1EE6E78F" w15:done="0"/>
  <w15:commentEx w15:paraId="1B4E1E0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MwM7UwsjAzMTQwMDZX0lEKTi0uzszPAykwrgUAZ7aaKSwAAAA="/>
  </w:docVars>
  <w:rsids>
    <w:rsidRoot w:val="001E1C85"/>
    <w:rsid w:val="00130116"/>
    <w:rsid w:val="001E1C85"/>
    <w:rsid w:val="00432ABB"/>
    <w:rsid w:val="00434E0F"/>
    <w:rsid w:val="005834B5"/>
    <w:rsid w:val="006C2A07"/>
    <w:rsid w:val="007923A8"/>
    <w:rsid w:val="00910C10"/>
    <w:rsid w:val="00B62FFB"/>
    <w:rsid w:val="00DE4D08"/>
    <w:rsid w:val="00FA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D4161"/>
  <w15:docId w15:val="{891C4CDD-6D22-4E57-90FE-9C53F8B61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7923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23A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23A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23A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23A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23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23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Karolína Slachová</dc:creator>
  <cp:lastModifiedBy>jirka</cp:lastModifiedBy>
  <cp:revision>5</cp:revision>
  <dcterms:created xsi:type="dcterms:W3CDTF">2019-10-29T23:37:00Z</dcterms:created>
  <dcterms:modified xsi:type="dcterms:W3CDTF">2019-11-06T14:45:00Z</dcterms:modified>
</cp:coreProperties>
</file>